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0A0" w:rsidRDefault="000140A0" w:rsidP="008F5A9D">
      <w:pPr>
        <w:jc w:val="center"/>
        <w:rPr>
          <w:sz w:val="28"/>
          <w:szCs w:val="28"/>
        </w:rPr>
      </w:pPr>
    </w:p>
    <w:p w:rsidR="008F5A9D" w:rsidRPr="008F5A9D" w:rsidRDefault="008F5A9D" w:rsidP="008F5A9D">
      <w:pPr>
        <w:jc w:val="center"/>
        <w:rPr>
          <w:sz w:val="28"/>
          <w:szCs w:val="28"/>
        </w:rPr>
      </w:pPr>
      <w:r w:rsidRPr="008F5A9D">
        <w:rPr>
          <w:sz w:val="28"/>
          <w:szCs w:val="28"/>
        </w:rPr>
        <w:t xml:space="preserve">Smlouva o poskytnutí </w:t>
      </w:r>
      <w:r w:rsidR="000140A0">
        <w:rPr>
          <w:sz w:val="28"/>
          <w:szCs w:val="28"/>
        </w:rPr>
        <w:t xml:space="preserve">technické </w:t>
      </w:r>
      <w:r w:rsidRPr="008F5A9D">
        <w:rPr>
          <w:sz w:val="28"/>
          <w:szCs w:val="28"/>
        </w:rPr>
        <w:t>podpory</w:t>
      </w:r>
    </w:p>
    <w:p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rsidR="008F5A9D" w:rsidRDefault="008F5A9D" w:rsidP="008F5A9D"/>
    <w:p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rsidR="008F5A9D" w:rsidRDefault="008F5A9D" w:rsidP="008F5A9D"/>
    <w:p w:rsidR="000140A0" w:rsidRDefault="000140A0" w:rsidP="008F5A9D"/>
    <w:p w:rsidR="008F5A9D" w:rsidRDefault="008F5A9D" w:rsidP="008F5A9D"/>
    <w:p w:rsidR="008F5A9D" w:rsidRPr="002C4E3C" w:rsidRDefault="008F5A9D" w:rsidP="002C4E3C">
      <w:pPr>
        <w:spacing w:after="0"/>
        <w:rPr>
          <w:b/>
        </w:rPr>
      </w:pPr>
      <w:r w:rsidRPr="002C4E3C">
        <w:rPr>
          <w:b/>
        </w:rPr>
        <w:t>ČEPRO, a.s.</w:t>
      </w:r>
    </w:p>
    <w:p w:rsidR="008F5A9D" w:rsidRDefault="008F5A9D" w:rsidP="002C4E3C">
      <w:pPr>
        <w:tabs>
          <w:tab w:val="left" w:pos="2552"/>
        </w:tabs>
        <w:spacing w:after="0"/>
      </w:pPr>
      <w:r>
        <w:t>se sídlem:</w:t>
      </w:r>
      <w:r>
        <w:tab/>
        <w:t>Praha 7, Dělnická č.p. 213, č.or.12, PSČ 170 04</w:t>
      </w:r>
    </w:p>
    <w:p w:rsidR="008F5A9D" w:rsidRDefault="008F5A9D" w:rsidP="002C4E3C">
      <w:pPr>
        <w:tabs>
          <w:tab w:val="left" w:pos="2552"/>
        </w:tabs>
        <w:spacing w:after="0"/>
      </w:pPr>
      <w:r>
        <w:t>IČ:</w:t>
      </w:r>
      <w:r>
        <w:tab/>
        <w:t>60193531</w:t>
      </w:r>
    </w:p>
    <w:p w:rsidR="008F5A9D" w:rsidRDefault="008F5A9D" w:rsidP="002C4E3C">
      <w:pPr>
        <w:tabs>
          <w:tab w:val="left" w:pos="2552"/>
        </w:tabs>
        <w:spacing w:after="0"/>
      </w:pPr>
      <w:r>
        <w:t>DIČ:</w:t>
      </w:r>
      <w:r>
        <w:tab/>
        <w:t>CZ60193531</w:t>
      </w:r>
    </w:p>
    <w:p w:rsidR="008F5A9D" w:rsidRDefault="008F5A9D" w:rsidP="002C4E3C">
      <w:pPr>
        <w:tabs>
          <w:tab w:val="left" w:pos="2552"/>
        </w:tabs>
        <w:spacing w:after="0"/>
      </w:pPr>
      <w:r>
        <w:t>zapsaná:</w:t>
      </w:r>
      <w:r>
        <w:tab/>
        <w:t>v OR Městského soudu v Praze, oddíl B, vložka č. 2341</w:t>
      </w:r>
    </w:p>
    <w:p w:rsidR="008F5A9D" w:rsidRDefault="00DE490A" w:rsidP="002C4E3C">
      <w:pPr>
        <w:tabs>
          <w:tab w:val="left" w:pos="2552"/>
        </w:tabs>
        <w:spacing w:after="0"/>
      </w:pPr>
      <w:r>
        <w:t>zastupuje</w:t>
      </w:r>
      <w:r w:rsidR="008F5A9D">
        <w:t>:</w:t>
      </w:r>
      <w:r w:rsidR="008F5A9D">
        <w:tab/>
      </w:r>
      <w:r>
        <w:t>Mgr. Jan Duspěva</w:t>
      </w:r>
      <w:r w:rsidR="008F5A9D">
        <w:t>, předseda představenstva a</w:t>
      </w:r>
    </w:p>
    <w:p w:rsidR="008F5A9D" w:rsidRDefault="008F5A9D" w:rsidP="002C4E3C">
      <w:pPr>
        <w:tabs>
          <w:tab w:val="left" w:pos="2552"/>
        </w:tabs>
        <w:spacing w:after="0"/>
      </w:pPr>
      <w:r>
        <w:tab/>
        <w:t>Ing. Ladislav Staněk, člen představenstva</w:t>
      </w:r>
    </w:p>
    <w:p w:rsidR="008F5A9D" w:rsidRDefault="008F5A9D" w:rsidP="002C4E3C">
      <w:pPr>
        <w:tabs>
          <w:tab w:val="left" w:pos="2552"/>
        </w:tabs>
        <w:spacing w:after="0"/>
      </w:pPr>
      <w:r>
        <w:t xml:space="preserve">oprávněni v rámci uzavřené smlouvy jednat </w:t>
      </w:r>
      <w:r w:rsidR="00DE490A">
        <w:t xml:space="preserve">bez oprávnění ke změnám této smlouvy </w:t>
      </w:r>
      <w:r>
        <w:t>ve věcech:</w:t>
      </w:r>
    </w:p>
    <w:p w:rsidR="008F5A9D" w:rsidRDefault="008F5A9D" w:rsidP="002C4E3C">
      <w:pPr>
        <w:tabs>
          <w:tab w:val="left" w:pos="2552"/>
        </w:tabs>
        <w:spacing w:after="0"/>
      </w:pPr>
      <w:r>
        <w:t>smluvních:</w:t>
      </w:r>
      <w:r>
        <w:tab/>
        <w:t>Milan Trnka, 221 968 254, milan.trnka@ceproas.cz</w:t>
      </w:r>
    </w:p>
    <w:p w:rsidR="008F5A9D" w:rsidRDefault="008F5A9D" w:rsidP="002C4E3C">
      <w:pPr>
        <w:tabs>
          <w:tab w:val="left" w:pos="2552"/>
        </w:tabs>
        <w:spacing w:after="0"/>
      </w:pPr>
      <w:r w:rsidRPr="00C43308">
        <w:t>technických:</w:t>
      </w:r>
      <w:r w:rsidRPr="00C43308">
        <w:tab/>
      </w:r>
      <w:r w:rsidR="003671A5" w:rsidRPr="00C43308">
        <w:t xml:space="preserve">Ing. Vladimír Michálek, </w:t>
      </w:r>
      <w:hyperlink r:id="rId9" w:history="1">
        <w:r w:rsidR="003671A5" w:rsidRPr="00C43308">
          <w:rPr>
            <w:rStyle w:val="Hypertextovodkaz"/>
            <w:color w:val="auto"/>
            <w:u w:val="none"/>
          </w:rPr>
          <w:t>vladimir.michalek@ceproas.cz</w:t>
        </w:r>
      </w:hyperlink>
      <w:r w:rsidR="003671A5" w:rsidRPr="00C43308">
        <w:t>, 739 535 764</w:t>
      </w:r>
    </w:p>
    <w:p w:rsidR="008F5A9D" w:rsidRDefault="008F5A9D" w:rsidP="002C4E3C">
      <w:pPr>
        <w:tabs>
          <w:tab w:val="left" w:pos="2552"/>
        </w:tabs>
        <w:spacing w:after="0"/>
      </w:pPr>
      <w:r>
        <w:t>(dále jen „objednatel“)</w:t>
      </w:r>
    </w:p>
    <w:p w:rsidR="000140A0" w:rsidRDefault="000140A0" w:rsidP="002C4E3C">
      <w:pPr>
        <w:tabs>
          <w:tab w:val="left" w:pos="2552"/>
        </w:tabs>
        <w:spacing w:after="0"/>
      </w:pPr>
    </w:p>
    <w:p w:rsidR="008F5A9D" w:rsidRDefault="008F5A9D" w:rsidP="002C4E3C">
      <w:pPr>
        <w:tabs>
          <w:tab w:val="left" w:pos="2552"/>
        </w:tabs>
        <w:spacing w:after="0"/>
      </w:pPr>
      <w:r>
        <w:t>a</w:t>
      </w:r>
    </w:p>
    <w:p w:rsidR="000140A0" w:rsidRDefault="000140A0" w:rsidP="002C4E3C">
      <w:pPr>
        <w:tabs>
          <w:tab w:val="left" w:pos="2552"/>
        </w:tabs>
        <w:spacing w:after="0"/>
        <w:rPr>
          <w:b/>
          <w:highlight w:val="yellow"/>
        </w:rPr>
      </w:pPr>
      <w:bookmarkStart w:id="1" w:name="Text2"/>
    </w:p>
    <w:p w:rsidR="002C4E3C" w:rsidRPr="002C4E3C" w:rsidRDefault="002C4E3C" w:rsidP="002C4E3C">
      <w:pPr>
        <w:tabs>
          <w:tab w:val="left" w:pos="2552"/>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rsidR="00DA0BDE" w:rsidRDefault="008F5A9D" w:rsidP="002C4E3C">
      <w:pPr>
        <w:tabs>
          <w:tab w:val="left" w:pos="2552"/>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rsidR="00DA0BDE" w:rsidRDefault="008F5A9D" w:rsidP="002C4E3C">
      <w:pPr>
        <w:tabs>
          <w:tab w:val="left" w:pos="2552"/>
        </w:tabs>
        <w:spacing w:after="0"/>
      </w:pPr>
      <w:r>
        <w:t>IČ:</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rsidR="00DA0BDE" w:rsidRDefault="008F5A9D" w:rsidP="002C4E3C">
      <w:pPr>
        <w:tabs>
          <w:tab w:val="left" w:pos="2552"/>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rsidR="008F5A9D" w:rsidRDefault="008F5A9D" w:rsidP="002C4E3C">
      <w:pPr>
        <w:tabs>
          <w:tab w:val="left" w:pos="2552"/>
        </w:tabs>
        <w:spacing w:after="0"/>
      </w:pPr>
      <w:proofErr w:type="spellStart"/>
      <w:r>
        <w:t>č.účtu</w:t>
      </w:r>
      <w:proofErr w:type="spellEnd"/>
      <w:r>
        <w:t>:</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rsidR="008F5A9D" w:rsidRDefault="008F5A9D" w:rsidP="002C4E3C">
      <w:pPr>
        <w:tabs>
          <w:tab w:val="left" w:pos="2552"/>
        </w:tabs>
        <w:spacing w:after="0"/>
      </w:pPr>
      <w:r>
        <w:t>zapsaná:</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 xml:space="preserve"> </w:t>
      </w:r>
    </w:p>
    <w:p w:rsidR="00DA0BDE" w:rsidRDefault="008F5A9D" w:rsidP="002C4E3C">
      <w:pPr>
        <w:tabs>
          <w:tab w:val="left" w:pos="2552"/>
        </w:tabs>
        <w:spacing w:after="0"/>
      </w:pPr>
      <w:r>
        <w:t xml:space="preserve">jednající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rsidR="008F5A9D" w:rsidRDefault="008F5A9D" w:rsidP="002C4E3C">
      <w:pPr>
        <w:tabs>
          <w:tab w:val="left" w:pos="2552"/>
        </w:tabs>
        <w:spacing w:after="0"/>
      </w:pPr>
      <w:r>
        <w:t xml:space="preserve">oprávněni jednat v rámci uzavřené smlouvy ve věcech </w:t>
      </w:r>
    </w:p>
    <w:p w:rsidR="008F5A9D" w:rsidRDefault="008F5A9D" w:rsidP="002C4E3C">
      <w:pPr>
        <w:tabs>
          <w:tab w:val="left" w:pos="2552"/>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rsidR="008F5A9D" w:rsidRDefault="008F5A9D" w:rsidP="002C4E3C">
      <w:pPr>
        <w:tabs>
          <w:tab w:val="left" w:pos="2552"/>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rsidR="008F5A9D" w:rsidRDefault="008F5A9D" w:rsidP="002C4E3C">
      <w:pPr>
        <w:tabs>
          <w:tab w:val="left" w:pos="2552"/>
        </w:tabs>
        <w:spacing w:after="0"/>
      </w:pPr>
      <w:r>
        <w:t>(dále jen „poskytovatel“)</w:t>
      </w:r>
    </w:p>
    <w:p w:rsidR="008F5A9D" w:rsidRDefault="008F5A9D" w:rsidP="008F5A9D"/>
    <w:p w:rsidR="008F5A9D" w:rsidRDefault="008F5A9D" w:rsidP="008F5A9D">
      <w:r>
        <w:t xml:space="preserve">Objednatel a poskytovatel (dále též „smluvní strany“) níže uvedeného dne, měsíce a roku uzavírají na základě </w:t>
      </w:r>
      <w:r w:rsidR="00633D18">
        <w:t>výběrového</w:t>
      </w:r>
      <w:r>
        <w:t xml:space="preserve"> řízení vyhlášeného objednatelem dne</w:t>
      </w:r>
      <w:r w:rsidR="00566133">
        <w:t xml:space="preserve"> </w:t>
      </w:r>
      <w:r w:rsidR="00566133" w:rsidRPr="006C51F2">
        <w:rPr>
          <w:highlight w:val="yellow"/>
        </w:rPr>
        <w:fldChar w:fldCharType="begin">
          <w:ffData>
            <w:name w:val="Text11"/>
            <w:enabled/>
            <w:calcOnExit w:val="0"/>
            <w:textInput/>
          </w:ffData>
        </w:fldChar>
      </w:r>
      <w:bookmarkStart w:id="10" w:name="Text11"/>
      <w:r w:rsidR="00566133" w:rsidRPr="006C51F2">
        <w:rPr>
          <w:highlight w:val="yellow"/>
        </w:rPr>
        <w:instrText xml:space="preserve"> FORMTEXT </w:instrText>
      </w:r>
      <w:r w:rsidR="00566133" w:rsidRPr="006C51F2">
        <w:rPr>
          <w:highlight w:val="yellow"/>
        </w:rPr>
      </w:r>
      <w:r w:rsidR="00566133" w:rsidRPr="006C51F2">
        <w:rPr>
          <w:highlight w:val="yellow"/>
        </w:rPr>
        <w:fldChar w:fldCharType="separate"/>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highlight w:val="yellow"/>
        </w:rPr>
        <w:fldChar w:fldCharType="end"/>
      </w:r>
      <w:bookmarkEnd w:id="10"/>
      <w:r w:rsidR="00566133">
        <w:t xml:space="preserve"> </w:t>
      </w:r>
      <w:r>
        <w:t>pod e</w:t>
      </w:r>
      <w:r w:rsidR="00566133">
        <w:t xml:space="preserve">v. č. </w:t>
      </w:r>
      <w:r w:rsidR="00DD66CE">
        <w:t>299/15</w:t>
      </w:r>
      <w:r w:rsidR="00566133">
        <w:t>/OCN tuto smlouvu o </w:t>
      </w:r>
      <w:r>
        <w:t>poskytnutí systémové podpory (dále též jen „smlouva“):</w:t>
      </w:r>
    </w:p>
    <w:p w:rsidR="000140A0" w:rsidRDefault="000140A0" w:rsidP="008F5A9D"/>
    <w:p w:rsidR="008F5A9D" w:rsidRDefault="008F5A9D" w:rsidP="00566133">
      <w:pPr>
        <w:pStyle w:val="lnek"/>
      </w:pPr>
      <w:bookmarkStart w:id="11" w:name="_Ref336258987"/>
      <w:r>
        <w:t>Předmět plnění a práva a povinnosti smluvních stran</w:t>
      </w:r>
      <w:bookmarkEnd w:id="11"/>
    </w:p>
    <w:p w:rsidR="008F5A9D" w:rsidRDefault="008F5A9D" w:rsidP="00FE1600">
      <w:pPr>
        <w:pStyle w:val="Odstavec2"/>
      </w:pPr>
      <w:r>
        <w:t xml:space="preserve">Poskytovatel se na základě této smlouvy a v souladu s touto smlouvou zavazuje poskytovat objednateli </w:t>
      </w:r>
      <w:r w:rsidR="000140A0">
        <w:t>technickou</w:t>
      </w:r>
      <w:r>
        <w:t xml:space="preserve"> podporu </w:t>
      </w:r>
      <w:r w:rsidR="000140A0">
        <w:t>softwarových licencí</w:t>
      </w:r>
      <w:r>
        <w:t xml:space="preserve"> vyjmenova</w:t>
      </w:r>
      <w:r w:rsidR="00566133">
        <w:t xml:space="preserve">ných v bodu </w:t>
      </w:r>
      <w:r w:rsidR="00BB4D4D">
        <w:fldChar w:fldCharType="begin"/>
      </w:r>
      <w:r w:rsidR="00BB4D4D">
        <w:instrText xml:space="preserve"> REF _Ref336258763 \r \h </w:instrText>
      </w:r>
      <w:r w:rsidR="00BB4D4D">
        <w:fldChar w:fldCharType="separate"/>
      </w:r>
      <w:r w:rsidR="00BA3D4D">
        <w:t>1.2</w:t>
      </w:r>
      <w:r w:rsidR="00BB4D4D">
        <w:fldChar w:fldCharType="end"/>
      </w:r>
      <w:r w:rsidR="00566133">
        <w:t xml:space="preserve"> této smlouvy, a </w:t>
      </w:r>
      <w:r>
        <w:t xml:space="preserve">to v období </w:t>
      </w:r>
      <w:r w:rsidR="000140A0">
        <w:t>1</w:t>
      </w:r>
      <w:r>
        <w:t xml:space="preserve"> (</w:t>
      </w:r>
      <w:r w:rsidR="000140A0">
        <w:t>jednoho</w:t>
      </w:r>
      <w:r>
        <w:t xml:space="preserve">) </w:t>
      </w:r>
      <w:r w:rsidR="00DE490A">
        <w:t>kalendářní</w:t>
      </w:r>
      <w:r w:rsidR="000140A0">
        <w:t>ho roku.</w:t>
      </w:r>
      <w:r w:rsidR="00FE1600">
        <w:t xml:space="preserve"> </w:t>
      </w:r>
      <w:r w:rsidR="00FE1600" w:rsidRPr="00FE1600">
        <w:t>Službou technické podpory se dle specifikace výrobce rozumí zejména poskytování upgrade a update pro vyjmenované produkty a přístup na služby podpory v pracovních dnech (od 7 do 19 hodin) bez omezení počtu požadavků.</w:t>
      </w:r>
      <w:r>
        <w:t xml:space="preserve"> Specifikace služby poskytované poskytovatelem podle a na základě této smlouvy je stanovena v bodu </w:t>
      </w:r>
      <w:r w:rsidR="00BB4D4D">
        <w:fldChar w:fldCharType="begin"/>
      </w:r>
      <w:r w:rsidR="00BB4D4D">
        <w:instrText xml:space="preserve"> REF _Ref336258763 \r \h </w:instrText>
      </w:r>
      <w:r w:rsidR="00BB4D4D">
        <w:fldChar w:fldCharType="separate"/>
      </w:r>
      <w:r w:rsidR="00BA3D4D">
        <w:t>1.2</w:t>
      </w:r>
      <w:r w:rsidR="00BB4D4D">
        <w:fldChar w:fldCharType="end"/>
      </w:r>
      <w:r>
        <w:t xml:space="preserve"> a násl. této smlouvy. Objednatel se zavazuje zaplatit poskytovateli odměnu za řádné poskytování služby dle této smlouvy.</w:t>
      </w:r>
    </w:p>
    <w:p w:rsidR="008F5A9D" w:rsidRDefault="008F5A9D" w:rsidP="006929E9">
      <w:pPr>
        <w:pStyle w:val="Odstavec2"/>
      </w:pPr>
      <w:bookmarkStart w:id="12" w:name="_Ref336258763"/>
      <w:r>
        <w:t>Specifikace předmětu plnění:</w:t>
      </w:r>
      <w:bookmarkEnd w:id="12"/>
      <w:r>
        <w:t xml:space="preserve"> </w:t>
      </w:r>
    </w:p>
    <w:p w:rsidR="008F5A9D" w:rsidRDefault="008F5A9D" w:rsidP="00566133">
      <w:pPr>
        <w:pStyle w:val="normlnpod11"/>
      </w:pPr>
      <w:r>
        <w:t xml:space="preserve">Předmětem plnění poskytovatele je služba spočívající v poskytování </w:t>
      </w:r>
      <w:r w:rsidR="000140A0">
        <w:t>technické</w:t>
      </w:r>
      <w:r>
        <w:t xml:space="preserve"> podpory pro následující </w:t>
      </w:r>
      <w:r w:rsidR="000140A0">
        <w:t>licence</w:t>
      </w:r>
      <w:r>
        <w:t xml:space="preserve"> objednatele, v rozsahu uvedeném dále v</w:t>
      </w:r>
      <w:r w:rsidR="006A0952">
        <w:t xml:space="preserve"> tomto bodu: </w:t>
      </w:r>
      <w:r w:rsidR="001B5D66">
        <w:t>.</w:t>
      </w:r>
    </w:p>
    <w:p w:rsidR="006A0952" w:rsidRDefault="00D15F7A" w:rsidP="00566133">
      <w:pPr>
        <w:pStyle w:val="normlnpod11"/>
      </w:pPr>
      <w:r>
        <w:rPr>
          <w:rStyle w:val="Siln"/>
          <w:b w:val="0"/>
        </w:rPr>
        <w:object w:dxaOrig="7258" w:dyaOrig="3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168.75pt" o:ole="">
            <v:imagedata r:id="rId10" o:title=""/>
          </v:shape>
          <o:OLEObject Type="Embed" ProgID="Excel.Sheet.12" ShapeID="_x0000_i1025" DrawAspect="Content" ObjectID="_1508045338" r:id="rId11"/>
        </w:object>
      </w:r>
    </w:p>
    <w:p w:rsidR="008F5A9D" w:rsidRDefault="008F5A9D" w:rsidP="006929E9">
      <w:pPr>
        <w:pStyle w:val="Odstavec2"/>
      </w:pPr>
      <w:r>
        <w:t>Poskytovatel prohlašuje, že má veškerá oprávnění k plnění této smlouvy.</w:t>
      </w:r>
    </w:p>
    <w:p w:rsidR="008F5A9D" w:rsidRDefault="008F5A9D" w:rsidP="006929E9">
      <w:pPr>
        <w:pStyle w:val="Odstavec2"/>
      </w:pPr>
      <w:r>
        <w:t>Cena za předmět plnění (odměna poskytovatele) bude objedn</w:t>
      </w:r>
      <w:r w:rsidR="00AB2E91">
        <w:t>atelem poskytovateli uhrazena v </w:t>
      </w:r>
      <w:r>
        <w:t>souladu a za podmínek této smlouvy.</w:t>
      </w:r>
    </w:p>
    <w:p w:rsidR="008F5A9D" w:rsidRDefault="008F5A9D" w:rsidP="001B5D66">
      <w:pPr>
        <w:pStyle w:val="Odstavec2"/>
        <w:tabs>
          <w:tab w:val="clear" w:pos="567"/>
        </w:tabs>
      </w:pPr>
      <w:r>
        <w:t>Poskytovatel se zavazuje nezveřejnit či jinak nezpřístupnit t</w:t>
      </w:r>
      <w:r w:rsidR="00AB2E91">
        <w:t>řetí straně veškeré informace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 zákon.</w:t>
      </w:r>
    </w:p>
    <w:p w:rsidR="00633D18" w:rsidRDefault="00633D18" w:rsidP="00633D18">
      <w:pPr>
        <w:pStyle w:val="Odstavec2"/>
      </w:pPr>
      <w:r>
        <w:t xml:space="preserve">Poskytovatel bere na vědomí a souhlasí s tím, že objednatel je povinen a zveřejní v souladu se zákonem č. 106/1999 Sb., o svobodném přístupu k informacím, v platném znění, na základě žádosti veškerou zadávací dokumentaci k dotčené zakázce č. </w:t>
      </w:r>
      <w:r w:rsidR="00D15F7A">
        <w:t>299</w:t>
      </w:r>
      <w:r w:rsidR="000140A0">
        <w:t>/15</w:t>
      </w:r>
      <w:r>
        <w:t>/OCN včetně uzavřené smlouvy.</w:t>
      </w:r>
    </w:p>
    <w:p w:rsidR="005E41B6" w:rsidRDefault="005E41B6" w:rsidP="00633D18">
      <w:pPr>
        <w:pStyle w:val="Odstavec2"/>
      </w:pPr>
      <w:r>
        <w:t xml:space="preserve">Poskytovatel bere na vědomí a souhlasí, že tato smlouva v celém </w:t>
      </w:r>
      <w:r w:rsidR="00966B19">
        <w:t>znění</w:t>
      </w:r>
      <w:r>
        <w:t>,</w:t>
      </w:r>
      <w:r w:rsidR="00966B19">
        <w:t xml:space="preserve"> </w:t>
      </w:r>
      <w:r>
        <w:t>včetně případných dodatků bude zveřejněna na internetových stránkách na profilu objednatele – www.softender.cz .</w:t>
      </w:r>
    </w:p>
    <w:p w:rsidR="00633D18" w:rsidRDefault="00633D18" w:rsidP="00633D18">
      <w:pPr>
        <w:pStyle w:val="Odstavec2"/>
      </w:pPr>
      <w:r>
        <w:t xml:space="preserve">Poskytovatel se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či jiného oprávnění potřebného pro řádné plnění služby. </w:t>
      </w:r>
    </w:p>
    <w:p w:rsidR="00EC3FB5" w:rsidRPr="004E1521" w:rsidRDefault="00EC3FB5" w:rsidP="006A0952">
      <w:pPr>
        <w:pStyle w:val="Odstavec2"/>
      </w:pPr>
      <w:r w:rsidRPr="004E1521">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t>s</w:t>
      </w:r>
      <w:r w:rsidRPr="004E1521">
        <w:t>mluvních stran přičteno podle zákona č. 418/2011 Sb., o trestní odpovědnosti právnických osob a řízení proti nim nebo nevznikla trestní odpovědnost fyzických osob (včetně zaměstnanců) podle trestního zákona</w:t>
      </w:r>
      <w:r>
        <w:t xml:space="preserve"> č. 40/2009 Sb.</w:t>
      </w:r>
      <w:r w:rsidRPr="004E1521">
        <w:t xml:space="preserve">, případně nebylo zahájeno trestní stíhání proti jakékoliv ze </w:t>
      </w:r>
      <w:r>
        <w:t>s</w:t>
      </w:r>
      <w:r w:rsidRPr="004E1521">
        <w:t xml:space="preserve">mluvních stran včetně jejích zaměstnanců podle platných právních předpisů. </w:t>
      </w:r>
      <w:r>
        <w:t>Poskytovatel prohlašuje, že se seznámil</w:t>
      </w:r>
      <w:r w:rsidRPr="004E1521">
        <w:t xml:space="preserve"> s Etickým kodexem ČEPRO, a.s. a zavazuje se tento dodržovat na vlastní náklady a odpovědnost při plnění svých závazků vzniklých z této smlouvy. Etický kodex ČEPRO, a.s. je uveřejněn na adrese </w:t>
      </w:r>
      <w:hyperlink r:id="rId12" w:history="1">
        <w:r w:rsidR="00A8211F" w:rsidRPr="00FB7367">
          <w:rPr>
            <w:rStyle w:val="Hypertextovodkaz"/>
            <w:rFonts w:cs="Arial"/>
          </w:rPr>
          <w:t>https://www.ceproas.cz/public/data/eticky_kodex-final.pdf</w:t>
        </w:r>
      </w:hyperlink>
      <w:r w:rsidR="006A0952">
        <w:rPr>
          <w:rStyle w:val="Hypertextovodkaz"/>
          <w:rFonts w:cs="Arial"/>
        </w:rPr>
        <w:t xml:space="preserve"> </w:t>
      </w:r>
      <w:r w:rsidR="00D37305" w:rsidRPr="00D15F7A">
        <w:rPr>
          <w:rStyle w:val="Hypertextovodkaz"/>
          <w:rFonts w:cs="Arial"/>
          <w:color w:val="auto"/>
          <w:u w:val="none"/>
        </w:rPr>
        <w:t>(dále jen „Etický kodex“)</w:t>
      </w:r>
      <w:r w:rsidRPr="004E1521">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4E1521">
        <w:t xml:space="preserve">mluvní strana povinna neprodleně oznámit druhé </w:t>
      </w:r>
      <w:r>
        <w:t>s</w:t>
      </w:r>
      <w:r w:rsidRPr="004E1521">
        <w:t>mluvní straně bez ohledu a nad rámec splnění případné zákonné oznamovací povinnosti.</w:t>
      </w:r>
    </w:p>
    <w:p w:rsidR="00EC3FB5" w:rsidRDefault="00EC3FB5" w:rsidP="001B2EA2">
      <w:pPr>
        <w:pStyle w:val="Odstavec2"/>
      </w:pPr>
      <w:r w:rsidRPr="004E1521">
        <w:t>Smluvní strany se zavazují a prohlašují, že splňují a budou po celou dobu trvání této</w:t>
      </w:r>
      <w:r>
        <w:t xml:space="preserve"> s</w:t>
      </w:r>
      <w:r w:rsidRPr="004E1521">
        <w:t xml:space="preserve">mlouvy dodržovat a splňovat kritéria a standardy chování společnosti ČEPRO, a.s. v obchodním styku, specifikované a uveřejněné na adrese </w:t>
      </w:r>
      <w:hyperlink r:id="rId13" w:history="1">
        <w:r w:rsidR="006A0952" w:rsidRPr="006A0952">
          <w:rPr>
            <w:rStyle w:val="Hypertextovodkaz"/>
          </w:rPr>
          <w:t>https://www.ceproas.cz/vyberova-rizen</w:t>
        </w:r>
        <w:r w:rsidR="006A0952" w:rsidRPr="005F48EC">
          <w:rPr>
            <w:rStyle w:val="Hypertextovodkaz"/>
          </w:rPr>
          <w:t>i</w:t>
        </w:r>
      </w:hyperlink>
      <w:r w:rsidR="006A0952">
        <w:t xml:space="preserve"> </w:t>
      </w:r>
      <w:r w:rsidRPr="004E1521">
        <w:t>a etické zásady, obsaže</w:t>
      </w:r>
      <w:r w:rsidR="001B2EA2">
        <w:t>né v Etickém kodexu ČEPRO, a.s.</w:t>
      </w:r>
    </w:p>
    <w:p w:rsidR="008F5A9D" w:rsidRDefault="008F5A9D" w:rsidP="00FB7367">
      <w:pPr>
        <w:pStyle w:val="lnek"/>
        <w:keepNext/>
        <w:ind w:left="17"/>
      </w:pPr>
      <w:r>
        <w:lastRenderedPageBreak/>
        <w:t>Doba a místo plnění</w:t>
      </w:r>
    </w:p>
    <w:p w:rsidR="008F5A9D" w:rsidRDefault="008F5A9D" w:rsidP="006929E9">
      <w:pPr>
        <w:pStyle w:val="Odstavec2"/>
      </w:pPr>
      <w:r>
        <w:t xml:space="preserve">Služby dle specifikace v bodu </w:t>
      </w:r>
      <w:r w:rsidR="00AB2E91">
        <w:fldChar w:fldCharType="begin"/>
      </w:r>
      <w:r w:rsidR="00AB2E91">
        <w:instrText xml:space="preserve"> REF _Ref336258763 \r \h </w:instrText>
      </w:r>
      <w:r w:rsidR="00AB2E91">
        <w:fldChar w:fldCharType="separate"/>
      </w:r>
      <w:r w:rsidR="00BA3D4D">
        <w:t>1.2</w:t>
      </w:r>
      <w:r w:rsidR="00AB2E91">
        <w:fldChar w:fldCharType="end"/>
      </w:r>
      <w:r>
        <w:t xml:space="preserve"> a násl. budou posk</w:t>
      </w:r>
      <w:r w:rsidR="000140A0">
        <w:t xml:space="preserve">ytovatelem poskytovány </w:t>
      </w:r>
      <w:r w:rsidR="00DD66CE">
        <w:t>od 1.1.2016 0.00 hodin do 31. 12. 2016 24.00 hodin</w:t>
      </w:r>
      <w:r w:rsidR="000140A0">
        <w:t xml:space="preserve">. </w:t>
      </w:r>
    </w:p>
    <w:p w:rsidR="008F5A9D" w:rsidRDefault="008F5A9D" w:rsidP="006929E9">
      <w:pPr>
        <w:pStyle w:val="Odstavec2"/>
      </w:pPr>
      <w:r>
        <w:t>Místem plnění této smlouvy je sklad ČEPRO, a. s. v lokalitě</w:t>
      </w:r>
      <w:r w:rsidR="00396802">
        <w:t xml:space="preserve"> Roudnice nad Labem – Hněvice a </w:t>
      </w:r>
      <w:r>
        <w:t xml:space="preserve">centrála v sídle objednatele, tj. na adrese Dělnická 12/213, 170 04 Praha 7. </w:t>
      </w:r>
    </w:p>
    <w:p w:rsidR="008F5A9D" w:rsidRDefault="008F5A9D" w:rsidP="00396802">
      <w:pPr>
        <w:pStyle w:val="lnek"/>
      </w:pPr>
      <w:bookmarkStart w:id="13" w:name="_GoBack"/>
      <w:r>
        <w:t>Cena za předmět plnění</w:t>
      </w:r>
    </w:p>
    <w:p w:rsidR="008F5A9D" w:rsidRDefault="008F5A9D" w:rsidP="000140A0">
      <w:pPr>
        <w:pStyle w:val="Odstavec2"/>
      </w:pPr>
      <w:bookmarkStart w:id="14" w:name="_Ref336258894"/>
      <w:r>
        <w:t xml:space="preserve">Cena za plnění závazku poskytovatele dle  </w:t>
      </w:r>
      <w:r w:rsidR="00AB2E91">
        <w:fldChar w:fldCharType="begin"/>
      </w:r>
      <w:r w:rsidR="00AB2E91">
        <w:instrText xml:space="preserve"> REF _Ref336258987 \r \h </w:instrText>
      </w:r>
      <w:r w:rsidR="00AB2E91">
        <w:fldChar w:fldCharType="separate"/>
      </w:r>
      <w:r w:rsidR="00BA3D4D">
        <w:t>Čl. 1</w:t>
      </w:r>
      <w:r w:rsidR="00AB2E91">
        <w:fldChar w:fldCharType="end"/>
      </w:r>
      <w:r>
        <w:t xml:space="preserve"> této smlouvy na základě a v souladu s touto smlouvou je stanovena jako </w:t>
      </w:r>
      <w:r w:rsidR="000140A0">
        <w:t xml:space="preserve">celková </w:t>
      </w:r>
      <w:r>
        <w:t xml:space="preserve">cena smluvní </w:t>
      </w:r>
      <w:r w:rsidR="000140A0" w:rsidRPr="000140A0">
        <w:rPr>
          <w:highlight w:val="yellow"/>
        </w:rPr>
        <w:fldChar w:fldCharType="begin">
          <w:ffData>
            <w:name w:val="Text31"/>
            <w:enabled/>
            <w:calcOnExit w:val="0"/>
            <w:textInput/>
          </w:ffData>
        </w:fldChar>
      </w:r>
      <w:bookmarkStart w:id="15" w:name="Text31"/>
      <w:r w:rsidR="000140A0" w:rsidRPr="000140A0">
        <w:rPr>
          <w:highlight w:val="yellow"/>
        </w:rPr>
        <w:instrText xml:space="preserve"> FORMTEXT </w:instrText>
      </w:r>
      <w:r w:rsidR="000140A0" w:rsidRPr="000140A0">
        <w:rPr>
          <w:highlight w:val="yellow"/>
        </w:rPr>
      </w:r>
      <w:r w:rsidR="000140A0" w:rsidRPr="000140A0">
        <w:rPr>
          <w:highlight w:val="yellow"/>
        </w:rPr>
        <w:fldChar w:fldCharType="separate"/>
      </w:r>
      <w:r w:rsidR="000140A0" w:rsidRPr="000140A0">
        <w:rPr>
          <w:noProof/>
          <w:highlight w:val="yellow"/>
        </w:rPr>
        <w:t> </w:t>
      </w:r>
      <w:r w:rsidR="000140A0" w:rsidRPr="000140A0">
        <w:rPr>
          <w:noProof/>
          <w:highlight w:val="yellow"/>
        </w:rPr>
        <w:t> </w:t>
      </w:r>
      <w:r w:rsidR="000140A0" w:rsidRPr="000140A0">
        <w:rPr>
          <w:noProof/>
          <w:highlight w:val="yellow"/>
        </w:rPr>
        <w:t> </w:t>
      </w:r>
      <w:r w:rsidR="000140A0" w:rsidRPr="000140A0">
        <w:rPr>
          <w:noProof/>
          <w:highlight w:val="yellow"/>
        </w:rPr>
        <w:t> </w:t>
      </w:r>
      <w:r w:rsidR="000140A0" w:rsidRPr="000140A0">
        <w:rPr>
          <w:noProof/>
          <w:highlight w:val="yellow"/>
        </w:rPr>
        <w:t> </w:t>
      </w:r>
      <w:r w:rsidR="000140A0" w:rsidRPr="000140A0">
        <w:rPr>
          <w:highlight w:val="yellow"/>
        </w:rPr>
        <w:fldChar w:fldCharType="end"/>
      </w:r>
      <w:bookmarkEnd w:id="15"/>
      <w:r w:rsidR="000140A0">
        <w:t xml:space="preserve"> Kč bez DPH, ve složení dle </w:t>
      </w:r>
      <w:r w:rsidR="00A8211F">
        <w:t xml:space="preserve">níže uvedené </w:t>
      </w:r>
      <w:bookmarkEnd w:id="13"/>
      <w:r w:rsidR="000140A0">
        <w:t xml:space="preserve">tabulky  </w:t>
      </w:r>
      <w:bookmarkEnd w:id="14"/>
      <w:r w:rsidR="00CB4DFB">
        <w:t xml:space="preserve"> </w:t>
      </w:r>
      <w:r w:rsidR="00CB4DFB" w:rsidRPr="00CB4DFB">
        <w:rPr>
          <w:i/>
          <w:highlight w:val="yellow"/>
        </w:rPr>
        <w:t xml:space="preserve">(tabulka je po </w:t>
      </w:r>
      <w:proofErr w:type="spellStart"/>
      <w:r w:rsidR="00CB4DFB" w:rsidRPr="00CB4DFB">
        <w:rPr>
          <w:i/>
          <w:highlight w:val="yellow"/>
        </w:rPr>
        <w:t>rozkliknutí</w:t>
      </w:r>
      <w:proofErr w:type="spellEnd"/>
      <w:r w:rsidR="00CB4DFB" w:rsidRPr="00CB4DFB">
        <w:rPr>
          <w:i/>
          <w:highlight w:val="yellow"/>
        </w:rPr>
        <w:t xml:space="preserve"> aktivní</w:t>
      </w:r>
      <w:r w:rsidR="001B5D66">
        <w:rPr>
          <w:i/>
          <w:highlight w:val="yellow"/>
        </w:rPr>
        <w:t xml:space="preserve"> pro doplnění</w:t>
      </w:r>
      <w:r w:rsidR="00CB4DFB" w:rsidRPr="00CB4DFB">
        <w:rPr>
          <w:i/>
          <w:highlight w:val="yellow"/>
        </w:rPr>
        <w:t>)</w:t>
      </w:r>
    </w:p>
    <w:p w:rsidR="00A8211F" w:rsidRDefault="006A0952" w:rsidP="001B5D66">
      <w:pPr>
        <w:pStyle w:val="Odstavec2"/>
        <w:numPr>
          <w:ilvl w:val="0"/>
          <w:numId w:val="0"/>
        </w:numPr>
        <w:tabs>
          <w:tab w:val="clear" w:pos="567"/>
        </w:tabs>
      </w:pPr>
      <w:r>
        <w:rPr>
          <w:rStyle w:val="Siln"/>
          <w:b w:val="0"/>
        </w:rPr>
        <w:object w:dxaOrig="9471" w:dyaOrig="3974">
          <v:shape id="_x0000_i1026" type="#_x0000_t75" style="width:472.5pt;height:198.75pt" o:ole="">
            <v:imagedata r:id="rId14" o:title=""/>
          </v:shape>
          <o:OLEObject Type="Embed" ProgID="Excel.Sheet.12" ShapeID="_x0000_i1026" DrawAspect="Content" ObjectID="_1508045339" r:id="rId15"/>
        </w:object>
      </w:r>
    </w:p>
    <w:p w:rsidR="008F5A9D" w:rsidRDefault="008F5A9D" w:rsidP="006929E9">
      <w:pPr>
        <w:pStyle w:val="Odstavec2"/>
      </w:pPr>
      <w:r>
        <w:t xml:space="preserve">K cenám stanoveným v bodu </w:t>
      </w:r>
      <w:r w:rsidR="00AB2E91">
        <w:fldChar w:fldCharType="begin"/>
      </w:r>
      <w:r w:rsidR="00AB2E91">
        <w:instrText xml:space="preserve"> REF _Ref336258894 \r \h </w:instrText>
      </w:r>
      <w:r w:rsidR="00AB2E91">
        <w:fldChar w:fldCharType="separate"/>
      </w:r>
      <w:r w:rsidR="00BA3D4D">
        <w:t>3.1</w:t>
      </w:r>
      <w:r w:rsidR="00AB2E91">
        <w:fldChar w:fldCharType="end"/>
      </w:r>
      <w:r>
        <w:t xml:space="preserve"> tohoto článku bude připočten</w:t>
      </w:r>
      <w:r w:rsidR="0026112B">
        <w:t>a daň z přidané hodnoty (dále a </w:t>
      </w:r>
      <w:r>
        <w:t>výše též jen „DPH“) ve výši dle platných právních předpisů</w:t>
      </w:r>
      <w:r w:rsidR="00412309">
        <w:t xml:space="preserve"> ke dni uskutečnění zdanitelného plnění</w:t>
      </w:r>
      <w:r>
        <w:t>.</w:t>
      </w:r>
    </w:p>
    <w:p w:rsidR="008F5A9D" w:rsidRDefault="008F5A9D" w:rsidP="006929E9">
      <w:pPr>
        <w:pStyle w:val="Odstavec2"/>
      </w:pPr>
      <w:r>
        <w:t xml:space="preserve">Ceny uvedené v bodu </w:t>
      </w:r>
      <w:r w:rsidR="00AB2E91">
        <w:fldChar w:fldCharType="begin"/>
      </w:r>
      <w:r w:rsidR="00AB2E91">
        <w:instrText xml:space="preserve"> REF _Ref336258894 \r \h </w:instrText>
      </w:r>
      <w:r w:rsidR="00AB2E91">
        <w:fldChar w:fldCharType="separate"/>
      </w:r>
      <w:r w:rsidR="00BA3D4D">
        <w:t>3.1</w:t>
      </w:r>
      <w:r w:rsidR="00AB2E91">
        <w:fldChar w:fldCharType="end"/>
      </w:r>
      <w:r>
        <w:t xml:space="preserve"> výše obsahují všechny náklady poskytovatele spojené s plněním této smlouvy po celou dobu trvání této smlouvy,</w:t>
      </w:r>
      <w:r w:rsidR="00A8211F" w:rsidRPr="00A8211F">
        <w:t xml:space="preserve"> </w:t>
      </w:r>
      <w:r w:rsidR="00A8211F">
        <w:t xml:space="preserve">zejména </w:t>
      </w:r>
      <w:r w:rsidR="00A8211F" w:rsidRPr="005E7C76">
        <w:rPr>
          <w:rFonts w:cs="Arial"/>
        </w:rPr>
        <w:t>odměny za poskytnutí licence, cestovních nákladů, nákladů na ubytování, náklady na přepravu, daně a poplatky, včetně správních poplatků apod.</w:t>
      </w:r>
      <w:r w:rsidR="00A8211F">
        <w:rPr>
          <w:rFonts w:cs="Arial"/>
        </w:rPr>
        <w:t xml:space="preserve"> a</w:t>
      </w:r>
      <w:r>
        <w:t xml:space="preserve"> jsou pro poskytovatele závazné, nejvýše přípustné, neměnné a nepřekročitelné.</w:t>
      </w:r>
    </w:p>
    <w:p w:rsidR="008F5A9D" w:rsidRDefault="008F5A9D" w:rsidP="00A429B0">
      <w:pPr>
        <w:pStyle w:val="lnek"/>
        <w:keepNext/>
        <w:ind w:left="17"/>
      </w:pPr>
      <w:r>
        <w:t>Platební podmínky</w:t>
      </w:r>
    </w:p>
    <w:p w:rsidR="008F5A9D" w:rsidRDefault="008F5A9D" w:rsidP="006929E9">
      <w:pPr>
        <w:pStyle w:val="Odstavec2"/>
      </w:pPr>
      <w:r>
        <w:t>Platba za předmět plnění této smlouvy bude provedena bezhotovostním převodem na účet poskytovatele, uvedený v této smlouvě na základě faktury (daňového dokladu) vystavené poskytovatelem</w:t>
      </w:r>
      <w:r w:rsidR="000140A0">
        <w:t xml:space="preserve">. </w:t>
      </w:r>
      <w:r>
        <w:t xml:space="preserve">V případě, že poskytovatel bude mít zájem změnit číslo účtu během relevantní doby, lze tak učinit pouze na základě dohody stran dodatkem k této smlouvě. </w:t>
      </w:r>
    </w:p>
    <w:p w:rsidR="008F5A9D" w:rsidRDefault="008F5A9D" w:rsidP="006929E9">
      <w:pPr>
        <w:pStyle w:val="Odstavec2"/>
      </w:pPr>
      <w:r>
        <w:t xml:space="preserve">Poskytovatel je povinen vystavit fakturu (daňový doklad) a doručit ji na fakturační adresu objednatele do </w:t>
      </w:r>
      <w:r w:rsidR="00AB2E91">
        <w:t>5</w:t>
      </w:r>
      <w:r>
        <w:t xml:space="preserve"> dnů po datu uskutečnění zdanitelného plnění.</w:t>
      </w:r>
    </w:p>
    <w:p w:rsidR="008F5A9D" w:rsidRDefault="008F5A9D" w:rsidP="006929E9">
      <w:pPr>
        <w:pStyle w:val="Odstavec2"/>
      </w:pPr>
      <w:r>
        <w:t xml:space="preserve">Cena plnění poskytovatele uvedená na faktuře (daňovém dokladu) vystavené poskytovatelem dle této smlouvy musí odpovídat cenám uvedeným v bodu </w:t>
      </w:r>
      <w:r w:rsidR="00AB2E91">
        <w:fldChar w:fldCharType="begin"/>
      </w:r>
      <w:r w:rsidR="00AB2E91">
        <w:instrText xml:space="preserve"> REF _Ref336258894 \r \h </w:instrText>
      </w:r>
      <w:r w:rsidR="00AB2E91">
        <w:fldChar w:fldCharType="separate"/>
      </w:r>
      <w:r w:rsidR="00BA3D4D">
        <w:t>3.1</w:t>
      </w:r>
      <w:r w:rsidR="00AB2E91">
        <w:fldChar w:fldCharType="end"/>
      </w:r>
      <w:r>
        <w:t xml:space="preserve"> této smlouvy</w:t>
      </w:r>
      <w:r w:rsidR="00F22BF7">
        <w:t>.</w:t>
      </w:r>
    </w:p>
    <w:p w:rsidR="008F5A9D" w:rsidRDefault="00F22BF7" w:rsidP="006929E9">
      <w:pPr>
        <w:pStyle w:val="Odstavec2"/>
      </w:pPr>
      <w:r>
        <w:t>F</w:t>
      </w:r>
      <w:r w:rsidR="008F5A9D">
        <w:t>aktura</w:t>
      </w:r>
      <w:r w:rsidR="003D4368">
        <w:t xml:space="preserve"> (daňový doklad)</w:t>
      </w:r>
      <w:r w:rsidR="008F5A9D">
        <w:t xml:space="preserve"> dle této smlouvy bude mít splatnost </w:t>
      </w:r>
      <w:r w:rsidR="00633D18">
        <w:t>30</w:t>
      </w:r>
      <w:r w:rsidR="008F5A9D">
        <w:t xml:space="preserve"> dní ode dne prokazatelného doručení faktury (daňového dokladu) objednateli na fakturační adresu objednatele. </w:t>
      </w:r>
      <w:r>
        <w:t>F</w:t>
      </w:r>
      <w:r w:rsidR="008F5A9D">
        <w:t>aktura</w:t>
      </w:r>
      <w:r w:rsidR="003D4368">
        <w:t xml:space="preserve"> (daňový doklad) </w:t>
      </w:r>
      <w:r w:rsidR="00470920">
        <w:t xml:space="preserve">vystavená poskytovatelem </w:t>
      </w:r>
      <w:r w:rsidR="008F5A9D">
        <w:t xml:space="preserve">bude obsahovat náležitosti daňového a účetního dokladu dle platné legislativy, </w:t>
      </w:r>
      <w:r w:rsidR="008F5A9D" w:rsidRPr="001B3874">
        <w:rPr>
          <w:u w:val="single"/>
        </w:rPr>
        <w:t>číslo objednávky</w:t>
      </w:r>
      <w:r w:rsidR="0026112B" w:rsidRPr="001B3874">
        <w:rPr>
          <w:u w:val="single"/>
        </w:rPr>
        <w:t xml:space="preserve"> </w:t>
      </w:r>
      <w:r w:rsidR="0026112B" w:rsidRPr="001B3874">
        <w:rPr>
          <w:highlight w:val="yellow"/>
          <w:u w:val="single"/>
        </w:rPr>
        <w:fldChar w:fldCharType="begin">
          <w:ffData>
            <w:name w:val="Text23"/>
            <w:enabled/>
            <w:calcOnExit w:val="0"/>
            <w:textInput/>
          </w:ffData>
        </w:fldChar>
      </w:r>
      <w:bookmarkStart w:id="16" w:name="Text23"/>
      <w:r w:rsidR="0026112B" w:rsidRPr="001B3874">
        <w:rPr>
          <w:highlight w:val="yellow"/>
          <w:u w:val="single"/>
        </w:rPr>
        <w:instrText xml:space="preserve"> FORMTEXT </w:instrText>
      </w:r>
      <w:r w:rsidR="0026112B" w:rsidRPr="001B3874">
        <w:rPr>
          <w:highlight w:val="yellow"/>
          <w:u w:val="single"/>
        </w:rPr>
      </w:r>
      <w:r w:rsidR="0026112B" w:rsidRPr="001B3874">
        <w:rPr>
          <w:highlight w:val="yellow"/>
          <w:u w:val="single"/>
        </w:rPr>
        <w:fldChar w:fldCharType="separate"/>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highlight w:val="yellow"/>
          <w:u w:val="single"/>
        </w:rPr>
        <w:fldChar w:fldCharType="end"/>
      </w:r>
      <w:bookmarkEnd w:id="16"/>
      <w:r w:rsidR="0026112B">
        <w:t xml:space="preserve"> </w:t>
      </w:r>
      <w:r w:rsidR="008F5A9D" w:rsidRPr="0026112B">
        <w:rPr>
          <w:i/>
          <w:highlight w:val="yellow"/>
        </w:rPr>
        <w:t>(doplní objednatel)</w:t>
      </w:r>
      <w:r w:rsidR="008F5A9D">
        <w:t xml:space="preserve">, ke které se bude vztahovat. </w:t>
      </w:r>
    </w:p>
    <w:p w:rsidR="003D4368" w:rsidRPr="003A175E" w:rsidRDefault="00633D18" w:rsidP="003D4368">
      <w:pPr>
        <w:pStyle w:val="Odstavec2"/>
        <w:numPr>
          <w:ilvl w:val="1"/>
          <w:numId w:val="4"/>
        </w:numPr>
      </w:pPr>
      <w:r>
        <w:lastRenderedPageBreak/>
        <w:t>Závazek úhrady faktury</w:t>
      </w:r>
      <w:r w:rsidR="003D4368">
        <w:t xml:space="preserve"> (daňový doklad) </w:t>
      </w:r>
      <w:r>
        <w:t>objednatelem se považuje za splněný dnem odepsání fakturované částky z účtu objednatele ve prospěch účtu poskytovatele uvedeného shodně v záhlaví této smlouvy a na faktuře</w:t>
      </w:r>
      <w:r w:rsidR="003D4368">
        <w:t xml:space="preserve"> (daňovém dokladu) </w:t>
      </w:r>
      <w:r>
        <w:t xml:space="preserve"> poskytovatelem vystavené.</w:t>
      </w:r>
      <w:r w:rsidR="003D4368">
        <w:t xml:space="preserve"> Připadne-li poslední den doby splatnosti na sobotu, neděli, jiný den pracovní klidu nebo státní či ostatní svátek, končí doba platnosti první následující pracovní den.           </w:t>
      </w:r>
    </w:p>
    <w:p w:rsidR="00633D18" w:rsidRDefault="00633D18" w:rsidP="00633D18">
      <w:pPr>
        <w:pStyle w:val="Odstavec2"/>
      </w:pPr>
      <w:r>
        <w:t>Veškeré platby dle této smlouvy budou prováděny bezhotovostně na účet poskytovatele používaný pro jeho ekonomickou činnost uvedený v této smlouvě, přičemž poskytovatel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w:t>
      </w:r>
      <w:r w:rsidR="003D4368">
        <w:t xml:space="preserve"> (dále jen „zákon o DPH“)</w:t>
      </w:r>
      <w:r>
        <w:t>, tj. zejména bude číslo bankovního účtu poskytovatele uvedeného ve smlouvě zveřejněno způsobem umožňujícím dálkový přístup. V případě, že se vyskytnou důvodné pochybnosti objednatele o dodržování pravidel na úseku daňových předpisů poskytovatelem (zejména v případě, že poskytovatel bude označen za nespolehlivého plátce; v případě, že bankovní účet poskytovatele uvedený v této smlouvě nebude odpovídat údajům zveřejněným způsobem umožňujícím dálkový přístup dle zákona o DPH, atp.), je objednatel oprávněn pozastavit platbu poskytovateli do doby učinění nápravy, přičemž pozastavení platby poskytovateli oznámí a objednatel v pozici ručitele za odvedení daně z přidané hodnoty bude postupovat způsobem uvedeným v této smlouvě níže. V případě pozastavení platby objednatelem poskytovateli z výše uvedených důvodů není objednatel v prodlení s platbou a poskytovatel nemá nárok uplatňovat vůči objednateli jakékoli sankce z důvodu neprovedení platby objednatelem, ani nárok na náhradu škody.</w:t>
      </w:r>
    </w:p>
    <w:p w:rsidR="00633D18" w:rsidRDefault="00633D18" w:rsidP="00633D18">
      <w:pPr>
        <w:pStyle w:val="Odstavec2"/>
      </w:pPr>
      <w:r>
        <w:t>Nebude-li faktura</w:t>
      </w:r>
      <w:r w:rsidR="003D4368">
        <w:t xml:space="preserve"> (daňový doklad) </w:t>
      </w:r>
      <w:r>
        <w:t>poskytovatelem předložená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objednatel stane či může stát ručitelem za odvod daně z přidané hodnoty poskytovatelem, vyzve objednatel poskytovatele k opravě či k předložení nové bezvadné faktury. Poskytovatel je povinen fakturu</w:t>
      </w:r>
      <w:r w:rsidR="003D4368">
        <w:t xml:space="preserve"> (daňový doklad) </w:t>
      </w:r>
      <w:r>
        <w:t>přepracovat, včetně změny lhůty splatnosti, a doručit ji objednateli. V tomto případě od učinění výzvy objednatele k předložení bezvadné faktury</w:t>
      </w:r>
      <w:r w:rsidR="003D4368">
        <w:t xml:space="preserve"> (daňového dokladu)</w:t>
      </w:r>
      <w:r>
        <w:t xml:space="preserve"> poskytovatelem objednateli dle první věty tohoto odstavce do doby doručení bezvadné faktury poskytovatelem objednateli na fakturační adresu objednatele nemá poskytovatel nárok na zaplacení fakturované částky, úrok z prodlení ani jakoukoliv jinou sankci a objednatel není v prodlení se zaplacením fakturované částky. </w:t>
      </w:r>
      <w:r w:rsidR="003D4368">
        <w:t xml:space="preserve">Doba </w:t>
      </w:r>
      <w:r>
        <w:t xml:space="preserve">splatnosti v délce </w:t>
      </w:r>
      <w:r w:rsidR="00A429B0">
        <w:t>3</w:t>
      </w:r>
      <w:r>
        <w:t>0 dnů počíná běžet znovu až ode dne doručení bezvadné faktury objednateli na fakturační adresu objednatele.</w:t>
      </w:r>
    </w:p>
    <w:p w:rsidR="00633D18" w:rsidRDefault="00633D18" w:rsidP="00633D18">
      <w:pPr>
        <w:pStyle w:val="Odstavec2"/>
      </w:pPr>
      <w:r>
        <w:t>Poskytovatel vystaví fakturu</w:t>
      </w:r>
      <w:r w:rsidR="006A0952">
        <w:t xml:space="preserve"> (daňový doklad)</w:t>
      </w:r>
      <w:r>
        <w:t xml:space="preserve"> dle této smlouvy v písemné listinné nebo elektronické podobě. </w:t>
      </w:r>
    </w:p>
    <w:p w:rsidR="00633D18" w:rsidRDefault="00633D18" w:rsidP="00633D18">
      <w:pPr>
        <w:pStyle w:val="Odstavec2"/>
      </w:pPr>
      <w:r>
        <w:t xml:space="preserve">Poskytovatel splní svou povinnost vystavit a doručit </w:t>
      </w:r>
      <w:r w:rsidR="003D4368">
        <w:t>fakturu (</w:t>
      </w:r>
      <w:r>
        <w:t>daňový doklad</w:t>
      </w:r>
      <w:r w:rsidR="003D4368">
        <w:t>)</w:t>
      </w:r>
      <w:r>
        <w:t xml:space="preserve"> objednateli v listinné podobě doručením objednateli na objednatelem písemně stanovenou fakturační adresu, přičemž v době uzavření této smlouvy stanovil objednatel tuto fakturační adresu: ČEPRO, a.s., FÚ, Odbor Účtárny, Hněvice 62, 411 08 Štětí.</w:t>
      </w:r>
    </w:p>
    <w:p w:rsidR="00633D18" w:rsidRDefault="00633D18" w:rsidP="00633D18">
      <w:pPr>
        <w:pStyle w:val="Odstavec2"/>
      </w:pPr>
      <w:r>
        <w:t>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w:t>
      </w:r>
    </w:p>
    <w:p w:rsidR="00633D18" w:rsidRDefault="00633D18" w:rsidP="00633D18">
      <w:pPr>
        <w:pStyle w:val="Odstavec2"/>
      </w:pPr>
      <w:r>
        <w:t>V případě, že poskytovatel bude mít zájem vystavit a doručit objednateli fakturu</w:t>
      </w:r>
      <w:r w:rsidR="003D4368">
        <w:t xml:space="preserve"> (daňový doklad)</w:t>
      </w:r>
      <w:r>
        <w:t xml:space="preserve"> v elektronické verzi, bude mezi stranami uzavřena samostatná dohoda o elektronické fakturaci, kde smluvní strany ujednají bližší náležitosti veškerých tím dotčených dokumentů.</w:t>
      </w:r>
    </w:p>
    <w:p w:rsidR="00633D18" w:rsidRDefault="00633D18" w:rsidP="00633D18">
      <w:pPr>
        <w:pStyle w:val="Odstavec2"/>
      </w:pPr>
      <w:r>
        <w:t xml:space="preserve">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poskytnuté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w:t>
      </w:r>
      <w:r>
        <w:lastRenderedPageBreak/>
        <w:t>závazek objednatele vůči poskytovateli zaplatit cenu plnění v částce uhrazené na účet správce daně poskytovatele.</w:t>
      </w:r>
    </w:p>
    <w:p w:rsidR="00633D18" w:rsidRDefault="00633D18" w:rsidP="00633D18">
      <w:pPr>
        <w:pStyle w:val="Odstavec2"/>
      </w:pPr>
      <w:r>
        <w:t>O postupu objednatele dle bodu 4.12 výše bude objednatel písemně bez zbytečného odkladu informovat poskytovatele jako poskytovatele zdanitelného plnění, za nějž byla daň z přidané hodnoty takto odvedena.</w:t>
      </w:r>
    </w:p>
    <w:p w:rsidR="00633D18" w:rsidRDefault="00633D18" w:rsidP="00633D18">
      <w:pPr>
        <w:pStyle w:val="Odstavec2"/>
      </w:pPr>
      <w:r>
        <w:t>Uhrazení závazku učiněné způsobem uvedeným v bodu 4.12 výše je v souladu se zákonem o DPH a není porušením smluvních sankcí za neuhrazení finančních prostředků ani na náhradu škody.</w:t>
      </w:r>
    </w:p>
    <w:p w:rsidR="00633D18" w:rsidRDefault="00633D18" w:rsidP="00633D18">
      <w:pPr>
        <w:pStyle w:val="Odstavec2"/>
      </w:pPr>
      <w:r>
        <w:t>V případě prodlení objednatele s platbou uhradí objednatel poskytovateli dlužnou částku a dále úrok z prodlení ve výši stanovené</w:t>
      </w:r>
      <w:r w:rsidR="0000553A" w:rsidRPr="00B760F5">
        <w:t xml:space="preserve"> </w:t>
      </w:r>
      <w:r w:rsidR="0000553A">
        <w:t xml:space="preserve">nařízením vlády </w:t>
      </w:r>
      <w:ins w:id="17" w:author="Mgr. František Bodlák" w:date="2015-10-30T11:04:00Z">
        <w:r w:rsidR="006A0952">
          <w:t xml:space="preserve">č. </w:t>
        </w:r>
      </w:ins>
      <w:r w:rsidR="0000553A">
        <w:t>351/2013 Sb.</w:t>
      </w:r>
    </w:p>
    <w:p w:rsidR="008F5A9D" w:rsidRPr="006929E9" w:rsidRDefault="00633D18" w:rsidP="00633D18">
      <w:pPr>
        <w:pStyle w:val="Odstavec2"/>
      </w:pPr>
      <w:r>
        <w:t>Smluvní strany se dohodly, že objednatel je oprávněn pozastavit úhradu faktury</w:t>
      </w:r>
      <w:r w:rsidR="00807210">
        <w:t xml:space="preserve"> (daňového dokladu)</w:t>
      </w:r>
      <w:r w:rsidR="00FB7367">
        <w:t xml:space="preserve"> </w:t>
      </w:r>
      <w:r>
        <w:t>poskytovateli, pokud bude na poskytovatele podán návrh na insolvenční řízení. Objednatel je oprávněn v těchto případech pozastavit výplatu do doby vydání soudního rozhodnutí ve věci probíhajícího insolvenčního řízení. Pozastavení výplaty faktury</w:t>
      </w:r>
      <w:r w:rsidR="00807210">
        <w:t xml:space="preserve"> (daňový doklad) </w:t>
      </w:r>
      <w:r>
        <w:t>z důvodu probíhajícího insolvenčního řízení není prodlením objednatele. Bude-li insolvenční návrh odmítnut, uhradí objednatel fakturu</w:t>
      </w:r>
      <w:r w:rsidR="00807210">
        <w:t xml:space="preserve"> (daňový doklad) </w:t>
      </w:r>
      <w:r>
        <w:t xml:space="preserve">do </w:t>
      </w:r>
      <w:r w:rsidR="00470920">
        <w:t>3</w:t>
      </w:r>
      <w:r>
        <w:t>0 dnů ode dne, kdy obdrží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rsidR="008F5A9D" w:rsidRDefault="008F5A9D" w:rsidP="006929E9">
      <w:pPr>
        <w:pStyle w:val="lnek"/>
      </w:pPr>
      <w:r>
        <w:t>Další ujednání, sankce</w:t>
      </w:r>
    </w:p>
    <w:p w:rsidR="00470920" w:rsidRDefault="00470920" w:rsidP="006929E9">
      <w:pPr>
        <w:pStyle w:val="Odstavec2"/>
      </w:pPr>
      <w:r w:rsidRPr="00280022">
        <w:t>Smluvní strana je oprávněna v případě pr</w:t>
      </w:r>
      <w:r>
        <w:t>odlení druhé s</w:t>
      </w:r>
      <w:r w:rsidRPr="00280022">
        <w:t>mluvní strany s úhradou peněžitého plnění po</w:t>
      </w:r>
      <w:r>
        <w:t>žadovat úhradu úroku z prodlení</w:t>
      </w:r>
      <w:r w:rsidRPr="00280022">
        <w:t xml:space="preserve"> </w:t>
      </w:r>
      <w:r w:rsidRPr="00710BED">
        <w:t xml:space="preserve">v zákonné výši podle </w:t>
      </w:r>
      <w:r w:rsidR="006A0952">
        <w:t>nařízení vlády č. 351/2013 Sb..</w:t>
      </w:r>
      <w:r w:rsidRPr="00710BED">
        <w:t>.</w:t>
      </w:r>
    </w:p>
    <w:p w:rsidR="00BE2A42" w:rsidRDefault="00BE2A42" w:rsidP="006929E9">
      <w:pPr>
        <w:pStyle w:val="Odstavec2"/>
      </w:pPr>
      <w:r>
        <w:t>V případě porušení jakékoli povinnosti poskytovatele vyplývající z této smlouvy, je objednatel oprávněn požadovat po poskytovateli uhrazení smluvní pokuty ve výši 1.500,- Kč za každé jednotlivé porušení povinnosti, a to i opakovaně,</w:t>
      </w:r>
    </w:p>
    <w:p w:rsidR="00BE2A42" w:rsidRPr="00C43308" w:rsidRDefault="00BE2A42" w:rsidP="006929E9">
      <w:pPr>
        <w:pStyle w:val="Odstavec2"/>
      </w:pPr>
      <w:r w:rsidRPr="00C43308">
        <w:t>Postoupí-li poskytovatel tuto smlouvu či její část bez souhlasu objednatele, je objednatel oprávněn poskytovateli vyúčtovat smluvní pokutu ve výši 10</w:t>
      </w:r>
      <w:r w:rsidR="00D37305">
        <w:t>0</w:t>
      </w:r>
      <w:r w:rsidRPr="00C43308">
        <w:t> 000,- Kč</w:t>
      </w:r>
      <w:r w:rsidR="00D37305">
        <w:t>, a to i tehdy, ukáže-li se takové postoupení jako neplatné</w:t>
      </w:r>
    </w:p>
    <w:p w:rsidR="008F5A9D" w:rsidRDefault="008F5A9D" w:rsidP="006929E9">
      <w:pPr>
        <w:pStyle w:val="Odstavec2"/>
      </w:pPr>
      <w:r w:rsidRPr="00C43308">
        <w:t>Ujednání o</w:t>
      </w:r>
      <w:r w:rsidR="00AB2E91" w:rsidRPr="00C43308">
        <w:t> </w:t>
      </w:r>
      <w:r w:rsidRPr="00C43308">
        <w:t>smluvní pokutě nezbavuje objednatele nároku na náhradu š</w:t>
      </w:r>
      <w:r w:rsidR="00AB2E91" w:rsidRPr="00C43308">
        <w:t>kody v plné výši způsobené</w:t>
      </w:r>
      <w:r w:rsidR="00AB2E91">
        <w:t xml:space="preserve"> mu v </w:t>
      </w:r>
      <w:r>
        <w:t>důsledku porušení povinnosti poskytovatele, plynoucí z této smlouvy.</w:t>
      </w:r>
    </w:p>
    <w:p w:rsidR="00BE2A42" w:rsidRPr="00655C3C" w:rsidRDefault="00BE2A42" w:rsidP="00BE2A42">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rsidR="00BE2A42" w:rsidRPr="00655C3C" w:rsidRDefault="00BE2A42" w:rsidP="00BE2A42">
      <w:pPr>
        <w:pStyle w:val="Odstavec2"/>
      </w:pPr>
      <w:r>
        <w:t>Povinná s</w:t>
      </w:r>
      <w:r w:rsidRPr="00655C3C">
        <w:t>mluvní strana je povinna uhradit vyúčtované smluvní pokuty nejpozději do 30 dnů ode dne obdržení příslušného vyúčtování.</w:t>
      </w:r>
    </w:p>
    <w:p w:rsidR="00BE2A42" w:rsidRDefault="00BE2A42" w:rsidP="00266F07">
      <w:pPr>
        <w:pStyle w:val="Odstavec2"/>
      </w:pPr>
      <w:r>
        <w:t>Poskytovatel prohlašuje, že smluvní pokuty stanovené touto smlouvou považuje za přiměřené, a to s ohledem na povinnosti, ke kterým se vztahují.</w:t>
      </w:r>
    </w:p>
    <w:p w:rsidR="008F5A9D" w:rsidRDefault="008F5A9D" w:rsidP="008F39DA">
      <w:pPr>
        <w:pStyle w:val="lnek"/>
        <w:keepNext/>
        <w:ind w:left="17"/>
      </w:pPr>
      <w:r>
        <w:t>Ukončení smlouvy</w:t>
      </w:r>
    </w:p>
    <w:p w:rsidR="008F39DA" w:rsidRDefault="008F39DA" w:rsidP="008F39DA">
      <w:pPr>
        <w:pStyle w:val="Odstavec2"/>
        <w:numPr>
          <w:ilvl w:val="1"/>
          <w:numId w:val="4"/>
        </w:numPr>
      </w:pPr>
      <w:r>
        <w:t>Tato smlouva zaniká uplynutím doby, na kterou je uzavřena. Dále může být tato smlouva ukončena písemnou dohodou smluvních stran či jednostranným právním jednáním jedné ze smluvní stran dle platné legislativy.</w:t>
      </w:r>
    </w:p>
    <w:p w:rsidR="008F39DA" w:rsidRDefault="008F39DA" w:rsidP="008F39DA">
      <w:pPr>
        <w:pStyle w:val="Odstavec2"/>
        <w:numPr>
          <w:ilvl w:val="1"/>
          <w:numId w:val="4"/>
        </w:numPr>
      </w:pPr>
      <w:r>
        <w:t>Objednatel</w:t>
      </w:r>
      <w:r w:rsidRPr="00A85D35">
        <w:t xml:space="preserve"> má </w:t>
      </w:r>
      <w:r>
        <w:t xml:space="preserve">právo 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poskytovatele s poskytováním služby dle této smlouvy;</w:t>
      </w:r>
    </w:p>
    <w:p w:rsidR="008F39DA" w:rsidRDefault="008F39DA" w:rsidP="008F39DA">
      <w:pPr>
        <w:pStyle w:val="Odstavec3"/>
        <w:numPr>
          <w:ilvl w:val="2"/>
          <w:numId w:val="4"/>
        </w:numPr>
      </w:pPr>
      <w:r w:rsidRPr="00B126D1">
        <w:t>p</w:t>
      </w:r>
      <w:r>
        <w:t>oskytovatel</w:t>
      </w:r>
      <w:r w:rsidRPr="00B126D1">
        <w:t xml:space="preserve"> vstoupí do likvidace nebo </w:t>
      </w:r>
    </w:p>
    <w:p w:rsidR="008F39DA" w:rsidRPr="00B126D1" w:rsidRDefault="008F39DA" w:rsidP="008F39DA">
      <w:pPr>
        <w:pStyle w:val="Odstavec3"/>
        <w:numPr>
          <w:ilvl w:val="2"/>
          <w:numId w:val="4"/>
        </w:numPr>
      </w:pPr>
      <w:r w:rsidRPr="00B126D1">
        <w:t>bude vůči němu podán návrh dle zákona č. 182/2006 Sb., insolvenční zákon, v platném znění</w:t>
      </w:r>
      <w:r>
        <w:t>;</w:t>
      </w:r>
    </w:p>
    <w:p w:rsidR="008F39DA" w:rsidRPr="00CD0195" w:rsidRDefault="008F39DA" w:rsidP="008F39DA">
      <w:pPr>
        <w:pStyle w:val="Odstavec3"/>
        <w:numPr>
          <w:ilvl w:val="2"/>
          <w:numId w:val="4"/>
        </w:numPr>
      </w:pPr>
      <w:r>
        <w:lastRenderedPageBreak/>
        <w:t xml:space="preserve">opakované nedodržení podmínek </w:t>
      </w:r>
      <w:r w:rsidRPr="00B126D1">
        <w:t>stanovených smlouvou</w:t>
      </w:r>
      <w:r>
        <w:t xml:space="preserve"> ze strany poskytovatele</w:t>
      </w:r>
      <w:r w:rsidRPr="00B126D1">
        <w:t>;</w:t>
      </w:r>
    </w:p>
    <w:p w:rsidR="008F39DA" w:rsidRPr="00CD0195" w:rsidRDefault="008F39DA" w:rsidP="008F39DA">
      <w:pPr>
        <w:pStyle w:val="Odstavec3"/>
        <w:numPr>
          <w:ilvl w:val="2"/>
          <w:numId w:val="4"/>
        </w:numPr>
      </w:pPr>
      <w:r w:rsidRPr="00B126D1">
        <w:t>p</w:t>
      </w:r>
      <w:r>
        <w:t>oskytovateli</w:t>
      </w:r>
      <w:r w:rsidRPr="00B126D1">
        <w:t xml:space="preserve"> zanikne živnostenské oprávnění dle zákona č. 455/1991 Sb., živnostenský zákon, ve znění pozdějších předpisů, nebo jiné oprávnění nezbyt</w:t>
      </w:r>
      <w:r>
        <w:t>né pro řádné plnění svých závazků</w:t>
      </w:r>
      <w:r w:rsidRPr="00B126D1">
        <w:t>;</w:t>
      </w:r>
    </w:p>
    <w:p w:rsidR="008F39DA" w:rsidRPr="00CD0195" w:rsidRDefault="008F39DA" w:rsidP="008F39DA">
      <w:pPr>
        <w:pStyle w:val="Odstavec3"/>
        <w:numPr>
          <w:ilvl w:val="2"/>
          <w:numId w:val="4"/>
        </w:numPr>
      </w:pPr>
      <w:r w:rsidRPr="00B126D1">
        <w:t>pravomocné o</w:t>
      </w:r>
      <w:r w:rsidRPr="00CD0195">
        <w:t xml:space="preserve">dsouzení </w:t>
      </w:r>
      <w:r>
        <w:t>poskytovatele</w:t>
      </w:r>
      <w:r w:rsidRPr="00CD0195">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CD0195">
        <w:t xml:space="preserve">Smluvní strany dále shodně prohlašují, že důvodem k odstoupení od smlouvy ze strany </w:t>
      </w:r>
      <w:r>
        <w:t>objednatele</w:t>
      </w:r>
      <w:r w:rsidRPr="00B126D1">
        <w:t xml:space="preserve"> je i případ zahájení trestního stíhání proti </w:t>
      </w:r>
      <w:r>
        <w:t>poskytovateli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rPr>
          <w:rFonts w:cs="Arial"/>
        </w:rPr>
        <w:t>P</w:t>
      </w:r>
      <w:r>
        <w:rPr>
          <w:rFonts w:cs="Arial"/>
        </w:rPr>
        <w:t>oskytovatel</w:t>
      </w:r>
      <w:r w:rsidRPr="00B126D1">
        <w:rPr>
          <w:rFonts w:cs="Arial"/>
        </w:rPr>
        <w:t xml:space="preserve"> je </w:t>
      </w:r>
      <w:r>
        <w:rPr>
          <w:rFonts w:cs="Arial"/>
        </w:rPr>
        <w:t xml:space="preserve">oprávněn </w:t>
      </w:r>
      <w:r>
        <w:t xml:space="preserve">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objednatele s platbou dle této smlouvy</w:t>
      </w:r>
      <w:r w:rsidR="009B4D80">
        <w:t xml:space="preserve"> delší než 30 dní</w:t>
      </w:r>
      <w:r>
        <w:t>;</w:t>
      </w:r>
    </w:p>
    <w:p w:rsidR="008F39DA" w:rsidRDefault="008F39DA" w:rsidP="008F39DA">
      <w:pPr>
        <w:pStyle w:val="Odstavec3"/>
        <w:numPr>
          <w:ilvl w:val="2"/>
          <w:numId w:val="4"/>
        </w:numPr>
      </w:pPr>
      <w:r>
        <w:t xml:space="preserve">objednatel </w:t>
      </w:r>
      <w:r w:rsidRPr="00B126D1">
        <w:t xml:space="preserve">vstoupí do likvidace nebo </w:t>
      </w:r>
    </w:p>
    <w:p w:rsidR="008F39DA" w:rsidRPr="00B126D1" w:rsidRDefault="008F39DA" w:rsidP="008F39DA">
      <w:pPr>
        <w:pStyle w:val="Odstavec3"/>
        <w:numPr>
          <w:ilvl w:val="2"/>
          <w:numId w:val="4"/>
        </w:numPr>
      </w:pPr>
      <w:r w:rsidRPr="00B126D1">
        <w:t>bude vůči němu podán návrh dle zákona č. 182/2006 Sb., insolvenční zákon, v platném znění</w:t>
      </w:r>
      <w:r>
        <w:t>;</w:t>
      </w:r>
    </w:p>
    <w:p w:rsidR="008F39DA" w:rsidRPr="006178DF" w:rsidRDefault="008F39DA" w:rsidP="008F39DA">
      <w:pPr>
        <w:pStyle w:val="Odstavec3"/>
        <w:numPr>
          <w:ilvl w:val="2"/>
          <w:numId w:val="4"/>
        </w:numPr>
      </w:pPr>
      <w:r w:rsidRPr="00B126D1">
        <w:t>opakované nedodržení podmínek stanovených smlouvou</w:t>
      </w:r>
      <w:r>
        <w:t xml:space="preserve"> ze strany objednatele</w:t>
      </w:r>
      <w:r w:rsidRPr="00B126D1">
        <w:t>;</w:t>
      </w:r>
    </w:p>
    <w:p w:rsidR="008F39DA" w:rsidRPr="006178DF" w:rsidRDefault="008F39DA" w:rsidP="008F39DA">
      <w:pPr>
        <w:pStyle w:val="Odstavec3"/>
        <w:numPr>
          <w:ilvl w:val="2"/>
          <w:numId w:val="4"/>
        </w:numPr>
      </w:pPr>
      <w:r w:rsidRPr="00B126D1">
        <w:t>pravomocné o</w:t>
      </w:r>
      <w:r w:rsidRPr="006178DF">
        <w:t xml:space="preserve">dsouzení </w:t>
      </w:r>
      <w:r>
        <w:t>objednatele</w:t>
      </w:r>
      <w:r w:rsidRPr="006178DF">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6178DF">
        <w:t xml:space="preserve">Smluvní strany dále shodně prohlašují, že důvodem k odstoupení od smlouvy ze strany </w:t>
      </w:r>
      <w:r>
        <w:t>poskytovatele</w:t>
      </w:r>
      <w:r w:rsidRPr="00B126D1">
        <w:t xml:space="preserve"> je i případ zahájení trestního stíhání proti </w:t>
      </w:r>
      <w:r>
        <w:t>objednateli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t xml:space="preserve">Odstoupení od smlouvy je účinné dnem doručení písemného oznámení o odstoupení </w:t>
      </w:r>
      <w:r>
        <w:t>na adresu sídla druhé smluvní strany uvedené</w:t>
      </w:r>
      <w:r w:rsidRPr="00B126D1">
        <w:t xml:space="preserve"> v záhlaví této smlouvy.</w:t>
      </w:r>
    </w:p>
    <w:p w:rsidR="008F39DA" w:rsidRPr="00B126D1" w:rsidRDefault="008F39DA" w:rsidP="008F39DA">
      <w:pPr>
        <w:pStyle w:val="Odstavec2"/>
        <w:numPr>
          <w:ilvl w:val="1"/>
          <w:numId w:val="4"/>
        </w:numPr>
      </w:pPr>
      <w:r>
        <w:t xml:space="preserve">Smluvní strany se dohodly, že tato smlouva může být ukončena výpovědí bez výpovědní doby ze stanovených důvodů, kdy každá ze smluvních stran je oprávněna tuto smlouvu ukončit písemnou výpovědí bez výpovědní doby ze stejných důvodů, pro které je možno od této smlouvy odstoupit. V případě výpovědi bez výpovědní doby se uplatní domněnka doby dojití dle § 573 zákona č. 89/2012 Sb. </w:t>
      </w:r>
    </w:p>
    <w:p w:rsidR="008F5A9D" w:rsidRDefault="008F5A9D" w:rsidP="006929E9">
      <w:pPr>
        <w:pStyle w:val="lnek"/>
      </w:pPr>
      <w:r>
        <w:t>Závěrečná ustanovení</w:t>
      </w:r>
    </w:p>
    <w:p w:rsidR="008F5A9D" w:rsidRDefault="008F5A9D" w:rsidP="006929E9">
      <w:pPr>
        <w:pStyle w:val="Odstavec2"/>
      </w:pPr>
      <w:r>
        <w:t xml:space="preserve">Tato smlouva a veškeré právní vztahy z ní vzniklé se řídí ustanoveními zákona č. </w:t>
      </w:r>
      <w:r w:rsidR="00152C2A">
        <w:t>89/2012</w:t>
      </w:r>
      <w:r>
        <w:t xml:space="preserve"> Sb., ob</w:t>
      </w:r>
      <w:r w:rsidR="00152C2A">
        <w:t>čanský</w:t>
      </w:r>
      <w:r>
        <w:t xml:space="preserve"> zákoník, v</w:t>
      </w:r>
      <w:r w:rsidR="00152C2A">
        <w:t> platném znění</w:t>
      </w:r>
      <w:r>
        <w:t>, a ostatními obecně závaznými předpisy českého právního řádu.</w:t>
      </w:r>
    </w:p>
    <w:p w:rsidR="008F5A9D" w:rsidRDefault="008F5A9D" w:rsidP="006929E9">
      <w:pPr>
        <w:pStyle w:val="Odstavec2"/>
      </w:pPr>
      <w:r>
        <w:t xml:space="preserve">Ustanovení této smlouvy jsou oddělitelná v tom smyslu, že </w:t>
      </w:r>
      <w:r w:rsidR="00AB2E91">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8F5A9D" w:rsidRDefault="008F5A9D" w:rsidP="006929E9">
      <w:pPr>
        <w:pStyle w:val="Odstavec2"/>
      </w:pPr>
      <w:r>
        <w:t xml:space="preserve">Smlouva včetně příloh jakožto nedílných součástí této smlouvy je vyhotovena ve čtyřech výtiscích, z nichž každý má sílu originálu. Dvě vyhotovení obdrží objednatel a dvě poskytovatel. </w:t>
      </w:r>
    </w:p>
    <w:p w:rsidR="00152C2A" w:rsidRDefault="008F5A9D" w:rsidP="006929E9">
      <w:pPr>
        <w:pStyle w:val="Odstavec2"/>
      </w:pPr>
      <w:r>
        <w:t>Veškeré změny a doplnění této smlouvy mohou být provedeny se souhlasem obou smluvních stran pouze číslovanými, písemnými dodatky podepsanými oprávněnými zástupci obou smluvních stran.</w:t>
      </w:r>
    </w:p>
    <w:p w:rsidR="00152C2A" w:rsidRDefault="00152C2A" w:rsidP="00152C2A">
      <w:pPr>
        <w:pStyle w:val="Odstavec2"/>
      </w:pPr>
      <w:r>
        <w:t xml:space="preserve">Smluvní strany si výslovně sjednávají, že ustanovení § 1765 a § 1766 </w:t>
      </w:r>
      <w:r w:rsidRPr="006857A4">
        <w:t>z</w:t>
      </w:r>
      <w:r>
        <w:t>.</w:t>
      </w:r>
      <w:r w:rsidRPr="006857A4">
        <w:t xml:space="preserve"> č. 89/2012 Sb., občanského zákoníku,</w:t>
      </w:r>
      <w:r>
        <w:t xml:space="preserve"> v platném znění, se na vztah založený touto smlouvou nepoužijí.</w:t>
      </w:r>
    </w:p>
    <w:p w:rsidR="00152C2A" w:rsidRDefault="00152C2A" w:rsidP="00152C2A">
      <w:pPr>
        <w:pStyle w:val="Odstavec2"/>
      </w:pPr>
      <w:r>
        <w:t xml:space="preserve">Smluvní strany se dále s ohledem na povahu smlouvy dohodly, že bez předchozího písemného souhlasu objednatele poskytovatel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v platném znění.</w:t>
      </w:r>
    </w:p>
    <w:p w:rsidR="00152C2A" w:rsidRDefault="00152C2A" w:rsidP="00152C2A">
      <w:pPr>
        <w:pStyle w:val="Odstavec2"/>
      </w:pPr>
      <w:r>
        <w:t>Tato smlouva není převoditelná rubopisem.</w:t>
      </w:r>
    </w:p>
    <w:p w:rsidR="00152C2A" w:rsidRDefault="00152C2A" w:rsidP="00152C2A">
      <w:pPr>
        <w:pStyle w:val="Odstavec2"/>
      </w:pPr>
      <w:r w:rsidRPr="00BC573E">
        <w:lastRenderedPageBreak/>
        <w:t xml:space="preserve">Smluvní strany prohlašují, že veškeré podmínky plnění, zejména práva a povinnosti, sankce za porušení </w:t>
      </w:r>
      <w:r w:rsidR="007E3CB5">
        <w:t>s</w:t>
      </w:r>
      <w:r>
        <w:t>mlouvy</w:t>
      </w:r>
      <w:r w:rsidRPr="00BC573E">
        <w:t>, které byly mezi nim</w:t>
      </w:r>
      <w:r>
        <w:t xml:space="preserve">i v souvislosti s </w:t>
      </w:r>
      <w:r w:rsidR="007E3CB5">
        <w:t>plněním</w:t>
      </w:r>
      <w:r w:rsidRPr="00BC573E">
        <w:t xml:space="preserve"> ujednány, jsou obsaženy v textu této </w:t>
      </w:r>
      <w:r w:rsidR="007E3CB5">
        <w:t>s</w:t>
      </w:r>
      <w:r>
        <w:t>mlouvy</w:t>
      </w:r>
      <w:r w:rsidRPr="00C031B8">
        <w:rPr>
          <w:b/>
          <w:bCs/>
        </w:rPr>
        <w:t xml:space="preserve"> </w:t>
      </w:r>
      <w:r w:rsidRPr="00C031B8">
        <w:rPr>
          <w:bCs/>
        </w:rPr>
        <w:t xml:space="preserve">včetně jejích příloh, </w:t>
      </w:r>
      <w:r w:rsidRPr="00532DFB">
        <w:rPr>
          <w:bCs/>
        </w:rPr>
        <w:t>a dokumentech, na které Smlouva výslovně odkazuje</w:t>
      </w:r>
      <w:r w:rsidRPr="00532DFB">
        <w:t>. Smluvní strany výslovně prohl</w:t>
      </w:r>
      <w:r w:rsidR="007E3CB5">
        <w:t>ašují, že ke dni uzavření této s</w:t>
      </w:r>
      <w:r w:rsidRPr="00532DFB">
        <w:t>mlouvy se ruší veškerá případná ujednání a dohody, které by se týkaly shodného předmětu plnění a tyto jsou v plném rozsahu nahrazen</w:t>
      </w:r>
      <w:r w:rsidR="007E3CB5">
        <w:t>y ujednáními obsaženými v této s</w:t>
      </w:r>
      <w:r w:rsidRPr="00532DFB">
        <w:t>mlouvě, tj. neexistuje žádné ji</w:t>
      </w:r>
      <w:r w:rsidRPr="00BC573E">
        <w:t>né</w:t>
      </w:r>
      <w:r w:rsidR="007E3CB5">
        <w:t xml:space="preserve"> ujednání, které by tuto s</w:t>
      </w:r>
      <w:r>
        <w:t>mlouvu</w:t>
      </w:r>
      <w:r w:rsidRPr="000806B5">
        <w:t xml:space="preserve"> doplňovalo nebo měnilo. </w:t>
      </w:r>
    </w:p>
    <w:p w:rsidR="008F5A9D" w:rsidRDefault="00152C2A" w:rsidP="00FF3EA5">
      <w:pPr>
        <w:pStyle w:val="Odstavec2"/>
      </w:pPr>
      <w:r w:rsidRPr="000D1392">
        <w:t xml:space="preserve">Jakékoliv jednání předvídané </w:t>
      </w:r>
      <w:r w:rsidR="007E3CB5">
        <w:t>v této s</w:t>
      </w:r>
      <w:r>
        <w:t>mlouvě</w:t>
      </w:r>
      <w:r w:rsidRPr="000D1392">
        <w:t>, musí být uč</w:t>
      </w:r>
      <w:r w:rsidR="007E3CB5">
        <w:t>iněno, není-li ve s</w:t>
      </w:r>
      <w:r>
        <w:t>mlouvě</w:t>
      </w:r>
      <w:r w:rsidRPr="000D1392">
        <w:t xml:space="preserve"> výslovně stanoveno jinak, písemně v listinné podobě a musí </w:t>
      </w:r>
      <w:r w:rsidR="007E3CB5">
        <w:t xml:space="preserve">být s vyloučením </w:t>
      </w:r>
      <w:proofErr w:type="spellStart"/>
      <w:r w:rsidR="007E3CB5">
        <w:t>ust</w:t>
      </w:r>
      <w:proofErr w:type="spellEnd"/>
      <w:r w:rsidR="007E3CB5">
        <w:t>. § 566 zákona</w:t>
      </w:r>
      <w:r w:rsidRPr="000D1392">
        <w:t xml:space="preserve"> č. 89/2012 Sb., občanský zákoník, </w:t>
      </w:r>
      <w:r w:rsidR="007E3CB5">
        <w:t xml:space="preserve">v platném znění, </w:t>
      </w:r>
      <w:r w:rsidRPr="000D1392">
        <w:t xml:space="preserve">řádně podepsané oprávněnými osobami. Jakékoliv jiné jednání, včetně e-mailové korespondence, je bez právního významu, není-li ve </w:t>
      </w:r>
      <w:r w:rsidR="007E3CB5">
        <w:t>s</w:t>
      </w:r>
      <w:r>
        <w:t>mlouvě</w:t>
      </w:r>
      <w:r w:rsidRPr="000D1392">
        <w:t xml:space="preserve"> výslovně stanoveno jinak</w:t>
      </w:r>
      <w:r>
        <w:t>.</w:t>
      </w:r>
      <w:r w:rsidR="008F5A9D">
        <w:t xml:space="preserve"> </w:t>
      </w:r>
    </w:p>
    <w:p w:rsidR="008F5A9D" w:rsidRDefault="008F5A9D" w:rsidP="006929E9">
      <w:pPr>
        <w:pStyle w:val="Odstavec2"/>
      </w:pPr>
      <w:r>
        <w:t>Případné spory vzniklé mezi smluvními stranami, které se nepodaří vyřešit smírnou cestou, budou zásadně řešeny u příslušných soudů České republiky.</w:t>
      </w:r>
    </w:p>
    <w:p w:rsidR="008F5A9D" w:rsidRDefault="008F5A9D" w:rsidP="006929E9">
      <w:pPr>
        <w:pStyle w:val="Odstavec2"/>
      </w:pPr>
      <w:r>
        <w:t xml:space="preserve">Smlouva nabývá platnosti a účinnosti dnem podpisu oběma smluvními stranami a je uzavírána na dobu určitou v trvání </w:t>
      </w:r>
      <w:r w:rsidR="00DD66CE">
        <w:t>do 31. 12. 2016</w:t>
      </w:r>
      <w:r>
        <w:t>.</w:t>
      </w:r>
    </w:p>
    <w:p w:rsidR="008F5A9D" w:rsidRDefault="008F5A9D" w:rsidP="006929E9">
      <w:pPr>
        <w:pStyle w:val="Odstavec2"/>
      </w:pPr>
      <w:r>
        <w:t xml:space="preserve">Nedílnou součástí této smlouvy jsou její přílohy: </w:t>
      </w:r>
    </w:p>
    <w:p w:rsidR="00424B8A" w:rsidRDefault="00424B8A" w:rsidP="006929E9">
      <w:pPr>
        <w:pStyle w:val="normlnpod11"/>
        <w:spacing w:before="120" w:after="0"/>
      </w:pPr>
      <w:r>
        <w:t xml:space="preserve">Příloha č. </w:t>
      </w:r>
      <w:r w:rsidR="00D15F7A">
        <w:t>1</w:t>
      </w:r>
      <w:r>
        <w:t xml:space="preserve"> – Kontakty a kontaktní osoby</w:t>
      </w:r>
    </w:p>
    <w:p w:rsidR="008F5A9D" w:rsidRDefault="008F5A9D" w:rsidP="006929E9">
      <w:pPr>
        <w:pStyle w:val="normlnpod11"/>
        <w:spacing w:before="120" w:after="0"/>
      </w:pPr>
      <w:r>
        <w:t>V případě, že příloha smlouvy bude v rozporu s ustanoveními smlouvy, mají přednost ustanovení této smlouvy.</w:t>
      </w:r>
    </w:p>
    <w:p w:rsidR="008F5A9D" w:rsidRDefault="008F5A9D" w:rsidP="006929E9">
      <w:pPr>
        <w:spacing w:before="240" w:after="0"/>
      </w:pPr>
      <w:r>
        <w:t>Na důkaz souhlasu s obsahem všech výše uvedených ustanovení připojují obě smluvní strany podpisy svých oprávněných zástupců.</w:t>
      </w:r>
    </w:p>
    <w:p w:rsidR="008F5A9D" w:rsidRDefault="008F5A9D" w:rsidP="008F5A9D"/>
    <w:p w:rsidR="008F5A9D" w:rsidRDefault="008F5A9D" w:rsidP="006929E9">
      <w:pPr>
        <w:tabs>
          <w:tab w:val="left" w:pos="5529"/>
        </w:tabs>
      </w:pPr>
      <w:r>
        <w:t>V Praze dne</w:t>
      </w:r>
      <w:r w:rsidR="006929E9">
        <w:t xml:space="preserve"> ........</w:t>
      </w:r>
      <w:r>
        <w:t xml:space="preserve"> </w:t>
      </w:r>
      <w:r>
        <w:tab/>
        <w:t>V</w:t>
      </w:r>
      <w:r w:rsidR="006929E9">
        <w:t xml:space="preserve"> ...................</w:t>
      </w:r>
      <w:r>
        <w:t xml:space="preserve"> dne: </w:t>
      </w:r>
      <w:r w:rsidR="006929E9">
        <w:t>...............</w:t>
      </w:r>
    </w:p>
    <w:p w:rsidR="008F5A9D" w:rsidRDefault="008F5A9D" w:rsidP="006929E9">
      <w:pPr>
        <w:tabs>
          <w:tab w:val="center" w:pos="2552"/>
          <w:tab w:val="center" w:pos="6521"/>
        </w:tabs>
      </w:pPr>
    </w:p>
    <w:p w:rsidR="008F5A9D" w:rsidRDefault="008F5A9D" w:rsidP="006929E9">
      <w:pPr>
        <w:tabs>
          <w:tab w:val="left" w:pos="5529"/>
        </w:tabs>
      </w:pPr>
      <w:r>
        <w:t>Objednatel</w:t>
      </w:r>
      <w:r>
        <w:tab/>
        <w:t>Poskytovatel:</w:t>
      </w:r>
    </w:p>
    <w:p w:rsidR="008F5A9D" w:rsidRDefault="008F5A9D" w:rsidP="006929E9">
      <w:pPr>
        <w:tabs>
          <w:tab w:val="left" w:pos="5529"/>
        </w:tabs>
      </w:pPr>
      <w:r>
        <w:t>ČEPRO, a.s.</w:t>
      </w:r>
      <w:r w:rsidR="006929E9">
        <w:tab/>
      </w:r>
      <w:r w:rsidR="006929E9" w:rsidRPr="008F39DA">
        <w:rPr>
          <w:highlight w:val="yellow"/>
        </w:rPr>
        <w:fldChar w:fldCharType="begin">
          <w:ffData>
            <w:name w:val="Text25"/>
            <w:enabled/>
            <w:calcOnExit w:val="0"/>
            <w:textInput/>
          </w:ffData>
        </w:fldChar>
      </w:r>
      <w:bookmarkStart w:id="18" w:name="Text25"/>
      <w:r w:rsidR="006929E9" w:rsidRPr="008F39DA">
        <w:rPr>
          <w:highlight w:val="yellow"/>
        </w:rPr>
        <w:instrText xml:space="preserve"> FORMTEXT </w:instrText>
      </w:r>
      <w:r w:rsidR="006929E9" w:rsidRPr="008F39DA">
        <w:rPr>
          <w:highlight w:val="yellow"/>
        </w:rPr>
      </w:r>
      <w:r w:rsidR="006929E9" w:rsidRPr="008F39DA">
        <w:rPr>
          <w:highlight w:val="yellow"/>
        </w:rPr>
        <w:fldChar w:fldCharType="separate"/>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highlight w:val="yellow"/>
        </w:rPr>
        <w:fldChar w:fldCharType="end"/>
      </w:r>
      <w:bookmarkEnd w:id="18"/>
      <w:r>
        <w:t xml:space="preserve"> </w:t>
      </w:r>
    </w:p>
    <w:p w:rsidR="006929E9" w:rsidRDefault="006929E9" w:rsidP="006929E9">
      <w:pPr>
        <w:tabs>
          <w:tab w:val="center" w:pos="2552"/>
          <w:tab w:val="center" w:pos="6521"/>
        </w:tabs>
        <w:spacing w:after="0"/>
      </w:pPr>
    </w:p>
    <w:p w:rsidR="008F5A9D" w:rsidRDefault="008F5A9D" w:rsidP="008F39DA">
      <w:pPr>
        <w:tabs>
          <w:tab w:val="left" w:pos="0"/>
          <w:tab w:val="left" w:pos="5529"/>
        </w:tabs>
        <w:spacing w:after="0"/>
      </w:pPr>
      <w:r>
        <w:t>………………………………………</w:t>
      </w:r>
      <w:r>
        <w:tab/>
        <w:t>…………..……………………….</w:t>
      </w:r>
    </w:p>
    <w:p w:rsidR="008F5A9D" w:rsidRDefault="008F39DA" w:rsidP="008F39DA">
      <w:pPr>
        <w:tabs>
          <w:tab w:val="left" w:pos="0"/>
          <w:tab w:val="left" w:pos="5529"/>
        </w:tabs>
        <w:spacing w:after="0"/>
      </w:pPr>
      <w:r>
        <w:t>Mgr. Jan Duspěva</w:t>
      </w:r>
      <w:r>
        <w:tab/>
      </w:r>
      <w:r w:rsidRPr="008F39DA">
        <w:rPr>
          <w:highlight w:val="yellow"/>
        </w:rPr>
        <w:fldChar w:fldCharType="begin">
          <w:ffData>
            <w:name w:val="Text29"/>
            <w:enabled/>
            <w:calcOnExit w:val="0"/>
            <w:textInput/>
          </w:ffData>
        </w:fldChar>
      </w:r>
      <w:bookmarkStart w:id="19" w:name="Text29"/>
      <w:r w:rsidRPr="008F39DA">
        <w:rPr>
          <w:highlight w:val="yellow"/>
        </w:rPr>
        <w:instrText xml:space="preserve"> FORMTEXT </w:instrText>
      </w:r>
      <w:r w:rsidRPr="008F39DA">
        <w:rPr>
          <w:highlight w:val="yellow"/>
        </w:rPr>
      </w:r>
      <w:r w:rsidRPr="008F39DA">
        <w:rPr>
          <w:highlight w:val="yellow"/>
        </w:rPr>
        <w:fldChar w:fldCharType="separate"/>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highlight w:val="yellow"/>
        </w:rPr>
        <w:fldChar w:fldCharType="end"/>
      </w:r>
      <w:bookmarkEnd w:id="19"/>
    </w:p>
    <w:p w:rsidR="008F39DA" w:rsidRDefault="008F5A9D" w:rsidP="008F39DA">
      <w:pPr>
        <w:tabs>
          <w:tab w:val="left" w:pos="0"/>
          <w:tab w:val="left" w:pos="5529"/>
        </w:tabs>
        <w:spacing w:after="0"/>
      </w:pPr>
      <w:r>
        <w:t>předseda představenstva</w:t>
      </w:r>
      <w:r w:rsidR="008F39DA">
        <w:tab/>
      </w:r>
      <w:r w:rsidR="008F39DA" w:rsidRPr="008F39DA">
        <w:rPr>
          <w:highlight w:val="yellow"/>
        </w:rPr>
        <w:fldChar w:fldCharType="begin">
          <w:ffData>
            <w:name w:val="Text30"/>
            <w:enabled/>
            <w:calcOnExit w:val="0"/>
            <w:textInput/>
          </w:ffData>
        </w:fldChar>
      </w:r>
      <w:bookmarkStart w:id="20" w:name="Text30"/>
      <w:r w:rsidR="008F39DA" w:rsidRPr="008F39DA">
        <w:rPr>
          <w:highlight w:val="yellow"/>
        </w:rPr>
        <w:instrText xml:space="preserve"> FORMTEXT </w:instrText>
      </w:r>
      <w:r w:rsidR="008F39DA" w:rsidRPr="008F39DA">
        <w:rPr>
          <w:highlight w:val="yellow"/>
        </w:rPr>
      </w:r>
      <w:r w:rsidR="008F39DA" w:rsidRPr="008F39DA">
        <w:rPr>
          <w:highlight w:val="yellow"/>
        </w:rPr>
        <w:fldChar w:fldCharType="separate"/>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highlight w:val="yellow"/>
        </w:rPr>
        <w:fldChar w:fldCharType="end"/>
      </w:r>
      <w:bookmarkEnd w:id="20"/>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5A9D" w:rsidRDefault="008F5A9D" w:rsidP="008F39DA">
      <w:pPr>
        <w:tabs>
          <w:tab w:val="left" w:pos="0"/>
          <w:tab w:val="left" w:pos="5529"/>
        </w:tabs>
        <w:spacing w:after="0"/>
      </w:pPr>
      <w:r>
        <w:t>………………………………………</w:t>
      </w:r>
    </w:p>
    <w:p w:rsidR="008F5A9D" w:rsidRDefault="008F5A9D" w:rsidP="008F39DA">
      <w:pPr>
        <w:tabs>
          <w:tab w:val="left" w:pos="0"/>
          <w:tab w:val="left" w:pos="5529"/>
        </w:tabs>
        <w:spacing w:after="0"/>
      </w:pPr>
      <w:r>
        <w:t xml:space="preserve">Ing. Ladislav Staněk </w:t>
      </w:r>
    </w:p>
    <w:p w:rsidR="008F5A9D" w:rsidRDefault="008F5A9D" w:rsidP="008F39DA">
      <w:pPr>
        <w:tabs>
          <w:tab w:val="left" w:pos="0"/>
          <w:tab w:val="left" w:pos="5529"/>
        </w:tabs>
        <w:spacing w:after="0"/>
      </w:pPr>
      <w:r>
        <w:t>člen představenstva</w:t>
      </w:r>
    </w:p>
    <w:p w:rsidR="008F5A9D" w:rsidRDefault="008F5A9D"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D15F7A" w:rsidRDefault="00D15F7A" w:rsidP="008F39DA">
      <w:pPr>
        <w:tabs>
          <w:tab w:val="left" w:pos="0"/>
          <w:tab w:val="left" w:pos="5529"/>
        </w:tabs>
        <w:spacing w:after="0"/>
      </w:pPr>
    </w:p>
    <w:p w:rsidR="00D15F7A" w:rsidRDefault="00D15F7A" w:rsidP="008F39DA">
      <w:pPr>
        <w:tabs>
          <w:tab w:val="left" w:pos="0"/>
          <w:tab w:val="left" w:pos="5529"/>
        </w:tabs>
        <w:spacing w:after="0"/>
      </w:pPr>
    </w:p>
    <w:p w:rsidR="00D15F7A" w:rsidRDefault="00D15F7A" w:rsidP="008F39DA">
      <w:pPr>
        <w:tabs>
          <w:tab w:val="left" w:pos="0"/>
          <w:tab w:val="left" w:pos="5529"/>
        </w:tabs>
        <w:spacing w:after="0"/>
      </w:pPr>
    </w:p>
    <w:p w:rsidR="00D15F7A" w:rsidRDefault="00D15F7A" w:rsidP="008F39DA">
      <w:pPr>
        <w:tabs>
          <w:tab w:val="left" w:pos="0"/>
          <w:tab w:val="left" w:pos="5529"/>
        </w:tabs>
        <w:spacing w:after="0"/>
      </w:pPr>
    </w:p>
    <w:p w:rsidR="00D15F7A" w:rsidRDefault="00D15F7A" w:rsidP="008F39DA">
      <w:pPr>
        <w:tabs>
          <w:tab w:val="left" w:pos="0"/>
          <w:tab w:val="left" w:pos="5529"/>
        </w:tabs>
        <w:spacing w:after="0"/>
      </w:pPr>
    </w:p>
    <w:p w:rsidR="00D15F7A" w:rsidRDefault="00D15F7A" w:rsidP="008F39DA">
      <w:pPr>
        <w:tabs>
          <w:tab w:val="left" w:pos="0"/>
          <w:tab w:val="left" w:pos="5529"/>
        </w:tabs>
        <w:spacing w:after="0"/>
      </w:pPr>
    </w:p>
    <w:p w:rsidR="00D15F7A" w:rsidRDefault="00D15F7A" w:rsidP="008F39DA">
      <w:pPr>
        <w:tabs>
          <w:tab w:val="left" w:pos="0"/>
          <w:tab w:val="left" w:pos="5529"/>
        </w:tabs>
        <w:spacing w:after="0"/>
      </w:pPr>
    </w:p>
    <w:p w:rsidR="00D15F7A" w:rsidRDefault="00D15F7A"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8F5A9D" w:rsidRPr="006929E9" w:rsidRDefault="008F5A9D" w:rsidP="008F5A9D">
      <w:pPr>
        <w:rPr>
          <w:u w:val="single"/>
        </w:rPr>
      </w:pPr>
      <w:r w:rsidRPr="006929E9">
        <w:rPr>
          <w:u w:val="single"/>
        </w:rPr>
        <w:lastRenderedPageBreak/>
        <w:t xml:space="preserve">Příloha č . </w:t>
      </w:r>
      <w:r w:rsidR="00D15F7A">
        <w:rPr>
          <w:u w:val="single"/>
        </w:rPr>
        <w:t>1</w:t>
      </w:r>
      <w:r w:rsidRPr="006929E9">
        <w:rPr>
          <w:u w:val="single"/>
        </w:rPr>
        <w:t xml:space="preserve"> – kontakty a kontaktní osoby</w:t>
      </w:r>
    </w:p>
    <w:p w:rsidR="008F5A9D" w:rsidRDefault="008F5A9D" w:rsidP="008F5A9D"/>
    <w:p w:rsidR="008F5A9D" w:rsidRDefault="008F5A9D" w:rsidP="008F5A9D">
      <w:r>
        <w:t>Kontaktní osoby objednatele:</w:t>
      </w:r>
    </w:p>
    <w:p w:rsidR="008F5A9D" w:rsidRDefault="008F5A9D" w:rsidP="008F5A9D">
      <w:r>
        <w:t>Odpovědné osoby objednatele, které jsou oprávněny k telefonickým a místním konzultacím, ohlašování havárií a vznášení dotazů v rámci této smlouvy:</w:t>
      </w:r>
    </w:p>
    <w:p w:rsidR="008F39DA" w:rsidRDefault="008F39DA" w:rsidP="008F39DA">
      <w:pPr>
        <w:tabs>
          <w:tab w:val="left" w:pos="2127"/>
          <w:tab w:val="left" w:pos="5954"/>
        </w:tabs>
      </w:pPr>
    </w:p>
    <w:p w:rsidR="008F39DA" w:rsidRDefault="008F39DA" w:rsidP="008F39DA">
      <w:pPr>
        <w:tabs>
          <w:tab w:val="left" w:pos="2127"/>
          <w:tab w:val="left" w:pos="5954"/>
        </w:tabs>
      </w:pPr>
      <w:r>
        <w:t>Ing. Vladimír Michálek</w:t>
      </w:r>
      <w:r>
        <w:tab/>
        <w:t>vladimir.michalek@ceproas.cz</w:t>
      </w:r>
      <w:r>
        <w:tab/>
        <w:t>739535764</w:t>
      </w:r>
    </w:p>
    <w:p w:rsidR="008F5A9D" w:rsidRDefault="008F5A9D" w:rsidP="00C06800">
      <w:pPr>
        <w:tabs>
          <w:tab w:val="left" w:pos="2127"/>
          <w:tab w:val="left" w:pos="5954"/>
        </w:tabs>
      </w:pPr>
      <w:r>
        <w:t>Ing. Zdeněk Půček</w:t>
      </w:r>
      <w:r>
        <w:tab/>
        <w:t>zdenek.pucek@ceproas.cz</w:t>
      </w:r>
      <w:r>
        <w:tab/>
        <w:t>724643720</w:t>
      </w:r>
    </w:p>
    <w:p w:rsidR="008F5A9D" w:rsidRDefault="008F5A9D" w:rsidP="00C06800">
      <w:pPr>
        <w:tabs>
          <w:tab w:val="left" w:pos="2127"/>
          <w:tab w:val="left" w:pos="5954"/>
        </w:tabs>
      </w:pPr>
      <w:r>
        <w:t>Jiří Tomášek</w:t>
      </w:r>
      <w:r>
        <w:tab/>
        <w:t>jiri.tomasek@ceproas.cz</w:t>
      </w:r>
      <w:r>
        <w:tab/>
      </w:r>
      <w:r>
        <w:tab/>
        <w:t>602659634</w:t>
      </w:r>
    </w:p>
    <w:p w:rsidR="002072F8" w:rsidRDefault="002072F8" w:rsidP="00C06800">
      <w:pPr>
        <w:tabs>
          <w:tab w:val="left" w:pos="2127"/>
          <w:tab w:val="left" w:pos="5954"/>
        </w:tabs>
      </w:pPr>
      <w:r>
        <w:t>Ing. Pavel Chaloupka</w:t>
      </w:r>
      <w:r>
        <w:tab/>
      </w:r>
      <w:r w:rsidRPr="002072F8">
        <w:t xml:space="preserve">pavel.chaloupka@ceproas.cz  </w:t>
      </w:r>
      <w:r>
        <w:tab/>
      </w:r>
      <w:r w:rsidRPr="002072F8">
        <w:t>739240807</w:t>
      </w:r>
    </w:p>
    <w:p w:rsidR="008F5A9D" w:rsidRDefault="008F5A9D" w:rsidP="008F5A9D"/>
    <w:p w:rsidR="008F5A9D" w:rsidRDefault="008F5A9D" w:rsidP="008F5A9D"/>
    <w:p w:rsidR="008F5A9D" w:rsidRDefault="008F5A9D" w:rsidP="008F5A9D"/>
    <w:p w:rsidR="008F5A9D" w:rsidRDefault="008F5A9D" w:rsidP="008F5A9D"/>
    <w:p w:rsidR="004F5000" w:rsidRDefault="004F5000"/>
    <w:sectPr w:rsidR="004F5000">
      <w:headerReference w:type="default" r:id="rId16"/>
      <w:footerReference w:type="default" r:id="rId17"/>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4DF" w:rsidRDefault="006374DF">
      <w:r>
        <w:separator/>
      </w:r>
    </w:p>
  </w:endnote>
  <w:endnote w:type="continuationSeparator" w:id="0">
    <w:p w:rsidR="006374DF" w:rsidRDefault="00637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5" w:rsidRDefault="007E3CB5">
    <w:pPr>
      <w:pStyle w:val="Zpat"/>
    </w:pPr>
    <w:r>
      <w:rPr>
        <w:noProof/>
        <w:sz w:val="20"/>
      </w:rPr>
      <mc:AlternateContent>
        <mc:Choice Requires="wps">
          <w:drawing>
            <wp:anchor distT="0" distB="0" distL="114300" distR="114300" simplePos="0" relativeHeight="251657728" behindDoc="0" locked="0" layoutInCell="1" allowOverlap="1" wp14:anchorId="15CD79E7" wp14:editId="06CA4A72">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7E3CB5" w:rsidRDefault="007E3CB5">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DD7FDE">
      <w:rPr>
        <w:rStyle w:val="slostrnky"/>
        <w:noProof/>
      </w:rPr>
      <w:t>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DD7FDE">
      <w:rPr>
        <w:rStyle w:val="slostrnky"/>
        <w:noProof/>
      </w:rPr>
      <w:t>8</w:t>
    </w:r>
    <w:r>
      <w:rPr>
        <w:rStyle w:val="slostrnky"/>
      </w:rPr>
      <w:fldChar w:fldCharType="end"/>
    </w:r>
  </w:p>
  <w:p w:rsidR="007E3CB5" w:rsidRDefault="007E3C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4DF" w:rsidRDefault="006374DF">
      <w:r>
        <w:separator/>
      </w:r>
    </w:p>
  </w:footnote>
  <w:footnote w:type="continuationSeparator" w:id="0">
    <w:p w:rsidR="006374DF" w:rsidRDefault="00637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5" w:rsidRDefault="007E3CB5" w:rsidP="008F5A9D">
    <w:pPr>
      <w:pStyle w:val="Zhlav"/>
      <w:spacing w:after="0"/>
      <w:rPr>
        <w:rStyle w:val="slostrnky"/>
      </w:rPr>
    </w:pPr>
    <w:r>
      <w:t>ČEPRO, a. s.</w:t>
    </w:r>
    <w:r>
      <w:tab/>
      <w:t xml:space="preserve">Smlouva č. </w:t>
    </w:r>
    <w:r w:rsidRPr="002E50EB">
      <w:rPr>
        <w:highlight w:val="yellow"/>
      </w:rPr>
      <w:t>............</w:t>
    </w:r>
    <w:r>
      <w:tab/>
      <w:t xml:space="preserve">strana </w:t>
    </w:r>
    <w:r>
      <w:rPr>
        <w:rStyle w:val="slostrnky"/>
      </w:rPr>
      <w:fldChar w:fldCharType="begin"/>
    </w:r>
    <w:r>
      <w:rPr>
        <w:rStyle w:val="slostrnky"/>
      </w:rPr>
      <w:instrText xml:space="preserve"> PAGE </w:instrText>
    </w:r>
    <w:r>
      <w:rPr>
        <w:rStyle w:val="slostrnky"/>
      </w:rPr>
      <w:fldChar w:fldCharType="separate"/>
    </w:r>
    <w:r w:rsidR="00DD7FDE">
      <w:rPr>
        <w:rStyle w:val="slostrnky"/>
        <w:noProof/>
      </w:rPr>
      <w:t>8</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DD7FDE">
      <w:rPr>
        <w:rStyle w:val="slostrnky"/>
        <w:noProof/>
      </w:rPr>
      <w:t>8</w:t>
    </w:r>
    <w:r>
      <w:rPr>
        <w:rStyle w:val="slostrnky"/>
      </w:rPr>
      <w:fldChar w:fldCharType="end"/>
    </w:r>
  </w:p>
  <w:p w:rsidR="007E3CB5" w:rsidRDefault="00DD66CE" w:rsidP="008F5A9D">
    <w:pPr>
      <w:pStyle w:val="Zhlav"/>
      <w:pBdr>
        <w:bottom w:val="single" w:sz="4" w:space="1" w:color="auto"/>
      </w:pBdr>
      <w:spacing w:after="0"/>
    </w:pPr>
    <w:r>
      <w:rPr>
        <w:rStyle w:val="slostrnky"/>
      </w:rPr>
      <w:t>299</w:t>
    </w:r>
    <w:r w:rsidR="007E3CB5">
      <w:rPr>
        <w:rStyle w:val="slostrnky"/>
      </w:rPr>
      <w:t>/1</w:t>
    </w:r>
    <w:r w:rsidR="000140A0">
      <w:rPr>
        <w:rStyle w:val="slostrnky"/>
      </w:rPr>
      <w:t>5</w:t>
    </w:r>
    <w:r w:rsidR="007E3CB5">
      <w:rPr>
        <w:rStyle w:val="slostrnky"/>
      </w:rPr>
      <w:t>/OCN</w:t>
    </w:r>
    <w:r w:rsidR="007E3CB5">
      <w:rPr>
        <w:rStyle w:val="slostrnky"/>
      </w:rPr>
      <w:tab/>
    </w:r>
    <w:r w:rsidR="000140A0">
      <w:rPr>
        <w:rStyle w:val="slostrnky"/>
      </w:rPr>
      <w:t>P</w:t>
    </w:r>
    <w:r w:rsidR="007E3CB5">
      <w:rPr>
        <w:rStyle w:val="slostrnky"/>
      </w:rPr>
      <w:t>odpora VMWare</w:t>
    </w:r>
    <w:r>
      <w:rPr>
        <w:rStyle w:val="slostrnky"/>
      </w:rPr>
      <w:t xml:space="preserve"> 2016</w:t>
    </w:r>
  </w:p>
  <w:p w:rsidR="007E3CB5" w:rsidRDefault="007E3CB5">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3">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2"/>
  </w:num>
  <w:num w:numId="2">
    <w:abstractNumId w:val="2"/>
  </w:num>
  <w:num w:numId="3">
    <w:abstractNumId w:val="2"/>
  </w:num>
  <w:num w:numId="4">
    <w:abstractNumId w:val="3"/>
  </w:num>
  <w:num w:numId="5">
    <w:abstractNumId w:val="3"/>
  </w:num>
  <w:num w:numId="6">
    <w:abstractNumId w:val="3"/>
  </w:num>
  <w:num w:numId="7">
    <w:abstractNumId w:val="0"/>
  </w:num>
  <w:num w:numId="8">
    <w:abstractNumId w:val="4"/>
  </w:num>
  <w:num w:numId="9">
    <w:abstractNumId w:val="3"/>
  </w:num>
  <w:num w:numId="10">
    <w:abstractNumId w:val="3"/>
  </w:num>
  <w:num w:numId="11">
    <w:abstractNumId w:val="3"/>
  </w:num>
  <w:num w:numId="12">
    <w:abstractNumId w:val="0"/>
  </w:num>
  <w:num w:numId="13">
    <w:abstractNumId w:val="3"/>
  </w:num>
  <w:num w:numId="14">
    <w:abstractNumId w:val="1"/>
  </w:num>
  <w:num w:numId="15">
    <w:abstractNumId w:val="1"/>
  </w:num>
  <w:num w:numId="16">
    <w:abstractNumId w:val="3"/>
  </w:num>
  <w:num w:numId="17">
    <w:abstractNumId w:val="3"/>
  </w:num>
  <w:num w:numId="18">
    <w:abstractNumId w:val="3"/>
  </w:num>
  <w:num w:numId="19">
    <w:abstractNumId w:val="0"/>
  </w:num>
  <w:num w:numId="20">
    <w:abstractNumId w:val="3"/>
  </w:num>
  <w:num w:numId="21">
    <w:abstractNumId w:val="1"/>
    <w:lvlOverride w:ilvl="0">
      <w:startOverride w:val="1"/>
    </w:lvlOverride>
  </w:num>
  <w:num w:numId="22">
    <w:abstractNumId w:val="1"/>
  </w:num>
  <w:num w:numId="23">
    <w:abstractNumId w:val="1"/>
  </w:num>
  <w:num w:numId="24">
    <w:abstractNumId w:val="1"/>
    <w:lvlOverride w:ilvl="0">
      <w:startOverride w:val="1"/>
    </w:lvlOverride>
  </w:num>
  <w:num w:numId="25">
    <w:abstractNumId w:val="1"/>
    <w:lvlOverride w:ilvl="0">
      <w:startOverride w:val="1"/>
    </w:lvlOverride>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0553A"/>
    <w:rsid w:val="000140A0"/>
    <w:rsid w:val="00032FD8"/>
    <w:rsid w:val="00047BEE"/>
    <w:rsid w:val="000526B4"/>
    <w:rsid w:val="000552AE"/>
    <w:rsid w:val="0007246F"/>
    <w:rsid w:val="000D19D8"/>
    <w:rsid w:val="000E196A"/>
    <w:rsid w:val="00152C2A"/>
    <w:rsid w:val="001A19C7"/>
    <w:rsid w:val="001B2EA2"/>
    <w:rsid w:val="001B3874"/>
    <w:rsid w:val="001B5D66"/>
    <w:rsid w:val="001C5BD3"/>
    <w:rsid w:val="001D32F0"/>
    <w:rsid w:val="001D64B8"/>
    <w:rsid w:val="002072F8"/>
    <w:rsid w:val="002244CF"/>
    <w:rsid w:val="00225234"/>
    <w:rsid w:val="002301B2"/>
    <w:rsid w:val="0023700B"/>
    <w:rsid w:val="00251075"/>
    <w:rsid w:val="0026112B"/>
    <w:rsid w:val="00266F07"/>
    <w:rsid w:val="002A0420"/>
    <w:rsid w:val="002C4E3C"/>
    <w:rsid w:val="002C7764"/>
    <w:rsid w:val="002D44E5"/>
    <w:rsid w:val="00314C2A"/>
    <w:rsid w:val="00360CF2"/>
    <w:rsid w:val="00362EE1"/>
    <w:rsid w:val="00363594"/>
    <w:rsid w:val="003671A5"/>
    <w:rsid w:val="00373161"/>
    <w:rsid w:val="00396802"/>
    <w:rsid w:val="003D4368"/>
    <w:rsid w:val="00405ECC"/>
    <w:rsid w:val="00412309"/>
    <w:rsid w:val="00424B8A"/>
    <w:rsid w:val="004307B7"/>
    <w:rsid w:val="00470920"/>
    <w:rsid w:val="004D0C0F"/>
    <w:rsid w:val="004F5000"/>
    <w:rsid w:val="004F73DC"/>
    <w:rsid w:val="005270CF"/>
    <w:rsid w:val="00566133"/>
    <w:rsid w:val="005D3852"/>
    <w:rsid w:val="005E41B6"/>
    <w:rsid w:val="00633D18"/>
    <w:rsid w:val="00635D66"/>
    <w:rsid w:val="006374DF"/>
    <w:rsid w:val="00657A0B"/>
    <w:rsid w:val="00662072"/>
    <w:rsid w:val="006741C9"/>
    <w:rsid w:val="006929E9"/>
    <w:rsid w:val="006A0952"/>
    <w:rsid w:val="006B73FB"/>
    <w:rsid w:val="006C51F2"/>
    <w:rsid w:val="00701D29"/>
    <w:rsid w:val="00766AD7"/>
    <w:rsid w:val="007E3CB5"/>
    <w:rsid w:val="007E4568"/>
    <w:rsid w:val="008028C5"/>
    <w:rsid w:val="00807210"/>
    <w:rsid w:val="00882157"/>
    <w:rsid w:val="008A2352"/>
    <w:rsid w:val="008B7A08"/>
    <w:rsid w:val="008F39DA"/>
    <w:rsid w:val="008F5A9D"/>
    <w:rsid w:val="009133AF"/>
    <w:rsid w:val="009639DD"/>
    <w:rsid w:val="00966B19"/>
    <w:rsid w:val="0098160A"/>
    <w:rsid w:val="0098723A"/>
    <w:rsid w:val="009B4D80"/>
    <w:rsid w:val="00A04FFA"/>
    <w:rsid w:val="00A307FC"/>
    <w:rsid w:val="00A35BFD"/>
    <w:rsid w:val="00A429B0"/>
    <w:rsid w:val="00A8211F"/>
    <w:rsid w:val="00AB2E91"/>
    <w:rsid w:val="00B54143"/>
    <w:rsid w:val="00B55F4D"/>
    <w:rsid w:val="00B619FE"/>
    <w:rsid w:val="00B62624"/>
    <w:rsid w:val="00BA3D4D"/>
    <w:rsid w:val="00BB4D4D"/>
    <w:rsid w:val="00BE2A42"/>
    <w:rsid w:val="00BF5347"/>
    <w:rsid w:val="00C06800"/>
    <w:rsid w:val="00C22EE9"/>
    <w:rsid w:val="00C24B66"/>
    <w:rsid w:val="00C43308"/>
    <w:rsid w:val="00CB4DFB"/>
    <w:rsid w:val="00CB5FDB"/>
    <w:rsid w:val="00D15F7A"/>
    <w:rsid w:val="00D37305"/>
    <w:rsid w:val="00D7368D"/>
    <w:rsid w:val="00D83514"/>
    <w:rsid w:val="00D85952"/>
    <w:rsid w:val="00DA0BDE"/>
    <w:rsid w:val="00DD66CE"/>
    <w:rsid w:val="00DD7FDE"/>
    <w:rsid w:val="00DE490A"/>
    <w:rsid w:val="00E83F44"/>
    <w:rsid w:val="00E852B7"/>
    <w:rsid w:val="00EA5397"/>
    <w:rsid w:val="00EC2908"/>
    <w:rsid w:val="00EC3FB5"/>
    <w:rsid w:val="00ED74A0"/>
    <w:rsid w:val="00F22BF7"/>
    <w:rsid w:val="00F32BDD"/>
    <w:rsid w:val="00F513B0"/>
    <w:rsid w:val="00FB7367"/>
    <w:rsid w:val="00FD7BD1"/>
    <w:rsid w:val="00FE1600"/>
    <w:rsid w:val="00FF3E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iPriority w:val="99"/>
    <w:semiHidden/>
    <w:unhideWhenUsed/>
    <w:rsid w:val="00470920"/>
    <w:rPr>
      <w:sz w:val="16"/>
      <w:szCs w:val="16"/>
    </w:rPr>
  </w:style>
  <w:style w:type="paragraph" w:styleId="Textkomente">
    <w:name w:val="annotation text"/>
    <w:basedOn w:val="Normln"/>
    <w:link w:val="TextkomenteChar"/>
    <w:uiPriority w:val="99"/>
    <w:semiHidden/>
    <w:unhideWhenUsed/>
    <w:rsid w:val="00470920"/>
    <w:rPr>
      <w:szCs w:val="20"/>
    </w:rPr>
  </w:style>
  <w:style w:type="character" w:customStyle="1" w:styleId="TextkomenteChar">
    <w:name w:val="Text komentáře Char"/>
    <w:basedOn w:val="Standardnpsmoodstavce"/>
    <w:link w:val="Textkomente"/>
    <w:uiPriority w:val="99"/>
    <w:semiHidden/>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0140A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iPriority w:val="99"/>
    <w:semiHidden/>
    <w:unhideWhenUsed/>
    <w:rsid w:val="00470920"/>
    <w:rPr>
      <w:sz w:val="16"/>
      <w:szCs w:val="16"/>
    </w:rPr>
  </w:style>
  <w:style w:type="paragraph" w:styleId="Textkomente">
    <w:name w:val="annotation text"/>
    <w:basedOn w:val="Normln"/>
    <w:link w:val="TextkomenteChar"/>
    <w:uiPriority w:val="99"/>
    <w:semiHidden/>
    <w:unhideWhenUsed/>
    <w:rsid w:val="00470920"/>
    <w:rPr>
      <w:szCs w:val="20"/>
    </w:rPr>
  </w:style>
  <w:style w:type="character" w:customStyle="1" w:styleId="TextkomenteChar">
    <w:name w:val="Text komentáře Char"/>
    <w:basedOn w:val="Standardnpsmoodstavce"/>
    <w:link w:val="Textkomente"/>
    <w:uiPriority w:val="99"/>
    <w:semiHidden/>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0140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990384">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data/eticky_kodex-final.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package" Target="embeddings/Microsoft_Excel_Worksheet2.xlsx"/><Relationship Id="rId10" Type="http://schemas.openxmlformats.org/officeDocument/2006/relationships/image" Target="media/image1.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vladimir.michalek@ceproas.cz" TargetMode="External"/><Relationship Id="rId14"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A3320-6250-49C1-A702-5244E1F25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3209</Words>
  <Characters>18937</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6</cp:revision>
  <cp:lastPrinted>2015-11-02T07:08:00Z</cp:lastPrinted>
  <dcterms:created xsi:type="dcterms:W3CDTF">2015-10-30T10:25:00Z</dcterms:created>
  <dcterms:modified xsi:type="dcterms:W3CDTF">2015-11-03T07:42:00Z</dcterms:modified>
</cp:coreProperties>
</file>