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70D9F64E" w:rsidR="001801AE" w:rsidRPr="00B81CCB" w:rsidRDefault="00515FBE" w:rsidP="00B81CCB">
      <w:pPr>
        <w:pStyle w:val="Nadpis1"/>
        <w:jc w:val="center"/>
      </w:pPr>
      <w:r>
        <w:t xml:space="preserve">Smlouva o </w:t>
      </w:r>
      <w:r w:rsidR="00DE33D2">
        <w:t>poskytování služeb</w:t>
      </w:r>
      <w:r w:rsidR="001B72A9">
        <w:t xml:space="preserve"> </w:t>
      </w:r>
      <w:r w:rsidR="00DE33D2">
        <w:t>podpory, údržby a rozvoje</w:t>
      </w:r>
      <w:r w:rsidR="00B81CCB">
        <w:t xml:space="preserve"> PLC úrovně</w:t>
      </w:r>
      <w:r w:rsidR="00553796">
        <w:t xml:space="preserve"> </w:t>
      </w:r>
      <w:r w:rsidR="00F214E5" w:rsidRPr="00F214E5">
        <w:t>říd</w:t>
      </w:r>
      <w:r w:rsidR="00FA49DE">
        <w:t>í</w:t>
      </w:r>
      <w:r w:rsidR="00F214E5" w:rsidRPr="00F214E5">
        <w:t>cí</w:t>
      </w:r>
      <w:r w:rsidR="00B81CCB">
        <w:t>ch</w:t>
      </w:r>
      <w:r w:rsidR="00F214E5" w:rsidRPr="00F214E5">
        <w:t xml:space="preserve"> systému </w:t>
      </w:r>
      <w:r w:rsidR="00067F13">
        <w:t>skladů</w:t>
      </w:r>
      <w:r w:rsidR="00B81CCB">
        <w:t xml:space="preserve"> PHM</w:t>
      </w:r>
    </w:p>
    <w:p w14:paraId="3789B62A" w14:textId="0666481B" w:rsidR="001801AE" w:rsidRDefault="001801AE" w:rsidP="00DE33D2">
      <w:pPr>
        <w:pStyle w:val="Nadpis1"/>
        <w:jc w:val="center"/>
        <w:rPr>
          <w:rFonts w:cs="Arial"/>
        </w:rPr>
      </w:pPr>
      <w:r w:rsidRPr="00BA1160">
        <w:rPr>
          <w:sz w:val="32"/>
          <w:szCs w:val="32"/>
          <w:lang w:val="en-US"/>
        </w:rPr>
        <w:t xml:space="preserve">Service level </w:t>
      </w:r>
      <w:r w:rsidR="00F62651" w:rsidRPr="00BA1160">
        <w:rPr>
          <w:sz w:val="32"/>
          <w:szCs w:val="32"/>
          <w:lang w:val="en-US"/>
        </w:rPr>
        <w:t>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7486EC0B" w:rsidR="002470F3" w:rsidRDefault="002470F3" w:rsidP="00CF4187">
      <w:r>
        <w:t xml:space="preserve">Evidenční číslo </w:t>
      </w:r>
      <w:r w:rsidR="009F3FC1">
        <w:t>O</w:t>
      </w:r>
      <w:r>
        <w:t>bjednatele:</w:t>
      </w:r>
      <w:r w:rsidR="009C1570" w:rsidRPr="009C1570">
        <w:t xml:space="preserve"> </w:t>
      </w:r>
      <w:r w:rsidR="009C1570">
        <w:tab/>
      </w:r>
      <w:r w:rsidR="009C1570" w:rsidRPr="00B00FF4">
        <w:rPr>
          <w:highlight w:val="yellow"/>
        </w:rPr>
        <w:fldChar w:fldCharType="begin">
          <w:ffData>
            <w:name w:val="Text31"/>
            <w:enabled/>
            <w:calcOnExit w:val="0"/>
            <w:textInput/>
          </w:ffData>
        </w:fldChar>
      </w:r>
      <w:bookmarkStart w:id="0" w:name="Text31"/>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bookmarkEnd w:id="0"/>
    </w:p>
    <w:p w14:paraId="45D5E2D1" w14:textId="771A4CEA" w:rsidR="002470F3" w:rsidRPr="002470F3" w:rsidRDefault="002470F3" w:rsidP="00CF4187">
      <w:r>
        <w:t xml:space="preserve">Evidenční číslo </w:t>
      </w:r>
      <w:r w:rsidR="00D537ED">
        <w:t>Dodavatel</w:t>
      </w:r>
      <w:r>
        <w:t>e:</w:t>
      </w:r>
      <w:r w:rsidR="009C1570" w:rsidRPr="009C1570">
        <w:t xml:space="preserve"> </w:t>
      </w:r>
      <w:r w:rsidR="009C1570">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511A6F59" w:rsidR="00745CA9" w:rsidRDefault="001801AE" w:rsidP="00047FCF">
      <w:pPr>
        <w:rPr>
          <w:b/>
        </w:rPr>
      </w:pPr>
      <w:r>
        <w:t>Dodavatel</w:t>
      </w:r>
      <w:r w:rsidR="00047FCF">
        <w:t>:</w:t>
      </w:r>
      <w:r w:rsidR="00047FCF">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576DC218" w14:textId="77777777" w:rsidR="00DA3F8E" w:rsidRDefault="00047FCF" w:rsidP="00047FCF">
      <w:r>
        <w:t>sídlo/místo podnikání:</w:t>
      </w:r>
    </w:p>
    <w:p w14:paraId="5B0031DD" w14:textId="54283C15" w:rsidR="00047FCF" w:rsidRDefault="00DA3F8E" w:rsidP="00047FCF">
      <w:r>
        <w:t>datová schránka:</w:t>
      </w:r>
      <w:r>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185D60F" w14:textId="7D19527C" w:rsidR="00047FCF" w:rsidRDefault="00047FCF" w:rsidP="00047FCF">
      <w:r>
        <w:t>IČ</w:t>
      </w:r>
      <w:r w:rsidR="00437A27">
        <w:t>O</w:t>
      </w:r>
      <w:r>
        <w:t>:</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7671D111" w14:textId="4F7E550F" w:rsidR="00047FCF" w:rsidRDefault="00047FCF" w:rsidP="00047FCF">
      <w:r>
        <w:t>DIČ:</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076E6E4B" w14:textId="40FDB4EA" w:rsidR="00047FCF" w:rsidRPr="00325827" w:rsidRDefault="00047FCF" w:rsidP="00047FCF">
      <w:pPr>
        <w:rPr>
          <w:highlight w:val="yellow"/>
        </w:rPr>
      </w:pPr>
      <w:r>
        <w:t>č. účtu:</w:t>
      </w:r>
      <w:r>
        <w:tab/>
      </w:r>
      <w:r>
        <w:tab/>
      </w:r>
      <w:r w:rsidR="00392671">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3289E320" w14:textId="47BA34DD" w:rsidR="00047FCF" w:rsidRDefault="002470F3" w:rsidP="00C56BB1">
      <w:r>
        <w:t>spisová značka</w:t>
      </w:r>
      <w:r w:rsidR="00047FCF" w:rsidRPr="00325827">
        <w:t>:</w:t>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6EDB1F15" w14:textId="60124EC5" w:rsidR="00047FCF" w:rsidRDefault="00047FCF" w:rsidP="00047FCF">
      <w:r>
        <w:t>zast</w:t>
      </w:r>
      <w:r w:rsidR="00437A27">
        <w:t>oupená</w:t>
      </w:r>
      <w:r>
        <w:t>:</w:t>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6D42BA30" w:rsidR="00047FCF" w:rsidRDefault="008C7780" w:rsidP="00047FCF">
      <w:r>
        <w:t>(</w:t>
      </w:r>
      <w:r w:rsidR="00047FCF">
        <w:t xml:space="preserve">na straně jedné jako </w:t>
      </w:r>
      <w:r w:rsidR="00AF6B6F">
        <w:t>„</w:t>
      </w:r>
      <w:r w:rsidR="001801AE" w:rsidRPr="00116C24">
        <w:rPr>
          <w:b/>
        </w:rPr>
        <w:t>Dodavatel</w:t>
      </w:r>
      <w:r w:rsidR="00AF6B6F">
        <w:t>“</w:t>
      </w:r>
      <w:r>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3964CCA2" w:rsidR="00047FCF" w:rsidRDefault="00141B83" w:rsidP="00047FCF">
      <w:r>
        <w:t>s</w:t>
      </w:r>
      <w:r w:rsidR="00047FCF">
        <w:t>e sídlem:</w:t>
      </w:r>
      <w:r w:rsidR="00047FCF">
        <w:tab/>
      </w:r>
      <w:r w:rsidR="00047FCF">
        <w:tab/>
      </w:r>
      <w:r w:rsidR="009B7050" w:rsidRPr="009B7050">
        <w:t>Dělnická 213/12, Holešovice, 170 00 Praha 7</w:t>
      </w:r>
    </w:p>
    <w:p w14:paraId="7D2DD0BC" w14:textId="6D98A57E" w:rsidR="00DA3F8E" w:rsidRDefault="00DA3F8E" w:rsidP="00047FCF">
      <w:r>
        <w:t>datová schránka:</w:t>
      </w:r>
      <w:r>
        <w:tab/>
      </w:r>
      <w:r w:rsidR="00CF3A51" w:rsidRPr="000E6162">
        <w:t>hk3cdqj</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6B0B405C" w:rsidR="00047FCF" w:rsidRDefault="00047FCF" w:rsidP="00047FCF">
      <w:r>
        <w:t>IČ</w:t>
      </w:r>
      <w:r w:rsidR="002470F3">
        <w:t>O</w:t>
      </w:r>
      <w:r>
        <w:t>:</w:t>
      </w:r>
      <w:r w:rsidR="00C66FEA">
        <w:tab/>
      </w:r>
      <w:r w:rsidR="00C66FEA">
        <w:tab/>
      </w:r>
      <w:r w:rsidR="00C66FEA">
        <w:tab/>
      </w:r>
      <w:r>
        <w:t>60193531</w:t>
      </w:r>
    </w:p>
    <w:p w14:paraId="64F01F1B" w14:textId="29B0FDA3" w:rsidR="00047FCF" w:rsidRDefault="00047FCF" w:rsidP="00047FCF">
      <w:r>
        <w:t>DIČ:</w:t>
      </w:r>
      <w:r w:rsidR="00C66FEA">
        <w:tab/>
      </w:r>
      <w:r w:rsidR="00C66FEA">
        <w:tab/>
      </w:r>
      <w:r w:rsidR="00C66FEA">
        <w:tab/>
      </w:r>
      <w:r>
        <w:t>CZ60193531</w:t>
      </w:r>
    </w:p>
    <w:p w14:paraId="6AE62B91" w14:textId="05FF2591" w:rsidR="00047FCF" w:rsidRDefault="00047FCF" w:rsidP="00047FCF">
      <w:r>
        <w:t>bankovní spojení:</w:t>
      </w:r>
      <w:r>
        <w:tab/>
        <w:t>11902931/0100</w:t>
      </w:r>
    </w:p>
    <w:p w14:paraId="1B2254EF" w14:textId="2850ECDD" w:rsidR="00047FCF" w:rsidRDefault="00C971D0" w:rsidP="00047FCF">
      <w:r>
        <w:t>zastoupená:</w:t>
      </w:r>
      <w:r>
        <w:tab/>
      </w:r>
      <w:r w:rsidR="00C66FEA">
        <w:tab/>
      </w:r>
      <w:r w:rsidR="00F46C58">
        <w:t>Mgr. Jan Duspěva</w:t>
      </w:r>
      <w:r w:rsidR="00047FCF">
        <w:t>, předseda představenstva</w:t>
      </w:r>
    </w:p>
    <w:p w14:paraId="0F212706" w14:textId="57FEDF10" w:rsidR="00047FCF" w:rsidRDefault="00C66FEA" w:rsidP="00C66FEA">
      <w:pPr>
        <w:ind w:left="1416" w:firstLine="708"/>
      </w:pPr>
      <w:r>
        <w:t xml:space="preserve">Ing. </w:t>
      </w:r>
      <w:r w:rsidR="0057323D">
        <w:t>František Todt</w:t>
      </w:r>
      <w:r w:rsidR="006074BA">
        <w:t xml:space="preserve">, </w:t>
      </w:r>
      <w:r w:rsidR="0057323D">
        <w:t>člen</w:t>
      </w:r>
      <w:r w:rsidR="0057323D" w:rsidRPr="00895C27">
        <w:t xml:space="preserve"> </w:t>
      </w:r>
      <w:r w:rsidR="00895C27" w:rsidRPr="00895C27">
        <w:t>představenstva</w:t>
      </w:r>
    </w:p>
    <w:p w14:paraId="05E2CEA0" w14:textId="77777777" w:rsidR="00C66FEA" w:rsidRDefault="00C66FEA" w:rsidP="00047FCF"/>
    <w:p w14:paraId="691D8180" w14:textId="67C04E1D" w:rsidR="00047FCF" w:rsidRDefault="008C7780" w:rsidP="00047FCF">
      <w:r>
        <w:t>(</w:t>
      </w:r>
      <w:r w:rsidR="00047FCF">
        <w:t xml:space="preserve">na straně druhé jako </w:t>
      </w:r>
      <w:r w:rsidR="00AF6B6F">
        <w:t>„</w:t>
      </w:r>
      <w:r w:rsidR="001801AE" w:rsidRPr="00116C24">
        <w:rPr>
          <w:b/>
        </w:rPr>
        <w:t>O</w:t>
      </w:r>
      <w:r w:rsidR="00047FCF" w:rsidRPr="00116C24">
        <w:rPr>
          <w:b/>
        </w:rPr>
        <w:t>bjednatel</w:t>
      </w:r>
      <w:r w:rsidR="00AF6B6F">
        <w:t>“</w:t>
      </w:r>
      <w:r>
        <w:t>)</w:t>
      </w:r>
    </w:p>
    <w:p w14:paraId="2BFE003D" w14:textId="77777777" w:rsidR="00047FCF" w:rsidRDefault="00047FCF" w:rsidP="00047FCF"/>
    <w:p w14:paraId="4A5BFDD9" w14:textId="57819E8D" w:rsidR="00047FCF" w:rsidRDefault="008C7780" w:rsidP="00047FCF">
      <w:r>
        <w:t>(</w:t>
      </w:r>
      <w:r w:rsidR="001801AE">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r>
        <w:t>)</w:t>
      </w:r>
    </w:p>
    <w:p w14:paraId="73F4F441" w14:textId="77777777" w:rsidR="00C971D0" w:rsidRDefault="00C971D0" w:rsidP="00DE33C5">
      <w:pPr>
        <w:jc w:val="both"/>
        <w:rPr>
          <w:rFonts w:cs="Arial"/>
        </w:rPr>
      </w:pPr>
    </w:p>
    <w:p w14:paraId="2D0835CF" w14:textId="14EC4A4C"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400D4">
        <w:rPr>
          <w:rFonts w:cs="Arial"/>
        </w:rPr>
        <w:t xml:space="preserve">PLC úrovně </w:t>
      </w:r>
      <w:r w:rsidR="001801AE">
        <w:rPr>
          <w:rFonts w:cs="Arial"/>
        </w:rPr>
        <w:t>(d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D13266" w:rsidRPr="00116C24">
        <w:rPr>
          <w:rFonts w:cs="Arial"/>
          <w:b/>
        </w:rPr>
        <w:t>S</w:t>
      </w:r>
      <w:r w:rsidR="00D13266">
        <w:rPr>
          <w:rFonts w:cs="Arial"/>
          <w:b/>
        </w:rPr>
        <w:t>LA</w:t>
      </w:r>
      <w:r w:rsidR="00437A27">
        <w:rPr>
          <w:rFonts w:cs="Arial"/>
        </w:rPr>
        <w:t>“</w:t>
      </w:r>
      <w:r w:rsidR="001801AE">
        <w:rPr>
          <w:rFonts w:cs="Arial"/>
        </w:rPr>
        <w:t>)</w:t>
      </w:r>
      <w:r w:rsidR="000E46AE">
        <w:rPr>
          <w:rFonts w:cs="Arial"/>
        </w:rPr>
        <w:t>.</w:t>
      </w:r>
      <w:r w:rsidR="00FB3C00">
        <w:rPr>
          <w:rFonts w:cs="Arial"/>
        </w:rPr>
        <w:br w:type="page"/>
      </w:r>
    </w:p>
    <w:p w14:paraId="2F051374" w14:textId="77777777" w:rsidR="001801AE" w:rsidRDefault="001801AE" w:rsidP="006243B1">
      <w:pPr>
        <w:pStyle w:val="Nadpis2"/>
      </w:pPr>
      <w:r>
        <w:lastRenderedPageBreak/>
        <w:t>Denice zkratek a pojmů</w:t>
      </w:r>
    </w:p>
    <w:p w14:paraId="70C80707" w14:textId="523398EC" w:rsidR="001801AE" w:rsidRDefault="165F818F" w:rsidP="00116C24">
      <w:pPr>
        <w:pStyle w:val="Odstavec11"/>
      </w:pPr>
      <w:r>
        <w:t xml:space="preserve">V této </w:t>
      </w:r>
      <w:r w:rsidR="00D13266">
        <w:t xml:space="preserve">SLA </w:t>
      </w:r>
      <w:r>
        <w:t>mají následující výrazy</w:t>
      </w:r>
      <w:r w:rsidR="6FA7CA1A">
        <w:t xml:space="preserve">, zkratky </w:t>
      </w:r>
      <w:r>
        <w:t>a slovní spojení níže uvedený význam:</w:t>
      </w:r>
    </w:p>
    <w:p w14:paraId="771759FB" w14:textId="77777777" w:rsidR="00632EB6" w:rsidRDefault="00632EB6" w:rsidP="00C87E01">
      <w:pPr>
        <w:pStyle w:val="Odstavec11"/>
        <w:numPr>
          <w:ilvl w:val="0"/>
          <w:numId w:val="0"/>
        </w:numPr>
        <w:ind w:left="858"/>
      </w:pPr>
    </w:p>
    <w:tbl>
      <w:tblPr>
        <w:tblStyle w:val="Mkatabulky"/>
        <w:tblW w:w="0" w:type="auto"/>
        <w:tblInd w:w="574" w:type="dxa"/>
        <w:tblLook w:val="04A0" w:firstRow="1" w:lastRow="0" w:firstColumn="1" w:lastColumn="0" w:noHBand="0" w:noVBand="1"/>
      </w:tblPr>
      <w:tblGrid>
        <w:gridCol w:w="2597"/>
        <w:gridCol w:w="5891"/>
      </w:tblGrid>
      <w:tr w:rsidR="00146833" w14:paraId="31134017" w14:textId="77777777" w:rsidTr="1727378C">
        <w:tc>
          <w:tcPr>
            <w:tcW w:w="2597" w:type="dxa"/>
            <w:vAlign w:val="center"/>
          </w:tcPr>
          <w:p w14:paraId="677E057D" w14:textId="58C84745" w:rsidR="00146833" w:rsidRDefault="00146833">
            <w:pPr>
              <w:pStyle w:val="Odstavec11"/>
              <w:numPr>
                <w:ilvl w:val="0"/>
                <w:numId w:val="0"/>
              </w:numPr>
              <w:jc w:val="left"/>
              <w:rPr>
                <w:rFonts w:cs="Arial"/>
                <w:b/>
              </w:rPr>
            </w:pPr>
            <w:r>
              <w:rPr>
                <w:rFonts w:cs="Arial"/>
                <w:b/>
              </w:rPr>
              <w:t>Akceptační protokol</w:t>
            </w:r>
          </w:p>
        </w:tc>
        <w:tc>
          <w:tcPr>
            <w:tcW w:w="5891" w:type="dxa"/>
            <w:vAlign w:val="center"/>
          </w:tcPr>
          <w:p w14:paraId="68A58604" w14:textId="253DF905" w:rsidR="00146833" w:rsidRPr="00F92D38" w:rsidRDefault="00F00F4F">
            <w:pPr>
              <w:pStyle w:val="Odstavec11"/>
              <w:numPr>
                <w:ilvl w:val="0"/>
                <w:numId w:val="0"/>
              </w:numPr>
              <w:tabs>
                <w:tab w:val="left" w:pos="33"/>
              </w:tabs>
              <w:rPr>
                <w:rFonts w:cs="Arial"/>
              </w:rPr>
            </w:pPr>
            <w:r w:rsidRPr="00175D39">
              <w:rPr>
                <w:rFonts w:cs="Arial"/>
              </w:rPr>
              <w:t xml:space="preserve">Protokol, prostřednictvím kterého Objednatel potvrzuje provedení </w:t>
            </w:r>
            <w:r>
              <w:rPr>
                <w:rFonts w:cs="Arial"/>
              </w:rPr>
              <w:t xml:space="preserve">úspěšných </w:t>
            </w:r>
            <w:r w:rsidRPr="00175D39">
              <w:rPr>
                <w:rFonts w:cs="Arial"/>
              </w:rPr>
              <w:t xml:space="preserve">akceptačních testů a schválení předmětu Díla či </w:t>
            </w:r>
            <w:r>
              <w:rPr>
                <w:rFonts w:cs="Arial"/>
              </w:rPr>
              <w:t>Služby</w:t>
            </w:r>
            <w:r w:rsidRPr="006711CF">
              <w:rPr>
                <w:rFonts w:cs="Arial"/>
              </w:rPr>
              <w:t xml:space="preserve">, případně oznamuje Dodavateli vady předmětu Díla či </w:t>
            </w:r>
            <w:r w:rsidR="008768CF">
              <w:rPr>
                <w:rFonts w:cs="Arial"/>
              </w:rPr>
              <w:t>Služby</w:t>
            </w:r>
            <w:r w:rsidRPr="006711CF">
              <w:rPr>
                <w:rFonts w:cs="Arial"/>
              </w:rPr>
              <w:t xml:space="preserve">, které brání jeho </w:t>
            </w:r>
            <w:r w:rsidRPr="001E469D">
              <w:rPr>
                <w:rFonts w:cs="Arial"/>
              </w:rPr>
              <w:t>převzetí.</w:t>
            </w:r>
            <w:r w:rsidRPr="00AE7A84">
              <w:rPr>
                <w:rFonts w:cs="Arial"/>
              </w:rPr>
              <w:t xml:space="preserve"> </w:t>
            </w:r>
            <w:r w:rsidRPr="005A0049">
              <w:rPr>
                <w:rFonts w:cs="Arial"/>
              </w:rPr>
              <w:t xml:space="preserve">Vzor Akceptačního protokolu je uveden v příloze č. </w:t>
            </w:r>
            <w:r w:rsidR="008768CF" w:rsidRPr="005A0049">
              <w:rPr>
                <w:rFonts w:cs="Arial"/>
              </w:rPr>
              <w:t>..SLA</w:t>
            </w:r>
          </w:p>
        </w:tc>
      </w:tr>
      <w:tr w:rsidR="00B955C8" w:rsidRPr="003D3EC8" w14:paraId="6F38D3E2" w14:textId="77777777" w:rsidTr="1727378C">
        <w:tc>
          <w:tcPr>
            <w:tcW w:w="2597" w:type="dxa"/>
            <w:vAlign w:val="center"/>
          </w:tcPr>
          <w:p w14:paraId="146F5436" w14:textId="5D288482" w:rsidR="00B955C8" w:rsidRPr="003D3EC8" w:rsidRDefault="00B955C8">
            <w:pPr>
              <w:pStyle w:val="Odstavec11"/>
              <w:numPr>
                <w:ilvl w:val="0"/>
                <w:numId w:val="0"/>
              </w:numPr>
              <w:jc w:val="left"/>
              <w:rPr>
                <w:rFonts w:cs="Arial"/>
                <w:b/>
              </w:rPr>
            </w:pPr>
            <w:r w:rsidRPr="003D3EC8">
              <w:rPr>
                <w:rFonts w:cs="Arial"/>
                <w:b/>
              </w:rPr>
              <w:t>Analýza Požadavku</w:t>
            </w:r>
          </w:p>
        </w:tc>
        <w:tc>
          <w:tcPr>
            <w:tcW w:w="5891" w:type="dxa"/>
            <w:vAlign w:val="center"/>
          </w:tcPr>
          <w:p w14:paraId="0DFE48BB" w14:textId="1ADA2533" w:rsidR="00B955C8" w:rsidRPr="003D3EC8" w:rsidRDefault="00702358">
            <w:pPr>
              <w:pStyle w:val="Odstavec11"/>
              <w:numPr>
                <w:ilvl w:val="0"/>
                <w:numId w:val="0"/>
              </w:numPr>
              <w:tabs>
                <w:tab w:val="left" w:pos="33"/>
              </w:tabs>
              <w:rPr>
                <w:rFonts w:cs="Arial"/>
              </w:rPr>
            </w:pPr>
            <w:r w:rsidRPr="003D3EC8">
              <w:rPr>
                <w:rFonts w:cs="Arial"/>
              </w:rPr>
              <w:t xml:space="preserve">je proces, při kterém se shromažďují, zkoumají a hodnotí požadavky a potřeby </w:t>
            </w:r>
            <w:r w:rsidR="00E743F8" w:rsidRPr="003D3EC8">
              <w:rPr>
                <w:rFonts w:cs="Arial"/>
              </w:rPr>
              <w:t>Objednatele</w:t>
            </w:r>
            <w:r w:rsidRPr="003D3EC8">
              <w:rPr>
                <w:rFonts w:cs="Arial"/>
              </w:rPr>
              <w:t>. Tento proces zahrnuje identifikaci klíčových funkcí, stanovení priorit, určení kritických parametrů a definování metrik pro měření úspěšnosti.</w:t>
            </w:r>
            <w:r w:rsidR="00953F2D" w:rsidRPr="003D3EC8">
              <w:rPr>
                <w:rFonts w:cs="Arial"/>
              </w:rPr>
              <w:t xml:space="preserve"> Výsledkem analýzy by mělo být zjištění o proveditelnosti</w:t>
            </w:r>
            <w:r w:rsidR="002A4BCB">
              <w:rPr>
                <w:rFonts w:cs="Arial"/>
              </w:rPr>
              <w:t>, vhodnosti návrhu</w:t>
            </w:r>
            <w:r w:rsidR="00BF154F">
              <w:rPr>
                <w:rFonts w:cs="Arial"/>
              </w:rPr>
              <w:t xml:space="preserve"> pro potřeby Objednatele</w:t>
            </w:r>
            <w:r w:rsidR="002A4BCB">
              <w:rPr>
                <w:rFonts w:cs="Arial"/>
              </w:rPr>
              <w:t xml:space="preserve"> a náročnosti realizace</w:t>
            </w:r>
            <w:r w:rsidR="00953F2D" w:rsidRPr="003D3EC8">
              <w:rPr>
                <w:rFonts w:cs="Arial"/>
              </w:rPr>
              <w:t xml:space="preserve"> </w:t>
            </w:r>
            <w:r w:rsidR="006046A4" w:rsidRPr="003D3EC8">
              <w:rPr>
                <w:rFonts w:cs="Arial"/>
              </w:rPr>
              <w:t>P</w:t>
            </w:r>
            <w:r w:rsidR="00953F2D" w:rsidRPr="003D3EC8">
              <w:rPr>
                <w:rFonts w:cs="Arial"/>
              </w:rPr>
              <w:t>ožadavku včetně jeho nacenění.</w:t>
            </w:r>
          </w:p>
        </w:tc>
      </w:tr>
      <w:tr w:rsidR="00604A19" w14:paraId="05EC9D66" w14:textId="77777777" w:rsidTr="1727378C">
        <w:tc>
          <w:tcPr>
            <w:tcW w:w="2597" w:type="dxa"/>
            <w:vAlign w:val="center"/>
          </w:tcPr>
          <w:p w14:paraId="22C5ECFD" w14:textId="77777777" w:rsidR="00604A19" w:rsidRPr="00F92D38" w:rsidRDefault="00604A19">
            <w:pPr>
              <w:pStyle w:val="Odstavec11"/>
              <w:numPr>
                <w:ilvl w:val="0"/>
                <w:numId w:val="0"/>
              </w:numPr>
              <w:jc w:val="left"/>
              <w:rPr>
                <w:rFonts w:cs="Arial"/>
                <w:b/>
              </w:rPr>
            </w:pPr>
            <w:r w:rsidRPr="00F92D38">
              <w:rPr>
                <w:rFonts w:cs="Arial"/>
                <w:b/>
              </w:rPr>
              <w:t xml:space="preserve">Autorské dílo </w:t>
            </w:r>
          </w:p>
        </w:tc>
        <w:tc>
          <w:tcPr>
            <w:tcW w:w="5891" w:type="dxa"/>
            <w:vAlign w:val="center"/>
          </w:tcPr>
          <w:p w14:paraId="1E217E07" w14:textId="68088483" w:rsidR="00604A19" w:rsidRPr="00F92D38" w:rsidRDefault="00604A19">
            <w:pPr>
              <w:pStyle w:val="Odstavec11"/>
              <w:numPr>
                <w:ilvl w:val="0"/>
                <w:numId w:val="0"/>
              </w:numPr>
              <w:tabs>
                <w:tab w:val="left" w:pos="33"/>
              </w:tabs>
              <w:rPr>
                <w:rFonts w:cs="Arial"/>
                <w:b/>
              </w:rPr>
            </w:pPr>
            <w:r w:rsidRPr="00F92D38">
              <w:rPr>
                <w:rFonts w:cs="Arial"/>
              </w:rPr>
              <w:t xml:space="preserve">Dílo ve smyslu ustanovení § 2 Autorského zákona, které vzniklo při plnění SLA, Smlouvy o dílo a bylo vytvořeno Dodavatelem a/nebo jeho </w:t>
            </w:r>
            <w:r w:rsidR="00E055BA">
              <w:rPr>
                <w:rFonts w:cs="Arial"/>
              </w:rPr>
              <w:t>pod</w:t>
            </w:r>
            <w:r w:rsidR="00E055BA" w:rsidRPr="00F92D38">
              <w:rPr>
                <w:rFonts w:cs="Arial"/>
              </w:rPr>
              <w:t>dodavatelem</w:t>
            </w:r>
            <w:r w:rsidRPr="00F92D38">
              <w:rPr>
                <w:rFonts w:cs="Arial"/>
              </w:rPr>
              <w:t xml:space="preserve">. Autorským dílem je také databáze. </w:t>
            </w:r>
          </w:p>
        </w:tc>
      </w:tr>
      <w:tr w:rsidR="00604A19" w14:paraId="73A080F5" w14:textId="77777777" w:rsidTr="1727378C">
        <w:tc>
          <w:tcPr>
            <w:tcW w:w="2597" w:type="dxa"/>
            <w:vAlign w:val="center"/>
          </w:tcPr>
          <w:p w14:paraId="615F1723" w14:textId="77777777" w:rsidR="00604A19" w:rsidRPr="00F92D38" w:rsidRDefault="00604A19">
            <w:pPr>
              <w:pStyle w:val="Odstavec11"/>
              <w:numPr>
                <w:ilvl w:val="0"/>
                <w:numId w:val="0"/>
              </w:numPr>
              <w:jc w:val="left"/>
              <w:rPr>
                <w:rFonts w:cs="Arial"/>
                <w:b/>
              </w:rPr>
            </w:pPr>
            <w:r w:rsidRPr="00F92D38">
              <w:rPr>
                <w:rFonts w:cs="Arial"/>
                <w:b/>
              </w:rPr>
              <w:t>Autorský zákon</w:t>
            </w:r>
          </w:p>
        </w:tc>
        <w:tc>
          <w:tcPr>
            <w:tcW w:w="5891" w:type="dxa"/>
            <w:vAlign w:val="center"/>
          </w:tcPr>
          <w:p w14:paraId="180785B0" w14:textId="77777777" w:rsidR="00604A19" w:rsidRPr="00F92D38" w:rsidRDefault="00604A19">
            <w:pPr>
              <w:pStyle w:val="Odstavec11"/>
              <w:numPr>
                <w:ilvl w:val="0"/>
                <w:numId w:val="0"/>
              </w:numPr>
              <w:tabs>
                <w:tab w:val="left" w:pos="33"/>
              </w:tabs>
              <w:rPr>
                <w:rFonts w:cs="Arial"/>
                <w:b/>
              </w:rPr>
            </w:pPr>
            <w:r w:rsidRPr="00F92D38">
              <w:rPr>
                <w:rFonts w:cs="Arial"/>
              </w:rPr>
              <w:t>Zákon č. 121/2000 Sb., o právu autorském, o právech souvisejících s právem autorským a o změně některých zákonů (autorský zákon), v platném znění</w:t>
            </w:r>
          </w:p>
        </w:tc>
      </w:tr>
      <w:tr w:rsidR="00604A19" w14:paraId="0AB63EE0" w14:textId="77777777" w:rsidTr="1727378C">
        <w:tc>
          <w:tcPr>
            <w:tcW w:w="2597" w:type="dxa"/>
            <w:vAlign w:val="center"/>
          </w:tcPr>
          <w:p w14:paraId="6F8036E7" w14:textId="7117195C" w:rsidR="00604A19" w:rsidRPr="006073EF" w:rsidRDefault="00604A19">
            <w:pPr>
              <w:pStyle w:val="Odstavec11"/>
              <w:numPr>
                <w:ilvl w:val="0"/>
                <w:numId w:val="0"/>
              </w:numPr>
              <w:jc w:val="left"/>
              <w:rPr>
                <w:rFonts w:cs="Arial"/>
              </w:rPr>
            </w:pPr>
            <w:r w:rsidRPr="006073EF">
              <w:rPr>
                <w:rFonts w:cs="Arial"/>
                <w:b/>
              </w:rPr>
              <w:t xml:space="preserve">Bezpečnostní </w:t>
            </w:r>
            <w:r w:rsidR="00A61DAE">
              <w:rPr>
                <w:rFonts w:cs="Arial"/>
                <w:b/>
              </w:rPr>
              <w:t>požadavky</w:t>
            </w:r>
          </w:p>
        </w:tc>
        <w:tc>
          <w:tcPr>
            <w:tcW w:w="5891" w:type="dxa"/>
            <w:vAlign w:val="center"/>
          </w:tcPr>
          <w:p w14:paraId="24C73E85" w14:textId="201A302F" w:rsidR="00604A19" w:rsidRPr="006073EF" w:rsidRDefault="00604A19">
            <w:pPr>
              <w:pStyle w:val="Odstavec11"/>
              <w:numPr>
                <w:ilvl w:val="0"/>
                <w:numId w:val="0"/>
              </w:numPr>
              <w:tabs>
                <w:tab w:val="left" w:pos="33"/>
              </w:tabs>
              <w:rPr>
                <w:rFonts w:cs="Arial"/>
              </w:rPr>
            </w:pPr>
            <w:r w:rsidRPr="006073EF">
              <w:rPr>
                <w:rFonts w:cs="Arial"/>
              </w:rPr>
              <w:t>Pravidla obsažená v </w:t>
            </w:r>
            <w:r w:rsidR="002C6EE1">
              <w:rPr>
                <w:rFonts w:cs="Arial"/>
              </w:rPr>
              <w:t>p</w:t>
            </w:r>
            <w:r w:rsidRPr="006073EF">
              <w:rPr>
                <w:rFonts w:cs="Arial"/>
              </w:rPr>
              <w:t xml:space="preserve">říloze č. 4 této </w:t>
            </w:r>
            <w:r w:rsidR="00E055BA">
              <w:rPr>
                <w:rFonts w:cs="Arial"/>
              </w:rPr>
              <w:t>SLA.</w:t>
            </w:r>
          </w:p>
        </w:tc>
      </w:tr>
      <w:tr w:rsidR="00604A19" w14:paraId="22F41905" w14:textId="77777777" w:rsidTr="1727378C">
        <w:tc>
          <w:tcPr>
            <w:tcW w:w="2597" w:type="dxa"/>
            <w:vAlign w:val="center"/>
          </w:tcPr>
          <w:p w14:paraId="0C96C097" w14:textId="77777777" w:rsidR="00604A19" w:rsidRPr="006073EF" w:rsidRDefault="00604A19">
            <w:pPr>
              <w:pStyle w:val="Odstavec11"/>
              <w:numPr>
                <w:ilvl w:val="0"/>
                <w:numId w:val="0"/>
              </w:numPr>
              <w:jc w:val="left"/>
              <w:rPr>
                <w:rFonts w:cs="Arial"/>
                <w:b/>
              </w:rPr>
            </w:pPr>
            <w:r w:rsidRPr="006073EF">
              <w:rPr>
                <w:rFonts w:cs="Arial"/>
                <w:b/>
                <w:bCs/>
              </w:rPr>
              <w:t xml:space="preserve">Cena </w:t>
            </w:r>
          </w:p>
        </w:tc>
        <w:tc>
          <w:tcPr>
            <w:tcW w:w="5891" w:type="dxa"/>
            <w:vAlign w:val="center"/>
          </w:tcPr>
          <w:p w14:paraId="0E671097" w14:textId="00621CFB" w:rsidR="00604A19" w:rsidRPr="006073EF" w:rsidRDefault="00604A19">
            <w:pPr>
              <w:widowControl w:val="0"/>
              <w:tabs>
                <w:tab w:val="left" w:pos="33"/>
              </w:tabs>
              <w:spacing w:before="80"/>
              <w:jc w:val="both"/>
              <w:rPr>
                <w:rFonts w:cs="Arial"/>
                <w:bCs/>
              </w:rPr>
            </w:pPr>
            <w:r>
              <w:rPr>
                <w:rFonts w:cs="Arial"/>
                <w:bCs/>
              </w:rPr>
              <w:t>O</w:t>
            </w:r>
            <w:r w:rsidRPr="006073EF">
              <w:rPr>
                <w:rFonts w:cs="Arial"/>
                <w:bCs/>
              </w:rPr>
              <w:t>dměna Dodavateli za poskytovaní Služeb. Výpočet výše Ceny je uveden v </w:t>
            </w:r>
            <w:r>
              <w:rPr>
                <w:rFonts w:cs="Arial"/>
                <w:bCs/>
              </w:rPr>
              <w:t>Katalogu</w:t>
            </w:r>
            <w:r w:rsidRPr="006073EF">
              <w:rPr>
                <w:rFonts w:cs="Arial"/>
                <w:bCs/>
              </w:rPr>
              <w:t xml:space="preserve"> služeb tvořícím </w:t>
            </w:r>
            <w:r w:rsidR="00CF3B07">
              <w:rPr>
                <w:rFonts w:cs="Arial"/>
                <w:bCs/>
              </w:rPr>
              <w:t>p</w:t>
            </w:r>
            <w:r w:rsidRPr="006073EF">
              <w:rPr>
                <w:rFonts w:cs="Arial"/>
                <w:bCs/>
              </w:rPr>
              <w:t xml:space="preserve">řílohu č. </w:t>
            </w:r>
            <w:r>
              <w:rPr>
                <w:rFonts w:cs="Arial"/>
                <w:bCs/>
              </w:rPr>
              <w:t>1</w:t>
            </w:r>
            <w:r w:rsidRPr="006073EF">
              <w:rPr>
                <w:rFonts w:cs="Arial"/>
                <w:bCs/>
              </w:rPr>
              <w:t xml:space="preserve"> </w:t>
            </w:r>
            <w:r w:rsidR="0044040B" w:rsidRPr="006073EF">
              <w:rPr>
                <w:rFonts w:cs="Arial"/>
                <w:bCs/>
              </w:rPr>
              <w:t>S</w:t>
            </w:r>
            <w:r w:rsidR="0044040B">
              <w:rPr>
                <w:rFonts w:cs="Arial"/>
                <w:bCs/>
              </w:rPr>
              <w:t>LA</w:t>
            </w:r>
            <w:r w:rsidRPr="006073EF">
              <w:rPr>
                <w:rFonts w:cs="Arial"/>
                <w:bCs/>
              </w:rPr>
              <w:t xml:space="preserve">. Cena je uvedena bez DPH. </w:t>
            </w:r>
          </w:p>
        </w:tc>
      </w:tr>
      <w:tr w:rsidR="00604A19" w14:paraId="3D600AA5" w14:textId="77777777" w:rsidTr="1727378C">
        <w:tc>
          <w:tcPr>
            <w:tcW w:w="2597" w:type="dxa"/>
            <w:vAlign w:val="center"/>
          </w:tcPr>
          <w:p w14:paraId="09709615" w14:textId="77777777" w:rsidR="00604A19" w:rsidRPr="006073EF" w:rsidRDefault="00604A19">
            <w:pPr>
              <w:pStyle w:val="Odstavec11"/>
              <w:numPr>
                <w:ilvl w:val="0"/>
                <w:numId w:val="0"/>
              </w:numPr>
              <w:jc w:val="left"/>
              <w:rPr>
                <w:rFonts w:cs="Arial"/>
                <w:b/>
                <w:bCs/>
              </w:rPr>
            </w:pPr>
            <w:r w:rsidRPr="006073EF">
              <w:rPr>
                <w:rFonts w:cs="Arial"/>
                <w:b/>
                <w:bCs/>
              </w:rPr>
              <w:t>Cena díla</w:t>
            </w:r>
          </w:p>
        </w:tc>
        <w:tc>
          <w:tcPr>
            <w:tcW w:w="5891" w:type="dxa"/>
            <w:vAlign w:val="center"/>
          </w:tcPr>
          <w:p w14:paraId="3F3A5F1F" w14:textId="77777777" w:rsidR="00604A19" w:rsidRPr="006073EF" w:rsidRDefault="00604A19">
            <w:pPr>
              <w:widowControl w:val="0"/>
              <w:tabs>
                <w:tab w:val="left" w:pos="33"/>
              </w:tabs>
              <w:spacing w:before="80"/>
              <w:jc w:val="both"/>
              <w:rPr>
                <w:rFonts w:cs="Arial"/>
                <w:bCs/>
              </w:rPr>
            </w:pPr>
            <w:r w:rsidRPr="006073EF">
              <w:rPr>
                <w:rFonts w:cs="Arial"/>
                <w:bCs/>
              </w:rPr>
              <w:t xml:space="preserve">Odměna Dodavateli za zhotovení Díla na základě Požadavku. Cena díla je uvedena bez DPH. </w:t>
            </w:r>
          </w:p>
        </w:tc>
      </w:tr>
      <w:tr w:rsidR="00C202E2" w14:paraId="769A7D69" w14:textId="77777777" w:rsidTr="006D2229">
        <w:tc>
          <w:tcPr>
            <w:tcW w:w="2597" w:type="dxa"/>
          </w:tcPr>
          <w:p w14:paraId="5535C1F6" w14:textId="3C40AAC6" w:rsidR="00C202E2" w:rsidRPr="006073EF" w:rsidRDefault="00C202E2" w:rsidP="00C202E2">
            <w:pPr>
              <w:pStyle w:val="Odstavec11"/>
              <w:numPr>
                <w:ilvl w:val="0"/>
                <w:numId w:val="0"/>
              </w:numPr>
              <w:jc w:val="left"/>
              <w:rPr>
                <w:rFonts w:cs="Arial"/>
                <w:b/>
                <w:bCs/>
              </w:rPr>
            </w:pPr>
            <w:r w:rsidRPr="100D6DA1">
              <w:rPr>
                <w:rFonts w:eastAsia="Arial" w:cs="Arial"/>
                <w:b/>
                <w:bCs/>
              </w:rPr>
              <w:t xml:space="preserve">Člověkoden </w:t>
            </w:r>
          </w:p>
        </w:tc>
        <w:tc>
          <w:tcPr>
            <w:tcW w:w="5891" w:type="dxa"/>
          </w:tcPr>
          <w:p w14:paraId="0A5EEC43" w14:textId="6B6653F2" w:rsidR="00C202E2" w:rsidRPr="006073EF" w:rsidRDefault="00C202E2" w:rsidP="00C202E2">
            <w:pPr>
              <w:widowControl w:val="0"/>
              <w:tabs>
                <w:tab w:val="left" w:pos="33"/>
              </w:tabs>
              <w:spacing w:before="80"/>
              <w:jc w:val="both"/>
              <w:rPr>
                <w:rFonts w:cs="Arial"/>
                <w:bCs/>
              </w:rPr>
            </w:pPr>
            <w:r w:rsidRPr="100D6DA1">
              <w:rPr>
                <w:rFonts w:eastAsia="Arial" w:cs="Arial"/>
              </w:rPr>
              <w:t xml:space="preserve">Práce člena Realizačního týmu Dodavatele po dobu jednoho </w:t>
            </w:r>
            <w:r w:rsidR="006A7B60">
              <w:rPr>
                <w:rFonts w:eastAsia="Arial" w:cs="Arial"/>
              </w:rPr>
              <w:t xml:space="preserve">(1) </w:t>
            </w:r>
            <w:r w:rsidRPr="100D6DA1">
              <w:rPr>
                <w:rFonts w:eastAsia="Arial" w:cs="Arial"/>
              </w:rPr>
              <w:t>dne (osmi</w:t>
            </w:r>
            <w:r w:rsidR="006A7B60">
              <w:rPr>
                <w:rFonts w:eastAsia="Arial" w:cs="Arial"/>
              </w:rPr>
              <w:t xml:space="preserve"> (8</w:t>
            </w:r>
            <w:r w:rsidRPr="100D6DA1">
              <w:rPr>
                <w:rFonts w:eastAsia="Arial" w:cs="Arial"/>
              </w:rPr>
              <w:t>) pracovních hodin)</w:t>
            </w:r>
            <w:r w:rsidR="000F2D01">
              <w:rPr>
                <w:rFonts w:eastAsia="Arial" w:cs="Arial"/>
              </w:rPr>
              <w:t>.</w:t>
            </w:r>
          </w:p>
        </w:tc>
      </w:tr>
      <w:tr w:rsidR="00C202E2" w14:paraId="27F4AE28" w14:textId="77777777" w:rsidTr="006D2229">
        <w:tc>
          <w:tcPr>
            <w:tcW w:w="2597" w:type="dxa"/>
          </w:tcPr>
          <w:p w14:paraId="1FCA1264" w14:textId="289CE507" w:rsidR="00C202E2" w:rsidRPr="006073EF" w:rsidRDefault="00C202E2" w:rsidP="00C202E2">
            <w:pPr>
              <w:pStyle w:val="Odstavec11"/>
              <w:numPr>
                <w:ilvl w:val="0"/>
                <w:numId w:val="0"/>
              </w:numPr>
              <w:jc w:val="left"/>
              <w:rPr>
                <w:rFonts w:cs="Arial"/>
                <w:b/>
                <w:bCs/>
              </w:rPr>
            </w:pPr>
            <w:r w:rsidRPr="100D6DA1">
              <w:rPr>
                <w:rFonts w:eastAsia="Arial" w:cs="Arial"/>
                <w:b/>
                <w:bCs/>
              </w:rPr>
              <w:t>Člověkohodina</w:t>
            </w:r>
          </w:p>
        </w:tc>
        <w:tc>
          <w:tcPr>
            <w:tcW w:w="5891" w:type="dxa"/>
          </w:tcPr>
          <w:p w14:paraId="263059E0" w14:textId="260B12F7" w:rsidR="00C202E2" w:rsidRPr="006073EF" w:rsidRDefault="00C202E2" w:rsidP="00C202E2">
            <w:pPr>
              <w:widowControl w:val="0"/>
              <w:tabs>
                <w:tab w:val="left" w:pos="33"/>
              </w:tabs>
              <w:spacing w:before="80"/>
              <w:jc w:val="both"/>
              <w:rPr>
                <w:rFonts w:cs="Arial"/>
                <w:bCs/>
              </w:rPr>
            </w:pPr>
            <w:r w:rsidRPr="100D6DA1">
              <w:rPr>
                <w:rFonts w:eastAsia="Arial" w:cs="Arial"/>
              </w:rPr>
              <w:t>Práce člena Realizačního týmu Dodavatele po dobu jedné (1) hodiny</w:t>
            </w:r>
          </w:p>
        </w:tc>
      </w:tr>
      <w:tr w:rsidR="00604A19" w14:paraId="761B4D38" w14:textId="77777777" w:rsidTr="1727378C">
        <w:tc>
          <w:tcPr>
            <w:tcW w:w="2597" w:type="dxa"/>
            <w:vAlign w:val="center"/>
          </w:tcPr>
          <w:p w14:paraId="28852260" w14:textId="77777777" w:rsidR="00604A19" w:rsidRPr="006073EF" w:rsidRDefault="00604A19">
            <w:pPr>
              <w:pStyle w:val="Odstavec11"/>
              <w:numPr>
                <w:ilvl w:val="0"/>
                <w:numId w:val="0"/>
              </w:numPr>
              <w:jc w:val="left"/>
              <w:rPr>
                <w:rFonts w:cs="Arial"/>
                <w:b/>
                <w:bCs/>
              </w:rPr>
            </w:pPr>
            <w:r w:rsidRPr="006073EF">
              <w:rPr>
                <w:rFonts w:cs="Arial"/>
                <w:b/>
                <w:bCs/>
              </w:rPr>
              <w:t xml:space="preserve">Dílo </w:t>
            </w:r>
          </w:p>
        </w:tc>
        <w:tc>
          <w:tcPr>
            <w:tcW w:w="5891" w:type="dxa"/>
            <w:vAlign w:val="center"/>
          </w:tcPr>
          <w:p w14:paraId="16848CD4" w14:textId="77777777" w:rsidR="00604A19" w:rsidRPr="006073EF" w:rsidRDefault="00604A19">
            <w:pPr>
              <w:widowControl w:val="0"/>
              <w:tabs>
                <w:tab w:val="left" w:pos="33"/>
              </w:tabs>
              <w:spacing w:before="80"/>
              <w:jc w:val="both"/>
              <w:rPr>
                <w:rFonts w:cs="Arial"/>
                <w:bCs/>
              </w:rPr>
            </w:pPr>
            <w:r w:rsidRPr="006073EF">
              <w:rPr>
                <w:rFonts w:cs="Arial"/>
                <w:bCs/>
              </w:rPr>
              <w:t xml:space="preserve">Dílo vytvořené na základě Smlouvy o dílo. </w:t>
            </w:r>
          </w:p>
        </w:tc>
      </w:tr>
      <w:tr w:rsidR="00604A19" w14:paraId="4AAACE43" w14:textId="77777777" w:rsidTr="1727378C">
        <w:tc>
          <w:tcPr>
            <w:tcW w:w="2597" w:type="dxa"/>
            <w:vAlign w:val="center"/>
          </w:tcPr>
          <w:p w14:paraId="106E63FE" w14:textId="77777777" w:rsidR="00604A19" w:rsidRPr="006073EF" w:rsidRDefault="00604A19">
            <w:pPr>
              <w:pStyle w:val="Odstavec11"/>
              <w:numPr>
                <w:ilvl w:val="0"/>
                <w:numId w:val="0"/>
              </w:numPr>
              <w:jc w:val="left"/>
              <w:rPr>
                <w:rFonts w:cs="Arial"/>
              </w:rPr>
            </w:pPr>
            <w:r w:rsidRPr="006073EF">
              <w:rPr>
                <w:rFonts w:cs="Arial"/>
                <w:b/>
                <w:color w:val="000000"/>
              </w:rPr>
              <w:t>Doba dohodnuté odstávky</w:t>
            </w:r>
          </w:p>
        </w:tc>
        <w:tc>
          <w:tcPr>
            <w:tcW w:w="5891" w:type="dxa"/>
            <w:vAlign w:val="center"/>
          </w:tcPr>
          <w:p w14:paraId="75FECA7B"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po dohodě se Objednatelem, Službu</w:t>
            </w:r>
            <w:r>
              <w:rPr>
                <w:rFonts w:cs="Arial"/>
                <w:color w:val="000000"/>
              </w:rPr>
              <w:t> </w:t>
            </w:r>
            <w:r w:rsidRPr="006073EF">
              <w:rPr>
                <w:rFonts w:cs="Arial"/>
                <w:color w:val="000000"/>
              </w:rPr>
              <w:t>plánovaně neposkytuje.  Doba dohodnuté odstávky pro danou Službu je uvedena v příslušném Listu služby.</w:t>
            </w:r>
          </w:p>
        </w:tc>
      </w:tr>
      <w:tr w:rsidR="00604A19" w14:paraId="1A5EB0F1" w14:textId="77777777" w:rsidTr="1727378C">
        <w:tc>
          <w:tcPr>
            <w:tcW w:w="2597" w:type="dxa"/>
            <w:vAlign w:val="center"/>
          </w:tcPr>
          <w:p w14:paraId="15B7CAAA" w14:textId="77777777" w:rsidR="00604A19" w:rsidRPr="006073EF" w:rsidRDefault="00604A19">
            <w:pPr>
              <w:pStyle w:val="Odstavec11"/>
              <w:numPr>
                <w:ilvl w:val="0"/>
                <w:numId w:val="0"/>
              </w:numPr>
              <w:jc w:val="left"/>
              <w:rPr>
                <w:rFonts w:cs="Arial"/>
              </w:rPr>
            </w:pPr>
            <w:r w:rsidRPr="006073EF">
              <w:rPr>
                <w:rFonts w:cs="Arial"/>
                <w:b/>
                <w:color w:val="000000"/>
              </w:rPr>
              <w:t>Doba na údržbu</w:t>
            </w:r>
          </w:p>
        </w:tc>
        <w:tc>
          <w:tcPr>
            <w:tcW w:w="5891" w:type="dxa"/>
            <w:vAlign w:val="center"/>
          </w:tcPr>
          <w:p w14:paraId="46E6ABEE"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provádí pravidelný upgrade, testování nebo servisní zásah týkající se Služby. Doba na údržbu pro danou Službu je uvedena v příslušném Listu služby.</w:t>
            </w:r>
          </w:p>
        </w:tc>
      </w:tr>
      <w:tr w:rsidR="00604A19" w14:paraId="39C4B8B8" w14:textId="77777777" w:rsidTr="1727378C">
        <w:tc>
          <w:tcPr>
            <w:tcW w:w="2597" w:type="dxa"/>
            <w:vAlign w:val="center"/>
          </w:tcPr>
          <w:p w14:paraId="3DB6BB1C" w14:textId="77777777" w:rsidR="00604A19" w:rsidRPr="006073EF" w:rsidRDefault="00604A19">
            <w:pPr>
              <w:pStyle w:val="Odstavec11"/>
              <w:numPr>
                <w:ilvl w:val="0"/>
                <w:numId w:val="0"/>
              </w:numPr>
              <w:jc w:val="left"/>
              <w:rPr>
                <w:rFonts w:cs="Arial"/>
              </w:rPr>
            </w:pPr>
            <w:r w:rsidRPr="006073EF">
              <w:rPr>
                <w:rFonts w:cs="Arial"/>
                <w:b/>
                <w:color w:val="000000"/>
              </w:rPr>
              <w:t>Doba na vyřešení</w:t>
            </w:r>
          </w:p>
        </w:tc>
        <w:tc>
          <w:tcPr>
            <w:tcW w:w="5891" w:type="dxa"/>
            <w:vAlign w:val="center"/>
          </w:tcPr>
          <w:p w14:paraId="2634E56F" w14:textId="6D944000" w:rsidR="00604A19" w:rsidRDefault="00604A19">
            <w:pPr>
              <w:tabs>
                <w:tab w:val="left" w:pos="33"/>
              </w:tabs>
              <w:spacing w:before="80"/>
              <w:jc w:val="both"/>
              <w:rPr>
                <w:rFonts w:cs="Arial"/>
              </w:rPr>
            </w:pPr>
            <w:r w:rsidRPr="006073EF">
              <w:rPr>
                <w:rFonts w:cs="Arial"/>
                <w:color w:val="000000"/>
              </w:rPr>
              <w:t xml:space="preserve">Doba, která uplynula od okamžiku, </w:t>
            </w:r>
            <w:r w:rsidRPr="006073EF">
              <w:rPr>
                <w:rFonts w:cs="Arial"/>
              </w:rPr>
              <w:t xml:space="preserve">ve kterém Objednatel nahlásil Dodavateli Incident nebo Požadavek, </w:t>
            </w:r>
            <w:r w:rsidRPr="006073EF">
              <w:rPr>
                <w:rFonts w:cs="Arial"/>
                <w:color w:val="000000"/>
              </w:rPr>
              <w:t>do okamžiku, kdy</w:t>
            </w:r>
            <w:r>
              <w:rPr>
                <w:rFonts w:cs="Arial"/>
                <w:color w:val="000000"/>
              </w:rPr>
              <w:t> </w:t>
            </w:r>
            <w:r w:rsidRPr="006073EF">
              <w:rPr>
                <w:rFonts w:cs="Arial"/>
                <w:color w:val="000000"/>
              </w:rPr>
              <w:t xml:space="preserve">je takový </w:t>
            </w:r>
            <w:r w:rsidRPr="006073EF">
              <w:rPr>
                <w:rFonts w:cs="Arial"/>
              </w:rPr>
              <w:t xml:space="preserve">Incident nebo Požadavek </w:t>
            </w:r>
            <w:r w:rsidR="00575407">
              <w:rPr>
                <w:rFonts w:cs="Arial"/>
              </w:rPr>
              <w:t xml:space="preserve">vyřešen a </w:t>
            </w:r>
            <w:r w:rsidRPr="006073EF">
              <w:rPr>
                <w:rFonts w:cs="Arial"/>
              </w:rPr>
              <w:t>uzavřen.</w:t>
            </w:r>
          </w:p>
          <w:p w14:paraId="56529902" w14:textId="51DD63B8" w:rsidR="00604A19" w:rsidRPr="006073EF" w:rsidRDefault="00604A19">
            <w:pPr>
              <w:tabs>
                <w:tab w:val="left" w:pos="33"/>
              </w:tabs>
              <w:spacing w:before="80"/>
              <w:jc w:val="both"/>
              <w:rPr>
                <w:rFonts w:cs="Arial"/>
                <w:color w:val="000000"/>
              </w:rPr>
            </w:pPr>
            <w:r w:rsidRPr="006073EF">
              <w:rPr>
                <w:rFonts w:cs="Arial"/>
              </w:rPr>
              <w:t xml:space="preserve">Doba na vyřešení Incidentu </w:t>
            </w:r>
            <w:r w:rsidRPr="006073EF">
              <w:rPr>
                <w:rFonts w:cs="Arial"/>
                <w:color w:val="000000"/>
              </w:rPr>
              <w:t>pro danou Službu je uvedena v</w:t>
            </w:r>
            <w:r>
              <w:rPr>
                <w:rFonts w:cs="Arial"/>
                <w:color w:val="000000"/>
              </w:rPr>
              <w:t> </w:t>
            </w:r>
            <w:r w:rsidRPr="006073EF">
              <w:rPr>
                <w:rFonts w:cs="Arial"/>
                <w:color w:val="000000"/>
              </w:rPr>
              <w:t>příslušném Listu služby</w:t>
            </w:r>
            <w:r w:rsidRPr="006073EF">
              <w:rPr>
                <w:rFonts w:cs="Arial"/>
              </w:rPr>
              <w:t xml:space="preserve">. Doba na vyřešení Požadavku je uvedena </w:t>
            </w:r>
            <w:r w:rsidR="00575407">
              <w:rPr>
                <w:rFonts w:cs="Arial"/>
              </w:rPr>
              <w:t>v Objednávce/</w:t>
            </w:r>
            <w:r w:rsidRPr="006073EF">
              <w:rPr>
                <w:rFonts w:cs="Arial"/>
              </w:rPr>
              <w:t>ve Smlouvě o dílo.</w:t>
            </w:r>
          </w:p>
        </w:tc>
      </w:tr>
      <w:tr w:rsidR="00604A19" w14:paraId="10BD45BB" w14:textId="77777777" w:rsidTr="1727378C">
        <w:tc>
          <w:tcPr>
            <w:tcW w:w="2597" w:type="dxa"/>
            <w:vAlign w:val="center"/>
          </w:tcPr>
          <w:p w14:paraId="4AEF4043" w14:textId="77777777" w:rsidR="00604A19" w:rsidRPr="006073EF" w:rsidRDefault="00604A19">
            <w:pPr>
              <w:pStyle w:val="Odstavec11"/>
              <w:numPr>
                <w:ilvl w:val="0"/>
                <w:numId w:val="0"/>
              </w:numPr>
              <w:jc w:val="left"/>
              <w:rPr>
                <w:rFonts w:cs="Arial"/>
                <w:b/>
                <w:color w:val="000000"/>
              </w:rPr>
            </w:pPr>
            <w:r w:rsidRPr="006073EF">
              <w:rPr>
                <w:rFonts w:cs="Arial"/>
                <w:b/>
                <w:color w:val="000000"/>
              </w:rPr>
              <w:t>Doba odezvy</w:t>
            </w:r>
          </w:p>
        </w:tc>
        <w:tc>
          <w:tcPr>
            <w:tcW w:w="5891" w:type="dxa"/>
            <w:vAlign w:val="center"/>
          </w:tcPr>
          <w:p w14:paraId="578126E0"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která uplynula od okamžiku, ve kterém Objednatel nahlásil Dodavateli Hlášení do okamžiku, ve kterém Dodavatel zahájil práce za účelem vyřešení Hlášení Objednatele.</w:t>
            </w:r>
          </w:p>
        </w:tc>
      </w:tr>
      <w:tr w:rsidR="00DD3BAB" w14:paraId="5C134867" w14:textId="77777777" w:rsidTr="1727378C">
        <w:tc>
          <w:tcPr>
            <w:tcW w:w="2597" w:type="dxa"/>
            <w:vAlign w:val="center"/>
          </w:tcPr>
          <w:p w14:paraId="798422BA" w14:textId="6F45D40A" w:rsidR="00DD3BAB" w:rsidRPr="006073EF" w:rsidRDefault="00DD3BAB">
            <w:pPr>
              <w:pStyle w:val="Odstavec11"/>
              <w:numPr>
                <w:ilvl w:val="0"/>
                <w:numId w:val="0"/>
              </w:numPr>
              <w:jc w:val="left"/>
              <w:rPr>
                <w:rFonts w:cs="Arial"/>
                <w:b/>
                <w:color w:val="000000"/>
              </w:rPr>
            </w:pPr>
            <w:r>
              <w:rPr>
                <w:rFonts w:cs="Arial"/>
                <w:b/>
                <w:color w:val="000000"/>
              </w:rPr>
              <w:t>Dodavatel</w:t>
            </w:r>
          </w:p>
        </w:tc>
        <w:tc>
          <w:tcPr>
            <w:tcW w:w="5891" w:type="dxa"/>
            <w:vAlign w:val="center"/>
          </w:tcPr>
          <w:p w14:paraId="5D352D2F" w14:textId="369CA318" w:rsidR="00DD3BAB" w:rsidRPr="006073EF" w:rsidRDefault="0021224F">
            <w:pPr>
              <w:tabs>
                <w:tab w:val="left" w:pos="33"/>
                <w:tab w:val="left" w:pos="4395"/>
              </w:tabs>
              <w:spacing w:before="80"/>
              <w:jc w:val="both"/>
              <w:rPr>
                <w:rFonts w:cs="Arial"/>
                <w:color w:val="000000"/>
              </w:rPr>
            </w:pPr>
            <w:r w:rsidRPr="0018056C">
              <w:t xml:space="preserve">obecně právnická nebo fyzická osoba, která provádí </w:t>
            </w:r>
            <w:r w:rsidR="00C4392B">
              <w:t>S</w:t>
            </w:r>
            <w:r w:rsidRPr="0018056C">
              <w:t xml:space="preserve">lužby, pokud má sídlo, místo podnikání či místo trvalého pobytu na území České republiky, nebo zahraniční </w:t>
            </w:r>
            <w:r>
              <w:t>Dodavatel</w:t>
            </w:r>
            <w:r w:rsidR="00925CC3">
              <w:t>.</w:t>
            </w:r>
          </w:p>
        </w:tc>
      </w:tr>
      <w:tr w:rsidR="00604A19" w14:paraId="2A21A439" w14:textId="77777777" w:rsidTr="1727378C">
        <w:tc>
          <w:tcPr>
            <w:tcW w:w="2597" w:type="dxa"/>
            <w:vAlign w:val="center"/>
          </w:tcPr>
          <w:p w14:paraId="4828CF0E" w14:textId="77777777" w:rsidR="00604A19" w:rsidRPr="00777256" w:rsidRDefault="00604A19">
            <w:pPr>
              <w:pStyle w:val="Odstavec11"/>
              <w:numPr>
                <w:ilvl w:val="0"/>
                <w:numId w:val="0"/>
              </w:numPr>
              <w:jc w:val="left"/>
              <w:rPr>
                <w:rFonts w:cs="Arial"/>
              </w:rPr>
            </w:pPr>
            <w:r w:rsidRPr="00777256">
              <w:rPr>
                <w:rFonts w:cs="Arial"/>
                <w:b/>
                <w:color w:val="000000"/>
              </w:rPr>
              <w:lastRenderedPageBreak/>
              <w:t>Dohodnutá odstávka</w:t>
            </w:r>
          </w:p>
        </w:tc>
        <w:tc>
          <w:tcPr>
            <w:tcW w:w="5891" w:type="dxa"/>
            <w:vAlign w:val="center"/>
          </w:tcPr>
          <w:p w14:paraId="609C27CC" w14:textId="77777777" w:rsidR="00604A19" w:rsidRPr="00777256" w:rsidRDefault="00604A19">
            <w:pPr>
              <w:tabs>
                <w:tab w:val="left" w:pos="33"/>
                <w:tab w:val="left" w:pos="6775"/>
              </w:tabs>
              <w:spacing w:before="80"/>
              <w:jc w:val="both"/>
              <w:rPr>
                <w:rFonts w:cs="Arial"/>
                <w:color w:val="000000" w:themeColor="text1"/>
              </w:rPr>
            </w:pPr>
            <w:r w:rsidRPr="00777256">
              <w:rPr>
                <w:rFonts w:cs="Arial"/>
                <w:color w:val="000000" w:themeColor="text1"/>
              </w:rPr>
              <w:t>Odstávka Služby, která je uvedena v příslušném Listu služby.</w:t>
            </w:r>
          </w:p>
          <w:p w14:paraId="61AFA389" w14:textId="524F34C2" w:rsidR="00604A19" w:rsidRPr="00777256" w:rsidRDefault="00604A19" w:rsidP="00A01B22">
            <w:pPr>
              <w:jc w:val="both"/>
              <w:rPr>
                <w:rFonts w:cs="Arial"/>
                <w:color w:val="000000"/>
              </w:rPr>
            </w:pPr>
            <w:r w:rsidRPr="00777256">
              <w:rPr>
                <w:rFonts w:cs="Arial"/>
                <w:color w:val="000000"/>
              </w:rPr>
              <w:t xml:space="preserve">Dohodnutá odstávka musí vždy odpovídat požadavkům uvedeným v </w:t>
            </w:r>
            <w:r w:rsidR="00925CC3" w:rsidRPr="00777256">
              <w:rPr>
                <w:rFonts w:cs="Arial"/>
                <w:color w:val="000000"/>
              </w:rPr>
              <w:t>této</w:t>
            </w:r>
            <w:r w:rsidRPr="00777256">
              <w:rPr>
                <w:rFonts w:cs="Arial"/>
                <w:color w:val="000000"/>
              </w:rPr>
              <w:t xml:space="preserve"> </w:t>
            </w:r>
            <w:r w:rsidR="007B4C60" w:rsidRPr="00777256">
              <w:rPr>
                <w:rFonts w:cs="Arial"/>
                <w:color w:val="000000"/>
              </w:rPr>
              <w:t>SLA.</w:t>
            </w:r>
          </w:p>
        </w:tc>
      </w:tr>
      <w:tr w:rsidR="00604A19" w14:paraId="7FD7A612" w14:textId="77777777" w:rsidTr="1727378C">
        <w:tc>
          <w:tcPr>
            <w:tcW w:w="2597" w:type="dxa"/>
            <w:vAlign w:val="center"/>
          </w:tcPr>
          <w:p w14:paraId="67A5F64C" w14:textId="77777777" w:rsidR="00604A19" w:rsidRPr="00777256" w:rsidRDefault="00604A19">
            <w:pPr>
              <w:pStyle w:val="Odstavec11"/>
              <w:numPr>
                <w:ilvl w:val="0"/>
                <w:numId w:val="0"/>
              </w:numPr>
              <w:jc w:val="left"/>
              <w:rPr>
                <w:rFonts w:cs="Arial"/>
                <w:b/>
                <w:color w:val="000000"/>
              </w:rPr>
            </w:pPr>
            <w:r w:rsidRPr="00777256">
              <w:rPr>
                <w:rFonts w:cs="Arial"/>
                <w:b/>
                <w:color w:val="000000"/>
              </w:rPr>
              <w:t xml:space="preserve">Dokumentace </w:t>
            </w:r>
          </w:p>
        </w:tc>
        <w:tc>
          <w:tcPr>
            <w:tcW w:w="5891" w:type="dxa"/>
            <w:vAlign w:val="center"/>
          </w:tcPr>
          <w:p w14:paraId="64E6A869" w14:textId="79E02E24" w:rsidR="00604A19" w:rsidRPr="00777256" w:rsidRDefault="00604A19">
            <w:pPr>
              <w:tabs>
                <w:tab w:val="left" w:pos="33"/>
                <w:tab w:val="left" w:pos="2647"/>
              </w:tabs>
              <w:spacing w:before="80"/>
              <w:jc w:val="both"/>
              <w:rPr>
                <w:rFonts w:cs="Arial"/>
                <w:color w:val="000000"/>
              </w:rPr>
            </w:pPr>
            <w:r w:rsidRPr="00777256">
              <w:rPr>
                <w:rFonts w:cs="Arial"/>
              </w:rPr>
              <w:t xml:space="preserve">Řádná </w:t>
            </w:r>
            <w:r w:rsidR="00C56C2F" w:rsidRPr="00777256">
              <w:rPr>
                <w:rFonts w:cs="Arial"/>
              </w:rPr>
              <w:t xml:space="preserve">písemná </w:t>
            </w:r>
            <w:r w:rsidRPr="00777256">
              <w:rPr>
                <w:rFonts w:cs="Arial"/>
              </w:rPr>
              <w:t>technická a uživatelská dokumentace k Dílu a/nebo Autorskému dílu</w:t>
            </w:r>
            <w:r w:rsidR="004304B2" w:rsidRPr="00777256">
              <w:rPr>
                <w:rFonts w:cs="Arial"/>
              </w:rPr>
              <w:t xml:space="preserve"> a Službě</w:t>
            </w:r>
            <w:r w:rsidRPr="00777256">
              <w:rPr>
                <w:rFonts w:cs="Arial"/>
              </w:rPr>
              <w:t>.</w:t>
            </w:r>
          </w:p>
        </w:tc>
      </w:tr>
      <w:tr w:rsidR="00604A19" w14:paraId="33BBC72A" w14:textId="77777777" w:rsidTr="1727378C">
        <w:tc>
          <w:tcPr>
            <w:tcW w:w="2597" w:type="dxa"/>
            <w:vAlign w:val="center"/>
          </w:tcPr>
          <w:p w14:paraId="0F0B1041" w14:textId="77777777" w:rsidR="00604A19" w:rsidRPr="006073EF" w:rsidRDefault="00604A19">
            <w:pPr>
              <w:pStyle w:val="Odstavec11"/>
              <w:numPr>
                <w:ilvl w:val="0"/>
                <w:numId w:val="0"/>
              </w:numPr>
              <w:jc w:val="left"/>
              <w:rPr>
                <w:rFonts w:cs="Arial"/>
                <w:b/>
                <w:bCs/>
              </w:rPr>
            </w:pPr>
            <w:r w:rsidRPr="006073EF">
              <w:rPr>
                <w:rFonts w:cs="Arial"/>
                <w:b/>
                <w:bCs/>
              </w:rPr>
              <w:t>DPH</w:t>
            </w:r>
          </w:p>
        </w:tc>
        <w:tc>
          <w:tcPr>
            <w:tcW w:w="5891" w:type="dxa"/>
            <w:vAlign w:val="center"/>
          </w:tcPr>
          <w:p w14:paraId="367B5013" w14:textId="77777777" w:rsidR="00604A19" w:rsidRPr="006073EF" w:rsidRDefault="00604A19">
            <w:pPr>
              <w:widowControl w:val="0"/>
              <w:tabs>
                <w:tab w:val="left" w:pos="33"/>
              </w:tabs>
              <w:spacing w:before="80"/>
              <w:jc w:val="both"/>
              <w:rPr>
                <w:rFonts w:cs="Arial"/>
                <w:bCs/>
              </w:rPr>
            </w:pPr>
            <w:r w:rsidRPr="006073EF">
              <w:rPr>
                <w:rFonts w:cs="Arial"/>
                <w:bCs/>
              </w:rPr>
              <w:t xml:space="preserve">Daň z přidané hodnoty podle Zákona o DPH </w:t>
            </w:r>
          </w:p>
        </w:tc>
      </w:tr>
      <w:tr w:rsidR="00604A19" w14:paraId="362CF546" w14:textId="77777777" w:rsidTr="1727378C">
        <w:tc>
          <w:tcPr>
            <w:tcW w:w="2597" w:type="dxa"/>
            <w:vAlign w:val="center"/>
          </w:tcPr>
          <w:p w14:paraId="45D45D11" w14:textId="77777777" w:rsidR="00604A19" w:rsidRPr="00F92D38" w:rsidRDefault="00604A19">
            <w:pPr>
              <w:pStyle w:val="Odstavec11"/>
              <w:keepNext/>
              <w:numPr>
                <w:ilvl w:val="0"/>
                <w:numId w:val="0"/>
              </w:numPr>
              <w:jc w:val="left"/>
              <w:rPr>
                <w:rFonts w:cs="Arial"/>
                <w:b/>
              </w:rPr>
            </w:pPr>
            <w:r w:rsidRPr="00F92D38">
              <w:rPr>
                <w:rFonts w:cs="Arial"/>
                <w:b/>
              </w:rPr>
              <w:t>Duševní vlastnictví</w:t>
            </w:r>
          </w:p>
        </w:tc>
        <w:tc>
          <w:tcPr>
            <w:tcW w:w="5891" w:type="dxa"/>
            <w:vAlign w:val="center"/>
          </w:tcPr>
          <w:p w14:paraId="7F032199" w14:textId="4D62B3B9" w:rsidR="00604A19" w:rsidRPr="00A01B22" w:rsidRDefault="00604A19">
            <w:pPr>
              <w:pStyle w:val="Zkladntext"/>
              <w:keepNext/>
              <w:jc w:val="both"/>
              <w:rPr>
                <w:rFonts w:ascii="Arial" w:hAnsi="Arial" w:cs="Arial"/>
              </w:rPr>
            </w:pPr>
            <w:r w:rsidRPr="00A01B22">
              <w:rPr>
                <w:rFonts w:ascii="Arial" w:hAnsi="Arial" w:cs="Arial"/>
              </w:rPr>
              <w:t>Práva k přihlašovaným nebo zapsaným ochranným známkám, patentům, užitným či průmyslovým vzorům, autorská práva, práva</w:t>
            </w:r>
            <w:r w:rsidRPr="00F92D38">
              <w:rPr>
                <w:rFonts w:ascii="Arial" w:hAnsi="Arial" w:cs="Arial"/>
                <w:szCs w:val="20"/>
              </w:rPr>
              <w:t xml:space="preserve"> 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w:t>
            </w:r>
            <w:r w:rsidR="00C56C2F" w:rsidRPr="00A01B22">
              <w:rPr>
                <w:rFonts w:ascii="Arial" w:hAnsi="Arial" w:cs="Arial"/>
              </w:rPr>
              <w:t>S</w:t>
            </w:r>
            <w:r w:rsidR="00C56C2F">
              <w:rPr>
                <w:rFonts w:ascii="Arial" w:hAnsi="Arial" w:cs="Arial"/>
                <w:szCs w:val="20"/>
              </w:rPr>
              <w:t>LA</w:t>
            </w:r>
            <w:r w:rsidRPr="00F92D38">
              <w:rPr>
                <w:rFonts w:ascii="Arial" w:hAnsi="Arial" w:cs="Arial"/>
                <w:szCs w:val="20"/>
              </w:rPr>
              <w:t>).</w:t>
            </w:r>
          </w:p>
        </w:tc>
      </w:tr>
      <w:tr w:rsidR="00604A19" w14:paraId="28281FF5" w14:textId="77777777" w:rsidTr="1727378C">
        <w:tc>
          <w:tcPr>
            <w:tcW w:w="2597" w:type="dxa"/>
            <w:vAlign w:val="center"/>
          </w:tcPr>
          <w:p w14:paraId="75CA60A8" w14:textId="77777777" w:rsidR="00604A19" w:rsidRPr="006073EF" w:rsidRDefault="00604A19">
            <w:pPr>
              <w:pStyle w:val="Odstavec11"/>
              <w:numPr>
                <w:ilvl w:val="0"/>
                <w:numId w:val="0"/>
              </w:numPr>
              <w:jc w:val="left"/>
              <w:rPr>
                <w:rFonts w:cs="Arial"/>
              </w:rPr>
            </w:pPr>
            <w:r w:rsidRPr="006073EF">
              <w:rPr>
                <w:rFonts w:cs="Arial"/>
                <w:b/>
              </w:rPr>
              <w:t>Důvěrná informace</w:t>
            </w:r>
          </w:p>
        </w:tc>
        <w:tc>
          <w:tcPr>
            <w:tcW w:w="5891" w:type="dxa"/>
            <w:vAlign w:val="center"/>
          </w:tcPr>
          <w:p w14:paraId="6FEB1240" w14:textId="1CF72CAC" w:rsidR="00604A19" w:rsidRPr="006073EF" w:rsidRDefault="00604A19">
            <w:pPr>
              <w:tabs>
                <w:tab w:val="left" w:pos="33"/>
              </w:tabs>
              <w:spacing w:before="80"/>
              <w:jc w:val="both"/>
              <w:rPr>
                <w:rFonts w:cs="Arial"/>
              </w:rPr>
            </w:pPr>
            <w:r w:rsidRPr="006073EF">
              <w:rPr>
                <w:rFonts w:cs="Arial"/>
              </w:rPr>
              <w:t xml:space="preserve">Informace, na jejímž utajení má některá anebo obě </w:t>
            </w:r>
            <w:r w:rsidR="00114D8B">
              <w:rPr>
                <w:rFonts w:cs="Arial"/>
              </w:rPr>
              <w:t>s</w:t>
            </w:r>
            <w:r w:rsidR="00114D8B" w:rsidRPr="006073EF">
              <w:rPr>
                <w:rFonts w:cs="Arial"/>
              </w:rPr>
              <w:t xml:space="preserve">mluvní </w:t>
            </w:r>
            <w:r w:rsidRPr="006073EF">
              <w:rPr>
                <w:rFonts w:cs="Arial"/>
              </w:rPr>
              <w:t xml:space="preserve">strany zájem. Za Důvěrné informace se považují zejména informace, které tvoří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w:t>
            </w:r>
            <w:r w:rsidR="00114D8B" w:rsidRPr="006073EF">
              <w:rPr>
                <w:rFonts w:cs="Arial"/>
              </w:rPr>
              <w:t>S</w:t>
            </w:r>
            <w:r w:rsidR="00114D8B">
              <w:rPr>
                <w:rFonts w:cs="Arial"/>
              </w:rPr>
              <w:t>LA</w:t>
            </w:r>
            <w:r w:rsidRPr="006073EF">
              <w:rPr>
                <w:rFonts w:cs="Arial"/>
              </w:rPr>
              <w:t>, pokud takové informace nebyly předmětem dříve uzavřené smlouvy.</w:t>
            </w:r>
          </w:p>
        </w:tc>
      </w:tr>
      <w:tr w:rsidR="00BC683C" w14:paraId="4AB7B95D" w14:textId="77777777" w:rsidTr="1727378C">
        <w:tc>
          <w:tcPr>
            <w:tcW w:w="2597" w:type="dxa"/>
            <w:vAlign w:val="center"/>
          </w:tcPr>
          <w:p w14:paraId="19237217" w14:textId="2BBEA678" w:rsidR="00BC683C" w:rsidRPr="006073EF" w:rsidRDefault="00F10A55">
            <w:pPr>
              <w:pStyle w:val="Odstavec11"/>
              <w:numPr>
                <w:ilvl w:val="0"/>
                <w:numId w:val="0"/>
              </w:numPr>
              <w:jc w:val="left"/>
              <w:rPr>
                <w:rFonts w:cs="Arial"/>
                <w:b/>
              </w:rPr>
            </w:pPr>
            <w:r>
              <w:rPr>
                <w:rFonts w:cs="Arial"/>
                <w:b/>
              </w:rPr>
              <w:t>Exitový plán</w:t>
            </w:r>
          </w:p>
        </w:tc>
        <w:tc>
          <w:tcPr>
            <w:tcW w:w="5891" w:type="dxa"/>
            <w:vAlign w:val="center"/>
          </w:tcPr>
          <w:p w14:paraId="7FDC8A6F" w14:textId="7F25C799" w:rsidR="00BC683C" w:rsidRPr="006073EF" w:rsidRDefault="006A2102">
            <w:pPr>
              <w:tabs>
                <w:tab w:val="left" w:pos="33"/>
              </w:tabs>
              <w:spacing w:before="80"/>
              <w:jc w:val="both"/>
              <w:rPr>
                <w:rFonts w:cs="Arial"/>
              </w:rPr>
            </w:pPr>
            <w:r w:rsidRPr="006A2102">
              <w:rPr>
                <w:rFonts w:cs="Arial"/>
              </w:rPr>
              <w:t xml:space="preserve">je dokument, který popisuje postupy a kroky potřebné k ukončení </w:t>
            </w:r>
            <w:r w:rsidR="007F71C7">
              <w:rPr>
                <w:rFonts w:cs="Arial"/>
              </w:rPr>
              <w:t>SLA</w:t>
            </w:r>
            <w:r w:rsidRPr="006A2102">
              <w:rPr>
                <w:rFonts w:cs="Arial"/>
              </w:rPr>
              <w:t xml:space="preserve"> a převodu </w:t>
            </w:r>
            <w:r w:rsidR="007F71C7">
              <w:rPr>
                <w:rFonts w:cs="Arial"/>
              </w:rPr>
              <w:t>S</w:t>
            </w:r>
            <w:r w:rsidRPr="006A2102">
              <w:rPr>
                <w:rFonts w:cs="Arial"/>
              </w:rPr>
              <w:t>lužeb na nového dodavatele. Tento plán zahrnuje analýzu, dokumentaci, školení, předání přístupů a dat</w:t>
            </w:r>
            <w:r>
              <w:rPr>
                <w:rFonts w:cs="Arial"/>
              </w:rPr>
              <w:t xml:space="preserve"> a</w:t>
            </w:r>
            <w:r w:rsidRPr="006A2102">
              <w:rPr>
                <w:rFonts w:cs="Arial"/>
              </w:rPr>
              <w:t xml:space="preserve"> zajištěn</w:t>
            </w:r>
            <w:r>
              <w:rPr>
                <w:rFonts w:cs="Arial"/>
              </w:rPr>
              <w:t>í</w:t>
            </w:r>
            <w:r w:rsidRPr="006A2102">
              <w:rPr>
                <w:rFonts w:cs="Arial"/>
              </w:rPr>
              <w:t xml:space="preserve"> přechod</w:t>
            </w:r>
            <w:r>
              <w:rPr>
                <w:rFonts w:cs="Arial"/>
              </w:rPr>
              <w:t>u</w:t>
            </w:r>
            <w:r w:rsidRPr="006A2102">
              <w:rPr>
                <w:rFonts w:cs="Arial"/>
              </w:rPr>
              <w:t xml:space="preserve"> bez narušení provozu</w:t>
            </w:r>
            <w:r w:rsidR="008B2331">
              <w:rPr>
                <w:rFonts w:cs="Arial"/>
              </w:rPr>
              <w:t xml:space="preserve"> PLC úrovně</w:t>
            </w:r>
            <w:r>
              <w:rPr>
                <w:rFonts w:cs="Arial"/>
              </w:rPr>
              <w:t>.</w:t>
            </w:r>
          </w:p>
        </w:tc>
      </w:tr>
      <w:tr w:rsidR="00604A19" w14:paraId="2804A8B4" w14:textId="77777777" w:rsidTr="1727378C">
        <w:tc>
          <w:tcPr>
            <w:tcW w:w="2597" w:type="dxa"/>
            <w:vAlign w:val="center"/>
          </w:tcPr>
          <w:p w14:paraId="265EB37A" w14:textId="77777777" w:rsidR="00604A19" w:rsidRPr="006073EF" w:rsidRDefault="00604A19">
            <w:pPr>
              <w:pStyle w:val="Odstavec11"/>
              <w:numPr>
                <w:ilvl w:val="0"/>
                <w:numId w:val="0"/>
              </w:numPr>
              <w:jc w:val="left"/>
              <w:rPr>
                <w:rFonts w:cs="Arial"/>
                <w:b/>
              </w:rPr>
            </w:pPr>
            <w:r w:rsidRPr="006073EF">
              <w:rPr>
                <w:rFonts w:cs="Arial"/>
                <w:b/>
              </w:rPr>
              <w:t xml:space="preserve">Faktura </w:t>
            </w:r>
          </w:p>
        </w:tc>
        <w:tc>
          <w:tcPr>
            <w:tcW w:w="5891" w:type="dxa"/>
            <w:vAlign w:val="center"/>
          </w:tcPr>
          <w:p w14:paraId="1A180F03" w14:textId="77777777" w:rsidR="00604A19" w:rsidRPr="006073EF" w:rsidRDefault="00604A19">
            <w:pPr>
              <w:tabs>
                <w:tab w:val="left" w:pos="33"/>
              </w:tabs>
              <w:spacing w:before="80"/>
              <w:jc w:val="both"/>
              <w:rPr>
                <w:rFonts w:cs="Arial"/>
              </w:rPr>
            </w:pPr>
            <w:r w:rsidRPr="006073EF">
              <w:rPr>
                <w:rFonts w:cs="Arial"/>
              </w:rPr>
              <w:t>Daňový doklad naplňující požadavky Zákona o DPH.</w:t>
            </w:r>
          </w:p>
        </w:tc>
      </w:tr>
      <w:tr w:rsidR="00604A19" w14:paraId="7368F59C" w14:textId="77777777" w:rsidTr="1727378C">
        <w:tc>
          <w:tcPr>
            <w:tcW w:w="2597" w:type="dxa"/>
            <w:vAlign w:val="center"/>
          </w:tcPr>
          <w:p w14:paraId="55C8C739" w14:textId="77777777" w:rsidR="00604A19" w:rsidRPr="006073EF" w:rsidRDefault="00604A19">
            <w:pPr>
              <w:pStyle w:val="Odstavec11"/>
              <w:numPr>
                <w:ilvl w:val="0"/>
                <w:numId w:val="0"/>
              </w:numPr>
              <w:jc w:val="left"/>
              <w:rPr>
                <w:rFonts w:cs="Arial"/>
                <w:b/>
              </w:rPr>
            </w:pPr>
            <w:r w:rsidRPr="006073EF">
              <w:rPr>
                <w:rFonts w:cs="Arial"/>
                <w:b/>
              </w:rPr>
              <w:t>Fakturační období</w:t>
            </w:r>
          </w:p>
        </w:tc>
        <w:tc>
          <w:tcPr>
            <w:tcW w:w="5891" w:type="dxa"/>
            <w:vAlign w:val="center"/>
          </w:tcPr>
          <w:p w14:paraId="128FBAA3" w14:textId="77777777" w:rsidR="00604A19" w:rsidRPr="006073EF" w:rsidRDefault="00604A19">
            <w:pPr>
              <w:tabs>
                <w:tab w:val="left" w:pos="33"/>
              </w:tabs>
              <w:spacing w:before="80"/>
              <w:jc w:val="both"/>
              <w:rPr>
                <w:rFonts w:cs="Arial"/>
              </w:rPr>
            </w:pPr>
            <w:r w:rsidRPr="006073EF">
              <w:rPr>
                <w:rFonts w:cs="Arial"/>
              </w:rPr>
              <w:t xml:space="preserve">Období, za které jsou Cena za Služby a/nebo Cena Díla Dodavatelem vyúčtovány a jsou předmětem fakturace. </w:t>
            </w:r>
          </w:p>
          <w:p w14:paraId="2EF7CC64" w14:textId="1CBB4081" w:rsidR="00604A19" w:rsidRPr="006073EF" w:rsidRDefault="00604A19">
            <w:pPr>
              <w:tabs>
                <w:tab w:val="left" w:pos="33"/>
              </w:tabs>
              <w:spacing w:before="80"/>
              <w:jc w:val="both"/>
              <w:rPr>
                <w:rFonts w:cs="Arial"/>
              </w:rPr>
            </w:pPr>
          </w:p>
        </w:tc>
      </w:tr>
      <w:tr w:rsidR="00604A19" w14:paraId="263803C7" w14:textId="77777777" w:rsidTr="1727378C">
        <w:tc>
          <w:tcPr>
            <w:tcW w:w="2597" w:type="dxa"/>
            <w:vAlign w:val="center"/>
          </w:tcPr>
          <w:p w14:paraId="1CA36759" w14:textId="10762650" w:rsidR="00604A19" w:rsidRPr="006073EF" w:rsidRDefault="00604A19">
            <w:pPr>
              <w:pStyle w:val="Odstavec11"/>
              <w:numPr>
                <w:ilvl w:val="0"/>
                <w:numId w:val="0"/>
              </w:numPr>
              <w:jc w:val="left"/>
              <w:rPr>
                <w:rFonts w:cs="Arial"/>
                <w:b/>
              </w:rPr>
            </w:pPr>
            <w:r w:rsidRPr="006073EF">
              <w:rPr>
                <w:rFonts w:cs="Arial"/>
                <w:b/>
                <w:color w:val="000000"/>
              </w:rPr>
              <w:t>Help</w:t>
            </w:r>
            <w:r w:rsidR="00114D8B">
              <w:rPr>
                <w:rFonts w:cs="Arial"/>
                <w:b/>
                <w:color w:val="000000"/>
              </w:rPr>
              <w:t>D</w:t>
            </w:r>
            <w:r w:rsidRPr="006073EF">
              <w:rPr>
                <w:rFonts w:cs="Arial"/>
                <w:b/>
                <w:color w:val="000000"/>
              </w:rPr>
              <w:t>esk</w:t>
            </w:r>
          </w:p>
        </w:tc>
        <w:tc>
          <w:tcPr>
            <w:tcW w:w="5891" w:type="dxa"/>
            <w:vAlign w:val="center"/>
          </w:tcPr>
          <w:p w14:paraId="43C0769B" w14:textId="77777777" w:rsidR="00604A19" w:rsidRPr="006073EF" w:rsidRDefault="00604A19">
            <w:pPr>
              <w:tabs>
                <w:tab w:val="left" w:pos="33"/>
              </w:tabs>
              <w:spacing w:before="80"/>
              <w:jc w:val="both"/>
              <w:rPr>
                <w:rFonts w:cs="Arial"/>
                <w:color w:val="000000"/>
              </w:rPr>
            </w:pPr>
            <w:r w:rsidRPr="006073EF">
              <w:rPr>
                <w:rFonts w:cs="Arial"/>
                <w:color w:val="000000"/>
              </w:rPr>
              <w:t xml:space="preserve">Systém poskytovaný a udržovaný Objednatelem za účelem zadávání, evidence a zpracování Incidentů a Požadavků Objednatele na Služby. </w:t>
            </w:r>
          </w:p>
          <w:p w14:paraId="4992F7C4" w14:textId="2A928D1C" w:rsidR="00604A19" w:rsidRPr="006073EF" w:rsidRDefault="00604A19">
            <w:pPr>
              <w:tabs>
                <w:tab w:val="left" w:pos="33"/>
              </w:tabs>
              <w:spacing w:before="80"/>
              <w:jc w:val="both"/>
              <w:rPr>
                <w:rFonts w:cs="Arial"/>
                <w:color w:val="000000"/>
              </w:rPr>
            </w:pPr>
            <w:r w:rsidRPr="006073EF">
              <w:rPr>
                <w:rFonts w:cs="Arial"/>
                <w:color w:val="000000"/>
              </w:rPr>
              <w:t>Help</w:t>
            </w:r>
            <w:r w:rsidR="00D6745B">
              <w:rPr>
                <w:rFonts w:cs="Arial"/>
                <w:color w:val="000000"/>
              </w:rPr>
              <w:t>D</w:t>
            </w:r>
            <w:r w:rsidRPr="006073EF">
              <w:rPr>
                <w:rFonts w:cs="Arial"/>
                <w:color w:val="000000"/>
              </w:rPr>
              <w:t xml:space="preserve">esk je pro Objednatele přístupný z vnitřní sítě Dodavatele prostřednictvím odkazu </w:t>
            </w:r>
            <w:hyperlink r:id="rId12" w:history="1">
              <w:r w:rsidRPr="006073EF">
                <w:rPr>
                  <w:rStyle w:val="Hypertextovodkaz"/>
                  <w:rFonts w:cs="Arial"/>
                </w:rPr>
                <w:t>https://helpdesk.ceproas.cz</w:t>
              </w:r>
            </w:hyperlink>
          </w:p>
        </w:tc>
      </w:tr>
      <w:tr w:rsidR="00604A19" w14:paraId="29986266" w14:textId="77777777" w:rsidTr="1727378C">
        <w:tc>
          <w:tcPr>
            <w:tcW w:w="2597" w:type="dxa"/>
            <w:vAlign w:val="center"/>
          </w:tcPr>
          <w:p w14:paraId="4DF5C082" w14:textId="77777777" w:rsidR="00604A19" w:rsidRPr="006073EF" w:rsidRDefault="00604A19">
            <w:pPr>
              <w:pStyle w:val="Odstavec11"/>
              <w:numPr>
                <w:ilvl w:val="0"/>
                <w:numId w:val="0"/>
              </w:numPr>
              <w:jc w:val="left"/>
              <w:rPr>
                <w:rFonts w:cs="Arial"/>
              </w:rPr>
            </w:pPr>
            <w:r w:rsidRPr="006073EF">
              <w:rPr>
                <w:rFonts w:cs="Arial"/>
                <w:b/>
              </w:rPr>
              <w:t>Hlášení</w:t>
            </w:r>
          </w:p>
        </w:tc>
        <w:tc>
          <w:tcPr>
            <w:tcW w:w="5891" w:type="dxa"/>
            <w:vAlign w:val="center"/>
          </w:tcPr>
          <w:p w14:paraId="67E7258C" w14:textId="36D7CABB" w:rsidR="00604A19" w:rsidRPr="006073EF" w:rsidRDefault="00604A19">
            <w:pPr>
              <w:widowControl w:val="0"/>
              <w:tabs>
                <w:tab w:val="left" w:pos="33"/>
              </w:tabs>
              <w:spacing w:before="80"/>
              <w:jc w:val="both"/>
              <w:rPr>
                <w:rFonts w:cs="Arial"/>
              </w:rPr>
            </w:pPr>
            <w:r w:rsidRPr="006073EF">
              <w:rPr>
                <w:rFonts w:cs="Arial"/>
              </w:rPr>
              <w:t>Zpráva, kterou Objednatel ohlásí Dodavateli Incident nebo Požadavek. Objednatel odešle Hlášení do Help</w:t>
            </w:r>
            <w:r w:rsidR="00D6745B">
              <w:rPr>
                <w:rFonts w:cs="Arial"/>
              </w:rPr>
              <w:t>D</w:t>
            </w:r>
            <w:r w:rsidRPr="006073EF">
              <w:rPr>
                <w:rFonts w:cs="Arial"/>
              </w:rPr>
              <w:t>esku</w:t>
            </w:r>
            <w:r w:rsidRPr="006073EF">
              <w:rPr>
                <w:rFonts w:cs="Arial"/>
                <w:bCs/>
              </w:rPr>
              <w:t xml:space="preserve">. </w:t>
            </w:r>
          </w:p>
        </w:tc>
      </w:tr>
      <w:tr w:rsidR="00F856BF" w14:paraId="55927861" w14:textId="77777777" w:rsidTr="1727378C">
        <w:tc>
          <w:tcPr>
            <w:tcW w:w="2597" w:type="dxa"/>
            <w:vAlign w:val="center"/>
          </w:tcPr>
          <w:p w14:paraId="0BB14CE9" w14:textId="09BE60D4" w:rsidR="00F856BF" w:rsidRPr="006073EF" w:rsidRDefault="00F856BF">
            <w:pPr>
              <w:pStyle w:val="Odstavec11"/>
              <w:numPr>
                <w:ilvl w:val="0"/>
                <w:numId w:val="0"/>
              </w:numPr>
              <w:jc w:val="left"/>
              <w:rPr>
                <w:rFonts w:cs="Arial"/>
                <w:b/>
              </w:rPr>
            </w:pPr>
            <w:r>
              <w:rPr>
                <w:rFonts w:cs="Arial"/>
                <w:b/>
              </w:rPr>
              <w:t>Historian</w:t>
            </w:r>
          </w:p>
        </w:tc>
        <w:tc>
          <w:tcPr>
            <w:tcW w:w="5891" w:type="dxa"/>
            <w:vAlign w:val="center"/>
          </w:tcPr>
          <w:p w14:paraId="2BE043B6" w14:textId="75BBFC20" w:rsidR="00F856BF" w:rsidRPr="006073EF" w:rsidRDefault="00CC4A5C">
            <w:pPr>
              <w:widowControl w:val="0"/>
              <w:tabs>
                <w:tab w:val="left" w:pos="33"/>
              </w:tabs>
              <w:spacing w:before="80"/>
              <w:jc w:val="both"/>
              <w:rPr>
                <w:rFonts w:cs="Arial"/>
              </w:rPr>
            </w:pPr>
            <w:r w:rsidRPr="00535A68">
              <w:rPr>
                <w:rFonts w:cs="Arial"/>
              </w:rPr>
              <w:t xml:space="preserve">platforma centrálního úložiště procesních dat z </w:t>
            </w:r>
            <w:r w:rsidR="009434A6">
              <w:rPr>
                <w:rFonts w:cs="Arial"/>
              </w:rPr>
              <w:t>Ř</w:t>
            </w:r>
            <w:r w:rsidRPr="00535A68">
              <w:rPr>
                <w:rFonts w:cs="Arial"/>
              </w:rPr>
              <w:t>íd</w:t>
            </w:r>
            <w:r w:rsidR="00E101CC">
              <w:rPr>
                <w:rFonts w:cs="Arial"/>
              </w:rPr>
              <w:t>í</w:t>
            </w:r>
            <w:r w:rsidRPr="00535A68">
              <w:rPr>
                <w:rFonts w:cs="Arial"/>
              </w:rPr>
              <w:t xml:space="preserve">cích systémů </w:t>
            </w:r>
            <w:r w:rsidR="009434A6">
              <w:rPr>
                <w:rFonts w:cs="Arial"/>
              </w:rPr>
              <w:t>Objednatele</w:t>
            </w:r>
            <w:r w:rsidR="00E101CC">
              <w:rPr>
                <w:rFonts w:cs="Arial"/>
              </w:rPr>
              <w:t>.</w:t>
            </w:r>
          </w:p>
        </w:tc>
      </w:tr>
      <w:tr w:rsidR="00604A19" w14:paraId="1C32712A" w14:textId="77777777" w:rsidTr="1727378C">
        <w:tc>
          <w:tcPr>
            <w:tcW w:w="2597" w:type="dxa"/>
            <w:vAlign w:val="center"/>
          </w:tcPr>
          <w:p w14:paraId="5603A42B" w14:textId="77777777" w:rsidR="00604A19" w:rsidRPr="006073EF" w:rsidRDefault="00604A19">
            <w:pPr>
              <w:pStyle w:val="Odstavec11"/>
              <w:numPr>
                <w:ilvl w:val="0"/>
                <w:numId w:val="0"/>
              </w:numPr>
              <w:jc w:val="left"/>
              <w:rPr>
                <w:rFonts w:cs="Arial"/>
                <w:b/>
              </w:rPr>
            </w:pPr>
            <w:r w:rsidRPr="006073EF">
              <w:rPr>
                <w:rFonts w:cs="Arial"/>
                <w:b/>
              </w:rPr>
              <w:t>Hot-line</w:t>
            </w:r>
          </w:p>
        </w:tc>
        <w:tc>
          <w:tcPr>
            <w:tcW w:w="5891" w:type="dxa"/>
            <w:vAlign w:val="center"/>
          </w:tcPr>
          <w:p w14:paraId="64BDD98A" w14:textId="77777777" w:rsidR="00604A19" w:rsidRPr="006073EF" w:rsidRDefault="00604A19" w:rsidP="00F92D38">
            <w:pPr>
              <w:widowControl w:val="0"/>
              <w:tabs>
                <w:tab w:val="left" w:pos="33"/>
              </w:tabs>
              <w:spacing w:before="80"/>
              <w:jc w:val="both"/>
              <w:rPr>
                <w:rFonts w:cs="Arial"/>
              </w:rPr>
            </w:pPr>
            <w:r w:rsidRPr="006073EF">
              <w:rPr>
                <w:rFonts w:cs="Arial"/>
              </w:rPr>
              <w:t>Telefonní linka Dodavatele, za účelem hlášení Incidentů, dostupná v režimu 24×7 (tj. 24 hodin, 7 dní v týdnu vč. víkendů, svátků a dnů pracovního volna).</w:t>
            </w:r>
          </w:p>
          <w:p w14:paraId="624F6DC1" w14:textId="77777777" w:rsidR="00604A19" w:rsidRPr="006073EF" w:rsidRDefault="00604A19">
            <w:pPr>
              <w:widowControl w:val="0"/>
              <w:tabs>
                <w:tab w:val="left" w:pos="33"/>
              </w:tabs>
              <w:spacing w:before="80"/>
              <w:jc w:val="both"/>
              <w:rPr>
                <w:rFonts w:cs="Arial"/>
              </w:rPr>
            </w:pPr>
            <w:r w:rsidRPr="006073EF">
              <w:rPr>
                <w:rFonts w:cs="Arial"/>
              </w:rPr>
              <w:t>Tel. číslo: [</w:t>
            </w:r>
            <w:r w:rsidRPr="00A01B22">
              <w:rPr>
                <w:rFonts w:cs="Arial"/>
                <w:highlight w:val="yellow"/>
              </w:rPr>
              <w:t>BUDE DOPLNĚNO</w:t>
            </w:r>
            <w:r w:rsidRPr="006073EF">
              <w:rPr>
                <w:rFonts w:cs="Arial"/>
              </w:rPr>
              <w:t>]</w:t>
            </w:r>
          </w:p>
        </w:tc>
      </w:tr>
      <w:tr w:rsidR="00604A19" w14:paraId="11E3D7A4" w14:textId="77777777" w:rsidTr="1727378C">
        <w:tc>
          <w:tcPr>
            <w:tcW w:w="2597" w:type="dxa"/>
            <w:vAlign w:val="center"/>
          </w:tcPr>
          <w:p w14:paraId="562C08E3" w14:textId="77777777" w:rsidR="00604A19" w:rsidRPr="006073EF" w:rsidRDefault="00604A19">
            <w:pPr>
              <w:pStyle w:val="Odstavec11"/>
              <w:numPr>
                <w:ilvl w:val="0"/>
                <w:numId w:val="0"/>
              </w:numPr>
              <w:jc w:val="left"/>
              <w:rPr>
                <w:rFonts w:cs="Arial"/>
              </w:rPr>
            </w:pPr>
            <w:r w:rsidRPr="006073EF">
              <w:rPr>
                <w:rFonts w:cs="Arial"/>
                <w:b/>
              </w:rPr>
              <w:lastRenderedPageBreak/>
              <w:t>Incident</w:t>
            </w:r>
          </w:p>
        </w:tc>
        <w:tc>
          <w:tcPr>
            <w:tcW w:w="5891" w:type="dxa"/>
            <w:vAlign w:val="center"/>
          </w:tcPr>
          <w:p w14:paraId="725DC1E1" w14:textId="0776AE30" w:rsidR="00604A19" w:rsidRPr="006073EF" w:rsidRDefault="00604A19">
            <w:pPr>
              <w:tabs>
                <w:tab w:val="left" w:pos="33"/>
              </w:tabs>
              <w:spacing w:before="80"/>
              <w:jc w:val="both"/>
              <w:rPr>
                <w:rFonts w:cs="Arial"/>
              </w:rPr>
            </w:pPr>
            <w:r w:rsidRPr="006073EF">
              <w:rPr>
                <w:rFonts w:cs="Arial"/>
              </w:rPr>
              <w:t xml:space="preserve">Skutečnost nebo stav, který Objednateli částečně nebo úplně brání užívat Službu a/nebo </w:t>
            </w:r>
            <w:r w:rsidR="005400D4">
              <w:rPr>
                <w:rFonts w:cs="Arial"/>
              </w:rPr>
              <w:t xml:space="preserve">PLC </w:t>
            </w:r>
            <w:r w:rsidR="008D37B0">
              <w:rPr>
                <w:rFonts w:cs="Arial"/>
              </w:rPr>
              <w:t>úroveň či její část</w:t>
            </w:r>
            <w:r w:rsidRPr="006073EF">
              <w:rPr>
                <w:rFonts w:cs="Arial"/>
              </w:rPr>
              <w:t>, pro kterou je Služba poskytována.</w:t>
            </w:r>
          </w:p>
        </w:tc>
      </w:tr>
      <w:tr w:rsidR="00604A19" w14:paraId="61A15DA5" w14:textId="77777777" w:rsidTr="1727378C">
        <w:tc>
          <w:tcPr>
            <w:tcW w:w="2597" w:type="dxa"/>
            <w:vAlign w:val="center"/>
          </w:tcPr>
          <w:p w14:paraId="6CD46EA4"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1 - Urgentní</w:t>
            </w:r>
          </w:p>
        </w:tc>
        <w:tc>
          <w:tcPr>
            <w:tcW w:w="5891" w:type="dxa"/>
            <w:vAlign w:val="center"/>
          </w:tcPr>
          <w:p w14:paraId="2CA56F08" w14:textId="12302BC7" w:rsidR="00604A19" w:rsidRPr="006073EF" w:rsidRDefault="00604A19">
            <w:pPr>
              <w:tabs>
                <w:tab w:val="left" w:pos="33"/>
              </w:tabs>
              <w:spacing w:before="80"/>
              <w:jc w:val="both"/>
              <w:rPr>
                <w:rFonts w:cs="Arial"/>
              </w:rPr>
            </w:pPr>
            <w:r w:rsidRPr="00F92D38">
              <w:rPr>
                <w:rFonts w:cs="Arial"/>
                <w:color w:val="000000"/>
              </w:rPr>
              <w:t xml:space="preserve">Incident, při kterém </w:t>
            </w:r>
            <w:r w:rsidR="009758D9">
              <w:rPr>
                <w:rFonts w:cs="Arial"/>
              </w:rPr>
              <w:t xml:space="preserve">PLC úroveň, nebo její část </w:t>
            </w:r>
            <w:r w:rsidRPr="00F92D38">
              <w:rPr>
                <w:rFonts w:cs="Arial"/>
              </w:rPr>
              <w:t xml:space="preserve">není </w:t>
            </w:r>
            <w:r w:rsidRPr="00F92D38">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w:t>
            </w:r>
            <w:r w:rsidR="00AD2EEC">
              <w:rPr>
                <w:rFonts w:cs="Arial"/>
                <w:color w:val="000000"/>
              </w:rPr>
              <w:t>.</w:t>
            </w:r>
          </w:p>
        </w:tc>
      </w:tr>
      <w:tr w:rsidR="00604A19" w:rsidRPr="004B15C7" w14:paraId="53358CA7" w14:textId="77777777" w:rsidTr="1727378C">
        <w:tc>
          <w:tcPr>
            <w:tcW w:w="2597" w:type="dxa"/>
            <w:vAlign w:val="center"/>
          </w:tcPr>
          <w:p w14:paraId="069277AF" w14:textId="53FE1A78" w:rsidR="00604A19" w:rsidRPr="004B15C7" w:rsidRDefault="00604A19">
            <w:pPr>
              <w:pStyle w:val="Odstavec11"/>
              <w:numPr>
                <w:ilvl w:val="0"/>
                <w:numId w:val="0"/>
              </w:numPr>
              <w:jc w:val="left"/>
              <w:rPr>
                <w:rFonts w:cs="Arial"/>
                <w:b/>
              </w:rPr>
            </w:pPr>
            <w:r w:rsidRPr="004B15C7">
              <w:rPr>
                <w:rFonts w:cs="Arial"/>
                <w:b/>
              </w:rPr>
              <w:t>Incident</w:t>
            </w:r>
            <w:r w:rsidRPr="004B15C7">
              <w:rPr>
                <w:rFonts w:cs="Arial"/>
                <w:b/>
              </w:rPr>
              <w:br/>
              <w:t>kategorie 2- Normální</w:t>
            </w:r>
          </w:p>
        </w:tc>
        <w:tc>
          <w:tcPr>
            <w:tcW w:w="5891" w:type="dxa"/>
            <w:vAlign w:val="center"/>
          </w:tcPr>
          <w:p w14:paraId="3C0627E7" w14:textId="4F90B610" w:rsidR="00604A19" w:rsidRPr="004B15C7" w:rsidRDefault="00604A19">
            <w:pPr>
              <w:tabs>
                <w:tab w:val="left" w:pos="33"/>
              </w:tabs>
              <w:spacing w:before="80"/>
              <w:jc w:val="both"/>
              <w:rPr>
                <w:rFonts w:cs="Arial"/>
              </w:rPr>
            </w:pPr>
            <w:r w:rsidRPr="004B15C7">
              <w:rPr>
                <w:rFonts w:cs="Arial"/>
              </w:rPr>
              <w:t xml:space="preserve">Incident, při kterém je činnost </w:t>
            </w:r>
            <w:r w:rsidR="009758D9" w:rsidRPr="004B15C7">
              <w:rPr>
                <w:rFonts w:cs="Arial"/>
              </w:rPr>
              <w:t>PLC úrovně</w:t>
            </w:r>
            <w:r w:rsidRPr="004B15C7">
              <w:rPr>
                <w:rFonts w:cs="Arial"/>
              </w:rPr>
              <w:t xml:space="preserve"> degradována tak, že může být ohrožena podnikatelská či obchodní činnost Objednatele nebo jeho povinnosti vyplývající ze zákona</w:t>
            </w:r>
            <w:r w:rsidR="00566E47">
              <w:rPr>
                <w:rFonts w:cs="Arial"/>
              </w:rPr>
              <w:t>.</w:t>
            </w:r>
          </w:p>
        </w:tc>
      </w:tr>
      <w:tr w:rsidR="00604A19" w:rsidRPr="004B15C7" w14:paraId="4E568D93" w14:textId="77777777" w:rsidTr="1727378C">
        <w:tc>
          <w:tcPr>
            <w:tcW w:w="2597" w:type="dxa"/>
            <w:vAlign w:val="center"/>
          </w:tcPr>
          <w:p w14:paraId="4861C44D" w14:textId="77777777" w:rsidR="00604A19" w:rsidRPr="004B15C7" w:rsidRDefault="00604A19">
            <w:pPr>
              <w:pStyle w:val="Odstavec11"/>
              <w:numPr>
                <w:ilvl w:val="0"/>
                <w:numId w:val="0"/>
              </w:numPr>
              <w:jc w:val="left"/>
              <w:rPr>
                <w:rFonts w:cs="Arial"/>
                <w:b/>
              </w:rPr>
            </w:pPr>
            <w:r w:rsidRPr="004B15C7">
              <w:rPr>
                <w:rFonts w:cs="Arial"/>
                <w:b/>
              </w:rPr>
              <w:t>Incident</w:t>
            </w:r>
            <w:r w:rsidRPr="004B15C7">
              <w:rPr>
                <w:rFonts w:cs="Arial"/>
                <w:b/>
              </w:rPr>
              <w:br/>
              <w:t>kategorie 3 – Nízká</w:t>
            </w:r>
          </w:p>
        </w:tc>
        <w:tc>
          <w:tcPr>
            <w:tcW w:w="5891" w:type="dxa"/>
            <w:vAlign w:val="center"/>
          </w:tcPr>
          <w:p w14:paraId="69B48B72" w14:textId="77777777" w:rsidR="00604A19" w:rsidRPr="004B15C7" w:rsidRDefault="00604A19">
            <w:pPr>
              <w:tabs>
                <w:tab w:val="left" w:pos="33"/>
              </w:tabs>
              <w:spacing w:before="80"/>
              <w:jc w:val="both"/>
              <w:rPr>
                <w:rFonts w:cs="Arial"/>
              </w:rPr>
            </w:pPr>
            <w:r w:rsidRPr="004B15C7">
              <w:rPr>
                <w:rFonts w:cs="Arial"/>
              </w:rPr>
              <w:t>Incident, jehož definice nespadá do kategorie Incident kategorie 1 – Urgentní nebo kategorie 2 – Normální.</w:t>
            </w:r>
          </w:p>
        </w:tc>
      </w:tr>
      <w:tr w:rsidR="00604A19" w:rsidRPr="004B15C7" w14:paraId="322E1FA1" w14:textId="77777777" w:rsidTr="1727378C">
        <w:tc>
          <w:tcPr>
            <w:tcW w:w="2597" w:type="dxa"/>
            <w:vAlign w:val="center"/>
          </w:tcPr>
          <w:p w14:paraId="69820F3A" w14:textId="77777777" w:rsidR="00604A19" w:rsidRPr="004B15C7" w:rsidRDefault="00604A19">
            <w:pPr>
              <w:pStyle w:val="Odstavec11"/>
              <w:numPr>
                <w:ilvl w:val="0"/>
                <w:numId w:val="0"/>
              </w:numPr>
              <w:jc w:val="left"/>
              <w:rPr>
                <w:rFonts w:cs="Arial"/>
                <w:b/>
              </w:rPr>
            </w:pPr>
            <w:r w:rsidRPr="004B15C7">
              <w:rPr>
                <w:rFonts w:cs="Arial"/>
                <w:b/>
              </w:rPr>
              <w:t>Insolvenční zákon</w:t>
            </w:r>
          </w:p>
        </w:tc>
        <w:tc>
          <w:tcPr>
            <w:tcW w:w="5891" w:type="dxa"/>
            <w:vAlign w:val="center"/>
          </w:tcPr>
          <w:p w14:paraId="3D8F0135" w14:textId="77777777" w:rsidR="00604A19" w:rsidRPr="004B15C7" w:rsidRDefault="00604A19">
            <w:pPr>
              <w:tabs>
                <w:tab w:val="left" w:pos="33"/>
              </w:tabs>
              <w:spacing w:before="80"/>
              <w:jc w:val="both"/>
              <w:rPr>
                <w:rFonts w:cs="Arial"/>
              </w:rPr>
            </w:pPr>
            <w:r w:rsidRPr="004B15C7">
              <w:rPr>
                <w:rFonts w:cs="Arial"/>
              </w:rPr>
              <w:t>Zákon č. 182/2006 Sb., insolvenční zákon, v platném znění.</w:t>
            </w:r>
          </w:p>
        </w:tc>
      </w:tr>
      <w:tr w:rsidR="00A85690" w:rsidRPr="004B15C7" w14:paraId="415895DB" w14:textId="77777777" w:rsidTr="1727378C">
        <w:tc>
          <w:tcPr>
            <w:tcW w:w="2597" w:type="dxa"/>
            <w:vAlign w:val="center"/>
          </w:tcPr>
          <w:p w14:paraId="1102A822" w14:textId="2317C98C" w:rsidR="00A85690" w:rsidRPr="004B15C7" w:rsidRDefault="00A85690">
            <w:pPr>
              <w:pStyle w:val="Odstavec11"/>
              <w:numPr>
                <w:ilvl w:val="0"/>
                <w:numId w:val="0"/>
              </w:numPr>
              <w:jc w:val="left"/>
              <w:rPr>
                <w:rFonts w:cs="Arial"/>
                <w:b/>
              </w:rPr>
            </w:pPr>
            <w:r>
              <w:rPr>
                <w:rFonts w:cs="Arial"/>
                <w:b/>
              </w:rPr>
              <w:t>Inženýrská stanice</w:t>
            </w:r>
          </w:p>
        </w:tc>
        <w:tc>
          <w:tcPr>
            <w:tcW w:w="5891" w:type="dxa"/>
            <w:vAlign w:val="center"/>
          </w:tcPr>
          <w:p w14:paraId="2DF8EAE8" w14:textId="292445FC" w:rsidR="00A85690" w:rsidRPr="004B15C7" w:rsidRDefault="000978D4">
            <w:pPr>
              <w:tabs>
                <w:tab w:val="left" w:pos="33"/>
              </w:tabs>
              <w:spacing w:before="80"/>
              <w:jc w:val="both"/>
              <w:rPr>
                <w:rFonts w:cs="Arial"/>
              </w:rPr>
            </w:pPr>
            <w:r w:rsidRPr="000978D4">
              <w:rPr>
                <w:rFonts w:cs="Arial"/>
              </w:rPr>
              <w:t>Inženýrská stanice je počítač nebo pracovní stanice používaná k programování, konfiguraci a správě PLC zařízení. Tato stanice umožňuje vytvářet, testovat a nahrávat programy do PLC zařízení.</w:t>
            </w:r>
          </w:p>
        </w:tc>
      </w:tr>
      <w:tr w:rsidR="00604A19" w:rsidRPr="004B15C7" w14:paraId="177F5D29" w14:textId="77777777" w:rsidTr="1727378C">
        <w:tc>
          <w:tcPr>
            <w:tcW w:w="2597" w:type="dxa"/>
            <w:vAlign w:val="center"/>
          </w:tcPr>
          <w:p w14:paraId="2E802101" w14:textId="77777777" w:rsidR="00604A19" w:rsidRPr="004B15C7" w:rsidRDefault="00604A19">
            <w:pPr>
              <w:pStyle w:val="Odstavec11"/>
              <w:numPr>
                <w:ilvl w:val="0"/>
                <w:numId w:val="0"/>
              </w:numPr>
              <w:jc w:val="left"/>
              <w:rPr>
                <w:rFonts w:cs="Arial"/>
              </w:rPr>
            </w:pPr>
            <w:r w:rsidRPr="004B15C7">
              <w:rPr>
                <w:rFonts w:cs="Arial"/>
                <w:b/>
              </w:rPr>
              <w:t>Katalog služeb</w:t>
            </w:r>
          </w:p>
        </w:tc>
        <w:tc>
          <w:tcPr>
            <w:tcW w:w="5891" w:type="dxa"/>
            <w:vAlign w:val="center"/>
          </w:tcPr>
          <w:p w14:paraId="047F0214" w14:textId="07CCA173" w:rsidR="00604A19" w:rsidRPr="004B15C7" w:rsidRDefault="00604A19">
            <w:pPr>
              <w:tabs>
                <w:tab w:val="left" w:pos="33"/>
              </w:tabs>
              <w:spacing w:before="80"/>
              <w:jc w:val="both"/>
              <w:rPr>
                <w:rFonts w:cs="Arial"/>
                <w:b/>
                <w:color w:val="000000"/>
              </w:rPr>
            </w:pPr>
            <w:r w:rsidRPr="004B15C7">
              <w:rPr>
                <w:rFonts w:cs="Arial"/>
              </w:rPr>
              <w:t xml:space="preserve">Seznam Služeb, které Dodavatel Objednateli poskytuje. Katalog služeb tvoří přílohu č. 1 této </w:t>
            </w:r>
            <w:r w:rsidR="00E24FA8" w:rsidRPr="004B15C7">
              <w:rPr>
                <w:rFonts w:cs="Arial"/>
              </w:rPr>
              <w:t>S</w:t>
            </w:r>
            <w:r w:rsidR="00E24FA8">
              <w:rPr>
                <w:rFonts w:cs="Arial"/>
              </w:rPr>
              <w:t>LA</w:t>
            </w:r>
            <w:r w:rsidRPr="004B15C7">
              <w:rPr>
                <w:rFonts w:cs="Arial"/>
              </w:rPr>
              <w:t>.</w:t>
            </w:r>
          </w:p>
        </w:tc>
      </w:tr>
      <w:tr w:rsidR="006173DE" w:rsidRPr="004B15C7" w14:paraId="419808A7" w14:textId="77777777" w:rsidTr="1727378C">
        <w:tc>
          <w:tcPr>
            <w:tcW w:w="2597" w:type="dxa"/>
            <w:vAlign w:val="center"/>
          </w:tcPr>
          <w:p w14:paraId="200C1CC6" w14:textId="67FE8544" w:rsidR="006173DE" w:rsidRPr="004B15C7" w:rsidRDefault="006173DE">
            <w:pPr>
              <w:pStyle w:val="Odstavec11"/>
              <w:numPr>
                <w:ilvl w:val="0"/>
                <w:numId w:val="0"/>
              </w:numPr>
              <w:jc w:val="left"/>
              <w:rPr>
                <w:rFonts w:cs="Arial"/>
                <w:b/>
              </w:rPr>
            </w:pPr>
            <w:r>
              <w:rPr>
                <w:rFonts w:cs="Arial"/>
                <w:b/>
              </w:rPr>
              <w:t>Konfigurační část PLC úrovně</w:t>
            </w:r>
          </w:p>
        </w:tc>
        <w:tc>
          <w:tcPr>
            <w:tcW w:w="5891" w:type="dxa"/>
            <w:vAlign w:val="center"/>
          </w:tcPr>
          <w:p w14:paraId="0BB88A23" w14:textId="57BE398E" w:rsidR="006173DE" w:rsidRPr="004B15C7" w:rsidRDefault="009E5BC6">
            <w:pPr>
              <w:tabs>
                <w:tab w:val="left" w:pos="33"/>
              </w:tabs>
              <w:spacing w:before="80"/>
              <w:jc w:val="both"/>
              <w:rPr>
                <w:rFonts w:cs="Arial"/>
              </w:rPr>
            </w:pPr>
            <w:r w:rsidRPr="0026081F">
              <w:rPr>
                <w:rFonts w:cs="Arial"/>
              </w:rPr>
              <w:t>v</w:t>
            </w:r>
            <w:r w:rsidRPr="0084543F">
              <w:rPr>
                <w:rFonts w:cs="Arial"/>
              </w:rPr>
              <w:t xml:space="preserve">eškeré softwarové části, které nejsou výchozí dodávkou výrobce </w:t>
            </w:r>
            <w:r w:rsidRPr="0026081F">
              <w:rPr>
                <w:rFonts w:cs="Arial"/>
              </w:rPr>
              <w:t>S</w:t>
            </w:r>
            <w:r w:rsidRPr="0084543F">
              <w:rPr>
                <w:rFonts w:cs="Arial"/>
              </w:rPr>
              <w:t>oftware. Zejména se jedná o konfigurace zařízení PLC úrovně a aplikační software PLC zařízení (logika PLC, hardwarová konfigurace PLC atd.)</w:t>
            </w:r>
          </w:p>
        </w:tc>
      </w:tr>
      <w:tr w:rsidR="009B4E93" w:rsidRPr="004B15C7" w14:paraId="469BBE27" w14:textId="77777777" w:rsidTr="1727378C">
        <w:tc>
          <w:tcPr>
            <w:tcW w:w="2597" w:type="dxa"/>
            <w:vAlign w:val="center"/>
          </w:tcPr>
          <w:p w14:paraId="7811C0D5" w14:textId="08609B06" w:rsidR="009B4E93" w:rsidRDefault="009B4E93">
            <w:pPr>
              <w:pStyle w:val="Odstavec11"/>
              <w:numPr>
                <w:ilvl w:val="0"/>
                <w:numId w:val="0"/>
              </w:numPr>
              <w:jc w:val="left"/>
              <w:rPr>
                <w:rFonts w:cs="Arial"/>
                <w:b/>
              </w:rPr>
            </w:pPr>
            <w:r>
              <w:rPr>
                <w:rFonts w:cs="Arial"/>
                <w:b/>
              </w:rPr>
              <w:t xml:space="preserve">Konfigurační soubor </w:t>
            </w:r>
          </w:p>
        </w:tc>
        <w:tc>
          <w:tcPr>
            <w:tcW w:w="5891" w:type="dxa"/>
            <w:vAlign w:val="center"/>
          </w:tcPr>
          <w:p w14:paraId="5C1FAF7A" w14:textId="7F26909A" w:rsidR="009B4E93" w:rsidRDefault="009B4E93">
            <w:pPr>
              <w:tabs>
                <w:tab w:val="left" w:pos="33"/>
              </w:tabs>
              <w:spacing w:before="80"/>
              <w:jc w:val="both"/>
              <w:rPr>
                <w:rFonts w:cs="Arial"/>
              </w:rPr>
            </w:pPr>
            <w:r w:rsidRPr="009B4E93">
              <w:rPr>
                <w:rFonts w:cs="Arial"/>
              </w:rPr>
              <w:t>Soubor, který obsahuje nastavení a parametry potřebné pro správnou funkci PLC zařízení. Tento soubor může zahrnovat informace o vstupních a výstupních bodech, časování, komunikačních protokolech a dalších specifických nastaveních, které PLC zařízení potřebuje k provádění svých úkolů. Konfigurační soubory mohou být také součástí databáze PLC úrovně.</w:t>
            </w:r>
          </w:p>
        </w:tc>
      </w:tr>
      <w:tr w:rsidR="00604A19" w:rsidRPr="004B15C7" w14:paraId="3337A123" w14:textId="77777777" w:rsidTr="1727378C">
        <w:tc>
          <w:tcPr>
            <w:tcW w:w="2597" w:type="dxa"/>
            <w:vAlign w:val="center"/>
          </w:tcPr>
          <w:p w14:paraId="0C25A199" w14:textId="77777777" w:rsidR="00604A19" w:rsidRPr="004B15C7" w:rsidRDefault="00604A19">
            <w:pPr>
              <w:pStyle w:val="Odstavec11"/>
              <w:numPr>
                <w:ilvl w:val="0"/>
                <w:numId w:val="0"/>
              </w:numPr>
              <w:jc w:val="left"/>
              <w:rPr>
                <w:rFonts w:cs="Arial"/>
                <w:b/>
              </w:rPr>
            </w:pPr>
            <w:r w:rsidRPr="004B15C7">
              <w:rPr>
                <w:rFonts w:cs="Arial"/>
                <w:b/>
              </w:rPr>
              <w:t xml:space="preserve">Kontaktní osoba </w:t>
            </w:r>
          </w:p>
        </w:tc>
        <w:tc>
          <w:tcPr>
            <w:tcW w:w="5891" w:type="dxa"/>
            <w:vAlign w:val="center"/>
          </w:tcPr>
          <w:p w14:paraId="1AB52ACC" w14:textId="77777777" w:rsidR="00604A19" w:rsidRPr="004B15C7" w:rsidRDefault="00604A19">
            <w:pPr>
              <w:tabs>
                <w:tab w:val="left" w:pos="33"/>
              </w:tabs>
              <w:spacing w:before="80"/>
              <w:jc w:val="both"/>
              <w:rPr>
                <w:rFonts w:cs="Arial"/>
              </w:rPr>
            </w:pPr>
            <w:r w:rsidRPr="004B15C7">
              <w:rPr>
                <w:rFonts w:cs="Arial"/>
              </w:rPr>
              <w:t>Osoba, kterou příslušná smluvní strana zmocnila k jednání s druhou smluvní stranou ve věcech smluvních a/nebo provozních.</w:t>
            </w:r>
          </w:p>
        </w:tc>
      </w:tr>
      <w:tr w:rsidR="00604A19" w:rsidRPr="004B15C7" w14:paraId="3C93BAF8" w14:textId="77777777" w:rsidTr="1727378C">
        <w:tc>
          <w:tcPr>
            <w:tcW w:w="2597" w:type="dxa"/>
            <w:vAlign w:val="center"/>
          </w:tcPr>
          <w:p w14:paraId="6A3BFABA" w14:textId="77777777" w:rsidR="00604A19" w:rsidRPr="004B15C7" w:rsidRDefault="00604A19">
            <w:pPr>
              <w:pStyle w:val="Odstavec11"/>
              <w:numPr>
                <w:ilvl w:val="0"/>
                <w:numId w:val="0"/>
              </w:numPr>
              <w:jc w:val="left"/>
              <w:rPr>
                <w:rFonts w:cs="Arial"/>
              </w:rPr>
            </w:pPr>
            <w:r w:rsidRPr="004B15C7">
              <w:rPr>
                <w:rFonts w:cs="Arial"/>
                <w:b/>
                <w:color w:val="000000"/>
              </w:rPr>
              <w:t>List služby</w:t>
            </w:r>
          </w:p>
        </w:tc>
        <w:tc>
          <w:tcPr>
            <w:tcW w:w="5891" w:type="dxa"/>
            <w:vAlign w:val="center"/>
          </w:tcPr>
          <w:p w14:paraId="1A0E95C1" w14:textId="77777777" w:rsidR="00604A19" w:rsidRPr="004B15C7" w:rsidRDefault="00604A19">
            <w:pPr>
              <w:tabs>
                <w:tab w:val="left" w:pos="33"/>
              </w:tabs>
              <w:spacing w:before="80"/>
              <w:jc w:val="both"/>
              <w:rPr>
                <w:rFonts w:cs="Arial"/>
                <w:color w:val="000000"/>
              </w:rPr>
            </w:pPr>
            <w:r w:rsidRPr="004B15C7">
              <w:rPr>
                <w:rFonts w:cs="Arial"/>
                <w:color w:val="000000"/>
              </w:rPr>
              <w:t>List služby obsahuje přesný popis Služby, a další definice a parametry Služby.</w:t>
            </w:r>
          </w:p>
        </w:tc>
      </w:tr>
      <w:tr w:rsidR="00CB2479" w:rsidRPr="004B15C7" w14:paraId="4EFFC569" w14:textId="77777777" w:rsidTr="006D2229">
        <w:tc>
          <w:tcPr>
            <w:tcW w:w="2597" w:type="dxa"/>
          </w:tcPr>
          <w:p w14:paraId="028537CE" w14:textId="31183AB1" w:rsidR="00CB2479" w:rsidRPr="004B15C7" w:rsidRDefault="00CB2479" w:rsidP="00CB2479">
            <w:pPr>
              <w:pStyle w:val="Odstavec11"/>
              <w:numPr>
                <w:ilvl w:val="0"/>
                <w:numId w:val="0"/>
              </w:numPr>
              <w:jc w:val="left"/>
              <w:rPr>
                <w:rFonts w:cs="Arial"/>
                <w:b/>
                <w:color w:val="000000"/>
              </w:rPr>
            </w:pPr>
            <w:r w:rsidRPr="004B15C7">
              <w:rPr>
                <w:rFonts w:cs="Arial"/>
                <w:b/>
              </w:rPr>
              <w:t xml:space="preserve">Lokalita </w:t>
            </w:r>
          </w:p>
        </w:tc>
        <w:tc>
          <w:tcPr>
            <w:tcW w:w="5891" w:type="dxa"/>
          </w:tcPr>
          <w:p w14:paraId="4BBA8EA9" w14:textId="54EF4736" w:rsidR="00CB2479" w:rsidRPr="004B15C7" w:rsidRDefault="00CB2479" w:rsidP="006D2229">
            <w:pPr>
              <w:spacing w:before="80"/>
              <w:jc w:val="both"/>
              <w:rPr>
                <w:rFonts w:cs="Arial"/>
                <w:color w:val="000000"/>
              </w:rPr>
            </w:pPr>
            <w:r w:rsidRPr="004B15C7">
              <w:rPr>
                <w:rFonts w:cs="Arial"/>
              </w:rPr>
              <w:t xml:space="preserve">pobočka či sklad Objednatele, který je místem plnění </w:t>
            </w:r>
            <w:r w:rsidR="00F32304">
              <w:rPr>
                <w:rFonts w:cs="Arial"/>
              </w:rPr>
              <w:t>D</w:t>
            </w:r>
            <w:r w:rsidR="00157A57">
              <w:rPr>
                <w:rFonts w:cs="Arial"/>
              </w:rPr>
              <w:t xml:space="preserve">odavatele. </w:t>
            </w:r>
          </w:p>
        </w:tc>
      </w:tr>
      <w:tr w:rsidR="00604A19" w:rsidRPr="004B15C7" w14:paraId="4C9F7757" w14:textId="77777777" w:rsidTr="1727378C">
        <w:tc>
          <w:tcPr>
            <w:tcW w:w="2597" w:type="dxa"/>
            <w:vAlign w:val="center"/>
          </w:tcPr>
          <w:p w14:paraId="0A789C3B" w14:textId="77777777" w:rsidR="00604A19" w:rsidRPr="004B15C7" w:rsidRDefault="00604A19">
            <w:pPr>
              <w:pStyle w:val="Odstavec11"/>
              <w:keepNext/>
              <w:numPr>
                <w:ilvl w:val="0"/>
                <w:numId w:val="0"/>
              </w:numPr>
              <w:jc w:val="left"/>
              <w:rPr>
                <w:rFonts w:cs="Arial"/>
              </w:rPr>
            </w:pPr>
            <w:r w:rsidRPr="004B15C7">
              <w:rPr>
                <w:rFonts w:cs="Arial"/>
                <w:b/>
                <w:color w:val="000000"/>
              </w:rPr>
              <w:t>Maximální doba výpadku</w:t>
            </w:r>
          </w:p>
        </w:tc>
        <w:tc>
          <w:tcPr>
            <w:tcW w:w="5891" w:type="dxa"/>
            <w:vAlign w:val="center"/>
          </w:tcPr>
          <w:p w14:paraId="500E38A2" w14:textId="301EA139" w:rsidR="00604A19" w:rsidRPr="004B15C7" w:rsidRDefault="00604A19">
            <w:pPr>
              <w:keepNext/>
              <w:tabs>
                <w:tab w:val="left" w:pos="33"/>
              </w:tabs>
              <w:spacing w:before="80"/>
              <w:jc w:val="both"/>
              <w:rPr>
                <w:rFonts w:cs="Arial"/>
                <w:color w:val="000000"/>
              </w:rPr>
            </w:pPr>
            <w:r w:rsidRPr="004B15C7">
              <w:rPr>
                <w:rFonts w:cs="Arial"/>
                <w:color w:val="000000"/>
              </w:rPr>
              <w:t xml:space="preserve">Nejdelší možná doba, která může uplynout od okamžiku, ve kterém Objednatel nahlásil Dodavateli, že Služba je 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w:t>
            </w:r>
            <w:r w:rsidR="00157A57">
              <w:rPr>
                <w:rFonts w:cs="Arial"/>
                <w:color w:val="000000"/>
              </w:rPr>
              <w:t>s</w:t>
            </w:r>
            <w:r w:rsidRPr="004B15C7">
              <w:rPr>
                <w:rFonts w:cs="Arial"/>
                <w:color w:val="000000"/>
              </w:rPr>
              <w:t>lužby, delší než Maximální doba výpadku, je Dodavatel v prodlení.</w:t>
            </w:r>
          </w:p>
        </w:tc>
      </w:tr>
      <w:tr w:rsidR="00604A19" w:rsidRPr="004B15C7" w14:paraId="761A3B68" w14:textId="77777777" w:rsidTr="1727378C">
        <w:tc>
          <w:tcPr>
            <w:tcW w:w="2597" w:type="dxa"/>
            <w:vAlign w:val="center"/>
          </w:tcPr>
          <w:p w14:paraId="1CB2324E" w14:textId="77777777" w:rsidR="00604A19" w:rsidRPr="004B15C7" w:rsidRDefault="00604A19">
            <w:pPr>
              <w:pStyle w:val="Odstavec11"/>
              <w:numPr>
                <w:ilvl w:val="0"/>
                <w:numId w:val="0"/>
              </w:numPr>
              <w:jc w:val="left"/>
              <w:rPr>
                <w:rFonts w:cs="Arial"/>
              </w:rPr>
            </w:pPr>
            <w:r w:rsidRPr="004B15C7">
              <w:rPr>
                <w:rFonts w:cs="Arial"/>
                <w:b/>
                <w:color w:val="000000"/>
              </w:rPr>
              <w:t>Mimořádná odstávka</w:t>
            </w:r>
          </w:p>
        </w:tc>
        <w:tc>
          <w:tcPr>
            <w:tcW w:w="5891" w:type="dxa"/>
            <w:vAlign w:val="center"/>
          </w:tcPr>
          <w:p w14:paraId="7B408AD0" w14:textId="77777777" w:rsidR="00604A19" w:rsidRPr="004B15C7" w:rsidRDefault="00604A19">
            <w:pPr>
              <w:tabs>
                <w:tab w:val="left" w:pos="33"/>
              </w:tabs>
              <w:spacing w:before="80"/>
              <w:jc w:val="both"/>
              <w:rPr>
                <w:rFonts w:cs="Arial"/>
                <w:color w:val="000000"/>
              </w:rPr>
            </w:pPr>
            <w:r w:rsidRPr="004B15C7">
              <w:rPr>
                <w:rFonts w:cs="Arial"/>
                <w:color w:val="000000"/>
              </w:rPr>
              <w:t xml:space="preserve">Odstávka Služby, která není Dohodnutou odstávkou Služby. </w:t>
            </w:r>
          </w:p>
        </w:tc>
      </w:tr>
      <w:tr w:rsidR="00F32304" w:rsidRPr="004B15C7" w14:paraId="79FE5FFB" w14:textId="77777777" w:rsidTr="1727378C">
        <w:tc>
          <w:tcPr>
            <w:tcW w:w="2597" w:type="dxa"/>
            <w:vAlign w:val="center"/>
          </w:tcPr>
          <w:p w14:paraId="6F65CF02" w14:textId="3E86F6E3" w:rsidR="00F32304" w:rsidRPr="004B15C7" w:rsidRDefault="00F32304">
            <w:pPr>
              <w:pStyle w:val="Odstavec11"/>
              <w:numPr>
                <w:ilvl w:val="0"/>
                <w:numId w:val="0"/>
              </w:numPr>
              <w:jc w:val="left"/>
              <w:rPr>
                <w:rFonts w:cs="Arial"/>
                <w:b/>
                <w:color w:val="000000"/>
              </w:rPr>
            </w:pPr>
            <w:r>
              <w:rPr>
                <w:rFonts w:cs="Arial"/>
                <w:b/>
                <w:color w:val="000000"/>
              </w:rPr>
              <w:t>Nabídka</w:t>
            </w:r>
          </w:p>
        </w:tc>
        <w:tc>
          <w:tcPr>
            <w:tcW w:w="5891" w:type="dxa"/>
            <w:vAlign w:val="center"/>
          </w:tcPr>
          <w:p w14:paraId="2FC37F7B" w14:textId="4E85085B" w:rsidR="00F32304" w:rsidRPr="004B15C7" w:rsidRDefault="00F70EF2">
            <w:pPr>
              <w:tabs>
                <w:tab w:val="left" w:pos="33"/>
              </w:tabs>
              <w:spacing w:before="80"/>
              <w:jc w:val="both"/>
              <w:rPr>
                <w:rFonts w:cs="Arial"/>
                <w:color w:val="000000"/>
              </w:rPr>
            </w:pPr>
            <w:r w:rsidRPr="00E317E4">
              <w:rPr>
                <w:rFonts w:cs="Arial"/>
              </w:rPr>
              <w:t>nabídk</w:t>
            </w:r>
            <w:r>
              <w:rPr>
                <w:rFonts w:cs="Arial"/>
              </w:rPr>
              <w:t>a</w:t>
            </w:r>
            <w:r w:rsidRPr="00E317E4">
              <w:rPr>
                <w:rFonts w:cs="Arial"/>
              </w:rPr>
              <w:t xml:space="preserve">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r w:rsidR="0058272C">
              <w:rPr>
                <w:rFonts w:cs="Arial"/>
              </w:rPr>
              <w:t>.</w:t>
            </w:r>
          </w:p>
        </w:tc>
      </w:tr>
      <w:tr w:rsidR="006C4559" w:rsidRPr="004B15C7" w14:paraId="3B766C9E" w14:textId="77777777" w:rsidTr="1727378C">
        <w:tc>
          <w:tcPr>
            <w:tcW w:w="2597" w:type="dxa"/>
            <w:vAlign w:val="center"/>
          </w:tcPr>
          <w:p w14:paraId="1758C624" w14:textId="5B12FF56" w:rsidR="006C4559" w:rsidRPr="004B15C7" w:rsidRDefault="00CC44AD">
            <w:pPr>
              <w:pStyle w:val="Odstavec11"/>
              <w:numPr>
                <w:ilvl w:val="0"/>
                <w:numId w:val="0"/>
              </w:numPr>
              <w:jc w:val="left"/>
              <w:rPr>
                <w:rFonts w:cs="Arial"/>
                <w:b/>
                <w:color w:val="000000"/>
              </w:rPr>
            </w:pPr>
            <w:r>
              <w:rPr>
                <w:rFonts w:cs="Arial"/>
                <w:b/>
                <w:color w:val="000000"/>
              </w:rPr>
              <w:t>p</w:t>
            </w:r>
            <w:r w:rsidR="006C4559">
              <w:rPr>
                <w:rFonts w:cs="Arial"/>
                <w:b/>
                <w:color w:val="000000"/>
              </w:rPr>
              <w:t>rovozní činnost</w:t>
            </w:r>
          </w:p>
        </w:tc>
        <w:tc>
          <w:tcPr>
            <w:tcW w:w="5891" w:type="dxa"/>
            <w:vAlign w:val="center"/>
          </w:tcPr>
          <w:p w14:paraId="43B615FD" w14:textId="32B7F11E" w:rsidR="006C4559" w:rsidRPr="004B15C7" w:rsidRDefault="00702358">
            <w:pPr>
              <w:tabs>
                <w:tab w:val="left" w:pos="33"/>
              </w:tabs>
              <w:spacing w:before="80"/>
              <w:jc w:val="both"/>
              <w:rPr>
                <w:rFonts w:cs="Arial"/>
                <w:color w:val="000000"/>
              </w:rPr>
            </w:pPr>
            <w:r w:rsidRPr="00702358">
              <w:rPr>
                <w:rFonts w:cs="Arial"/>
                <w:color w:val="000000"/>
              </w:rPr>
              <w:t xml:space="preserve">zahrnuje všechny aktivity spojené s udržováním a správou PLC </w:t>
            </w:r>
            <w:r>
              <w:rPr>
                <w:rFonts w:cs="Arial"/>
                <w:color w:val="000000"/>
              </w:rPr>
              <w:t>úrovně tak</w:t>
            </w:r>
            <w:r w:rsidRPr="00702358">
              <w:rPr>
                <w:rFonts w:cs="Arial"/>
                <w:color w:val="000000"/>
              </w:rPr>
              <w:t xml:space="preserve"> aby byl zajiště</w:t>
            </w:r>
            <w:r>
              <w:rPr>
                <w:rFonts w:cs="Arial"/>
                <w:color w:val="000000"/>
              </w:rPr>
              <w:t>n</w:t>
            </w:r>
            <w:r w:rsidRPr="00702358">
              <w:rPr>
                <w:rFonts w:cs="Arial"/>
                <w:color w:val="000000"/>
              </w:rPr>
              <w:t xml:space="preserve"> nepřetržitý provoz a vysoká dostupnost.</w:t>
            </w:r>
          </w:p>
        </w:tc>
      </w:tr>
      <w:tr w:rsidR="00604A19" w:rsidRPr="004B15C7" w14:paraId="2E84D267" w14:textId="77777777" w:rsidTr="1727378C">
        <w:tc>
          <w:tcPr>
            <w:tcW w:w="2597" w:type="dxa"/>
            <w:vAlign w:val="center"/>
          </w:tcPr>
          <w:p w14:paraId="6765E9B5" w14:textId="77777777" w:rsidR="00604A19" w:rsidRPr="004B15C7" w:rsidRDefault="00604A19">
            <w:pPr>
              <w:pStyle w:val="Odstavec11"/>
              <w:numPr>
                <w:ilvl w:val="0"/>
                <w:numId w:val="0"/>
              </w:numPr>
              <w:jc w:val="left"/>
              <w:rPr>
                <w:rFonts w:cs="Arial"/>
              </w:rPr>
            </w:pPr>
            <w:r w:rsidRPr="004B15C7">
              <w:rPr>
                <w:rFonts w:cs="Arial"/>
                <w:b/>
                <w:bCs/>
              </w:rPr>
              <w:lastRenderedPageBreak/>
              <w:t>Občanský zákoník</w:t>
            </w:r>
          </w:p>
        </w:tc>
        <w:tc>
          <w:tcPr>
            <w:tcW w:w="5891" w:type="dxa"/>
            <w:vAlign w:val="center"/>
          </w:tcPr>
          <w:p w14:paraId="4BC3B85E" w14:textId="77777777" w:rsidR="00604A19" w:rsidRPr="004B15C7" w:rsidRDefault="00604A19">
            <w:pPr>
              <w:widowControl w:val="0"/>
              <w:tabs>
                <w:tab w:val="left" w:pos="33"/>
              </w:tabs>
              <w:spacing w:before="80"/>
              <w:jc w:val="both"/>
              <w:rPr>
                <w:rFonts w:cs="Arial"/>
                <w:bCs/>
              </w:rPr>
            </w:pPr>
            <w:r w:rsidRPr="004B15C7">
              <w:rPr>
                <w:rFonts w:cs="Arial"/>
                <w:bCs/>
              </w:rPr>
              <w:t>Zákon č. 89/2012 Sb., občanský zákoník, v platném znění.</w:t>
            </w:r>
          </w:p>
        </w:tc>
      </w:tr>
      <w:tr w:rsidR="00604A19" w:rsidRPr="004B15C7" w14:paraId="76F957B9" w14:textId="77777777" w:rsidTr="1727378C">
        <w:tc>
          <w:tcPr>
            <w:tcW w:w="2597" w:type="dxa"/>
            <w:vAlign w:val="center"/>
          </w:tcPr>
          <w:p w14:paraId="3888949B" w14:textId="77777777" w:rsidR="00604A19" w:rsidRPr="004B15C7" w:rsidRDefault="00604A19">
            <w:pPr>
              <w:pStyle w:val="Odstavec11"/>
              <w:keepNext/>
              <w:numPr>
                <w:ilvl w:val="0"/>
                <w:numId w:val="0"/>
              </w:numPr>
              <w:jc w:val="left"/>
              <w:rPr>
                <w:rFonts w:cs="Arial"/>
                <w:b/>
                <w:bCs/>
              </w:rPr>
            </w:pPr>
            <w:r w:rsidRPr="004B15C7">
              <w:rPr>
                <w:rFonts w:cs="Arial"/>
                <w:b/>
                <w:bCs/>
              </w:rPr>
              <w:t xml:space="preserve">Objednávka </w:t>
            </w:r>
          </w:p>
        </w:tc>
        <w:tc>
          <w:tcPr>
            <w:tcW w:w="5891" w:type="dxa"/>
            <w:vAlign w:val="center"/>
          </w:tcPr>
          <w:p w14:paraId="6AB9DA51" w14:textId="77777777" w:rsidR="00604A19" w:rsidRPr="004B15C7" w:rsidRDefault="00604A19">
            <w:pPr>
              <w:keepNext/>
              <w:widowControl w:val="0"/>
              <w:tabs>
                <w:tab w:val="left" w:pos="33"/>
              </w:tabs>
              <w:spacing w:before="80"/>
              <w:jc w:val="both"/>
              <w:rPr>
                <w:rFonts w:cs="Arial"/>
                <w:bCs/>
              </w:rPr>
            </w:pPr>
            <w:r w:rsidRPr="004B15C7">
              <w:rPr>
                <w:rFonts w:cs="Arial"/>
                <w:bCs/>
              </w:rPr>
              <w:t>Výzva Objednatele k plnění, na základě, které dojde prostřednictvím jejího doručení Dodavateli k uzavření Smlouvy o dílo.</w:t>
            </w:r>
          </w:p>
        </w:tc>
      </w:tr>
      <w:tr w:rsidR="00604A19" w:rsidRPr="004B15C7" w14:paraId="70033529" w14:textId="77777777" w:rsidTr="1727378C">
        <w:tc>
          <w:tcPr>
            <w:tcW w:w="2597" w:type="dxa"/>
            <w:vAlign w:val="center"/>
          </w:tcPr>
          <w:p w14:paraId="56A74F8A" w14:textId="77777777" w:rsidR="00604A19" w:rsidRPr="004B15C7" w:rsidRDefault="00604A19">
            <w:pPr>
              <w:pStyle w:val="Odstavec11"/>
              <w:numPr>
                <w:ilvl w:val="0"/>
                <w:numId w:val="0"/>
              </w:numPr>
              <w:jc w:val="left"/>
              <w:rPr>
                <w:rFonts w:cs="Arial"/>
              </w:rPr>
            </w:pPr>
            <w:r w:rsidRPr="004B15C7">
              <w:rPr>
                <w:rFonts w:cs="Arial"/>
                <w:b/>
                <w:bCs/>
              </w:rPr>
              <w:t>Oprávněná osoba</w:t>
            </w:r>
          </w:p>
        </w:tc>
        <w:tc>
          <w:tcPr>
            <w:tcW w:w="5891" w:type="dxa"/>
            <w:vAlign w:val="center"/>
          </w:tcPr>
          <w:p w14:paraId="6BA33A5F" w14:textId="77777777" w:rsidR="00604A19" w:rsidRPr="004B15C7" w:rsidRDefault="00604A19">
            <w:pPr>
              <w:widowControl w:val="0"/>
              <w:tabs>
                <w:tab w:val="left" w:pos="33"/>
              </w:tabs>
              <w:spacing w:before="80"/>
              <w:jc w:val="both"/>
              <w:rPr>
                <w:rFonts w:cs="Arial"/>
                <w:bCs/>
              </w:rPr>
            </w:pPr>
            <w:r w:rsidRPr="004B15C7">
              <w:rPr>
                <w:rFonts w:cs="Arial"/>
                <w:bCs/>
              </w:rPr>
              <w:t xml:space="preserve">Osoba, kterou Objednatel zmocnil k provedení Hlášení Dodavateli. </w:t>
            </w:r>
          </w:p>
        </w:tc>
      </w:tr>
      <w:tr w:rsidR="00604A19" w:rsidRPr="004B15C7" w14:paraId="087A9BB0" w14:textId="77777777" w:rsidTr="1727378C">
        <w:tc>
          <w:tcPr>
            <w:tcW w:w="2597" w:type="dxa"/>
            <w:vAlign w:val="center"/>
          </w:tcPr>
          <w:p w14:paraId="461B6067" w14:textId="77777777" w:rsidR="00604A19" w:rsidRPr="004B15C7" w:rsidRDefault="00604A19">
            <w:pPr>
              <w:pStyle w:val="Odstavec11"/>
              <w:numPr>
                <w:ilvl w:val="0"/>
                <w:numId w:val="0"/>
              </w:numPr>
              <w:jc w:val="left"/>
              <w:rPr>
                <w:rFonts w:cs="Arial"/>
                <w:b/>
              </w:rPr>
            </w:pPr>
            <w:r w:rsidRPr="004B15C7">
              <w:rPr>
                <w:rFonts w:cs="Arial"/>
                <w:b/>
              </w:rPr>
              <w:t>PHM</w:t>
            </w:r>
          </w:p>
        </w:tc>
        <w:tc>
          <w:tcPr>
            <w:tcW w:w="5891" w:type="dxa"/>
            <w:vAlign w:val="center"/>
          </w:tcPr>
          <w:p w14:paraId="234E28A9" w14:textId="77777777" w:rsidR="00604A19" w:rsidRPr="004B15C7" w:rsidRDefault="00604A19">
            <w:pPr>
              <w:tabs>
                <w:tab w:val="left" w:pos="33"/>
              </w:tabs>
              <w:spacing w:before="80"/>
              <w:jc w:val="both"/>
              <w:rPr>
                <w:rFonts w:cs="Arial"/>
                <w:bCs/>
              </w:rPr>
            </w:pPr>
            <w:r w:rsidRPr="004B15C7">
              <w:rPr>
                <w:rFonts w:cs="Arial"/>
                <w:bCs/>
              </w:rPr>
              <w:t>Pohonné hmoty vč. jejich aditiv a maziva.</w:t>
            </w:r>
          </w:p>
        </w:tc>
      </w:tr>
      <w:tr w:rsidR="00447B58" w:rsidRPr="004B15C7" w14:paraId="4F3B0886" w14:textId="77777777" w:rsidTr="1727378C">
        <w:tc>
          <w:tcPr>
            <w:tcW w:w="2597" w:type="dxa"/>
            <w:vAlign w:val="center"/>
          </w:tcPr>
          <w:p w14:paraId="1C72CBAF" w14:textId="0F490A64" w:rsidR="00447B58" w:rsidRPr="004B15C7" w:rsidRDefault="00447B58">
            <w:pPr>
              <w:pStyle w:val="Odstavec11"/>
              <w:numPr>
                <w:ilvl w:val="0"/>
                <w:numId w:val="0"/>
              </w:numPr>
              <w:jc w:val="left"/>
              <w:rPr>
                <w:rFonts w:cs="Arial"/>
                <w:b/>
              </w:rPr>
            </w:pPr>
            <w:r>
              <w:rPr>
                <w:rFonts w:cs="Arial"/>
                <w:b/>
              </w:rPr>
              <w:t>Obnova PLC</w:t>
            </w:r>
          </w:p>
        </w:tc>
        <w:tc>
          <w:tcPr>
            <w:tcW w:w="5891" w:type="dxa"/>
            <w:vAlign w:val="center"/>
          </w:tcPr>
          <w:p w14:paraId="7AFCCC6A" w14:textId="57DE1892" w:rsidR="00447B58" w:rsidRPr="004B15C7" w:rsidRDefault="00AA7ED9">
            <w:pPr>
              <w:tabs>
                <w:tab w:val="left" w:pos="33"/>
              </w:tabs>
              <w:spacing w:before="80"/>
              <w:jc w:val="both"/>
              <w:rPr>
                <w:rFonts w:cs="Arial"/>
                <w:bCs/>
              </w:rPr>
            </w:pPr>
            <w:r w:rsidRPr="00A27860">
              <w:rPr>
                <w:rFonts w:cs="Arial"/>
                <w:bCs/>
              </w:rPr>
              <w:t xml:space="preserve">obnova (resp. dodávka nového) </w:t>
            </w:r>
            <w:r>
              <w:rPr>
                <w:rFonts w:cs="Arial"/>
                <w:bCs/>
              </w:rPr>
              <w:t>H</w:t>
            </w:r>
            <w:r w:rsidRPr="00A27860">
              <w:rPr>
                <w:rFonts w:cs="Arial"/>
                <w:bCs/>
              </w:rPr>
              <w:t xml:space="preserve">ardware a </w:t>
            </w:r>
            <w:r>
              <w:rPr>
                <w:rFonts w:cs="Arial"/>
                <w:bCs/>
              </w:rPr>
              <w:t>S</w:t>
            </w:r>
            <w:r w:rsidRPr="00A27860">
              <w:rPr>
                <w:rFonts w:cs="Arial"/>
                <w:bCs/>
              </w:rPr>
              <w:t xml:space="preserve">oftware PLC úrovně Řídícího systému skladů </w:t>
            </w:r>
            <w:r w:rsidRPr="003C05F4">
              <w:rPr>
                <w:rFonts w:cs="Arial"/>
                <w:bCs/>
              </w:rPr>
              <w:t xml:space="preserve">na Lokalitách v rozsahu definovaném </w:t>
            </w:r>
            <w:r>
              <w:rPr>
                <w:rFonts w:cs="Arial"/>
                <w:bCs/>
              </w:rPr>
              <w:t>Smlouvou o dodávce ve znění jejích příloh.</w:t>
            </w:r>
          </w:p>
        </w:tc>
      </w:tr>
      <w:tr w:rsidR="004107CA" w:rsidRPr="004B15C7" w14:paraId="3125A950" w14:textId="77777777" w:rsidTr="00C802E6">
        <w:tc>
          <w:tcPr>
            <w:tcW w:w="2597" w:type="dxa"/>
          </w:tcPr>
          <w:p w14:paraId="784462EC" w14:textId="7A4E5A82" w:rsidR="004107CA" w:rsidRPr="001119B4" w:rsidRDefault="004107CA" w:rsidP="00B81CCB">
            <w:pPr>
              <w:pStyle w:val="Odstavec11"/>
              <w:numPr>
                <w:ilvl w:val="0"/>
                <w:numId w:val="0"/>
              </w:numPr>
              <w:jc w:val="left"/>
              <w:rPr>
                <w:rFonts w:cs="Arial"/>
                <w:b/>
              </w:rPr>
            </w:pPr>
            <w:r w:rsidRPr="001119B4">
              <w:rPr>
                <w:rFonts w:cs="Arial"/>
                <w:b/>
              </w:rPr>
              <w:t xml:space="preserve">Plán </w:t>
            </w:r>
            <w:r w:rsidR="00AE1A72" w:rsidRPr="001119B4">
              <w:rPr>
                <w:rFonts w:cs="Arial"/>
                <w:b/>
              </w:rPr>
              <w:t>O</w:t>
            </w:r>
            <w:r w:rsidRPr="001119B4">
              <w:rPr>
                <w:rFonts w:cs="Arial"/>
                <w:b/>
              </w:rPr>
              <w:t>bnovy</w:t>
            </w:r>
            <w:r w:rsidR="00AE1A72" w:rsidRPr="001119B4">
              <w:rPr>
                <w:rFonts w:cs="Arial"/>
                <w:b/>
              </w:rPr>
              <w:t xml:space="preserve"> PLC</w:t>
            </w:r>
          </w:p>
        </w:tc>
        <w:tc>
          <w:tcPr>
            <w:tcW w:w="5891" w:type="dxa"/>
          </w:tcPr>
          <w:p w14:paraId="51B900AE" w14:textId="77777777" w:rsidR="00AE1A72" w:rsidRPr="001119B4" w:rsidRDefault="00AE1A72" w:rsidP="00AE1A72">
            <w:pPr>
              <w:tabs>
                <w:tab w:val="left" w:pos="33"/>
              </w:tabs>
              <w:spacing w:before="80"/>
              <w:jc w:val="both"/>
              <w:rPr>
                <w:rFonts w:cs="Arial"/>
              </w:rPr>
            </w:pPr>
            <w:r w:rsidRPr="001119B4">
              <w:rPr>
                <w:rFonts w:cs="Arial"/>
              </w:rPr>
              <w:t>Je plánem na Obnovu PLC a zahrnuje zejména následující:</w:t>
            </w:r>
          </w:p>
          <w:p w14:paraId="415C04A7" w14:textId="77777777" w:rsidR="00AE1A72" w:rsidRPr="001119B4" w:rsidRDefault="00AE1A72" w:rsidP="00AE1A72">
            <w:pPr>
              <w:pStyle w:val="Odstavec111"/>
              <w:rPr>
                <w:rFonts w:cs="Arial"/>
              </w:rPr>
            </w:pPr>
            <w:r w:rsidRPr="001119B4">
              <w:rPr>
                <w:rFonts w:cs="Arial"/>
                <w:color w:val="000000"/>
                <w:szCs w:val="22"/>
              </w:rPr>
              <w:t>Dodavatel provede analýzu stávající PLC úrovně ve všech Lokalitách, stanoví zejména  organizační strukturu realizace Díla (dále jen „</w:t>
            </w:r>
            <w:r w:rsidRPr="001119B4">
              <w:rPr>
                <w:rFonts w:cs="Arial"/>
                <w:b/>
                <w:bCs/>
                <w:color w:val="000000"/>
                <w:szCs w:val="22"/>
              </w:rPr>
              <w:t>Projekt</w:t>
            </w:r>
            <w:r w:rsidRPr="001119B4">
              <w:rPr>
                <w:rFonts w:cs="Arial"/>
                <w:color w:val="000000"/>
                <w:szCs w:val="22"/>
              </w:rPr>
              <w:t>“), připraví plán Obnovy PLC a plán realizace Prací a po schválení ze strany Objednatele aktualizuje Harmonogram.</w:t>
            </w:r>
          </w:p>
          <w:p w14:paraId="7293F4DD" w14:textId="7FD268B8" w:rsidR="004107CA" w:rsidRPr="001119B4" w:rsidRDefault="00AE1A72" w:rsidP="00DF696A">
            <w:pPr>
              <w:pStyle w:val="Odstavec111"/>
              <w:rPr>
                <w:rFonts w:cs="Arial"/>
              </w:rPr>
            </w:pPr>
            <w:r w:rsidRPr="001119B4">
              <w:rPr>
                <w:rFonts w:cs="Arial"/>
              </w:rPr>
              <w:t>Popis postupu Obnovy PLC úrovně pro každou z Lokalit pro případ, že by nebylo možné realizovat Dílo/Dílčí část Díla</w:t>
            </w:r>
          </w:p>
        </w:tc>
      </w:tr>
      <w:tr w:rsidR="00B81CCB" w:rsidRPr="004B15C7" w14:paraId="2263602F" w14:textId="77777777" w:rsidTr="00FC0A23">
        <w:tc>
          <w:tcPr>
            <w:tcW w:w="2597" w:type="dxa"/>
          </w:tcPr>
          <w:p w14:paraId="13AA729B" w14:textId="3A0C6071" w:rsidR="00B81CCB" w:rsidRPr="004B15C7" w:rsidRDefault="00B81CCB" w:rsidP="00B81CCB">
            <w:pPr>
              <w:pStyle w:val="Odstavec11"/>
              <w:numPr>
                <w:ilvl w:val="0"/>
                <w:numId w:val="0"/>
              </w:numPr>
              <w:jc w:val="left"/>
              <w:rPr>
                <w:rFonts w:cs="Arial"/>
                <w:b/>
              </w:rPr>
            </w:pPr>
            <w:r w:rsidRPr="004B15C7">
              <w:rPr>
                <w:rFonts w:cs="Arial"/>
                <w:b/>
              </w:rPr>
              <w:t>PLC</w:t>
            </w:r>
            <w:r w:rsidR="0076648C">
              <w:rPr>
                <w:rFonts w:cs="Arial"/>
                <w:b/>
              </w:rPr>
              <w:t xml:space="preserve"> zařízení</w:t>
            </w:r>
          </w:p>
        </w:tc>
        <w:tc>
          <w:tcPr>
            <w:tcW w:w="5891" w:type="dxa"/>
          </w:tcPr>
          <w:p w14:paraId="0CFB5E75" w14:textId="70784D21" w:rsidR="00B81CCB" w:rsidRPr="004B15C7" w:rsidRDefault="00B81CCB" w:rsidP="00B81CCB">
            <w:pPr>
              <w:tabs>
                <w:tab w:val="left" w:pos="33"/>
              </w:tabs>
              <w:spacing w:before="80"/>
              <w:jc w:val="both"/>
              <w:rPr>
                <w:rFonts w:cs="Arial"/>
                <w:bCs/>
              </w:rPr>
            </w:pPr>
            <w:r w:rsidRPr="004B15C7">
              <w:rPr>
                <w:rFonts w:cs="Arial"/>
              </w:rPr>
              <w:t>Programmable Logic Controller = Programovatelný Logický Automat</w:t>
            </w:r>
            <w:r w:rsidR="00AE092D">
              <w:rPr>
                <w:rFonts w:cs="Arial"/>
              </w:rPr>
              <w:t xml:space="preserve"> </w:t>
            </w:r>
            <w:r w:rsidR="00AE092D" w:rsidRPr="00AE092D">
              <w:rPr>
                <w:rFonts w:cs="Arial"/>
              </w:rPr>
              <w:t>(řídící jednotka technologie, resp. hardware)</w:t>
            </w:r>
          </w:p>
        </w:tc>
      </w:tr>
      <w:tr w:rsidR="00B81CCB" w:rsidRPr="004B15C7" w14:paraId="7627B12B" w14:textId="77777777" w:rsidTr="00FC0A23">
        <w:tc>
          <w:tcPr>
            <w:tcW w:w="2597" w:type="dxa"/>
          </w:tcPr>
          <w:p w14:paraId="2A6BFB3B" w14:textId="39140C03" w:rsidR="00B81CCB" w:rsidRPr="004B15C7" w:rsidRDefault="00B81CCB" w:rsidP="00B81CCB">
            <w:pPr>
              <w:pStyle w:val="Odstavec11"/>
              <w:numPr>
                <w:ilvl w:val="0"/>
                <w:numId w:val="0"/>
              </w:numPr>
              <w:jc w:val="left"/>
              <w:rPr>
                <w:rFonts w:cs="Arial"/>
                <w:b/>
              </w:rPr>
            </w:pPr>
            <w:r w:rsidRPr="004B15C7">
              <w:rPr>
                <w:rFonts w:cs="Arial"/>
                <w:b/>
              </w:rPr>
              <w:t>PLC úroveň</w:t>
            </w:r>
          </w:p>
        </w:tc>
        <w:tc>
          <w:tcPr>
            <w:tcW w:w="5891" w:type="dxa"/>
          </w:tcPr>
          <w:p w14:paraId="0B91DF14" w14:textId="0D9FF7C6" w:rsidR="00B81CCB" w:rsidRPr="004B15C7" w:rsidRDefault="002F79A8" w:rsidP="00B81CCB">
            <w:pPr>
              <w:tabs>
                <w:tab w:val="left" w:pos="33"/>
              </w:tabs>
              <w:spacing w:before="80"/>
              <w:jc w:val="both"/>
              <w:rPr>
                <w:rFonts w:cs="Arial"/>
                <w:bCs/>
              </w:rPr>
            </w:pPr>
            <w:r>
              <w:rPr>
                <w:rFonts w:cs="Arial"/>
              </w:rPr>
              <w:t xml:space="preserve">PLC úroveň Řídícího systému skladu, která standardně obsahuje PLC zařízení s potřebným vybavením, komunikační infrastrukturu zajišťující komunikaci mezi jednotlivými PLC zařízeními, převodníky komunikačních rozhraní, svorkovnicová pole </w:t>
            </w:r>
            <w:r w:rsidRPr="00F7134F">
              <w:rPr>
                <w:rFonts w:cs="Arial"/>
              </w:rPr>
              <w:t>a </w:t>
            </w:r>
            <w:r>
              <w:rPr>
                <w:rFonts w:cs="Arial"/>
                <w:lang w:val="sk-SK"/>
              </w:rPr>
              <w:t xml:space="preserve">převodníky signálů </w:t>
            </w:r>
            <w:r>
              <w:rPr>
                <w:rFonts w:cs="Arial"/>
              </w:rPr>
              <w:t>pro připojení signálů z technologie skladu apod. Skládá se z příslušného Hardware a Software.</w:t>
            </w:r>
          </w:p>
        </w:tc>
      </w:tr>
      <w:tr w:rsidR="00604A19" w:rsidRPr="004B15C7" w14:paraId="29F6D0A1" w14:textId="77777777" w:rsidTr="1727378C">
        <w:tc>
          <w:tcPr>
            <w:tcW w:w="2597" w:type="dxa"/>
            <w:vAlign w:val="center"/>
          </w:tcPr>
          <w:p w14:paraId="62B35C91" w14:textId="77777777" w:rsidR="00604A19" w:rsidRPr="004B15C7" w:rsidRDefault="00604A19">
            <w:pPr>
              <w:pStyle w:val="Odstavec11"/>
              <w:numPr>
                <w:ilvl w:val="0"/>
                <w:numId w:val="0"/>
              </w:numPr>
              <w:jc w:val="left"/>
              <w:rPr>
                <w:rFonts w:cs="Arial"/>
              </w:rPr>
            </w:pPr>
            <w:r w:rsidRPr="004B15C7">
              <w:rPr>
                <w:rFonts w:cs="Arial"/>
                <w:b/>
              </w:rPr>
              <w:t>Požadavek</w:t>
            </w:r>
          </w:p>
        </w:tc>
        <w:tc>
          <w:tcPr>
            <w:tcW w:w="5891" w:type="dxa"/>
            <w:vAlign w:val="center"/>
          </w:tcPr>
          <w:p w14:paraId="15F31845" w14:textId="77777777" w:rsidR="00604A19" w:rsidRPr="004B15C7" w:rsidRDefault="00604A19">
            <w:pPr>
              <w:tabs>
                <w:tab w:val="left" w:pos="33"/>
              </w:tabs>
              <w:spacing w:before="80"/>
              <w:jc w:val="both"/>
              <w:rPr>
                <w:rFonts w:cs="Arial"/>
                <w:b/>
              </w:rPr>
            </w:pPr>
            <w:r w:rsidRPr="004B15C7">
              <w:rPr>
                <w:rFonts w:cs="Arial"/>
                <w:bCs/>
              </w:rPr>
              <w:t xml:space="preserve">Návrh Objednatele Dodavateli, aby Dodavatel pro Objednatele zhotovil Dílo, jehož zhotovení není zahrnuto v Ceně. </w:t>
            </w:r>
          </w:p>
        </w:tc>
      </w:tr>
      <w:tr w:rsidR="003C4E9C" w:rsidRPr="004B15C7" w14:paraId="2623907D" w14:textId="77777777" w:rsidTr="1727378C">
        <w:tc>
          <w:tcPr>
            <w:tcW w:w="2597" w:type="dxa"/>
            <w:vAlign w:val="center"/>
          </w:tcPr>
          <w:p w14:paraId="3F3CDA1A" w14:textId="24950A22" w:rsidR="003C4E9C" w:rsidRPr="004B15C7" w:rsidRDefault="003C4E9C">
            <w:pPr>
              <w:pStyle w:val="Odstavec11"/>
              <w:numPr>
                <w:ilvl w:val="0"/>
                <w:numId w:val="0"/>
              </w:numPr>
              <w:jc w:val="left"/>
              <w:rPr>
                <w:rFonts w:cs="Arial"/>
                <w:b/>
              </w:rPr>
            </w:pPr>
            <w:r w:rsidRPr="004B15C7">
              <w:rPr>
                <w:rFonts w:cs="Arial"/>
                <w:b/>
              </w:rPr>
              <w:t>podpora</w:t>
            </w:r>
          </w:p>
        </w:tc>
        <w:tc>
          <w:tcPr>
            <w:tcW w:w="5891" w:type="dxa"/>
            <w:vAlign w:val="center"/>
          </w:tcPr>
          <w:p w14:paraId="1C87F08A" w14:textId="291D0A1D" w:rsidR="003C4E9C" w:rsidRPr="004B15C7" w:rsidRDefault="00F20370">
            <w:pPr>
              <w:tabs>
                <w:tab w:val="left" w:pos="33"/>
              </w:tabs>
              <w:spacing w:before="80"/>
              <w:jc w:val="both"/>
              <w:rPr>
                <w:rFonts w:cs="Arial"/>
                <w:bCs/>
              </w:rPr>
            </w:pPr>
            <w:r>
              <w:rPr>
                <w:rFonts w:cs="Arial"/>
              </w:rPr>
              <w:t>Ú</w:t>
            </w:r>
            <w:r w:rsidR="00A75C6A" w:rsidRPr="004B15C7">
              <w:rPr>
                <w:rFonts w:cs="Arial"/>
              </w:rPr>
              <w:t xml:space="preserve">držba, podpora a drobný rozvoj </w:t>
            </w:r>
            <w:r w:rsidR="00ED306F">
              <w:rPr>
                <w:rFonts w:cs="Arial"/>
              </w:rPr>
              <w:t>PLC úrovně</w:t>
            </w:r>
            <w:r w:rsidR="00A75C6A" w:rsidRPr="004B15C7">
              <w:rPr>
                <w:rFonts w:cs="Arial"/>
              </w:rPr>
              <w:t xml:space="preserve"> za podmínek a způsobem uvedeným v</w:t>
            </w:r>
            <w:r w:rsidR="004A0CED">
              <w:rPr>
                <w:rFonts w:cs="Arial"/>
              </w:rPr>
              <w:t> </w:t>
            </w:r>
            <w:r w:rsidR="00A75C6A" w:rsidRPr="004B15C7">
              <w:rPr>
                <w:rFonts w:cs="Arial"/>
              </w:rPr>
              <w:t>SLA</w:t>
            </w:r>
            <w:r w:rsidR="004A0CED">
              <w:rPr>
                <w:rFonts w:cs="Arial"/>
              </w:rPr>
              <w:t>.</w:t>
            </w:r>
          </w:p>
        </w:tc>
      </w:tr>
      <w:tr w:rsidR="00FF1CD8" w:rsidRPr="004B15C7" w14:paraId="07131881" w14:textId="77777777" w:rsidTr="1727378C">
        <w:tc>
          <w:tcPr>
            <w:tcW w:w="2597" w:type="dxa"/>
            <w:vAlign w:val="center"/>
          </w:tcPr>
          <w:p w14:paraId="5B8485BE" w14:textId="23E627C1" w:rsidR="00FF1CD8" w:rsidRPr="004B15C7" w:rsidRDefault="00DF04D8">
            <w:pPr>
              <w:pStyle w:val="Odstavec11"/>
              <w:numPr>
                <w:ilvl w:val="0"/>
                <w:numId w:val="0"/>
              </w:numPr>
              <w:jc w:val="left"/>
              <w:rPr>
                <w:rFonts w:cs="Arial"/>
                <w:b/>
              </w:rPr>
            </w:pPr>
            <w:r>
              <w:rPr>
                <w:rFonts w:cs="Arial"/>
                <w:b/>
              </w:rPr>
              <w:t xml:space="preserve">Prováděcí </w:t>
            </w:r>
            <w:r w:rsidR="00B6314B">
              <w:rPr>
                <w:rFonts w:cs="Arial"/>
                <w:b/>
              </w:rPr>
              <w:t>dokument</w:t>
            </w:r>
          </w:p>
        </w:tc>
        <w:tc>
          <w:tcPr>
            <w:tcW w:w="5891" w:type="dxa"/>
            <w:vAlign w:val="center"/>
          </w:tcPr>
          <w:p w14:paraId="124BE2EC" w14:textId="03109552" w:rsidR="00B6314B" w:rsidRPr="00B6314B" w:rsidRDefault="00B6314B" w:rsidP="00B6314B">
            <w:pPr>
              <w:tabs>
                <w:tab w:val="left" w:pos="33"/>
              </w:tabs>
              <w:spacing w:before="80"/>
              <w:rPr>
                <w:rFonts w:cs="Arial"/>
              </w:rPr>
            </w:pPr>
            <w:r w:rsidRPr="00B6314B">
              <w:rPr>
                <w:rFonts w:cs="Arial"/>
              </w:rPr>
              <w:t>znamená jakákoli písemnost obsahující (i) pokyn Objednatele Dodavateli směřující k naplnění předmětu této S</w:t>
            </w:r>
            <w:r>
              <w:rPr>
                <w:rFonts w:cs="Arial"/>
              </w:rPr>
              <w:t>LA</w:t>
            </w:r>
            <w:r w:rsidRPr="00B6314B">
              <w:rPr>
                <w:rFonts w:cs="Arial"/>
              </w:rPr>
              <w:t>, anebo (ii) souhlas Objednatele s návrhem Dodavatele směřujícím k naplnění této S</w:t>
            </w:r>
            <w:r>
              <w:rPr>
                <w:rFonts w:cs="Arial"/>
              </w:rPr>
              <w:t>LA</w:t>
            </w:r>
            <w:r w:rsidRPr="00B6314B">
              <w:rPr>
                <w:rFonts w:cs="Arial"/>
              </w:rPr>
              <w:t>, která je opatřena datem a podpisy Kontaktní osoby za Objednatele a Kontaktní osoby za Dodavatele. Prováděcím dokumentem se také rozumí</w:t>
            </w:r>
          </w:p>
          <w:p w14:paraId="060BA059" w14:textId="0466D6C0" w:rsidR="00FF1CD8" w:rsidRDefault="00B6314B" w:rsidP="00B6314B">
            <w:pPr>
              <w:tabs>
                <w:tab w:val="left" w:pos="33"/>
              </w:tabs>
              <w:spacing w:before="80"/>
              <w:jc w:val="both"/>
              <w:rPr>
                <w:rFonts w:cs="Arial"/>
              </w:rPr>
            </w:pPr>
            <w:r w:rsidRPr="00B6314B">
              <w:rPr>
                <w:rFonts w:cs="Arial"/>
              </w:rPr>
              <w:t>(i) e-mailová zpráva Kontaktní osoby za Objednatele, doručená Kontaktní osobě za Dodavatele, která obsahuje souhlas Objednatele s návrhem Dodavatele směřujícím k naplnění předmětu této S</w:t>
            </w:r>
            <w:r>
              <w:rPr>
                <w:rFonts w:cs="Arial"/>
              </w:rPr>
              <w:t>LA</w:t>
            </w:r>
            <w:r w:rsidRPr="00B6314B">
              <w:rPr>
                <w:rFonts w:cs="Arial"/>
              </w:rPr>
              <w:t xml:space="preserve"> anebo (ii) e-mailová zpráva Kontaktní osoby za Dodavatele doručená Kontaktní osobě za Objednatele obsahující souhlas Dodavatele s pokynem Objednatele směřujícím k naplnění předmětu této S</w:t>
            </w:r>
            <w:r>
              <w:rPr>
                <w:rFonts w:cs="Arial"/>
              </w:rPr>
              <w:t>LA</w:t>
            </w:r>
            <w:r w:rsidRPr="00B6314B">
              <w:rPr>
                <w:rFonts w:cs="Arial"/>
              </w:rPr>
              <w:t>. Prováděcí dokument tvoří nedílnou součást této S</w:t>
            </w:r>
            <w:r>
              <w:rPr>
                <w:rFonts w:cs="Arial"/>
              </w:rPr>
              <w:t>LA</w:t>
            </w:r>
            <w:r w:rsidRPr="00B6314B">
              <w:rPr>
                <w:rFonts w:cs="Arial"/>
              </w:rPr>
              <w:t>.</w:t>
            </w:r>
          </w:p>
        </w:tc>
      </w:tr>
      <w:tr w:rsidR="00604A19" w:rsidRPr="004B15C7" w14:paraId="7FBD650F" w14:textId="77777777" w:rsidTr="1727378C">
        <w:tc>
          <w:tcPr>
            <w:tcW w:w="2597" w:type="dxa"/>
            <w:vAlign w:val="center"/>
          </w:tcPr>
          <w:p w14:paraId="2810186C" w14:textId="77777777" w:rsidR="00604A19" w:rsidRPr="004B15C7" w:rsidRDefault="00604A19">
            <w:pPr>
              <w:pStyle w:val="Odstavec11"/>
              <w:numPr>
                <w:ilvl w:val="0"/>
                <w:numId w:val="0"/>
              </w:numPr>
              <w:jc w:val="left"/>
              <w:rPr>
                <w:rFonts w:cs="Arial"/>
              </w:rPr>
            </w:pPr>
            <w:r w:rsidRPr="004B15C7">
              <w:rPr>
                <w:rFonts w:cs="Arial"/>
                <w:b/>
                <w:color w:val="000000"/>
              </w:rPr>
              <w:t>Provozní doba služby</w:t>
            </w:r>
          </w:p>
        </w:tc>
        <w:tc>
          <w:tcPr>
            <w:tcW w:w="5891" w:type="dxa"/>
            <w:vAlign w:val="center"/>
          </w:tcPr>
          <w:p w14:paraId="0C85AFFE" w14:textId="77777777" w:rsidR="00604A19" w:rsidRPr="004B15C7" w:rsidRDefault="00604A19">
            <w:pPr>
              <w:tabs>
                <w:tab w:val="left" w:pos="33"/>
              </w:tabs>
              <w:spacing w:before="80"/>
              <w:jc w:val="both"/>
              <w:rPr>
                <w:rFonts w:cs="Arial"/>
                <w:b/>
                <w:color w:val="000000"/>
              </w:rPr>
            </w:pPr>
            <w:r w:rsidRPr="004B15C7">
              <w:rPr>
                <w:rFonts w:cs="Arial"/>
                <w:color w:val="000000"/>
              </w:rPr>
              <w:t>Doba, ve které Dodavatel poskytuje Službu. V Provozní době služby Dodavatel odstraňuje Incidenty a vypořádává Požadavky. Provozní doba služby pro danou Službu je uvedena v příslušném Listu služby.</w:t>
            </w:r>
          </w:p>
        </w:tc>
      </w:tr>
      <w:tr w:rsidR="001F7A47" w:rsidRPr="004B15C7" w14:paraId="6FCCF50F" w14:textId="77777777" w:rsidTr="1727378C">
        <w:tc>
          <w:tcPr>
            <w:tcW w:w="2597" w:type="dxa"/>
            <w:vAlign w:val="center"/>
          </w:tcPr>
          <w:p w14:paraId="38F1685C" w14:textId="3D829A10" w:rsidR="001F7A47" w:rsidRPr="004B15C7" w:rsidRDefault="0000642E">
            <w:pPr>
              <w:pStyle w:val="Odstavec11"/>
              <w:numPr>
                <w:ilvl w:val="0"/>
                <w:numId w:val="0"/>
              </w:numPr>
              <w:jc w:val="left"/>
              <w:rPr>
                <w:rFonts w:cs="Arial"/>
                <w:b/>
                <w:color w:val="000000"/>
              </w:rPr>
            </w:pPr>
            <w:r w:rsidRPr="004B15C7">
              <w:rPr>
                <w:rFonts w:cs="Arial"/>
                <w:b/>
                <w:color w:val="000000"/>
              </w:rPr>
              <w:lastRenderedPageBreak/>
              <w:t>PIM/PAM</w:t>
            </w:r>
          </w:p>
        </w:tc>
        <w:tc>
          <w:tcPr>
            <w:tcW w:w="5891" w:type="dxa"/>
            <w:vAlign w:val="center"/>
          </w:tcPr>
          <w:p w14:paraId="203D6EB6" w14:textId="69CE4055" w:rsidR="001F7A47" w:rsidRPr="004B15C7" w:rsidRDefault="0000642E">
            <w:pPr>
              <w:tabs>
                <w:tab w:val="left" w:pos="33"/>
              </w:tabs>
              <w:spacing w:before="80"/>
              <w:jc w:val="both"/>
              <w:rPr>
                <w:rFonts w:cs="Arial"/>
                <w:color w:val="000000"/>
              </w:rPr>
            </w:pPr>
            <w:r w:rsidRPr="004B15C7">
              <w:rPr>
                <w:rFonts w:cs="Arial"/>
                <w:color w:val="000000"/>
              </w:rPr>
              <w:t>Privi</w:t>
            </w:r>
            <w:r w:rsidR="00071DFF" w:rsidRPr="004B15C7">
              <w:rPr>
                <w:rFonts w:cs="Arial"/>
                <w:color w:val="000000"/>
              </w:rPr>
              <w:t xml:space="preserve">leged Identity Management </w:t>
            </w:r>
            <w:r w:rsidR="00970C6C">
              <w:rPr>
                <w:rFonts w:cs="Arial"/>
                <w:color w:val="000000"/>
              </w:rPr>
              <w:t>Syst</w:t>
            </w:r>
            <w:r w:rsidR="009744CD">
              <w:rPr>
                <w:rFonts w:cs="Arial"/>
                <w:color w:val="000000"/>
              </w:rPr>
              <w:t>e</w:t>
            </w:r>
            <w:r w:rsidR="00970C6C">
              <w:rPr>
                <w:rFonts w:cs="Arial"/>
                <w:color w:val="000000"/>
              </w:rPr>
              <w:t xml:space="preserve">m - </w:t>
            </w:r>
            <w:r w:rsidR="00970C6C" w:rsidRPr="00E345D4">
              <w:rPr>
                <w:rFonts w:cs="Arial"/>
                <w:color w:val="000000"/>
              </w:rPr>
              <w:t>nástroj pro účely zabezpečení</w:t>
            </w:r>
            <w:r w:rsidR="00B53720">
              <w:t xml:space="preserve"> </w:t>
            </w:r>
            <w:r w:rsidR="00B53720" w:rsidRPr="00B53720">
              <w:rPr>
                <w:rFonts w:cs="Arial"/>
                <w:color w:val="000000"/>
              </w:rPr>
              <w:t xml:space="preserve">pro např. vzdálený přístup třetí osoby </w:t>
            </w:r>
            <w:r w:rsidR="00B53720" w:rsidRPr="00DA1FC8">
              <w:rPr>
                <w:rFonts w:cs="Arial"/>
                <w:color w:val="000000"/>
              </w:rPr>
              <w:t>do interních systémů Objednatele.</w:t>
            </w:r>
          </w:p>
        </w:tc>
      </w:tr>
      <w:tr w:rsidR="00604A19" w:rsidRPr="004B15C7" w14:paraId="68A8B5DD" w14:textId="77777777" w:rsidTr="1727378C">
        <w:tc>
          <w:tcPr>
            <w:tcW w:w="2597" w:type="dxa"/>
            <w:vAlign w:val="center"/>
          </w:tcPr>
          <w:p w14:paraId="1FDADCB9" w14:textId="77777777" w:rsidR="00604A19" w:rsidRPr="004B15C7" w:rsidRDefault="00604A19">
            <w:pPr>
              <w:pStyle w:val="Odstavec11"/>
              <w:numPr>
                <w:ilvl w:val="0"/>
                <w:numId w:val="0"/>
              </w:numPr>
              <w:jc w:val="left"/>
              <w:rPr>
                <w:rFonts w:cs="Arial"/>
                <w:b/>
                <w:color w:val="000000"/>
              </w:rPr>
            </w:pPr>
            <w:r w:rsidRPr="004B15C7">
              <w:rPr>
                <w:rFonts w:cs="Arial"/>
                <w:b/>
                <w:color w:val="000000"/>
              </w:rPr>
              <w:t xml:space="preserve">Realizační tým </w:t>
            </w:r>
          </w:p>
        </w:tc>
        <w:tc>
          <w:tcPr>
            <w:tcW w:w="5891" w:type="dxa"/>
            <w:vAlign w:val="center"/>
          </w:tcPr>
          <w:p w14:paraId="36D8A3F3" w14:textId="06F30B90" w:rsidR="00604A19" w:rsidRPr="004B15C7" w:rsidRDefault="00604A19" w:rsidP="005C2386">
            <w:pPr>
              <w:tabs>
                <w:tab w:val="left" w:pos="33"/>
              </w:tabs>
              <w:spacing w:before="80"/>
              <w:jc w:val="both"/>
              <w:rPr>
                <w:rFonts w:cs="Arial"/>
                <w:shd w:val="clear" w:color="auto" w:fill="FFFF00"/>
              </w:rPr>
            </w:pPr>
            <w:r w:rsidRPr="004B15C7">
              <w:rPr>
                <w:rFonts w:cs="Arial"/>
              </w:rPr>
              <w:t xml:space="preserve">Tým </w:t>
            </w:r>
            <w:r w:rsidR="00375D4D">
              <w:rPr>
                <w:rFonts w:cs="Arial"/>
              </w:rPr>
              <w:t>odborníků</w:t>
            </w:r>
            <w:r w:rsidR="003C25BA" w:rsidRPr="004B15C7">
              <w:rPr>
                <w:rFonts w:cs="Arial"/>
              </w:rPr>
              <w:t xml:space="preserve"> </w:t>
            </w:r>
            <w:r w:rsidRPr="004B15C7">
              <w:rPr>
                <w:rFonts w:cs="Arial"/>
              </w:rPr>
              <w:t>na straně Dodavatele, který bude zahrnovat minimálně počet členů na pozicích a splňující role uvedené v </w:t>
            </w:r>
            <w:r w:rsidR="00F26448">
              <w:rPr>
                <w:rFonts w:cs="Arial"/>
              </w:rPr>
              <w:t>p</w:t>
            </w:r>
            <w:r w:rsidRPr="004B15C7">
              <w:rPr>
                <w:rFonts w:cs="Arial"/>
              </w:rPr>
              <w:t xml:space="preserve">říloze č. </w:t>
            </w:r>
            <w:r w:rsidR="00A85C87" w:rsidRPr="004B15C7">
              <w:rPr>
                <w:rFonts w:cs="Arial"/>
              </w:rPr>
              <w:t>6</w:t>
            </w:r>
            <w:r w:rsidR="00F26448">
              <w:rPr>
                <w:rFonts w:cs="Arial"/>
              </w:rPr>
              <w:t xml:space="preserve"> SLA.</w:t>
            </w:r>
          </w:p>
          <w:p w14:paraId="30167AD1" w14:textId="76422D59" w:rsidR="00604A19" w:rsidRPr="004B15C7" w:rsidRDefault="00604A19" w:rsidP="003050BD">
            <w:pPr>
              <w:tabs>
                <w:tab w:val="left" w:pos="33"/>
              </w:tabs>
              <w:jc w:val="both"/>
              <w:rPr>
                <w:rFonts w:cs="Arial"/>
              </w:rPr>
            </w:pPr>
            <w:r w:rsidRPr="004B15C7">
              <w:rPr>
                <w:rFonts w:cs="Arial"/>
              </w:rPr>
              <w:t xml:space="preserve">Dodavatel je oprávněn v průběhu poskytování </w:t>
            </w:r>
            <w:r w:rsidR="00357A72" w:rsidRPr="004B15C7">
              <w:rPr>
                <w:rFonts w:cs="Arial"/>
              </w:rPr>
              <w:t>S</w:t>
            </w:r>
            <w:r w:rsidR="00357A72">
              <w:rPr>
                <w:rFonts w:cs="Arial"/>
              </w:rPr>
              <w:t>LA</w:t>
            </w:r>
            <w:r w:rsidR="00357A72" w:rsidRPr="004B15C7">
              <w:rPr>
                <w:rFonts w:cs="Arial"/>
              </w:rPr>
              <w:t xml:space="preserve"> </w:t>
            </w:r>
            <w:r w:rsidRPr="004B15C7">
              <w:rPr>
                <w:rFonts w:cs="Arial"/>
              </w:rPr>
              <w:t xml:space="preserve">měnit složení Realizačního týmu pouze po </w:t>
            </w:r>
            <w:r w:rsidR="00086308">
              <w:rPr>
                <w:rFonts w:cs="Arial"/>
              </w:rPr>
              <w:t xml:space="preserve">předchozím </w:t>
            </w:r>
            <w:r w:rsidRPr="004B15C7">
              <w:rPr>
                <w:rFonts w:cs="Arial"/>
              </w:rPr>
              <w:t>písemném schválení takové změny Objednatelem.  Dodavatel je oprávněn navrhnout změnu ve složení Realizačního týmu pouze tehdy, naplňuje-li osoba, která má nahradit člena Realizačního týmu požadavky role</w:t>
            </w:r>
            <w:r w:rsidR="00750334">
              <w:rPr>
                <w:rFonts w:cs="Arial"/>
              </w:rPr>
              <w:t xml:space="preserve"> a kvalifikaci</w:t>
            </w:r>
            <w:r w:rsidRPr="004B15C7">
              <w:rPr>
                <w:rFonts w:cs="Arial"/>
              </w:rPr>
              <w:t xml:space="preserve">, jenž musel naplňovat nahrazovaný člen Realizačního týmu. </w:t>
            </w:r>
          </w:p>
          <w:p w14:paraId="69728016" w14:textId="77777777" w:rsidR="00604A19" w:rsidRPr="004B15C7" w:rsidRDefault="00604A19">
            <w:pPr>
              <w:tabs>
                <w:tab w:val="left" w:pos="33"/>
              </w:tabs>
              <w:jc w:val="both"/>
              <w:rPr>
                <w:rFonts w:cs="Arial"/>
                <w:color w:val="000000"/>
              </w:rPr>
            </w:pPr>
            <w:r w:rsidRPr="004B15C7">
              <w:rPr>
                <w:rFonts w:cs="Arial"/>
              </w:rPr>
              <w:t xml:space="preserve">Dodavatel je zároveň povinen udržovat stabilitu Realizačního týmu a je tak oprávněn navrhovat změny v Realizačním týmu pouze, je-li to nezbytně nutné. </w:t>
            </w:r>
          </w:p>
        </w:tc>
      </w:tr>
      <w:tr w:rsidR="00B81CCB" w:rsidRPr="004B15C7" w14:paraId="5A914454" w14:textId="77777777" w:rsidTr="003B5225">
        <w:tc>
          <w:tcPr>
            <w:tcW w:w="2597" w:type="dxa"/>
          </w:tcPr>
          <w:p w14:paraId="3B99683D" w14:textId="580F15BB" w:rsidR="00B81CCB" w:rsidRPr="004B15C7" w:rsidRDefault="00B81CCB" w:rsidP="00B81CCB">
            <w:pPr>
              <w:pStyle w:val="Odstavec11"/>
              <w:numPr>
                <w:ilvl w:val="0"/>
                <w:numId w:val="0"/>
              </w:numPr>
              <w:jc w:val="left"/>
              <w:rPr>
                <w:rFonts w:cs="Arial"/>
                <w:b/>
                <w:color w:val="000000"/>
              </w:rPr>
            </w:pPr>
            <w:r w:rsidRPr="004B15C7">
              <w:rPr>
                <w:rFonts w:cs="Arial"/>
                <w:b/>
                <w:color w:val="000000"/>
              </w:rPr>
              <w:t>Říd</w:t>
            </w:r>
            <w:r w:rsidR="00750334">
              <w:rPr>
                <w:rFonts w:cs="Arial"/>
                <w:b/>
                <w:color w:val="000000"/>
              </w:rPr>
              <w:t>í</w:t>
            </w:r>
            <w:r w:rsidRPr="004B15C7">
              <w:rPr>
                <w:rFonts w:cs="Arial"/>
                <w:b/>
                <w:color w:val="000000"/>
              </w:rPr>
              <w:t>cí systém</w:t>
            </w:r>
          </w:p>
        </w:tc>
        <w:tc>
          <w:tcPr>
            <w:tcW w:w="5891" w:type="dxa"/>
          </w:tcPr>
          <w:p w14:paraId="0740C34E" w14:textId="12EAABA2" w:rsidR="00B81CCB" w:rsidRPr="004B15C7" w:rsidRDefault="00B81CCB" w:rsidP="003B5225">
            <w:pPr>
              <w:tabs>
                <w:tab w:val="left" w:pos="33"/>
              </w:tabs>
              <w:spacing w:before="80"/>
              <w:rPr>
                <w:rFonts w:cs="Arial"/>
                <w:color w:val="000000"/>
              </w:rPr>
            </w:pPr>
            <w:r w:rsidRPr="004B15C7">
              <w:rPr>
                <w:rFonts w:cs="Arial"/>
                <w:color w:val="000000"/>
              </w:rPr>
              <w:t>Systém pro řízení funkcí skladu PHM a jeho management – skladování, manipulace, výdej do cisteren atd. Systém je hierarchicky uspořádaný (zdola-nahoru):</w:t>
            </w:r>
            <w:r w:rsidRPr="004B15C7">
              <w:rPr>
                <w:rFonts w:cs="Arial"/>
                <w:color w:val="000000"/>
              </w:rPr>
              <w:br/>
              <w:t>- technologie skladu (potrubní rozvody,</w:t>
            </w:r>
            <w:r w:rsidR="00833E5F">
              <w:rPr>
                <w:rFonts w:cs="Arial"/>
                <w:color w:val="000000"/>
              </w:rPr>
              <w:t xml:space="preserve"> </w:t>
            </w:r>
            <w:r w:rsidRPr="004B15C7">
              <w:rPr>
                <w:rFonts w:cs="Arial"/>
                <w:color w:val="000000"/>
              </w:rPr>
              <w:t>armatury,</w:t>
            </w:r>
            <w:r w:rsidR="00833E5F">
              <w:rPr>
                <w:rFonts w:cs="Arial"/>
                <w:color w:val="000000"/>
              </w:rPr>
              <w:t xml:space="preserve"> </w:t>
            </w:r>
            <w:r w:rsidRPr="004B15C7">
              <w:rPr>
                <w:rFonts w:cs="Arial"/>
                <w:color w:val="000000"/>
              </w:rPr>
              <w:t>čerpadla, atd.)</w:t>
            </w:r>
            <w:r w:rsidRPr="004B15C7">
              <w:rPr>
                <w:rFonts w:cs="Arial"/>
                <w:color w:val="000000"/>
              </w:rPr>
              <w:br/>
              <w:t>- PLC úroveň</w:t>
            </w:r>
            <w:r w:rsidRPr="004B15C7">
              <w:rPr>
                <w:rFonts w:cs="Arial"/>
                <w:color w:val="000000"/>
              </w:rPr>
              <w:br/>
              <w:t>- SCADA úroveň</w:t>
            </w:r>
            <w:r w:rsidRPr="004B15C7">
              <w:rPr>
                <w:rFonts w:cs="Arial"/>
                <w:color w:val="000000"/>
              </w:rPr>
              <w:br/>
              <w:t>- Řízení výdeje a management</w:t>
            </w:r>
          </w:p>
        </w:tc>
      </w:tr>
      <w:tr w:rsidR="004107CA" w:rsidRPr="004B15C7" w14:paraId="66FEFDC8" w14:textId="77777777" w:rsidTr="1727378C">
        <w:tc>
          <w:tcPr>
            <w:tcW w:w="2597" w:type="dxa"/>
            <w:vAlign w:val="center"/>
          </w:tcPr>
          <w:p w14:paraId="515119A4" w14:textId="3C830DE2" w:rsidR="004107CA" w:rsidRPr="004B15C7" w:rsidRDefault="004107CA">
            <w:pPr>
              <w:pStyle w:val="Odstavec11"/>
              <w:numPr>
                <w:ilvl w:val="0"/>
                <w:numId w:val="0"/>
              </w:numPr>
              <w:jc w:val="left"/>
              <w:rPr>
                <w:rFonts w:cs="Arial"/>
                <w:b/>
                <w:color w:val="000000"/>
              </w:rPr>
            </w:pPr>
            <w:r w:rsidRPr="004B15C7">
              <w:rPr>
                <w:rFonts w:cs="Arial"/>
                <w:b/>
                <w:color w:val="000000"/>
              </w:rPr>
              <w:t>RPO</w:t>
            </w:r>
          </w:p>
        </w:tc>
        <w:tc>
          <w:tcPr>
            <w:tcW w:w="5891" w:type="dxa"/>
            <w:vAlign w:val="center"/>
          </w:tcPr>
          <w:p w14:paraId="2F518F9B" w14:textId="4BEB4727" w:rsidR="004107CA" w:rsidRPr="004B15C7" w:rsidRDefault="004107CA">
            <w:pPr>
              <w:tabs>
                <w:tab w:val="left" w:pos="33"/>
              </w:tabs>
              <w:spacing w:before="80"/>
              <w:jc w:val="both"/>
              <w:rPr>
                <w:rFonts w:cs="Arial"/>
                <w:color w:val="000000"/>
              </w:rPr>
            </w:pPr>
            <w:r w:rsidRPr="004B15C7">
              <w:rPr>
                <w:rFonts w:cs="Arial"/>
                <w:color w:val="000000"/>
              </w:rPr>
              <w:t>Recovery Point Objective</w:t>
            </w:r>
            <w:r w:rsidR="003B5225">
              <w:rPr>
                <w:rFonts w:cs="Arial"/>
                <w:color w:val="000000"/>
              </w:rPr>
              <w:t xml:space="preserve"> </w:t>
            </w:r>
            <w:r w:rsidR="00905EAD">
              <w:rPr>
                <w:rFonts w:cs="Arial"/>
                <w:color w:val="000000"/>
              </w:rPr>
              <w:t xml:space="preserve">- </w:t>
            </w:r>
            <w:r w:rsidR="00905EAD" w:rsidRPr="007A2ED6">
              <w:rPr>
                <w:rFonts w:cs="Arial"/>
                <w:color w:val="000000"/>
              </w:rPr>
              <w:t>je metrika používaná v oblasti zálohování a obnovy dat. Určuje maximální množství dat, které může být ztraceno v případě výpadku nebo havárie</w:t>
            </w:r>
            <w:r w:rsidR="00905EAD">
              <w:rPr>
                <w:rFonts w:cs="Arial"/>
                <w:color w:val="000000"/>
              </w:rPr>
              <w:t>.</w:t>
            </w:r>
            <w:r w:rsidR="00905EAD" w:rsidRPr="007A2ED6">
              <w:rPr>
                <w:rFonts w:cs="Arial"/>
                <w:color w:val="000000"/>
              </w:rPr>
              <w:t xml:space="preserve"> RPO </w:t>
            </w:r>
            <w:r w:rsidR="00905EAD">
              <w:rPr>
                <w:rFonts w:cs="Arial"/>
                <w:color w:val="000000"/>
              </w:rPr>
              <w:t xml:space="preserve">tedy </w:t>
            </w:r>
            <w:r w:rsidR="00905EAD" w:rsidRPr="007A2ED6">
              <w:rPr>
                <w:rFonts w:cs="Arial"/>
                <w:color w:val="000000"/>
              </w:rPr>
              <w:t>definuje, jak často by měly být zálohy prováděny, aby byla zajištěna minimální ztráta dat.</w:t>
            </w:r>
          </w:p>
        </w:tc>
      </w:tr>
      <w:tr w:rsidR="004107CA" w:rsidRPr="004B15C7" w14:paraId="5C2FB879" w14:textId="77777777" w:rsidTr="1727378C">
        <w:tc>
          <w:tcPr>
            <w:tcW w:w="2597" w:type="dxa"/>
            <w:vAlign w:val="center"/>
          </w:tcPr>
          <w:p w14:paraId="1BC3FD23" w14:textId="160DD344" w:rsidR="004107CA" w:rsidRPr="004B15C7" w:rsidRDefault="004107CA">
            <w:pPr>
              <w:pStyle w:val="Odstavec11"/>
              <w:numPr>
                <w:ilvl w:val="0"/>
                <w:numId w:val="0"/>
              </w:numPr>
              <w:jc w:val="left"/>
              <w:rPr>
                <w:rFonts w:cs="Arial"/>
                <w:b/>
                <w:color w:val="000000"/>
              </w:rPr>
            </w:pPr>
            <w:r w:rsidRPr="004B15C7">
              <w:rPr>
                <w:rFonts w:cs="Arial"/>
                <w:b/>
                <w:color w:val="000000"/>
              </w:rPr>
              <w:t>RTO</w:t>
            </w:r>
          </w:p>
        </w:tc>
        <w:tc>
          <w:tcPr>
            <w:tcW w:w="5891" w:type="dxa"/>
            <w:vAlign w:val="center"/>
          </w:tcPr>
          <w:p w14:paraId="48D2DB31" w14:textId="6636A371" w:rsidR="004107CA" w:rsidRPr="004B15C7" w:rsidRDefault="004107CA">
            <w:pPr>
              <w:tabs>
                <w:tab w:val="left" w:pos="33"/>
              </w:tabs>
              <w:spacing w:before="80"/>
              <w:jc w:val="both"/>
              <w:rPr>
                <w:rFonts w:cs="Arial"/>
                <w:color w:val="000000"/>
              </w:rPr>
            </w:pPr>
            <w:r w:rsidRPr="004B15C7">
              <w:rPr>
                <w:rFonts w:cs="Arial"/>
                <w:color w:val="000000"/>
              </w:rPr>
              <w:t>Recovery Time Objective</w:t>
            </w:r>
            <w:r w:rsidR="002A462E">
              <w:rPr>
                <w:rFonts w:cs="Arial"/>
                <w:color w:val="000000"/>
              </w:rPr>
              <w:t xml:space="preserve"> - </w:t>
            </w:r>
            <w:r w:rsidR="002A462E" w:rsidRPr="0084221F">
              <w:rPr>
                <w:rFonts w:cs="Arial"/>
                <w:color w:val="000000"/>
              </w:rPr>
              <w:t xml:space="preserve">je metrika používaná v oblasti zálohování a obnovy dat. Určuje maximální dobu, kterou může trvat obnovení systémů a služeb po výpadku nebo havárii. RTO </w:t>
            </w:r>
            <w:r w:rsidR="002A462E">
              <w:rPr>
                <w:rFonts w:cs="Arial"/>
                <w:color w:val="000000"/>
              </w:rPr>
              <w:t xml:space="preserve">tedy </w:t>
            </w:r>
            <w:r w:rsidR="002A462E" w:rsidRPr="0084221F">
              <w:rPr>
                <w:rFonts w:cs="Arial"/>
                <w:color w:val="000000"/>
              </w:rPr>
              <w:t>definuje, jak rychle musí být obnovena funkčnost, aby se minimalizoval dopad na podnikání.</w:t>
            </w:r>
          </w:p>
        </w:tc>
      </w:tr>
      <w:tr w:rsidR="00B955C8" w:rsidRPr="004B15C7" w14:paraId="05AF4E86" w14:textId="77777777" w:rsidTr="1727378C">
        <w:tc>
          <w:tcPr>
            <w:tcW w:w="2597" w:type="dxa"/>
            <w:vAlign w:val="center"/>
          </w:tcPr>
          <w:p w14:paraId="4372872A" w14:textId="66EA6D6C" w:rsidR="00B955C8" w:rsidRPr="004B15C7" w:rsidRDefault="00B955C8">
            <w:pPr>
              <w:pStyle w:val="Odstavec11"/>
              <w:numPr>
                <w:ilvl w:val="0"/>
                <w:numId w:val="0"/>
              </w:numPr>
              <w:jc w:val="left"/>
              <w:rPr>
                <w:rFonts w:cs="Arial"/>
                <w:b/>
                <w:color w:val="000000"/>
              </w:rPr>
            </w:pPr>
            <w:r>
              <w:rPr>
                <w:rFonts w:cs="Arial"/>
                <w:b/>
                <w:color w:val="000000"/>
              </w:rPr>
              <w:t>Termín vyřešení</w:t>
            </w:r>
          </w:p>
        </w:tc>
        <w:tc>
          <w:tcPr>
            <w:tcW w:w="5891" w:type="dxa"/>
            <w:vAlign w:val="center"/>
          </w:tcPr>
          <w:p w14:paraId="1BB83AAA" w14:textId="6879E32E" w:rsidR="00B955C8" w:rsidRPr="004B15C7" w:rsidRDefault="006A2102">
            <w:pPr>
              <w:tabs>
                <w:tab w:val="left" w:pos="33"/>
              </w:tabs>
              <w:spacing w:before="80"/>
              <w:jc w:val="both"/>
              <w:rPr>
                <w:rFonts w:cs="Arial"/>
                <w:color w:val="000000"/>
              </w:rPr>
            </w:pPr>
            <w:r w:rsidRPr="006A2102">
              <w:rPr>
                <w:rFonts w:cs="Arial"/>
                <w:color w:val="000000"/>
              </w:rPr>
              <w:t xml:space="preserve">proces nebo stav, kdy je </w:t>
            </w:r>
            <w:r w:rsidR="00833E5F">
              <w:rPr>
                <w:rFonts w:cs="Arial"/>
                <w:color w:val="000000"/>
              </w:rPr>
              <w:t>Incident</w:t>
            </w:r>
            <w:r w:rsidRPr="006A2102">
              <w:rPr>
                <w:rFonts w:cs="Arial"/>
                <w:color w:val="000000"/>
              </w:rPr>
              <w:t xml:space="preserve"> nebo </w:t>
            </w:r>
            <w:r w:rsidR="00833E5F">
              <w:rPr>
                <w:rFonts w:cs="Arial"/>
                <w:color w:val="000000"/>
              </w:rPr>
              <w:t>Požadavek</w:t>
            </w:r>
            <w:r w:rsidRPr="006A2102">
              <w:rPr>
                <w:rFonts w:cs="Arial"/>
                <w:color w:val="000000"/>
              </w:rPr>
              <w:t xml:space="preserve"> úspěšně dokončen nebo vyřešen</w:t>
            </w:r>
            <w:r>
              <w:rPr>
                <w:rFonts w:cs="Arial"/>
                <w:color w:val="000000"/>
              </w:rPr>
              <w:t>.</w:t>
            </w:r>
          </w:p>
        </w:tc>
      </w:tr>
      <w:tr w:rsidR="00604A19" w:rsidRPr="004B15C7" w14:paraId="0F60EC28" w14:textId="77777777" w:rsidTr="1727378C">
        <w:tc>
          <w:tcPr>
            <w:tcW w:w="2597" w:type="dxa"/>
            <w:vAlign w:val="center"/>
          </w:tcPr>
          <w:p w14:paraId="2B55D260" w14:textId="77777777" w:rsidR="00604A19" w:rsidRPr="004B15C7" w:rsidRDefault="00604A19">
            <w:pPr>
              <w:pStyle w:val="Odstavec11"/>
              <w:numPr>
                <w:ilvl w:val="0"/>
                <w:numId w:val="0"/>
              </w:numPr>
              <w:jc w:val="left"/>
              <w:rPr>
                <w:rFonts w:cs="Arial"/>
              </w:rPr>
            </w:pPr>
            <w:r w:rsidRPr="004B15C7">
              <w:rPr>
                <w:rFonts w:cs="Arial"/>
                <w:b/>
                <w:color w:val="000000"/>
              </w:rPr>
              <w:t>Řídící výbor</w:t>
            </w:r>
          </w:p>
        </w:tc>
        <w:tc>
          <w:tcPr>
            <w:tcW w:w="5891" w:type="dxa"/>
            <w:vAlign w:val="center"/>
          </w:tcPr>
          <w:p w14:paraId="167486B8" w14:textId="4A3352E1" w:rsidR="00604A19" w:rsidRPr="004B15C7" w:rsidRDefault="00604A19">
            <w:pPr>
              <w:tabs>
                <w:tab w:val="left" w:pos="33"/>
              </w:tabs>
              <w:spacing w:before="80"/>
              <w:jc w:val="both"/>
              <w:rPr>
                <w:rFonts w:cs="Arial"/>
              </w:rPr>
            </w:pPr>
            <w:r w:rsidRPr="004B15C7">
              <w:rPr>
                <w:rFonts w:cs="Arial"/>
                <w:color w:val="000000"/>
              </w:rPr>
              <w:t>Společný orgán Objednatele a Dodavatele, který monitoruje kvalitu poskytovaných Služeb</w:t>
            </w:r>
            <w:r w:rsidR="00083AD6">
              <w:rPr>
                <w:rFonts w:cs="Arial"/>
                <w:color w:val="000000"/>
              </w:rPr>
              <w:t xml:space="preserve"> a kvalitu provádění Díla</w:t>
            </w:r>
            <w:r w:rsidRPr="004B15C7">
              <w:rPr>
                <w:rFonts w:cs="Arial"/>
                <w:color w:val="000000"/>
              </w:rPr>
              <w:t xml:space="preserve">, řeší neshody mezi </w:t>
            </w:r>
            <w:r w:rsidR="001A4521">
              <w:rPr>
                <w:rFonts w:cs="Arial"/>
                <w:color w:val="000000"/>
              </w:rPr>
              <w:t>s</w:t>
            </w:r>
            <w:r w:rsidR="001A4521" w:rsidRPr="004B15C7">
              <w:rPr>
                <w:rFonts w:cs="Arial"/>
                <w:color w:val="000000"/>
              </w:rPr>
              <w:t xml:space="preserve">mluvními </w:t>
            </w:r>
            <w:r w:rsidRPr="004B15C7">
              <w:rPr>
                <w:rFonts w:cs="Arial"/>
                <w:color w:val="000000"/>
              </w:rPr>
              <w:t xml:space="preserve">stranami, stanovuje řídící a provozní procesy vztahující se ke Službám. </w:t>
            </w:r>
            <w:r w:rsidRPr="004B15C7">
              <w:rPr>
                <w:rFonts w:cs="Arial"/>
              </w:rPr>
              <w:t xml:space="preserve">Řídící výbor má (3) členy, dva (2) členy nominuje Objednatel jednoho (1) člena nominuje Dodavatel. </w:t>
            </w:r>
          </w:p>
        </w:tc>
      </w:tr>
      <w:tr w:rsidR="00604A19" w:rsidRPr="004B15C7" w14:paraId="445C83CD" w14:textId="77777777" w:rsidTr="1727378C">
        <w:tc>
          <w:tcPr>
            <w:tcW w:w="2597" w:type="dxa"/>
            <w:vAlign w:val="center"/>
          </w:tcPr>
          <w:p w14:paraId="60E935B7" w14:textId="5C9376BF" w:rsidR="00604A19" w:rsidRPr="004B15C7" w:rsidRDefault="00604A19">
            <w:pPr>
              <w:pStyle w:val="Odstavec11"/>
              <w:numPr>
                <w:ilvl w:val="0"/>
                <w:numId w:val="0"/>
              </w:numPr>
              <w:jc w:val="left"/>
              <w:rPr>
                <w:rFonts w:cs="Arial"/>
              </w:rPr>
            </w:pPr>
            <w:r w:rsidRPr="004B15C7">
              <w:rPr>
                <w:rFonts w:cs="Arial"/>
                <w:b/>
                <w:color w:val="000000"/>
              </w:rPr>
              <w:t>Service Level Agreement</w:t>
            </w:r>
            <w:r w:rsidR="002A570B">
              <w:rPr>
                <w:rFonts w:cs="Arial"/>
                <w:b/>
                <w:color w:val="000000"/>
              </w:rPr>
              <w:t xml:space="preserve"> (SLA)</w:t>
            </w:r>
          </w:p>
        </w:tc>
        <w:tc>
          <w:tcPr>
            <w:tcW w:w="5891" w:type="dxa"/>
            <w:vAlign w:val="center"/>
          </w:tcPr>
          <w:p w14:paraId="6DBE9B66" w14:textId="072BA3A7" w:rsidR="00604A19" w:rsidRPr="004B15C7" w:rsidRDefault="00604A19">
            <w:pPr>
              <w:tabs>
                <w:tab w:val="left" w:pos="33"/>
              </w:tabs>
              <w:spacing w:before="80"/>
              <w:ind w:left="33"/>
              <w:jc w:val="both"/>
              <w:rPr>
                <w:rFonts w:cs="Arial"/>
                <w:color w:val="000000"/>
              </w:rPr>
            </w:pPr>
            <w:r w:rsidRPr="004B15C7">
              <w:rPr>
                <w:rFonts w:cs="Arial"/>
                <w:color w:val="000000"/>
              </w:rPr>
              <w:t xml:space="preserve">Tato </w:t>
            </w:r>
            <w:r w:rsidR="00437E28">
              <w:t xml:space="preserve"> </w:t>
            </w:r>
            <w:r w:rsidR="00437E28" w:rsidRPr="00437E28">
              <w:rPr>
                <w:rFonts w:cs="Arial"/>
                <w:color w:val="000000"/>
              </w:rPr>
              <w:t xml:space="preserve">Smlouva o poskytování služeb podpory, údržby a rozvoje PLC úrovně </w:t>
            </w:r>
            <w:r w:rsidR="009C563A">
              <w:rPr>
                <w:rFonts w:cs="Arial"/>
                <w:color w:val="000000"/>
              </w:rPr>
              <w:t>Ř</w:t>
            </w:r>
            <w:r w:rsidR="00437E28" w:rsidRPr="00437E28">
              <w:rPr>
                <w:rFonts w:cs="Arial"/>
                <w:color w:val="000000"/>
              </w:rPr>
              <w:t>íd</w:t>
            </w:r>
            <w:r w:rsidR="00083AD6">
              <w:rPr>
                <w:rFonts w:cs="Arial"/>
                <w:color w:val="000000"/>
              </w:rPr>
              <w:t>í</w:t>
            </w:r>
            <w:r w:rsidR="00437E28" w:rsidRPr="00437E28">
              <w:rPr>
                <w:rFonts w:cs="Arial"/>
                <w:color w:val="000000"/>
              </w:rPr>
              <w:t>cích systému skladů PHM</w:t>
            </w:r>
            <w:r w:rsidRPr="004B15C7">
              <w:rPr>
                <w:rFonts w:cs="Arial"/>
                <w:color w:val="000000"/>
              </w:rPr>
              <w:t>, včetně všech jejích příloh</w:t>
            </w:r>
            <w:ins w:id="1" w:author="Molčíková Zuzana" w:date="2025-03-18T13:45:00Z">
              <w:r w:rsidR="001A2F85">
                <w:rPr>
                  <w:rFonts w:cs="Arial"/>
                  <w:color w:val="000000"/>
                </w:rPr>
                <w:t>.</w:t>
              </w:r>
            </w:ins>
          </w:p>
        </w:tc>
      </w:tr>
      <w:tr w:rsidR="001A2F85" w:rsidRPr="004B15C7" w14:paraId="2C2F7062" w14:textId="77777777" w:rsidTr="1727378C">
        <w:tc>
          <w:tcPr>
            <w:tcW w:w="2597" w:type="dxa"/>
            <w:vAlign w:val="center"/>
          </w:tcPr>
          <w:p w14:paraId="4973CD0A" w14:textId="6541C124" w:rsidR="001A2F85" w:rsidRPr="004B15C7" w:rsidRDefault="001A2F85">
            <w:pPr>
              <w:pStyle w:val="Odstavec11"/>
              <w:numPr>
                <w:ilvl w:val="0"/>
                <w:numId w:val="0"/>
              </w:numPr>
              <w:jc w:val="left"/>
              <w:rPr>
                <w:rFonts w:cs="Arial"/>
                <w:b/>
                <w:color w:val="000000"/>
              </w:rPr>
            </w:pPr>
            <w:r>
              <w:rPr>
                <w:rFonts w:cs="Arial"/>
                <w:b/>
                <w:color w:val="000000"/>
              </w:rPr>
              <w:t>Servisní okno</w:t>
            </w:r>
          </w:p>
        </w:tc>
        <w:tc>
          <w:tcPr>
            <w:tcW w:w="5891" w:type="dxa"/>
            <w:vAlign w:val="center"/>
          </w:tcPr>
          <w:p w14:paraId="7A8DC79B" w14:textId="3D4618B9" w:rsidR="001A2F85" w:rsidRPr="004B15C7" w:rsidRDefault="00917062">
            <w:pPr>
              <w:tabs>
                <w:tab w:val="left" w:pos="33"/>
              </w:tabs>
              <w:spacing w:before="80"/>
              <w:ind w:left="33"/>
              <w:jc w:val="both"/>
              <w:rPr>
                <w:rFonts w:cs="Arial"/>
                <w:color w:val="000000"/>
              </w:rPr>
            </w:pPr>
            <w:r w:rsidRPr="00917062">
              <w:rPr>
                <w:rFonts w:cs="Arial"/>
                <w:color w:val="000000"/>
              </w:rPr>
              <w:t>je časový úsek, který určuje Objednatel, během kterého je plánováno provádění údržby, oprav nebo jiných servisních činností na systémech či zařízeních PLC úrovně.</w:t>
            </w:r>
          </w:p>
        </w:tc>
      </w:tr>
      <w:tr w:rsidR="00604A19" w:rsidRPr="004B15C7" w14:paraId="1689226A" w14:textId="77777777" w:rsidTr="1727378C">
        <w:tc>
          <w:tcPr>
            <w:tcW w:w="2597" w:type="dxa"/>
            <w:vAlign w:val="center"/>
          </w:tcPr>
          <w:p w14:paraId="7F821F3F" w14:textId="77777777" w:rsidR="00604A19" w:rsidRPr="004B15C7" w:rsidRDefault="00604A19">
            <w:pPr>
              <w:pStyle w:val="Odstavec11"/>
              <w:numPr>
                <w:ilvl w:val="0"/>
                <w:numId w:val="0"/>
              </w:numPr>
              <w:jc w:val="left"/>
              <w:rPr>
                <w:rFonts w:cs="Arial"/>
              </w:rPr>
            </w:pPr>
            <w:r w:rsidRPr="004B15C7">
              <w:rPr>
                <w:rFonts w:cs="Arial"/>
                <w:b/>
                <w:color w:val="000000"/>
              </w:rPr>
              <w:t>Služba</w:t>
            </w:r>
          </w:p>
        </w:tc>
        <w:tc>
          <w:tcPr>
            <w:tcW w:w="5891" w:type="dxa"/>
            <w:vAlign w:val="center"/>
          </w:tcPr>
          <w:p w14:paraId="3DF5B763" w14:textId="1E408AF5" w:rsidR="00604A19" w:rsidRPr="004B15C7" w:rsidRDefault="00604A19">
            <w:pPr>
              <w:tabs>
                <w:tab w:val="left" w:pos="33"/>
              </w:tabs>
              <w:spacing w:before="80"/>
              <w:ind w:left="33"/>
              <w:jc w:val="both"/>
              <w:rPr>
                <w:rFonts w:cs="Arial"/>
                <w:color w:val="000000"/>
              </w:rPr>
            </w:pPr>
            <w:r w:rsidRPr="004B15C7">
              <w:rPr>
                <w:rFonts w:cs="Arial"/>
                <w:color w:val="000000"/>
              </w:rPr>
              <w:t xml:space="preserve">Služba </w:t>
            </w:r>
            <w:r w:rsidR="0057334F">
              <w:rPr>
                <w:rFonts w:cs="Arial"/>
                <w:color w:val="000000"/>
              </w:rPr>
              <w:t>uvedena a popsána</w:t>
            </w:r>
            <w:r w:rsidR="0057334F" w:rsidRPr="004B15C7">
              <w:rPr>
                <w:rFonts w:cs="Arial"/>
                <w:color w:val="000000"/>
              </w:rPr>
              <w:t xml:space="preserve"> </w:t>
            </w:r>
            <w:r w:rsidRPr="004B15C7">
              <w:rPr>
                <w:rFonts w:cs="Arial"/>
                <w:color w:val="000000"/>
              </w:rPr>
              <w:t xml:space="preserve">v Katalogu služeb. Katalog služeb tvoří přílohu </w:t>
            </w:r>
            <w:r w:rsidR="009C563A">
              <w:rPr>
                <w:rFonts w:cs="Arial"/>
                <w:color w:val="000000"/>
              </w:rPr>
              <w:t xml:space="preserve">č. </w:t>
            </w:r>
            <w:r w:rsidRPr="004B15C7">
              <w:rPr>
                <w:rFonts w:cs="Arial"/>
                <w:color w:val="000000"/>
              </w:rPr>
              <w:t>1</w:t>
            </w:r>
            <w:r w:rsidR="009C563A">
              <w:rPr>
                <w:rFonts w:cs="Arial"/>
                <w:color w:val="000000"/>
              </w:rPr>
              <w:t xml:space="preserve"> SLA</w:t>
            </w:r>
            <w:r w:rsidRPr="004B15C7">
              <w:rPr>
                <w:rFonts w:cs="Arial"/>
                <w:color w:val="000000"/>
              </w:rPr>
              <w:t>. Popis Služby je uveden v Listu služby. Listy služeb tvoří příloh</w:t>
            </w:r>
            <w:r w:rsidR="00A85C87" w:rsidRPr="004B15C7">
              <w:rPr>
                <w:rFonts w:cs="Arial"/>
                <w:color w:val="000000"/>
              </w:rPr>
              <w:t>u</w:t>
            </w:r>
            <w:r w:rsidRPr="004B15C7">
              <w:rPr>
                <w:rFonts w:cs="Arial"/>
                <w:color w:val="000000"/>
              </w:rPr>
              <w:t xml:space="preserve"> č. 2</w:t>
            </w:r>
            <w:r w:rsidR="009C563A">
              <w:rPr>
                <w:rFonts w:cs="Arial"/>
                <w:color w:val="000000"/>
              </w:rPr>
              <w:t xml:space="preserve"> SLA</w:t>
            </w:r>
            <w:r w:rsidRPr="004B15C7">
              <w:rPr>
                <w:rFonts w:cs="Arial"/>
                <w:color w:val="000000"/>
              </w:rPr>
              <w:t>.</w:t>
            </w:r>
          </w:p>
        </w:tc>
      </w:tr>
      <w:tr w:rsidR="00604A19" w:rsidRPr="004B15C7" w14:paraId="60EAE98D" w14:textId="77777777" w:rsidTr="1727378C">
        <w:tc>
          <w:tcPr>
            <w:tcW w:w="2597" w:type="dxa"/>
            <w:vAlign w:val="center"/>
          </w:tcPr>
          <w:p w14:paraId="25FA00FF" w14:textId="48BA1B6E" w:rsidR="00604A19" w:rsidRPr="004B15C7" w:rsidRDefault="00604A19">
            <w:pPr>
              <w:pStyle w:val="Odstavec11"/>
              <w:keepNext/>
              <w:numPr>
                <w:ilvl w:val="0"/>
                <w:numId w:val="0"/>
              </w:numPr>
              <w:jc w:val="left"/>
              <w:rPr>
                <w:rFonts w:cs="Arial"/>
              </w:rPr>
            </w:pPr>
            <w:r w:rsidRPr="004B15C7">
              <w:rPr>
                <w:rFonts w:cs="Arial"/>
                <w:b/>
                <w:bCs/>
              </w:rPr>
              <w:lastRenderedPageBreak/>
              <w:t>Smlouva o dílo</w:t>
            </w:r>
          </w:p>
        </w:tc>
        <w:tc>
          <w:tcPr>
            <w:tcW w:w="5891" w:type="dxa"/>
            <w:vAlign w:val="center"/>
          </w:tcPr>
          <w:p w14:paraId="0304EADE" w14:textId="77777777" w:rsidR="00604A19" w:rsidRPr="004B15C7" w:rsidRDefault="00604A19">
            <w:pPr>
              <w:keepNext/>
              <w:widowControl w:val="0"/>
              <w:tabs>
                <w:tab w:val="left" w:pos="33"/>
              </w:tabs>
              <w:spacing w:before="80"/>
              <w:ind w:left="33"/>
              <w:jc w:val="both"/>
              <w:rPr>
                <w:rFonts w:cs="Arial"/>
                <w:bCs/>
              </w:rPr>
            </w:pPr>
            <w:r w:rsidRPr="004B15C7">
              <w:rPr>
                <w:rFonts w:cs="Arial"/>
                <w:bCs/>
              </w:rPr>
              <w:t xml:space="preserve">Smlouva </w:t>
            </w:r>
            <w:r w:rsidRPr="004B15C7">
              <w:rPr>
                <w:rFonts w:cs="Arial"/>
                <w:kern w:val="16"/>
              </w:rPr>
              <w:t xml:space="preserve">uzavřená mezi Dodavatelem a Objednatelem, </w:t>
            </w:r>
            <w:r w:rsidRPr="004B15C7">
              <w:rPr>
                <w:rFonts w:cs="Arial"/>
                <w:bCs/>
              </w:rPr>
              <w:t xml:space="preserve">jejímž předmětem je zhotovení Díla na základě Požadavku. Smlouva o dílo je uzavřena prostřednictvím vystavení Objednávky a jejím doručením Dodavateli. </w:t>
            </w:r>
          </w:p>
          <w:p w14:paraId="6EB2EAE9" w14:textId="7B33D3EE" w:rsidR="00604A19" w:rsidRPr="004B15C7" w:rsidRDefault="00604A19">
            <w:pPr>
              <w:keepNext/>
              <w:widowControl w:val="0"/>
              <w:tabs>
                <w:tab w:val="left" w:pos="33"/>
              </w:tabs>
              <w:spacing w:before="80"/>
              <w:ind w:left="33"/>
              <w:jc w:val="both"/>
              <w:rPr>
                <w:rFonts w:cs="Arial"/>
                <w:kern w:val="16"/>
              </w:rPr>
            </w:pPr>
            <w:r w:rsidRPr="004B15C7">
              <w:rPr>
                <w:rFonts w:cs="Arial"/>
                <w:kern w:val="16"/>
              </w:rPr>
              <w:t xml:space="preserve">Podmínkou uzavření platné Smlouvy o dílo je dohoda smluvních stran o (i) přesném popisu předmětu </w:t>
            </w:r>
            <w:r w:rsidR="00402EB6">
              <w:rPr>
                <w:rFonts w:cs="Arial"/>
                <w:kern w:val="16"/>
              </w:rPr>
              <w:t>S</w:t>
            </w:r>
            <w:r w:rsidR="00402EB6" w:rsidRPr="004B15C7">
              <w:rPr>
                <w:rFonts w:cs="Arial"/>
                <w:kern w:val="16"/>
              </w:rPr>
              <w:t>mlouvy</w:t>
            </w:r>
            <w:r w:rsidR="00402EB6">
              <w:rPr>
                <w:rFonts w:cs="Arial"/>
                <w:kern w:val="16"/>
              </w:rPr>
              <w:t xml:space="preserve"> o dílo</w:t>
            </w:r>
            <w:r w:rsidRPr="004B15C7">
              <w:rPr>
                <w:rFonts w:cs="Arial"/>
                <w:kern w:val="16"/>
              </w:rPr>
              <w:t xml:space="preserve">, tj. Díla, které má Dodavatel pro Objednatele zhotovit, (ii) výši Ceny </w:t>
            </w:r>
            <w:r w:rsidR="00780162">
              <w:rPr>
                <w:rFonts w:cs="Arial"/>
                <w:kern w:val="16"/>
              </w:rPr>
              <w:t>d</w:t>
            </w:r>
            <w:r w:rsidR="00780162" w:rsidRPr="004B15C7">
              <w:rPr>
                <w:rFonts w:cs="Arial"/>
                <w:kern w:val="16"/>
              </w:rPr>
              <w:t xml:space="preserve">íla </w:t>
            </w:r>
            <w:r w:rsidRPr="004B15C7">
              <w:rPr>
                <w:rFonts w:cs="Arial"/>
                <w:kern w:val="16"/>
              </w:rPr>
              <w:t xml:space="preserve">za zhotovení takového </w:t>
            </w:r>
            <w:r w:rsidR="00780162">
              <w:rPr>
                <w:rFonts w:cs="Arial"/>
                <w:kern w:val="16"/>
              </w:rPr>
              <w:t>D</w:t>
            </w:r>
            <w:r w:rsidR="00780162" w:rsidRPr="004B15C7">
              <w:rPr>
                <w:rFonts w:cs="Arial"/>
                <w:kern w:val="16"/>
              </w:rPr>
              <w:t xml:space="preserve">íla </w:t>
            </w:r>
            <w:r w:rsidRPr="004B15C7">
              <w:rPr>
                <w:rFonts w:cs="Arial"/>
                <w:kern w:val="16"/>
              </w:rPr>
              <w:t xml:space="preserve">a (iii) termínu, do kdy Dodavatel takové </w:t>
            </w:r>
            <w:r w:rsidR="00780162">
              <w:rPr>
                <w:rFonts w:cs="Arial"/>
                <w:kern w:val="16"/>
              </w:rPr>
              <w:t>D</w:t>
            </w:r>
            <w:r w:rsidR="00780162" w:rsidRPr="004B15C7">
              <w:rPr>
                <w:rFonts w:cs="Arial"/>
                <w:kern w:val="16"/>
              </w:rPr>
              <w:t xml:space="preserve">ílo </w:t>
            </w:r>
            <w:r w:rsidRPr="004B15C7">
              <w:rPr>
                <w:rFonts w:cs="Arial"/>
                <w:kern w:val="16"/>
              </w:rPr>
              <w:t xml:space="preserve">zhotoví. Smlouvu o dílo nelze uzavřít ústně. Obsah Smlouvy o dílo se řídí </w:t>
            </w:r>
            <w:r w:rsidR="00CF0CEB" w:rsidRPr="004B15C7">
              <w:rPr>
                <w:rFonts w:cs="Arial"/>
                <w:kern w:val="16"/>
              </w:rPr>
              <w:t>S</w:t>
            </w:r>
            <w:r w:rsidR="00CF0CEB">
              <w:rPr>
                <w:rFonts w:cs="Arial"/>
                <w:kern w:val="16"/>
              </w:rPr>
              <w:t>LA</w:t>
            </w:r>
            <w:r w:rsidR="00CF0CEB" w:rsidRPr="004B15C7">
              <w:rPr>
                <w:rFonts w:cs="Arial"/>
                <w:kern w:val="16"/>
              </w:rPr>
              <w:t xml:space="preserve"> </w:t>
            </w:r>
            <w:r w:rsidRPr="004B15C7">
              <w:rPr>
                <w:rFonts w:cs="Arial"/>
                <w:kern w:val="16"/>
              </w:rPr>
              <w:t xml:space="preserve">a </w:t>
            </w:r>
            <w:r w:rsidR="00DD0D4F">
              <w:rPr>
                <w:rFonts w:cs="Arial"/>
                <w:kern w:val="16"/>
              </w:rPr>
              <w:t>p</w:t>
            </w:r>
            <w:r w:rsidRPr="004B15C7">
              <w:rPr>
                <w:rFonts w:cs="Arial"/>
                <w:kern w:val="16"/>
              </w:rPr>
              <w:t xml:space="preserve">řílohou č. </w:t>
            </w:r>
            <w:r w:rsidR="006E6AE0">
              <w:rPr>
                <w:rFonts w:cs="Arial"/>
                <w:kern w:val="16"/>
              </w:rPr>
              <w:t>5</w:t>
            </w:r>
            <w:r w:rsidRPr="004B15C7">
              <w:rPr>
                <w:rFonts w:cs="Arial"/>
                <w:kern w:val="16"/>
              </w:rPr>
              <w:t xml:space="preserve"> </w:t>
            </w:r>
            <w:r w:rsidR="00DD0D4F">
              <w:rPr>
                <w:rFonts w:cs="Arial"/>
                <w:kern w:val="16"/>
              </w:rPr>
              <w:t>SLA</w:t>
            </w:r>
            <w:r w:rsidRPr="004B15C7">
              <w:rPr>
                <w:rFonts w:cs="Arial"/>
                <w:kern w:val="16"/>
              </w:rPr>
              <w:t>.</w:t>
            </w:r>
          </w:p>
        </w:tc>
      </w:tr>
      <w:tr w:rsidR="00604A19" w:rsidRPr="004B15C7" w14:paraId="53FB9759" w14:textId="77777777" w:rsidTr="1727378C">
        <w:tc>
          <w:tcPr>
            <w:tcW w:w="2597" w:type="dxa"/>
            <w:vAlign w:val="center"/>
          </w:tcPr>
          <w:p w14:paraId="2F0EAF33" w14:textId="598E0E43" w:rsidR="00604A19" w:rsidRPr="004B15C7" w:rsidRDefault="00604A19">
            <w:pPr>
              <w:pStyle w:val="Odstavec11"/>
              <w:keepNext/>
              <w:numPr>
                <w:ilvl w:val="0"/>
                <w:numId w:val="0"/>
              </w:numPr>
              <w:jc w:val="left"/>
              <w:rPr>
                <w:rFonts w:cs="Arial"/>
                <w:b/>
                <w:bCs/>
              </w:rPr>
            </w:pPr>
            <w:r w:rsidRPr="004B15C7">
              <w:rPr>
                <w:rFonts w:cs="Arial"/>
                <w:b/>
                <w:bCs/>
              </w:rPr>
              <w:t xml:space="preserve">Smlouva o dodávce </w:t>
            </w:r>
          </w:p>
        </w:tc>
        <w:tc>
          <w:tcPr>
            <w:tcW w:w="5891" w:type="dxa"/>
            <w:vAlign w:val="center"/>
          </w:tcPr>
          <w:p w14:paraId="6163FD5C" w14:textId="314F1135" w:rsidR="00604A19" w:rsidRPr="004B15C7" w:rsidRDefault="00604A19" w:rsidP="008577CA">
            <w:pPr>
              <w:keepNext/>
              <w:widowControl w:val="0"/>
              <w:tabs>
                <w:tab w:val="left" w:pos="33"/>
              </w:tabs>
              <w:spacing w:before="80"/>
              <w:ind w:left="33"/>
              <w:jc w:val="both"/>
              <w:rPr>
                <w:rFonts w:cs="Arial"/>
                <w:bCs/>
              </w:rPr>
            </w:pPr>
            <w:r w:rsidRPr="0026081F">
              <w:rPr>
                <w:rFonts w:cs="Arial"/>
                <w:bCs/>
              </w:rPr>
              <w:t xml:space="preserve">Smlouva </w:t>
            </w:r>
            <w:r w:rsidR="008C1803" w:rsidRPr="0026081F">
              <w:rPr>
                <w:rFonts w:cs="Arial"/>
                <w:bCs/>
              </w:rPr>
              <w:t xml:space="preserve">dílo č. </w:t>
            </w:r>
            <w:r w:rsidR="008C1803" w:rsidRPr="0026081F">
              <w:rPr>
                <w:rFonts w:cs="Arial"/>
                <w:bCs/>
                <w:highlight w:val="yellow"/>
              </w:rPr>
              <w:t>……………………….</w:t>
            </w:r>
            <w:r w:rsidR="008C1803" w:rsidRPr="0026081F">
              <w:rPr>
                <w:rFonts w:cs="Arial"/>
                <w:bCs/>
              </w:rPr>
              <w:t xml:space="preserve"> </w:t>
            </w:r>
            <w:r w:rsidR="00C647A0" w:rsidRPr="0026081F">
              <w:rPr>
                <w:rFonts w:cs="Arial"/>
                <w:bCs/>
              </w:rPr>
              <w:t xml:space="preserve">Obnova hardware a </w:t>
            </w:r>
            <w:r w:rsidR="00C647A0" w:rsidRPr="006E7C64">
              <w:rPr>
                <w:rFonts w:cs="Arial"/>
                <w:bCs/>
              </w:rPr>
              <w:t>software PLC systémů skladů PHM</w:t>
            </w:r>
            <w:r w:rsidRPr="006E7C64">
              <w:rPr>
                <w:rFonts w:cs="Arial"/>
                <w:bCs/>
              </w:rPr>
              <w:t xml:space="preserve"> uzavřená s Dodavatelem</w:t>
            </w:r>
            <w:r w:rsidR="006E7C64">
              <w:rPr>
                <w:rFonts w:cs="Arial"/>
                <w:bCs/>
              </w:rPr>
              <w:t>.</w:t>
            </w:r>
            <w:r w:rsidRPr="006E7C64">
              <w:rPr>
                <w:rFonts w:cs="Arial"/>
                <w:bCs/>
              </w:rPr>
              <w:t xml:space="preserve"> </w:t>
            </w:r>
          </w:p>
        </w:tc>
      </w:tr>
      <w:tr w:rsidR="00504516" w:rsidRPr="004B15C7" w14:paraId="2C8AD83F" w14:textId="77777777" w:rsidTr="00BE441B">
        <w:tc>
          <w:tcPr>
            <w:tcW w:w="2597" w:type="dxa"/>
          </w:tcPr>
          <w:p w14:paraId="462F2803" w14:textId="35625C79" w:rsidR="00504516" w:rsidRPr="004B15C7" w:rsidRDefault="00504516" w:rsidP="00504516">
            <w:pPr>
              <w:pStyle w:val="Odstavec11"/>
              <w:keepNext/>
              <w:numPr>
                <w:ilvl w:val="0"/>
                <w:numId w:val="0"/>
              </w:numPr>
              <w:jc w:val="left"/>
              <w:rPr>
                <w:rFonts w:cs="Arial"/>
                <w:b/>
                <w:bCs/>
              </w:rPr>
            </w:pPr>
            <w:r w:rsidRPr="004B15C7">
              <w:rPr>
                <w:rFonts w:cs="Arial"/>
                <w:b/>
                <w:bCs/>
              </w:rPr>
              <w:t xml:space="preserve">Vyhláška o kybernetické bezpečnosti </w:t>
            </w:r>
          </w:p>
        </w:tc>
        <w:tc>
          <w:tcPr>
            <w:tcW w:w="5891" w:type="dxa"/>
          </w:tcPr>
          <w:p w14:paraId="1A1ED981" w14:textId="6A2087DF" w:rsidR="00504516" w:rsidRPr="004B15C7" w:rsidRDefault="00166B4E" w:rsidP="00504516">
            <w:pPr>
              <w:keepNext/>
              <w:widowControl w:val="0"/>
              <w:tabs>
                <w:tab w:val="left" w:pos="33"/>
              </w:tabs>
              <w:spacing w:before="80"/>
              <w:ind w:left="33"/>
              <w:jc w:val="both"/>
              <w:rPr>
                <w:rFonts w:cs="Arial"/>
                <w:bCs/>
              </w:rPr>
            </w:pPr>
            <w:r w:rsidRPr="004B15C7">
              <w:rPr>
                <w:rStyle w:val="e24kjd"/>
                <w:rFonts w:cs="Arial"/>
              </w:rPr>
              <w:t>V</w:t>
            </w:r>
            <w:r w:rsidR="00504516" w:rsidRPr="004B15C7">
              <w:rPr>
                <w:rStyle w:val="e24kjd"/>
                <w:rFonts w:cs="Arial"/>
              </w:rPr>
              <w:t xml:space="preserve">yhláška č. 82/2018, Sb., o bezpečnostních opatřeních, kybernetických bezpečnostních incidentech, reaktivních opatřeních, náležitostech podání v oblasti kybernetické bezpečnosti a likvidaci dat (vyhláška o kybernetické bezpečnosti), v platném znění. </w:t>
            </w:r>
          </w:p>
        </w:tc>
      </w:tr>
      <w:tr w:rsidR="00604A19" w:rsidRPr="004B15C7" w14:paraId="2702AEFF" w14:textId="77777777" w:rsidTr="1727378C">
        <w:tc>
          <w:tcPr>
            <w:tcW w:w="2597" w:type="dxa"/>
            <w:vAlign w:val="center"/>
          </w:tcPr>
          <w:p w14:paraId="75EA24DE" w14:textId="77777777" w:rsidR="00604A19" w:rsidRPr="004B15C7" w:rsidRDefault="00604A19">
            <w:pPr>
              <w:pStyle w:val="Odstavec11"/>
              <w:numPr>
                <w:ilvl w:val="1"/>
                <w:numId w:val="0"/>
              </w:numPr>
              <w:jc w:val="left"/>
              <w:rPr>
                <w:rFonts w:cs="Arial"/>
                <w:b/>
                <w:bCs/>
              </w:rPr>
            </w:pPr>
            <w:r w:rsidRPr="004B15C7">
              <w:rPr>
                <w:rFonts w:cs="Arial"/>
                <w:b/>
                <w:bCs/>
              </w:rPr>
              <w:t>Zákon o DPH</w:t>
            </w:r>
          </w:p>
        </w:tc>
        <w:tc>
          <w:tcPr>
            <w:tcW w:w="5891" w:type="dxa"/>
            <w:vAlign w:val="center"/>
          </w:tcPr>
          <w:p w14:paraId="32955C4C" w14:textId="77777777" w:rsidR="00604A19" w:rsidRPr="004B15C7" w:rsidRDefault="00604A19" w:rsidP="1727378C">
            <w:pPr>
              <w:tabs>
                <w:tab w:val="left" w:pos="33"/>
              </w:tabs>
              <w:spacing w:before="80"/>
              <w:ind w:left="33"/>
              <w:jc w:val="both"/>
              <w:rPr>
                <w:rFonts w:eastAsia="Arial" w:cs="Arial"/>
                <w:color w:val="000000" w:themeColor="text1"/>
                <w:sz w:val="19"/>
                <w:szCs w:val="19"/>
              </w:rPr>
            </w:pPr>
            <w:r w:rsidRPr="004B15C7">
              <w:rPr>
                <w:rFonts w:cs="Arial"/>
              </w:rPr>
              <w:t xml:space="preserve">Zákon č. 235/2004 Sb., o dani z přidané hodnoty, ve znění pozdějších předpisů </w:t>
            </w:r>
          </w:p>
        </w:tc>
      </w:tr>
      <w:tr w:rsidR="00604A19" w:rsidRPr="004B15C7" w14:paraId="2F7491DA" w14:textId="77777777" w:rsidTr="1727378C">
        <w:tc>
          <w:tcPr>
            <w:tcW w:w="2597" w:type="dxa"/>
            <w:vAlign w:val="center"/>
          </w:tcPr>
          <w:p w14:paraId="2D0028E1" w14:textId="082554B4" w:rsidR="00604A19" w:rsidRPr="004B15C7" w:rsidRDefault="00604A19" w:rsidP="002C27B3">
            <w:pPr>
              <w:pStyle w:val="Odstavec11"/>
              <w:numPr>
                <w:ilvl w:val="1"/>
                <w:numId w:val="0"/>
              </w:numPr>
              <w:jc w:val="left"/>
              <w:rPr>
                <w:rFonts w:cs="Arial"/>
                <w:b/>
                <w:bCs/>
              </w:rPr>
            </w:pPr>
            <w:r w:rsidRPr="004B15C7">
              <w:rPr>
                <w:rFonts w:cs="Arial"/>
                <w:b/>
                <w:bCs/>
              </w:rPr>
              <w:t>Zákon o kybernetické bezpečnosti</w:t>
            </w:r>
            <w:r w:rsidR="00F42076">
              <w:rPr>
                <w:rFonts w:cs="Arial"/>
                <w:b/>
                <w:bCs/>
              </w:rPr>
              <w:t xml:space="preserve"> </w:t>
            </w:r>
            <w:r w:rsidR="00D04A3A">
              <w:rPr>
                <w:rFonts w:cs="Arial"/>
                <w:b/>
                <w:bCs/>
              </w:rPr>
              <w:t>(ZKB)</w:t>
            </w:r>
          </w:p>
        </w:tc>
        <w:tc>
          <w:tcPr>
            <w:tcW w:w="5891" w:type="dxa"/>
            <w:vAlign w:val="center"/>
          </w:tcPr>
          <w:p w14:paraId="7A2D1B13" w14:textId="77777777" w:rsidR="00604A19" w:rsidRPr="004B15C7" w:rsidRDefault="00604A19" w:rsidP="002C27B3">
            <w:pPr>
              <w:spacing w:before="80" w:line="259" w:lineRule="auto"/>
              <w:ind w:left="33"/>
              <w:jc w:val="both"/>
              <w:rPr>
                <w:rFonts w:cs="Arial"/>
              </w:rPr>
            </w:pPr>
            <w:r w:rsidRPr="004B15C7">
              <w:rPr>
                <w:rFonts w:cs="Arial"/>
              </w:rPr>
              <w:t xml:space="preserve">Zákon č. 181/2014 Sb., o kybernetické bezpečnosti a o změně souvisejících zákonů (zákon o kybernetické bezpečnosti), ve znění pozdějších předpisů </w:t>
            </w:r>
          </w:p>
        </w:tc>
      </w:tr>
      <w:tr w:rsidR="00604A19" w:rsidRPr="004B15C7" w14:paraId="420E63B0" w14:textId="77777777" w:rsidTr="1727378C">
        <w:tc>
          <w:tcPr>
            <w:tcW w:w="2597" w:type="dxa"/>
            <w:vAlign w:val="center"/>
          </w:tcPr>
          <w:p w14:paraId="260C2C0B" w14:textId="77777777" w:rsidR="00604A19" w:rsidRPr="004B15C7" w:rsidRDefault="00604A19">
            <w:pPr>
              <w:pStyle w:val="Odstavec11"/>
              <w:numPr>
                <w:ilvl w:val="0"/>
                <w:numId w:val="0"/>
              </w:numPr>
              <w:jc w:val="left"/>
              <w:rPr>
                <w:rFonts w:cs="Arial"/>
                <w:b/>
              </w:rPr>
            </w:pPr>
            <w:r w:rsidRPr="004B15C7">
              <w:rPr>
                <w:rFonts w:cs="Arial"/>
                <w:b/>
              </w:rPr>
              <w:t>Zákon o registru smluv</w:t>
            </w:r>
          </w:p>
        </w:tc>
        <w:tc>
          <w:tcPr>
            <w:tcW w:w="5891" w:type="dxa"/>
            <w:vAlign w:val="center"/>
          </w:tcPr>
          <w:p w14:paraId="3C025F4A" w14:textId="77777777" w:rsidR="00604A19" w:rsidRPr="004B15C7" w:rsidRDefault="00604A19">
            <w:pPr>
              <w:tabs>
                <w:tab w:val="left" w:pos="33"/>
              </w:tabs>
              <w:spacing w:before="80"/>
              <w:ind w:left="33"/>
              <w:jc w:val="both"/>
              <w:rPr>
                <w:rFonts w:cs="Arial"/>
              </w:rPr>
            </w:pPr>
            <w:r w:rsidRPr="004B15C7">
              <w:rPr>
                <w:rFonts w:cs="Arial"/>
              </w:rPr>
              <w:t>Zákon č. 340/2015 Sb., o zvláštních podmínkách účinnosti některých smluv, uveřejňování těchto smluv a o registru smluv (zákon o registru smluv), v platném znění</w:t>
            </w:r>
          </w:p>
        </w:tc>
      </w:tr>
      <w:tr w:rsidR="00E56B07" w:rsidRPr="004B15C7" w14:paraId="68AF69DD" w14:textId="77777777" w:rsidTr="1727378C">
        <w:tc>
          <w:tcPr>
            <w:tcW w:w="2597" w:type="dxa"/>
          </w:tcPr>
          <w:p w14:paraId="64EAE83A" w14:textId="3DCCCAE2" w:rsidR="00E56B07" w:rsidRPr="004B15C7" w:rsidRDefault="00E56B07" w:rsidP="00AC1835">
            <w:pPr>
              <w:pStyle w:val="Odstavec11"/>
              <w:numPr>
                <w:ilvl w:val="0"/>
                <w:numId w:val="0"/>
              </w:numPr>
              <w:jc w:val="left"/>
              <w:rPr>
                <w:rFonts w:cs="Arial"/>
                <w:b/>
                <w:bCs/>
              </w:rPr>
            </w:pPr>
            <w:r>
              <w:rPr>
                <w:rFonts w:cs="Arial"/>
                <w:b/>
                <w:bCs/>
              </w:rPr>
              <w:t>Zadávací dokumentace</w:t>
            </w:r>
            <w:r w:rsidR="000E77EF">
              <w:rPr>
                <w:rFonts w:cs="Arial"/>
                <w:b/>
                <w:bCs/>
              </w:rPr>
              <w:t xml:space="preserve"> (ZD)</w:t>
            </w:r>
          </w:p>
        </w:tc>
        <w:tc>
          <w:tcPr>
            <w:tcW w:w="5891" w:type="dxa"/>
          </w:tcPr>
          <w:p w14:paraId="22DBE365" w14:textId="34B07859" w:rsidR="00E56B07" w:rsidRPr="004B15C7" w:rsidRDefault="00B53711" w:rsidP="00AC1835">
            <w:pPr>
              <w:tabs>
                <w:tab w:val="left" w:pos="33"/>
              </w:tabs>
              <w:spacing w:before="80"/>
              <w:ind w:left="33"/>
              <w:jc w:val="both"/>
              <w:rPr>
                <w:rFonts w:cs="Arial"/>
              </w:rPr>
            </w:pPr>
            <w:r>
              <w:rPr>
                <w:rFonts w:cs="Arial"/>
              </w:rPr>
              <w:t>Zadávací dokumentace</w:t>
            </w:r>
            <w:r w:rsidR="009A00C9">
              <w:rPr>
                <w:rFonts w:cs="Arial"/>
              </w:rPr>
              <w:t xml:space="preserve"> </w:t>
            </w:r>
            <w:r>
              <w:rPr>
                <w:rFonts w:cs="Arial"/>
              </w:rPr>
              <w:t xml:space="preserve">k </w:t>
            </w:r>
            <w:r w:rsidRPr="00582C79">
              <w:rPr>
                <w:rFonts w:cs="Arial"/>
              </w:rPr>
              <w:t>zadávací</w:t>
            </w:r>
            <w:r>
              <w:rPr>
                <w:rFonts w:cs="Arial"/>
              </w:rPr>
              <w:t>mu</w:t>
            </w:r>
            <w:r w:rsidRPr="00582C79">
              <w:rPr>
                <w:rFonts w:cs="Arial"/>
              </w:rPr>
              <w:t xml:space="preserve"> řízení</w:t>
            </w:r>
            <w:r w:rsidR="009A00C9">
              <w:rPr>
                <w:rFonts w:cs="Arial"/>
              </w:rPr>
              <w:t xml:space="preserve"> č. 184/24/OCN</w:t>
            </w:r>
            <w:r w:rsidRPr="00582C79">
              <w:rPr>
                <w:rFonts w:cs="Arial"/>
              </w:rPr>
              <w:t xml:space="preserve"> na nadlimitní veřejnou zakázku na</w:t>
            </w:r>
            <w:r w:rsidRPr="00B53711">
              <w:rPr>
                <w:rFonts w:cs="Arial"/>
              </w:rPr>
              <w:t xml:space="preserve"> </w:t>
            </w:r>
            <w:r w:rsidRPr="00BE7560">
              <w:rPr>
                <w:rFonts w:cs="Arial"/>
              </w:rPr>
              <w:t>služby</w:t>
            </w:r>
            <w:r w:rsidRPr="00582C79">
              <w:rPr>
                <w:rFonts w:cs="Arial"/>
              </w:rPr>
              <w:t xml:space="preserve"> s názvem „Obnova hardware a software PLC systémů skladů PHM“</w:t>
            </w:r>
          </w:p>
        </w:tc>
      </w:tr>
      <w:tr w:rsidR="00B81CCB" w:rsidRPr="004B15C7" w14:paraId="7785F768" w14:textId="77777777" w:rsidTr="007E027B">
        <w:tc>
          <w:tcPr>
            <w:tcW w:w="2597" w:type="dxa"/>
            <w:vAlign w:val="center"/>
          </w:tcPr>
          <w:p w14:paraId="1BB45BEE" w14:textId="54C20AAE" w:rsidR="00B81CCB" w:rsidRPr="004B15C7" w:rsidRDefault="00B81CCB" w:rsidP="00B81CCB">
            <w:pPr>
              <w:pStyle w:val="Odstavec11"/>
              <w:numPr>
                <w:ilvl w:val="0"/>
                <w:numId w:val="0"/>
              </w:numPr>
              <w:jc w:val="left"/>
              <w:rPr>
                <w:rFonts w:cs="Arial"/>
                <w:b/>
                <w:bCs/>
              </w:rPr>
            </w:pPr>
            <w:r w:rsidRPr="004B15C7">
              <w:rPr>
                <w:rFonts w:cs="Arial"/>
                <w:b/>
              </w:rPr>
              <w:t xml:space="preserve">Zpráva o čerpání služeb </w:t>
            </w:r>
          </w:p>
        </w:tc>
        <w:tc>
          <w:tcPr>
            <w:tcW w:w="5891" w:type="dxa"/>
            <w:vAlign w:val="center"/>
          </w:tcPr>
          <w:p w14:paraId="33209964" w14:textId="77777777" w:rsidR="00B81CCB" w:rsidRPr="004B15C7" w:rsidRDefault="00B81CCB" w:rsidP="00B81CCB">
            <w:pPr>
              <w:tabs>
                <w:tab w:val="left" w:pos="33"/>
              </w:tabs>
              <w:spacing w:before="80"/>
              <w:ind w:left="33"/>
              <w:jc w:val="both"/>
              <w:rPr>
                <w:rFonts w:cs="Arial"/>
              </w:rPr>
            </w:pPr>
            <w:r w:rsidRPr="004B15C7">
              <w:rPr>
                <w:rFonts w:cs="Arial"/>
              </w:rPr>
              <w:t>Výkaz obsahující výčet všech činností realizovaných v rámci poskytování Služeb a zhotovování Díla včetně jejich podrobného časového členění včetně identifikace Požadavků a Incidentů. Zpráva o čerpání služeb obsahuje cenu Služeb (v členění dle jednotlivých činností).</w:t>
            </w:r>
          </w:p>
          <w:p w14:paraId="713774BA" w14:textId="04A9658D" w:rsidR="00B81CCB" w:rsidRPr="004B15C7" w:rsidRDefault="00B81CCB" w:rsidP="00B81CCB">
            <w:pPr>
              <w:tabs>
                <w:tab w:val="left" w:pos="33"/>
              </w:tabs>
              <w:spacing w:before="80"/>
              <w:ind w:left="33"/>
              <w:jc w:val="both"/>
              <w:rPr>
                <w:rFonts w:cs="Arial"/>
              </w:rPr>
            </w:pPr>
            <w:r w:rsidRPr="004B15C7">
              <w:rPr>
                <w:rFonts w:cs="Arial"/>
              </w:rPr>
              <w:t xml:space="preserve">Vzor Zprávy o čerpání služeb tvoří přílohu příslušného Listu služby. </w:t>
            </w:r>
          </w:p>
        </w:tc>
      </w:tr>
    </w:tbl>
    <w:p w14:paraId="0AF077BF" w14:textId="77777777" w:rsidR="007E3A58" w:rsidRPr="005C54AE" w:rsidRDefault="00AE5C3B" w:rsidP="006243B1">
      <w:pPr>
        <w:pStyle w:val="Nadpis2"/>
      </w:pPr>
      <w:r w:rsidRPr="005C54AE">
        <w:t>ÚČEL SMLOUVY</w:t>
      </w:r>
    </w:p>
    <w:p w14:paraId="72DDE886" w14:textId="5BB9B8BB" w:rsidR="008E6FA2" w:rsidRPr="005D38AA" w:rsidRDefault="1DC73576" w:rsidP="00CB2479">
      <w:pPr>
        <w:pStyle w:val="Odstavec11"/>
      </w:pPr>
      <w:r w:rsidRPr="005D38AA">
        <w:t xml:space="preserve">Účelem </w:t>
      </w:r>
      <w:r w:rsidR="00A71BE1" w:rsidRPr="005D38AA">
        <w:t xml:space="preserve">SLA </w:t>
      </w:r>
      <w:r w:rsidRPr="005D38AA">
        <w:t>je stanovit podmínky a pravidla</w:t>
      </w:r>
      <w:r w:rsidR="28C43312" w:rsidRPr="005D38AA">
        <w:t xml:space="preserve"> poskytování </w:t>
      </w:r>
      <w:r w:rsidR="68E54C9A" w:rsidRPr="005D38AA">
        <w:t>S</w:t>
      </w:r>
      <w:r w:rsidR="28C43312" w:rsidRPr="005D38AA">
        <w:t xml:space="preserve">lužeb </w:t>
      </w:r>
      <w:r w:rsidR="68E54C9A" w:rsidRPr="005D38AA">
        <w:t>Dodavatel</w:t>
      </w:r>
      <w:r w:rsidRPr="005D38AA">
        <w:t>e</w:t>
      </w:r>
      <w:r w:rsidR="7BC4200C" w:rsidRPr="005D38AA">
        <w:t xml:space="preserve"> Objednateli v rozsahu, způsobem a</w:t>
      </w:r>
      <w:r w:rsidR="7572B6C8" w:rsidRPr="005D38AA">
        <w:t xml:space="preserve"> v kvalitě stanovené </w:t>
      </w:r>
      <w:r w:rsidR="005D38AA" w:rsidRPr="005D38AA">
        <w:t>touto</w:t>
      </w:r>
      <w:r w:rsidR="005D38AA">
        <w:t xml:space="preserve"> </w:t>
      </w:r>
      <w:r w:rsidR="00BC1FBE" w:rsidRPr="005D38AA">
        <w:t>SLA</w:t>
      </w:r>
      <w:r w:rsidR="0767AB4E" w:rsidRPr="005D38AA">
        <w:t>, konkrétně je jejím účelem zajištění plné</w:t>
      </w:r>
      <w:r w:rsidR="00EE15C6">
        <w:t>,</w:t>
      </w:r>
      <w:r w:rsidR="0767AB4E" w:rsidRPr="005D38AA">
        <w:t xml:space="preserve"> dlouhodobé a stabilní funkčnosti </w:t>
      </w:r>
      <w:r w:rsidR="007A2439" w:rsidRPr="00311276">
        <w:t>PLC úrovně</w:t>
      </w:r>
      <w:r w:rsidR="005D38AA" w:rsidRPr="00311276">
        <w:t xml:space="preserve"> v Řídícím systému</w:t>
      </w:r>
      <w:r w:rsidR="00C6708A">
        <w:t xml:space="preserve"> Objednatele</w:t>
      </w:r>
      <w:r w:rsidR="0767AB4E" w:rsidRPr="005D38AA">
        <w:t>.</w:t>
      </w:r>
    </w:p>
    <w:p w14:paraId="25DD09A1" w14:textId="17ED661D" w:rsidR="00AC1835" w:rsidRDefault="00AC1835" w:rsidP="00AC1835">
      <w:pPr>
        <w:pStyle w:val="Odstavec11"/>
      </w:pPr>
      <w:r>
        <w:t xml:space="preserve">Pro vyloučení jakýchkoliv pochybností o vztahu </w:t>
      </w:r>
      <w:r w:rsidR="00E11DDA">
        <w:t xml:space="preserve">SLA </w:t>
      </w:r>
      <w:r>
        <w:t>a Zadávací dokumentace jsou stanovena tato výkladová pravidla:</w:t>
      </w:r>
    </w:p>
    <w:p w14:paraId="2BC71E83" w14:textId="499EC1D2" w:rsidR="00AC1835" w:rsidRDefault="00AC1835" w:rsidP="006D2229">
      <w:pPr>
        <w:pStyle w:val="Odstavec111"/>
        <w:numPr>
          <w:ilvl w:val="0"/>
          <w:numId w:val="24"/>
        </w:numPr>
      </w:pPr>
      <w:r>
        <w:t xml:space="preserve">v případě jakékoliv nejistoty ohledně výkladu ustanovení </w:t>
      </w:r>
      <w:r w:rsidR="00E11DDA">
        <w:t xml:space="preserve">SLA </w:t>
      </w:r>
      <w:r>
        <w:t xml:space="preserve">budou tato ustanovení vykládána tak, aby v co nejširší míře zohledňovala účel </w:t>
      </w:r>
      <w:r w:rsidR="00C6708A">
        <w:t>v</w:t>
      </w:r>
      <w:r>
        <w:t>eřejné zakázky vyjádřený Zadávací dokumentac</w:t>
      </w:r>
      <w:r w:rsidR="003D4805">
        <w:t>i</w:t>
      </w:r>
      <w:r>
        <w:t>,</w:t>
      </w:r>
    </w:p>
    <w:p w14:paraId="10EA43D6" w14:textId="6A7E7D36" w:rsidR="00AC1835" w:rsidRDefault="00AC1835" w:rsidP="006D2229">
      <w:pPr>
        <w:pStyle w:val="Odstavec111"/>
        <w:numPr>
          <w:ilvl w:val="0"/>
          <w:numId w:val="24"/>
        </w:numPr>
      </w:pPr>
      <w:r>
        <w:t xml:space="preserve">v případě chybějících ustanovení </w:t>
      </w:r>
      <w:r w:rsidR="00E22849">
        <w:t xml:space="preserve">SLA </w:t>
      </w:r>
      <w:r>
        <w:t>budou použita dostatečně konkrétní ustanovení  Zadávací dokumentace,</w:t>
      </w:r>
    </w:p>
    <w:p w14:paraId="15586586" w14:textId="11967E5A" w:rsidR="00AC1835" w:rsidRDefault="00AC1835" w:rsidP="006D2229">
      <w:pPr>
        <w:pStyle w:val="Odstavec111"/>
        <w:numPr>
          <w:ilvl w:val="0"/>
          <w:numId w:val="24"/>
        </w:numPr>
      </w:pPr>
      <w:r>
        <w:t xml:space="preserve">v případě rozporu mezi ustanoveními </w:t>
      </w:r>
      <w:r w:rsidR="00E22849">
        <w:t xml:space="preserve">SLA </w:t>
      </w:r>
      <w:r>
        <w:t>a Zadávací dokumentace budou mít přednost ustanovení Zadávací dokumentace.</w:t>
      </w:r>
    </w:p>
    <w:p w14:paraId="66EF508A" w14:textId="36EA808C" w:rsidR="009934DB" w:rsidRDefault="009934DB" w:rsidP="009934DB">
      <w:pPr>
        <w:pStyle w:val="Odstavec111"/>
        <w:numPr>
          <w:ilvl w:val="0"/>
          <w:numId w:val="0"/>
        </w:numPr>
        <w:ind w:left="934"/>
      </w:pPr>
      <w:r w:rsidRPr="00776704">
        <w:lastRenderedPageBreak/>
        <w:t>V případě použití pojmů s</w:t>
      </w:r>
      <w:r w:rsidR="008844CB" w:rsidRPr="00776704">
        <w:t> </w:t>
      </w:r>
      <w:r w:rsidRPr="00776704">
        <w:t>velk</w:t>
      </w:r>
      <w:r w:rsidR="008844CB" w:rsidRPr="00776704">
        <w:t xml:space="preserve">ými písmeny na začátku, které nejsou uvedeny ve SLA, </w:t>
      </w:r>
      <w:r w:rsidR="007238DE" w:rsidRPr="00776704">
        <w:t xml:space="preserve">ale </w:t>
      </w:r>
      <w:r w:rsidR="00056D03" w:rsidRPr="00776704">
        <w:t>je u nich uveden odkaz na jiný konkrétní dokument, mají význam, který je uveden v odkazovaném dokumentu.</w:t>
      </w:r>
    </w:p>
    <w:p w14:paraId="25B16793" w14:textId="77777777" w:rsidR="0055046D" w:rsidRDefault="0055046D" w:rsidP="006243B1">
      <w:pPr>
        <w:pStyle w:val="Nadpis2"/>
      </w:pPr>
      <w:bookmarkStart w:id="2" w:name="_Ref298848366"/>
      <w:r w:rsidRPr="005C54AE">
        <w:t>PŘEDMĚT SMLOUVY</w:t>
      </w:r>
      <w:bookmarkEnd w:id="2"/>
      <w:r w:rsidRPr="005C54AE">
        <w:t xml:space="preserve">  </w:t>
      </w:r>
    </w:p>
    <w:p w14:paraId="0C57BC67" w14:textId="5D312D2D" w:rsidR="00504709" w:rsidRDefault="00AC1835" w:rsidP="00CC140D">
      <w:pPr>
        <w:pStyle w:val="Odstavec11"/>
      </w:pPr>
      <w:r w:rsidRPr="00B1571E">
        <w:rPr>
          <w:rFonts w:cs="Arial"/>
        </w:rPr>
        <w:t xml:space="preserve">Předmětem </w:t>
      </w:r>
      <w:r w:rsidR="00E22849" w:rsidRPr="00B1571E">
        <w:rPr>
          <w:rFonts w:cs="Arial"/>
        </w:rPr>
        <w:t>S</w:t>
      </w:r>
      <w:r w:rsidR="00E22849">
        <w:rPr>
          <w:rFonts w:cs="Arial"/>
        </w:rPr>
        <w:t>LA</w:t>
      </w:r>
      <w:r w:rsidR="00E22849" w:rsidRPr="00B1571E">
        <w:rPr>
          <w:rFonts w:cs="Arial"/>
        </w:rPr>
        <w:t xml:space="preserve"> </w:t>
      </w:r>
      <w:r w:rsidRPr="00B1571E">
        <w:rPr>
          <w:rFonts w:cs="Arial"/>
        </w:rPr>
        <w:t xml:space="preserve">jsou služby podpory Dodavatele Objednateli se správou </w:t>
      </w:r>
      <w:r w:rsidRPr="00836750">
        <w:rPr>
          <w:rFonts w:cs="Arial"/>
        </w:rPr>
        <w:t xml:space="preserve">a případným rozvojem </w:t>
      </w:r>
      <w:r w:rsidR="00B81CCB" w:rsidRPr="00836750">
        <w:rPr>
          <w:rFonts w:cs="Arial"/>
        </w:rPr>
        <w:t xml:space="preserve">PLC úrovně </w:t>
      </w:r>
      <w:r w:rsidR="005222A2" w:rsidRPr="00836750">
        <w:rPr>
          <w:rFonts w:cs="Arial"/>
        </w:rPr>
        <w:t>Řídící</w:t>
      </w:r>
      <w:r w:rsidR="007A2439" w:rsidRPr="00836750">
        <w:rPr>
          <w:rFonts w:cs="Arial"/>
        </w:rPr>
        <w:t>ho</w:t>
      </w:r>
      <w:r w:rsidR="005222A2" w:rsidRPr="00836750">
        <w:rPr>
          <w:rFonts w:cs="Arial"/>
        </w:rPr>
        <w:t xml:space="preserve"> </w:t>
      </w:r>
      <w:r w:rsidR="00B81CCB" w:rsidRPr="00836750">
        <w:rPr>
          <w:rFonts w:cs="Arial"/>
        </w:rPr>
        <w:t>systémů</w:t>
      </w:r>
      <w:r w:rsidR="00316C3E" w:rsidRPr="00836750">
        <w:rPr>
          <w:rFonts w:cs="Arial"/>
        </w:rPr>
        <w:t xml:space="preserve"> uvedených </w:t>
      </w:r>
      <w:r w:rsidR="005222A2" w:rsidRPr="00836750">
        <w:rPr>
          <w:rFonts w:cs="Arial"/>
        </w:rPr>
        <w:t>Lokalit</w:t>
      </w:r>
      <w:r w:rsidR="004C4087" w:rsidRPr="00836750">
        <w:rPr>
          <w:rFonts w:cs="Arial"/>
        </w:rPr>
        <w:t xml:space="preserve"> Objednatele</w:t>
      </w:r>
      <w:r w:rsidR="005222A2" w:rsidRPr="00836750">
        <w:rPr>
          <w:rFonts w:cs="Arial"/>
        </w:rPr>
        <w:t xml:space="preserve">, </w:t>
      </w:r>
      <w:r w:rsidR="00B81CCB" w:rsidRPr="00836750">
        <w:rPr>
          <w:rFonts w:cs="Arial"/>
        </w:rPr>
        <w:t>a</w:t>
      </w:r>
      <w:r w:rsidR="003D3812" w:rsidRPr="00836750">
        <w:rPr>
          <w:rFonts w:cs="Arial"/>
        </w:rPr>
        <w:t> </w:t>
      </w:r>
      <w:r w:rsidRPr="00836750">
        <w:rPr>
          <w:rFonts w:cs="Arial"/>
        </w:rPr>
        <w:t>poskytnutí související</w:t>
      </w:r>
      <w:r w:rsidR="00B81CCB" w:rsidRPr="00836750">
        <w:rPr>
          <w:rFonts w:cs="Arial"/>
        </w:rPr>
        <w:t>ch</w:t>
      </w:r>
      <w:r w:rsidRPr="00836750">
        <w:rPr>
          <w:rFonts w:cs="Arial"/>
        </w:rPr>
        <w:t xml:space="preserve"> softwar</w:t>
      </w:r>
      <w:r w:rsidR="00B81CCB" w:rsidRPr="00836750">
        <w:rPr>
          <w:rFonts w:cs="Arial"/>
        </w:rPr>
        <w:t>ových</w:t>
      </w:r>
      <w:r w:rsidR="00316C3E" w:rsidRPr="00836750">
        <w:rPr>
          <w:rFonts w:cs="Arial"/>
        </w:rPr>
        <w:t xml:space="preserve"> </w:t>
      </w:r>
      <w:r w:rsidRPr="00836750">
        <w:rPr>
          <w:rFonts w:cs="Arial"/>
        </w:rPr>
        <w:t>licencí</w:t>
      </w:r>
      <w:r w:rsidR="00316C3E" w:rsidRPr="00836750">
        <w:rPr>
          <w:rFonts w:cs="Arial"/>
        </w:rPr>
        <w:t xml:space="preserve">, </w:t>
      </w:r>
      <w:r w:rsidR="00B57C58">
        <w:rPr>
          <w:rFonts w:cs="Arial"/>
        </w:rPr>
        <w:t>H</w:t>
      </w:r>
      <w:r w:rsidRPr="00836750">
        <w:rPr>
          <w:rFonts w:cs="Arial"/>
        </w:rPr>
        <w:t>ardwaru</w:t>
      </w:r>
      <w:r w:rsidR="00316C3E" w:rsidRPr="00836750">
        <w:rPr>
          <w:rFonts w:cs="Arial"/>
        </w:rPr>
        <w:t xml:space="preserve"> </w:t>
      </w:r>
      <w:r w:rsidR="004C4087" w:rsidRPr="00836750">
        <w:rPr>
          <w:rFonts w:cs="Arial"/>
        </w:rPr>
        <w:t xml:space="preserve">v rámci PLC úrovně </w:t>
      </w:r>
      <w:r w:rsidR="00316C3E" w:rsidRPr="00836750">
        <w:rPr>
          <w:rFonts w:cs="Arial"/>
        </w:rPr>
        <w:t>a p</w:t>
      </w:r>
      <w:r w:rsidRPr="00836750">
        <w:rPr>
          <w:rFonts w:cs="Arial"/>
        </w:rPr>
        <w:t xml:space="preserve">řípadně obměny </w:t>
      </w:r>
      <w:r w:rsidR="00B57C58">
        <w:rPr>
          <w:rFonts w:cs="Arial"/>
        </w:rPr>
        <w:t>H</w:t>
      </w:r>
      <w:r w:rsidRPr="00836750">
        <w:rPr>
          <w:rFonts w:cs="Arial"/>
        </w:rPr>
        <w:t xml:space="preserve">ardwaru dle pokynů Objednatele či dle podmínek této smlouvy, a to po dobu </w:t>
      </w:r>
      <w:r w:rsidR="004224CE" w:rsidRPr="00836750">
        <w:rPr>
          <w:rFonts w:cs="Arial"/>
        </w:rPr>
        <w:t>84 m</w:t>
      </w:r>
      <w:r w:rsidR="00EE1E81" w:rsidRPr="00836750">
        <w:rPr>
          <w:rFonts w:cs="Arial"/>
        </w:rPr>
        <w:t>ě</w:t>
      </w:r>
      <w:r w:rsidR="004224CE" w:rsidRPr="00836750">
        <w:rPr>
          <w:rFonts w:cs="Arial"/>
        </w:rPr>
        <w:t>síců</w:t>
      </w:r>
      <w:r w:rsidR="00E92AF9" w:rsidRPr="00836750">
        <w:rPr>
          <w:rFonts w:cs="Arial"/>
        </w:rPr>
        <w:t xml:space="preserve"> </w:t>
      </w:r>
      <w:r w:rsidR="00B81CCB" w:rsidRPr="00836750">
        <w:rPr>
          <w:rFonts w:cs="Arial"/>
        </w:rPr>
        <w:t xml:space="preserve">od začátku </w:t>
      </w:r>
      <w:r w:rsidR="004C4087" w:rsidRPr="00836750">
        <w:rPr>
          <w:rFonts w:cs="Arial"/>
        </w:rPr>
        <w:t xml:space="preserve">platnosti a </w:t>
      </w:r>
      <w:r w:rsidRPr="00836750">
        <w:rPr>
          <w:rFonts w:cs="Arial"/>
        </w:rPr>
        <w:t xml:space="preserve">účinnosti této </w:t>
      </w:r>
      <w:r w:rsidR="00307F3D" w:rsidRPr="00836750">
        <w:rPr>
          <w:rFonts w:cs="Arial"/>
        </w:rPr>
        <w:t>SLA</w:t>
      </w:r>
      <w:r w:rsidR="00FF49BC" w:rsidRPr="00836750">
        <w:rPr>
          <w:rFonts w:cs="Arial"/>
        </w:rPr>
        <w:t>, resp.</w:t>
      </w:r>
      <w:r w:rsidR="003E6DC2" w:rsidRPr="00836750">
        <w:rPr>
          <w:rFonts w:cs="Arial"/>
        </w:rPr>
        <w:t xml:space="preserve"> zahájení</w:t>
      </w:r>
      <w:r w:rsidR="00FF49BC" w:rsidRPr="00836750">
        <w:rPr>
          <w:rFonts w:cs="Arial"/>
        </w:rPr>
        <w:t>m</w:t>
      </w:r>
      <w:r w:rsidR="003E6DC2" w:rsidRPr="00836750">
        <w:rPr>
          <w:rFonts w:cs="Arial"/>
        </w:rPr>
        <w:t xml:space="preserve"> poskytování Služeb pro první Lokalitu po úspěšné akceptaci Dílčí části Díla dle Smlouvy o dodávce</w:t>
      </w:r>
      <w:r w:rsidRPr="00836750">
        <w:rPr>
          <w:rFonts w:cs="Arial"/>
        </w:rPr>
        <w:t>.</w:t>
      </w:r>
      <w:r w:rsidR="00376613" w:rsidRPr="00836750">
        <w:rPr>
          <w:rFonts w:cs="Arial"/>
        </w:rPr>
        <w:t xml:space="preserve"> </w:t>
      </w:r>
      <w:r w:rsidR="27182297" w:rsidRPr="00836750">
        <w:t xml:space="preserve">Předmětem </w:t>
      </w:r>
      <w:r w:rsidR="009F786F" w:rsidRPr="00836750">
        <w:t xml:space="preserve">SLA </w:t>
      </w:r>
      <w:r w:rsidR="27182297" w:rsidRPr="00836750">
        <w:t xml:space="preserve">jsou podmínky, za jakých bude </w:t>
      </w:r>
      <w:r w:rsidR="542F3EC6" w:rsidRPr="00836750">
        <w:t>Dodavatel</w:t>
      </w:r>
      <w:r w:rsidR="27182297" w:rsidRPr="00836750">
        <w:t xml:space="preserve"> </w:t>
      </w:r>
      <w:r w:rsidR="542F3EC6" w:rsidRPr="00836750">
        <w:t>Objednateli</w:t>
      </w:r>
      <w:r w:rsidR="27182297" w:rsidRPr="00836750">
        <w:t xml:space="preserve"> poskytovat Služby </w:t>
      </w:r>
      <w:r w:rsidR="00027502" w:rsidRPr="00836750">
        <w:t>a realizovat Dílo na základě</w:t>
      </w:r>
      <w:r w:rsidR="00027502">
        <w:t xml:space="preserve"> Požadavků </w:t>
      </w:r>
      <w:r w:rsidR="27182297" w:rsidRPr="009F786F">
        <w:t xml:space="preserve">a podmínky, za jakých bude </w:t>
      </w:r>
      <w:r w:rsidR="57CF59B0" w:rsidRPr="009F786F">
        <w:t>Objednatel</w:t>
      </w:r>
      <w:r w:rsidR="27182297" w:rsidRPr="009F786F">
        <w:t xml:space="preserve"> </w:t>
      </w:r>
      <w:r w:rsidR="542F3EC6" w:rsidRPr="009F786F">
        <w:t>Dodavatel</w:t>
      </w:r>
      <w:r w:rsidR="27182297" w:rsidRPr="009F786F">
        <w:t xml:space="preserve">i za poskytnuté Služby platit </w:t>
      </w:r>
      <w:r w:rsidR="542F3EC6" w:rsidRPr="009F786F">
        <w:t>Cenu</w:t>
      </w:r>
      <w:r w:rsidR="27182297" w:rsidRPr="009F786F">
        <w:t>.</w:t>
      </w:r>
      <w:r w:rsidR="475A9C5B" w:rsidRPr="009F786F">
        <w:t xml:space="preserve"> </w:t>
      </w:r>
      <w:r w:rsidR="542F3EC6" w:rsidRPr="009F786F">
        <w:t>Současně je předmětem Smlouvy stanovení podmínek pro zhotovení Díla a pro uhrazení Ceny díla.</w:t>
      </w:r>
      <w:r w:rsidR="542F3EC6">
        <w:t xml:space="preserve"> </w:t>
      </w:r>
    </w:p>
    <w:p w14:paraId="33800062" w14:textId="44F7BE67" w:rsidR="00A87571" w:rsidRDefault="004C107B" w:rsidP="00316C3E">
      <w:pPr>
        <w:pStyle w:val="Odstavec11"/>
        <w:numPr>
          <w:ilvl w:val="0"/>
          <w:numId w:val="0"/>
        </w:numPr>
        <w:ind w:left="858"/>
      </w:pPr>
      <w:r>
        <w:t>Tabulka č. 1 – seznam Lokalit</w:t>
      </w:r>
    </w:p>
    <w:tbl>
      <w:tblPr>
        <w:tblStyle w:val="Mkatabulky"/>
        <w:tblW w:w="0" w:type="auto"/>
        <w:jc w:val="right"/>
        <w:tblLook w:val="04A0" w:firstRow="1" w:lastRow="0" w:firstColumn="1" w:lastColumn="0" w:noHBand="0" w:noVBand="1"/>
      </w:tblPr>
      <w:tblGrid>
        <w:gridCol w:w="4170"/>
        <w:gridCol w:w="4183"/>
      </w:tblGrid>
      <w:tr w:rsidR="00A87571" w:rsidRPr="00015267" w14:paraId="3DECBFE3" w14:textId="77777777" w:rsidTr="003D3812">
        <w:trPr>
          <w:jc w:val="right"/>
        </w:trPr>
        <w:tc>
          <w:tcPr>
            <w:tcW w:w="4170" w:type="dxa"/>
          </w:tcPr>
          <w:p w14:paraId="67D2E65C" w14:textId="77777777" w:rsidR="00A87571" w:rsidRPr="00B724C0" w:rsidRDefault="00A87571" w:rsidP="00B724C0">
            <w:pPr>
              <w:pStyle w:val="Odstavec11"/>
              <w:numPr>
                <w:ilvl w:val="0"/>
                <w:numId w:val="0"/>
              </w:numPr>
              <w:rPr>
                <w:rFonts w:cs="Arial"/>
                <w:b/>
                <w:bCs/>
              </w:rPr>
            </w:pPr>
            <w:r>
              <w:rPr>
                <w:rFonts w:cs="Arial"/>
                <w:b/>
                <w:bCs/>
              </w:rPr>
              <w:t>Název skladu</w:t>
            </w:r>
          </w:p>
        </w:tc>
        <w:tc>
          <w:tcPr>
            <w:tcW w:w="4183" w:type="dxa"/>
          </w:tcPr>
          <w:p w14:paraId="20DC4917" w14:textId="77777777" w:rsidR="00A87571" w:rsidRPr="00B724C0" w:rsidRDefault="00A87571" w:rsidP="00B724C0">
            <w:pPr>
              <w:pStyle w:val="Odstavec11"/>
              <w:numPr>
                <w:ilvl w:val="0"/>
                <w:numId w:val="0"/>
              </w:numPr>
              <w:rPr>
                <w:rFonts w:cs="Arial"/>
                <w:b/>
                <w:bCs/>
              </w:rPr>
            </w:pPr>
            <w:r w:rsidRPr="00B724C0">
              <w:rPr>
                <w:rFonts w:cs="Arial"/>
                <w:b/>
                <w:bCs/>
              </w:rPr>
              <w:t>Adresa skladu</w:t>
            </w:r>
          </w:p>
        </w:tc>
      </w:tr>
      <w:tr w:rsidR="00A87571" w:rsidRPr="00015267" w14:paraId="599602BD" w14:textId="77777777" w:rsidTr="003D3812">
        <w:trPr>
          <w:jc w:val="right"/>
        </w:trPr>
        <w:tc>
          <w:tcPr>
            <w:tcW w:w="4170" w:type="dxa"/>
          </w:tcPr>
          <w:p w14:paraId="3E8A3AB6" w14:textId="77777777" w:rsidR="00A87571" w:rsidRPr="00015267" w:rsidRDefault="00A87571" w:rsidP="00B724C0">
            <w:pPr>
              <w:pStyle w:val="Odstavec11"/>
              <w:numPr>
                <w:ilvl w:val="0"/>
                <w:numId w:val="0"/>
              </w:numPr>
              <w:rPr>
                <w:rFonts w:cs="Arial"/>
              </w:rPr>
            </w:pPr>
            <w:r w:rsidRPr="00B724C0">
              <w:rPr>
                <w:rFonts w:cs="Arial"/>
                <w:color w:val="000000"/>
              </w:rPr>
              <w:t>Bělčice</w:t>
            </w:r>
          </w:p>
        </w:tc>
        <w:tc>
          <w:tcPr>
            <w:tcW w:w="4183" w:type="dxa"/>
          </w:tcPr>
          <w:p w14:paraId="57FB2A63" w14:textId="77777777" w:rsidR="00A87571" w:rsidRPr="00015267" w:rsidRDefault="00A87571" w:rsidP="00B724C0">
            <w:pPr>
              <w:pStyle w:val="Odstavec11"/>
              <w:numPr>
                <w:ilvl w:val="0"/>
                <w:numId w:val="0"/>
              </w:numPr>
              <w:rPr>
                <w:rFonts w:cs="Arial"/>
              </w:rPr>
            </w:pPr>
            <w:r w:rsidRPr="002939C4">
              <w:rPr>
                <w:rFonts w:cs="Arial"/>
              </w:rPr>
              <w:t>Bělčice 297, 387 43</w:t>
            </w:r>
          </w:p>
        </w:tc>
      </w:tr>
      <w:tr w:rsidR="00A87571" w:rsidRPr="00015267" w14:paraId="192CB287" w14:textId="77777777" w:rsidTr="003D3812">
        <w:trPr>
          <w:jc w:val="right"/>
        </w:trPr>
        <w:tc>
          <w:tcPr>
            <w:tcW w:w="4170" w:type="dxa"/>
          </w:tcPr>
          <w:p w14:paraId="6AF3E047" w14:textId="77777777" w:rsidR="00A87571" w:rsidRPr="00015267" w:rsidRDefault="00A87571" w:rsidP="00B724C0">
            <w:pPr>
              <w:pStyle w:val="Odstavec11"/>
              <w:numPr>
                <w:ilvl w:val="0"/>
                <w:numId w:val="0"/>
              </w:numPr>
              <w:rPr>
                <w:rFonts w:cs="Arial"/>
              </w:rPr>
            </w:pPr>
            <w:r w:rsidRPr="00B724C0">
              <w:rPr>
                <w:rFonts w:cs="Arial"/>
                <w:color w:val="000000"/>
              </w:rPr>
              <w:t>Cerekvice</w:t>
            </w:r>
          </w:p>
        </w:tc>
        <w:tc>
          <w:tcPr>
            <w:tcW w:w="4183" w:type="dxa"/>
          </w:tcPr>
          <w:p w14:paraId="28EFF8E8" w14:textId="77777777" w:rsidR="00A87571" w:rsidRPr="00015267" w:rsidRDefault="00A87571" w:rsidP="00B724C0">
            <w:pPr>
              <w:pStyle w:val="Odstavec11"/>
              <w:numPr>
                <w:ilvl w:val="0"/>
                <w:numId w:val="0"/>
              </w:numPr>
              <w:rPr>
                <w:rFonts w:cs="Arial"/>
              </w:rPr>
            </w:pPr>
            <w:r w:rsidRPr="00DE02B9">
              <w:rPr>
                <w:rFonts w:cs="Arial"/>
              </w:rPr>
              <w:t>Cerekvice nad Bystřicí 72, 507 77</w:t>
            </w:r>
          </w:p>
        </w:tc>
      </w:tr>
      <w:tr w:rsidR="00A87571" w:rsidRPr="00015267" w14:paraId="3392F879" w14:textId="77777777" w:rsidTr="003D3812">
        <w:trPr>
          <w:jc w:val="right"/>
        </w:trPr>
        <w:tc>
          <w:tcPr>
            <w:tcW w:w="4170" w:type="dxa"/>
          </w:tcPr>
          <w:p w14:paraId="62C99B24" w14:textId="77777777" w:rsidR="00A87571" w:rsidRPr="00015267" w:rsidRDefault="00A87571" w:rsidP="00B724C0">
            <w:pPr>
              <w:pStyle w:val="Odstavec11"/>
              <w:numPr>
                <w:ilvl w:val="0"/>
                <w:numId w:val="0"/>
              </w:numPr>
              <w:rPr>
                <w:rFonts w:cs="Arial"/>
              </w:rPr>
            </w:pPr>
            <w:r w:rsidRPr="00B724C0">
              <w:rPr>
                <w:rFonts w:cs="Arial"/>
                <w:color w:val="000000"/>
              </w:rPr>
              <w:t>Hájek</w:t>
            </w:r>
          </w:p>
        </w:tc>
        <w:tc>
          <w:tcPr>
            <w:tcW w:w="4183" w:type="dxa"/>
          </w:tcPr>
          <w:p w14:paraId="6B519376" w14:textId="77777777" w:rsidR="00A87571" w:rsidRPr="00015267" w:rsidRDefault="00A87571" w:rsidP="00B724C0">
            <w:pPr>
              <w:pStyle w:val="Odstavec11"/>
              <w:numPr>
                <w:ilvl w:val="0"/>
                <w:numId w:val="0"/>
              </w:numPr>
              <w:rPr>
                <w:rFonts w:cs="Arial"/>
              </w:rPr>
            </w:pPr>
            <w:r w:rsidRPr="00DE02B9">
              <w:rPr>
                <w:rFonts w:cs="Arial"/>
              </w:rPr>
              <w:t>Hájek 118, 363 01</w:t>
            </w:r>
          </w:p>
        </w:tc>
      </w:tr>
      <w:tr w:rsidR="00A87571" w:rsidRPr="00015267" w14:paraId="3360F9DC" w14:textId="77777777" w:rsidTr="003D3812">
        <w:trPr>
          <w:jc w:val="right"/>
        </w:trPr>
        <w:tc>
          <w:tcPr>
            <w:tcW w:w="4170" w:type="dxa"/>
          </w:tcPr>
          <w:p w14:paraId="2853154C" w14:textId="77777777" w:rsidR="00A87571" w:rsidRPr="00015267" w:rsidRDefault="00A87571" w:rsidP="00B724C0">
            <w:pPr>
              <w:pStyle w:val="Odstavec11"/>
              <w:numPr>
                <w:ilvl w:val="0"/>
                <w:numId w:val="0"/>
              </w:numPr>
              <w:rPr>
                <w:rFonts w:cs="Arial"/>
              </w:rPr>
            </w:pPr>
            <w:r w:rsidRPr="00B724C0">
              <w:rPr>
                <w:rFonts w:cs="Arial"/>
                <w:color w:val="000000"/>
              </w:rPr>
              <w:t>Klobouky</w:t>
            </w:r>
          </w:p>
        </w:tc>
        <w:tc>
          <w:tcPr>
            <w:tcW w:w="4183" w:type="dxa"/>
          </w:tcPr>
          <w:p w14:paraId="1664C833" w14:textId="77777777" w:rsidR="00A87571" w:rsidRPr="00015267" w:rsidRDefault="00A87571" w:rsidP="00B724C0">
            <w:pPr>
              <w:pStyle w:val="Odstavec11"/>
              <w:numPr>
                <w:ilvl w:val="0"/>
                <w:numId w:val="0"/>
              </w:numPr>
              <w:rPr>
                <w:rFonts w:cs="Arial"/>
              </w:rPr>
            </w:pPr>
            <w:r w:rsidRPr="001C1861">
              <w:rPr>
                <w:rFonts w:cs="Arial"/>
              </w:rPr>
              <w:t>Klobouky u Brna 860, 691 72</w:t>
            </w:r>
          </w:p>
        </w:tc>
      </w:tr>
      <w:tr w:rsidR="00A87571" w:rsidRPr="00015267" w14:paraId="1D7452FF" w14:textId="77777777" w:rsidTr="003D3812">
        <w:trPr>
          <w:jc w:val="right"/>
        </w:trPr>
        <w:tc>
          <w:tcPr>
            <w:tcW w:w="4170" w:type="dxa"/>
          </w:tcPr>
          <w:p w14:paraId="2A5E42A4" w14:textId="77777777" w:rsidR="00A87571" w:rsidRPr="00015267" w:rsidRDefault="00A87571" w:rsidP="00B724C0">
            <w:pPr>
              <w:pStyle w:val="Odstavec11"/>
              <w:numPr>
                <w:ilvl w:val="0"/>
                <w:numId w:val="0"/>
              </w:numPr>
              <w:rPr>
                <w:rFonts w:cs="Arial"/>
              </w:rPr>
            </w:pPr>
            <w:r w:rsidRPr="00B724C0">
              <w:rPr>
                <w:rFonts w:cs="Arial"/>
                <w:color w:val="000000"/>
              </w:rPr>
              <w:t>Loukov</w:t>
            </w:r>
          </w:p>
        </w:tc>
        <w:tc>
          <w:tcPr>
            <w:tcW w:w="4183" w:type="dxa"/>
          </w:tcPr>
          <w:p w14:paraId="7D2F5F9F" w14:textId="77777777" w:rsidR="00A87571" w:rsidRPr="00015267" w:rsidRDefault="00A87571" w:rsidP="00B724C0">
            <w:pPr>
              <w:pStyle w:val="Odstavec11"/>
              <w:numPr>
                <w:ilvl w:val="0"/>
                <w:numId w:val="0"/>
              </w:numPr>
              <w:rPr>
                <w:rFonts w:cs="Arial"/>
              </w:rPr>
            </w:pPr>
            <w:r w:rsidRPr="00DE02B9">
              <w:rPr>
                <w:rFonts w:cs="Arial"/>
              </w:rPr>
              <w:t>Loukov 166, 768 75</w:t>
            </w:r>
          </w:p>
        </w:tc>
      </w:tr>
      <w:tr w:rsidR="00A87571" w:rsidRPr="00015267" w14:paraId="3CB91F76" w14:textId="77777777" w:rsidTr="003D3812">
        <w:trPr>
          <w:jc w:val="right"/>
        </w:trPr>
        <w:tc>
          <w:tcPr>
            <w:tcW w:w="4170" w:type="dxa"/>
          </w:tcPr>
          <w:p w14:paraId="12A0BA69" w14:textId="77777777" w:rsidR="00A87571" w:rsidRPr="00015267" w:rsidRDefault="00A87571" w:rsidP="00B724C0">
            <w:pPr>
              <w:pStyle w:val="Odstavec11"/>
              <w:numPr>
                <w:ilvl w:val="0"/>
                <w:numId w:val="0"/>
              </w:numPr>
              <w:rPr>
                <w:rFonts w:cs="Arial"/>
              </w:rPr>
            </w:pPr>
            <w:r w:rsidRPr="00B724C0">
              <w:rPr>
                <w:rFonts w:cs="Arial"/>
                <w:color w:val="000000"/>
              </w:rPr>
              <w:t>Mstětice</w:t>
            </w:r>
          </w:p>
        </w:tc>
        <w:tc>
          <w:tcPr>
            <w:tcW w:w="4183" w:type="dxa"/>
          </w:tcPr>
          <w:p w14:paraId="3B1C0358" w14:textId="77777777" w:rsidR="00A87571" w:rsidRPr="00015267" w:rsidRDefault="00A87571" w:rsidP="00B724C0">
            <w:pPr>
              <w:pStyle w:val="Odstavec11"/>
              <w:numPr>
                <w:ilvl w:val="0"/>
                <w:numId w:val="0"/>
              </w:numPr>
              <w:rPr>
                <w:rFonts w:cs="Arial"/>
              </w:rPr>
            </w:pPr>
            <w:r w:rsidRPr="00DE02B9">
              <w:rPr>
                <w:rFonts w:cs="Arial"/>
              </w:rPr>
              <w:t>Mstětice 3, 250 91 Zeleneč</w:t>
            </w:r>
          </w:p>
        </w:tc>
      </w:tr>
      <w:tr w:rsidR="00A87571" w:rsidRPr="00015267" w14:paraId="2AABF3FF" w14:textId="77777777" w:rsidTr="003D3812">
        <w:trPr>
          <w:jc w:val="right"/>
        </w:trPr>
        <w:tc>
          <w:tcPr>
            <w:tcW w:w="4170" w:type="dxa"/>
          </w:tcPr>
          <w:p w14:paraId="24F8B933" w14:textId="77777777" w:rsidR="00A87571" w:rsidRPr="00015267" w:rsidRDefault="00A87571" w:rsidP="00B724C0">
            <w:pPr>
              <w:pStyle w:val="Odstavec11"/>
              <w:numPr>
                <w:ilvl w:val="0"/>
                <w:numId w:val="0"/>
              </w:numPr>
              <w:rPr>
                <w:rFonts w:cs="Arial"/>
              </w:rPr>
            </w:pPr>
            <w:r w:rsidRPr="00B724C0">
              <w:rPr>
                <w:rFonts w:cs="Arial"/>
                <w:color w:val="000000"/>
              </w:rPr>
              <w:t>Roudnice nad Labem</w:t>
            </w:r>
          </w:p>
        </w:tc>
        <w:tc>
          <w:tcPr>
            <w:tcW w:w="4183" w:type="dxa"/>
          </w:tcPr>
          <w:p w14:paraId="74E5B05E" w14:textId="77777777" w:rsidR="00A87571" w:rsidRPr="00015267" w:rsidRDefault="00A87571" w:rsidP="00B724C0">
            <w:pPr>
              <w:pStyle w:val="Odstavec11"/>
              <w:numPr>
                <w:ilvl w:val="0"/>
                <w:numId w:val="0"/>
              </w:numPr>
              <w:rPr>
                <w:rFonts w:cs="Arial"/>
              </w:rPr>
            </w:pPr>
            <w:r w:rsidRPr="00146353">
              <w:rPr>
                <w:rFonts w:cs="Arial"/>
              </w:rPr>
              <w:t>Hněvice 62, 411 08</w:t>
            </w:r>
          </w:p>
        </w:tc>
      </w:tr>
      <w:tr w:rsidR="00A87571" w:rsidRPr="00015267" w14:paraId="3931BD76" w14:textId="77777777" w:rsidTr="003D3812">
        <w:trPr>
          <w:jc w:val="right"/>
        </w:trPr>
        <w:tc>
          <w:tcPr>
            <w:tcW w:w="4170" w:type="dxa"/>
          </w:tcPr>
          <w:p w14:paraId="21BC3C34" w14:textId="77777777" w:rsidR="00A87571" w:rsidRPr="00015267" w:rsidRDefault="00A87571" w:rsidP="00B724C0">
            <w:pPr>
              <w:pStyle w:val="Odstavec11"/>
              <w:numPr>
                <w:ilvl w:val="0"/>
                <w:numId w:val="0"/>
              </w:numPr>
              <w:rPr>
                <w:rFonts w:cs="Arial"/>
              </w:rPr>
            </w:pPr>
            <w:r w:rsidRPr="00B724C0">
              <w:rPr>
                <w:rFonts w:cs="Arial"/>
                <w:color w:val="000000"/>
              </w:rPr>
              <w:t>Sedlnice</w:t>
            </w:r>
          </w:p>
        </w:tc>
        <w:tc>
          <w:tcPr>
            <w:tcW w:w="4183" w:type="dxa"/>
          </w:tcPr>
          <w:p w14:paraId="4D5E6411" w14:textId="77777777" w:rsidR="00A87571" w:rsidRPr="00015267" w:rsidRDefault="00A87571" w:rsidP="00B724C0">
            <w:pPr>
              <w:pStyle w:val="Odstavec11"/>
              <w:numPr>
                <w:ilvl w:val="0"/>
                <w:numId w:val="0"/>
              </w:numPr>
              <w:rPr>
                <w:rFonts w:cs="Arial"/>
              </w:rPr>
            </w:pPr>
            <w:r w:rsidRPr="00DE02B9">
              <w:rPr>
                <w:rFonts w:cs="Arial"/>
              </w:rPr>
              <w:t>Sedlnice 503, 742 56</w:t>
            </w:r>
          </w:p>
        </w:tc>
      </w:tr>
      <w:tr w:rsidR="00A87571" w:rsidRPr="00015267" w14:paraId="667B6701" w14:textId="77777777" w:rsidTr="003D3812">
        <w:trPr>
          <w:jc w:val="right"/>
        </w:trPr>
        <w:tc>
          <w:tcPr>
            <w:tcW w:w="4170" w:type="dxa"/>
          </w:tcPr>
          <w:p w14:paraId="443E372D" w14:textId="77777777" w:rsidR="00A87571" w:rsidRPr="00015267" w:rsidRDefault="00A87571" w:rsidP="00B724C0">
            <w:pPr>
              <w:pStyle w:val="Odstavec11"/>
              <w:numPr>
                <w:ilvl w:val="0"/>
                <w:numId w:val="0"/>
              </w:numPr>
              <w:rPr>
                <w:rFonts w:cs="Arial"/>
              </w:rPr>
            </w:pPr>
            <w:r w:rsidRPr="00B724C0">
              <w:rPr>
                <w:rFonts w:cs="Arial"/>
                <w:color w:val="000000"/>
              </w:rPr>
              <w:t>Šlapanov</w:t>
            </w:r>
          </w:p>
        </w:tc>
        <w:tc>
          <w:tcPr>
            <w:tcW w:w="4183" w:type="dxa"/>
          </w:tcPr>
          <w:p w14:paraId="21D794FD" w14:textId="77777777" w:rsidR="00A87571" w:rsidRPr="00015267" w:rsidRDefault="00A87571" w:rsidP="00B724C0">
            <w:pPr>
              <w:pStyle w:val="Odstavec11"/>
              <w:numPr>
                <w:ilvl w:val="0"/>
                <w:numId w:val="0"/>
              </w:numPr>
              <w:rPr>
                <w:rFonts w:cs="Arial"/>
              </w:rPr>
            </w:pPr>
            <w:r w:rsidRPr="00DE02B9">
              <w:rPr>
                <w:rFonts w:cs="Arial"/>
              </w:rPr>
              <w:t>Šlapanov 162, 582 51</w:t>
            </w:r>
          </w:p>
        </w:tc>
      </w:tr>
      <w:tr w:rsidR="00A87571" w:rsidRPr="00015267" w14:paraId="1A9FF9BE" w14:textId="77777777" w:rsidTr="003D3812">
        <w:trPr>
          <w:jc w:val="right"/>
        </w:trPr>
        <w:tc>
          <w:tcPr>
            <w:tcW w:w="4170" w:type="dxa"/>
          </w:tcPr>
          <w:p w14:paraId="272B7AF0" w14:textId="77777777" w:rsidR="00A87571" w:rsidRPr="00015267" w:rsidRDefault="00A87571" w:rsidP="00B724C0">
            <w:pPr>
              <w:pStyle w:val="Odstavec11"/>
              <w:numPr>
                <w:ilvl w:val="0"/>
                <w:numId w:val="0"/>
              </w:numPr>
              <w:rPr>
                <w:rFonts w:cs="Arial"/>
              </w:rPr>
            </w:pPr>
            <w:r w:rsidRPr="00B724C0">
              <w:rPr>
                <w:rFonts w:cs="Arial"/>
                <w:color w:val="000000"/>
              </w:rPr>
              <w:t>Smyslov</w:t>
            </w:r>
          </w:p>
        </w:tc>
        <w:tc>
          <w:tcPr>
            <w:tcW w:w="4183" w:type="dxa"/>
          </w:tcPr>
          <w:p w14:paraId="4A182067" w14:textId="77777777" w:rsidR="00A87571" w:rsidRPr="00015267" w:rsidRDefault="00A87571" w:rsidP="00B724C0">
            <w:pPr>
              <w:pStyle w:val="Odstavec11"/>
              <w:numPr>
                <w:ilvl w:val="0"/>
                <w:numId w:val="0"/>
              </w:numPr>
              <w:rPr>
                <w:rFonts w:cs="Arial"/>
              </w:rPr>
            </w:pPr>
            <w:r w:rsidRPr="00143941">
              <w:rPr>
                <w:rFonts w:cs="Arial"/>
              </w:rPr>
              <w:t>Smyslov 23, 390 02 Tábor</w:t>
            </w:r>
          </w:p>
        </w:tc>
      </w:tr>
      <w:tr w:rsidR="00A87571" w:rsidRPr="00015267" w14:paraId="7883467F" w14:textId="77777777" w:rsidTr="003D3812">
        <w:trPr>
          <w:jc w:val="right"/>
        </w:trPr>
        <w:tc>
          <w:tcPr>
            <w:tcW w:w="4170" w:type="dxa"/>
          </w:tcPr>
          <w:p w14:paraId="063CBE33" w14:textId="77777777" w:rsidR="00A87571" w:rsidRPr="00015267" w:rsidRDefault="00A87571" w:rsidP="00B724C0">
            <w:pPr>
              <w:pStyle w:val="Odstavec11"/>
              <w:numPr>
                <w:ilvl w:val="0"/>
                <w:numId w:val="0"/>
              </w:numPr>
              <w:rPr>
                <w:rFonts w:cs="Arial"/>
              </w:rPr>
            </w:pPr>
            <w:r w:rsidRPr="00B724C0">
              <w:rPr>
                <w:rFonts w:cs="Arial"/>
                <w:color w:val="000000"/>
              </w:rPr>
              <w:t>Střelice</w:t>
            </w:r>
          </w:p>
        </w:tc>
        <w:tc>
          <w:tcPr>
            <w:tcW w:w="4183" w:type="dxa"/>
          </w:tcPr>
          <w:p w14:paraId="63596BA3" w14:textId="77777777" w:rsidR="00A87571" w:rsidRPr="00015267" w:rsidRDefault="00A87571" w:rsidP="00B724C0">
            <w:pPr>
              <w:pStyle w:val="Odstavec11"/>
              <w:numPr>
                <w:ilvl w:val="0"/>
                <w:numId w:val="0"/>
              </w:numPr>
              <w:rPr>
                <w:rFonts w:cs="Arial"/>
              </w:rPr>
            </w:pPr>
            <w:r w:rsidRPr="00143941">
              <w:rPr>
                <w:rFonts w:cs="Arial"/>
              </w:rPr>
              <w:t>Brněnská 729/25, 664 47 Střelice</w:t>
            </w:r>
          </w:p>
        </w:tc>
      </w:tr>
      <w:tr w:rsidR="00A87571" w:rsidRPr="00015267" w14:paraId="4018718B" w14:textId="77777777" w:rsidTr="003D3812">
        <w:trPr>
          <w:jc w:val="right"/>
        </w:trPr>
        <w:tc>
          <w:tcPr>
            <w:tcW w:w="4170" w:type="dxa"/>
          </w:tcPr>
          <w:p w14:paraId="5F3460C2" w14:textId="77777777" w:rsidR="00A87571" w:rsidRPr="00015267" w:rsidRDefault="00A87571" w:rsidP="00B724C0">
            <w:pPr>
              <w:pStyle w:val="Odstavec11"/>
              <w:numPr>
                <w:ilvl w:val="0"/>
                <w:numId w:val="0"/>
              </w:numPr>
              <w:rPr>
                <w:rFonts w:cs="Arial"/>
              </w:rPr>
            </w:pPr>
            <w:r w:rsidRPr="00B724C0">
              <w:rPr>
                <w:rFonts w:cs="Arial"/>
                <w:color w:val="000000"/>
              </w:rPr>
              <w:t>Třemošná</w:t>
            </w:r>
          </w:p>
        </w:tc>
        <w:tc>
          <w:tcPr>
            <w:tcW w:w="4183" w:type="dxa"/>
          </w:tcPr>
          <w:p w14:paraId="7770DE98" w14:textId="77777777" w:rsidR="00A87571" w:rsidRPr="00015267" w:rsidRDefault="00A87571" w:rsidP="00B724C0">
            <w:pPr>
              <w:pStyle w:val="Odstavec11"/>
              <w:numPr>
                <w:ilvl w:val="0"/>
                <w:numId w:val="0"/>
              </w:numPr>
              <w:rPr>
                <w:rFonts w:cs="Arial"/>
              </w:rPr>
            </w:pPr>
            <w:r w:rsidRPr="00E70893">
              <w:rPr>
                <w:rFonts w:cs="Arial"/>
              </w:rPr>
              <w:t>Třemošná 1057, 330 11</w:t>
            </w:r>
          </w:p>
        </w:tc>
      </w:tr>
      <w:tr w:rsidR="00A87571" w:rsidRPr="00015267" w14:paraId="7E19CDA4" w14:textId="77777777" w:rsidTr="003D3812">
        <w:trPr>
          <w:jc w:val="right"/>
        </w:trPr>
        <w:tc>
          <w:tcPr>
            <w:tcW w:w="4170" w:type="dxa"/>
          </w:tcPr>
          <w:p w14:paraId="04C8B2F2" w14:textId="77777777" w:rsidR="00A87571" w:rsidRPr="00015267" w:rsidRDefault="00A87571" w:rsidP="00B724C0">
            <w:pPr>
              <w:pStyle w:val="Odstavec11"/>
              <w:numPr>
                <w:ilvl w:val="0"/>
                <w:numId w:val="0"/>
              </w:numPr>
              <w:rPr>
                <w:rFonts w:cs="Arial"/>
              </w:rPr>
            </w:pPr>
            <w:r w:rsidRPr="00B724C0">
              <w:rPr>
                <w:rFonts w:cs="Arial"/>
                <w:color w:val="000000"/>
              </w:rPr>
              <w:t>Včelná</w:t>
            </w:r>
          </w:p>
        </w:tc>
        <w:tc>
          <w:tcPr>
            <w:tcW w:w="4183" w:type="dxa"/>
          </w:tcPr>
          <w:p w14:paraId="2285B267" w14:textId="77777777" w:rsidR="00A87571" w:rsidRPr="00015267" w:rsidRDefault="00A87571" w:rsidP="00B724C0">
            <w:pPr>
              <w:pStyle w:val="Odstavec11"/>
              <w:numPr>
                <w:ilvl w:val="0"/>
                <w:numId w:val="0"/>
              </w:numPr>
              <w:rPr>
                <w:rFonts w:cs="Arial"/>
              </w:rPr>
            </w:pPr>
            <w:r w:rsidRPr="00143941">
              <w:rPr>
                <w:rFonts w:cs="Arial"/>
              </w:rPr>
              <w:t>Čtyři chalupy 459, Včelná 373 82</w:t>
            </w:r>
          </w:p>
        </w:tc>
      </w:tr>
    </w:tbl>
    <w:p w14:paraId="1CE36A96" w14:textId="052129FD" w:rsidR="00E17566" w:rsidRPr="0026081F" w:rsidRDefault="542F3EC6" w:rsidP="00E17566">
      <w:pPr>
        <w:pStyle w:val="Odstavec11"/>
      </w:pPr>
      <w:r>
        <w:t>Dodavatel</w:t>
      </w:r>
      <w:r w:rsidR="5D8ABEA2">
        <w:t xml:space="preserve"> poskytuje </w:t>
      </w:r>
      <w:r>
        <w:t>Objednateli</w:t>
      </w:r>
      <w:r w:rsidR="5D8ABEA2">
        <w:t xml:space="preserve"> Služby uvedené v Katalogu služeb. Plnění, které není </w:t>
      </w:r>
      <w:r>
        <w:t>Službou</w:t>
      </w:r>
      <w:r w:rsidR="5D8ABEA2">
        <w:t xml:space="preserve">, poskytne </w:t>
      </w:r>
      <w:r>
        <w:t>Dodavatel</w:t>
      </w:r>
      <w:r w:rsidR="5D8ABEA2">
        <w:t xml:space="preserve"> </w:t>
      </w:r>
      <w:r>
        <w:t>Objednateli</w:t>
      </w:r>
      <w:r w:rsidR="5D8ABEA2">
        <w:t xml:space="preserve"> na základě Smlouvy o dílo. </w:t>
      </w:r>
      <w:r>
        <w:t>Dodavatel</w:t>
      </w:r>
      <w:r w:rsidR="5D8ABEA2">
        <w:t xml:space="preserve"> vyvine </w:t>
      </w:r>
      <w:r w:rsidR="5D8ABEA2" w:rsidRPr="0026081F">
        <w:t xml:space="preserve">maximální úsilí, které po něm lze spravedlivě požadovat, aby </w:t>
      </w:r>
      <w:r w:rsidRPr="0026081F">
        <w:t>Objednateli</w:t>
      </w:r>
      <w:r w:rsidR="5D8ABEA2" w:rsidRPr="0026081F">
        <w:t xml:space="preserve"> poskytl Služby</w:t>
      </w:r>
      <w:r w:rsidR="307BCBC5" w:rsidRPr="0026081F">
        <w:t xml:space="preserve"> a</w:t>
      </w:r>
      <w:r w:rsidR="00C15E57" w:rsidRPr="0026081F">
        <w:t> </w:t>
      </w:r>
      <w:r w:rsidR="5D8ABEA2" w:rsidRPr="0026081F">
        <w:t xml:space="preserve">zhotovil </w:t>
      </w:r>
      <w:r w:rsidRPr="0026081F">
        <w:t>D</w:t>
      </w:r>
      <w:r w:rsidR="5D8ABEA2" w:rsidRPr="0026081F">
        <w:t>íl</w:t>
      </w:r>
      <w:r w:rsidR="00D40946" w:rsidRPr="0026081F">
        <w:t>o</w:t>
      </w:r>
      <w:r w:rsidR="5D8ABEA2" w:rsidRPr="0026081F">
        <w:t xml:space="preserve"> na</w:t>
      </w:r>
      <w:r w:rsidR="5E0BA0D4" w:rsidRPr="0026081F">
        <w:t> </w:t>
      </w:r>
      <w:r w:rsidR="5D8ABEA2" w:rsidRPr="0026081F">
        <w:t>nejvyšší možné úrovni</w:t>
      </w:r>
      <w:r w:rsidR="004B437B" w:rsidRPr="0026081F">
        <w:t xml:space="preserve"> a v co nejvyšší kvalitě</w:t>
      </w:r>
      <w:r w:rsidR="5D8ABEA2" w:rsidRPr="0026081F">
        <w:t xml:space="preserve">. </w:t>
      </w:r>
      <w:r w:rsidR="57CF59B0" w:rsidRPr="0026081F">
        <w:t>Objednatel</w:t>
      </w:r>
      <w:r w:rsidR="5D8ABEA2" w:rsidRPr="0026081F">
        <w:t xml:space="preserve"> zaplatí </w:t>
      </w:r>
      <w:r w:rsidR="307BCBC5" w:rsidRPr="0026081F">
        <w:t xml:space="preserve">Dodavateli Cenu </w:t>
      </w:r>
      <w:r w:rsidR="5D8ABEA2" w:rsidRPr="0026081F">
        <w:t>za řádně poskytnuté Služby</w:t>
      </w:r>
      <w:r w:rsidRPr="0026081F">
        <w:t xml:space="preserve">, </w:t>
      </w:r>
      <w:r w:rsidR="307BCBC5" w:rsidRPr="0026081F">
        <w:t>nebo</w:t>
      </w:r>
      <w:r w:rsidR="11A800AA" w:rsidRPr="0026081F">
        <w:t> </w:t>
      </w:r>
      <w:r w:rsidR="084C5E80" w:rsidRPr="0026081F">
        <w:t xml:space="preserve">Cenu díla </w:t>
      </w:r>
      <w:r w:rsidRPr="0026081F">
        <w:t xml:space="preserve">za </w:t>
      </w:r>
      <w:r w:rsidR="00D40946" w:rsidRPr="0026081F">
        <w:t xml:space="preserve">včas a </w:t>
      </w:r>
      <w:r w:rsidRPr="0026081F">
        <w:t>řádně zhotovené Díl</w:t>
      </w:r>
      <w:r w:rsidR="307BCBC5" w:rsidRPr="0026081F">
        <w:t>o</w:t>
      </w:r>
      <w:r w:rsidR="1BA97390" w:rsidRPr="0026081F">
        <w:t>.</w:t>
      </w:r>
    </w:p>
    <w:p w14:paraId="68F87483" w14:textId="4806FA7E" w:rsidR="00E34FFB" w:rsidRPr="0026081F" w:rsidRDefault="1BA97390" w:rsidP="004F13F0">
      <w:pPr>
        <w:pStyle w:val="Odstavec11"/>
      </w:pPr>
      <w:r w:rsidRPr="0026081F">
        <w:t xml:space="preserve">Hlavní službou Dodavatele je </w:t>
      </w:r>
      <w:r w:rsidR="00B81CCB" w:rsidRPr="0026081F">
        <w:t>z</w:t>
      </w:r>
      <w:r w:rsidRPr="0026081F">
        <w:t>ajištění plynulého a bezvýpadkového běhu</w:t>
      </w:r>
      <w:r w:rsidR="00B81CCB" w:rsidRPr="0026081F">
        <w:t xml:space="preserve"> PLC úrovně </w:t>
      </w:r>
      <w:r w:rsidR="009F786F" w:rsidRPr="0026081F">
        <w:t>Ř</w:t>
      </w:r>
      <w:r w:rsidR="00D10979" w:rsidRPr="0026081F">
        <w:t>í</w:t>
      </w:r>
      <w:r w:rsidR="3FD2CC79" w:rsidRPr="0026081F">
        <w:t>d</w:t>
      </w:r>
      <w:r w:rsidR="009F786F" w:rsidRPr="0026081F">
        <w:t>í</w:t>
      </w:r>
      <w:r w:rsidR="3FD2CC79" w:rsidRPr="0026081F">
        <w:t>cí</w:t>
      </w:r>
      <w:r w:rsidR="009F786F" w:rsidRPr="0026081F">
        <w:t>ho</w:t>
      </w:r>
      <w:r w:rsidR="00B81CCB" w:rsidRPr="0026081F">
        <w:t xml:space="preserve"> </w:t>
      </w:r>
      <w:r w:rsidR="00D10979" w:rsidRPr="0026081F">
        <w:t xml:space="preserve">systému </w:t>
      </w:r>
      <w:r w:rsidR="00973EB2" w:rsidRPr="0026081F">
        <w:t>skladů</w:t>
      </w:r>
      <w:r w:rsidR="003D3812" w:rsidRPr="0026081F">
        <w:t>.</w:t>
      </w:r>
      <w:r w:rsidRPr="0026081F">
        <w:t xml:space="preserve"> Jedná se zejména o</w:t>
      </w:r>
      <w:r w:rsidR="000B3D49" w:rsidRPr="0026081F">
        <w:t> </w:t>
      </w:r>
      <w:r w:rsidR="003703BE" w:rsidRPr="0026081F">
        <w:t xml:space="preserve">skladové </w:t>
      </w:r>
      <w:r w:rsidR="3FD2CC79" w:rsidRPr="0026081F">
        <w:t>operace s PHM,</w:t>
      </w:r>
      <w:r w:rsidR="00316C3E" w:rsidRPr="0026081F">
        <w:t xml:space="preserve"> be</w:t>
      </w:r>
      <w:r w:rsidR="00A51B3D" w:rsidRPr="0026081F">
        <w:t xml:space="preserve">z </w:t>
      </w:r>
      <w:r w:rsidR="00316C3E" w:rsidRPr="0026081F">
        <w:t xml:space="preserve">výpadkové využití </w:t>
      </w:r>
      <w:r w:rsidR="3FD2CC79" w:rsidRPr="0026081F">
        <w:t>stávající instrumenta</w:t>
      </w:r>
      <w:r w:rsidR="00316C3E" w:rsidRPr="0026081F">
        <w:t xml:space="preserve">ce </w:t>
      </w:r>
      <w:r w:rsidR="00185A43" w:rsidRPr="0026081F">
        <w:t>v</w:t>
      </w:r>
      <w:r w:rsidR="00316C3E" w:rsidRPr="0026081F">
        <w:t> </w:t>
      </w:r>
      <w:r w:rsidR="00D10979" w:rsidRPr="0026081F">
        <w:t>L</w:t>
      </w:r>
      <w:r w:rsidR="00185A43" w:rsidRPr="0026081F">
        <w:t>okalitách</w:t>
      </w:r>
      <w:r w:rsidR="00316C3E" w:rsidRPr="0026081F">
        <w:t xml:space="preserve"> uvedených v </w:t>
      </w:r>
      <w:r w:rsidR="004B437B" w:rsidRPr="0026081F">
        <w:t xml:space="preserve">odstavci </w:t>
      </w:r>
      <w:r w:rsidR="00316C3E" w:rsidRPr="0026081F">
        <w:t>3.1</w:t>
      </w:r>
      <w:r w:rsidRPr="0026081F">
        <w:t xml:space="preserve">. </w:t>
      </w:r>
      <w:r w:rsidR="1EF69A71" w:rsidRPr="0026081F">
        <w:t>Dále musí</w:t>
      </w:r>
      <w:r w:rsidR="0077459E" w:rsidRPr="0026081F">
        <w:t xml:space="preserve"> být </w:t>
      </w:r>
      <w:r w:rsidR="00316C3E" w:rsidRPr="0026081F">
        <w:t xml:space="preserve">zajištěna </w:t>
      </w:r>
      <w:r w:rsidRPr="0026081F">
        <w:t>spolehliv</w:t>
      </w:r>
      <w:r w:rsidR="00316C3E" w:rsidRPr="0026081F">
        <w:t>á</w:t>
      </w:r>
      <w:r w:rsidRPr="0026081F">
        <w:t xml:space="preserve"> integrac</w:t>
      </w:r>
      <w:r w:rsidR="00316C3E" w:rsidRPr="0026081F">
        <w:t xml:space="preserve">e </w:t>
      </w:r>
      <w:r w:rsidRPr="0026081F">
        <w:t>s</w:t>
      </w:r>
      <w:r w:rsidR="1EF69A71" w:rsidRPr="0026081F">
        <w:t xml:space="preserve"> dalšími </w:t>
      </w:r>
      <w:r w:rsidRPr="0026081F">
        <w:t xml:space="preserve">informačními systémy </w:t>
      </w:r>
      <w:r w:rsidR="00CC218F" w:rsidRPr="0026081F">
        <w:t>Objednatele</w:t>
      </w:r>
      <w:r w:rsidR="00316C3E" w:rsidRPr="0026081F">
        <w:t>, které jsou na PLC úroveň připojeny, nebo které využívají PLC úroveň jak</w:t>
      </w:r>
      <w:r w:rsidR="00A363C9" w:rsidRPr="0026081F">
        <w:t>o</w:t>
      </w:r>
      <w:r w:rsidR="00316C3E" w:rsidRPr="0026081F">
        <w:t xml:space="preserve"> zdroj dat.</w:t>
      </w:r>
    </w:p>
    <w:p w14:paraId="6FF0E51D" w14:textId="204403FB" w:rsidR="00DD5844" w:rsidRPr="0026081F" w:rsidRDefault="00316C3E" w:rsidP="00C10B75">
      <w:pPr>
        <w:pStyle w:val="Odstavec11"/>
      </w:pPr>
      <w:r w:rsidRPr="0026081F">
        <w:t xml:space="preserve">Součástí </w:t>
      </w:r>
      <w:r w:rsidR="007A37F1" w:rsidRPr="0026081F">
        <w:t xml:space="preserve">Služeb </w:t>
      </w:r>
      <w:r w:rsidRPr="0026081F">
        <w:t xml:space="preserve">Dodavatele je také dodávka náhradních dílů pro PLC úroveň. Dodávka náhradních dílů musí být realizována v cenách obvyklých a rozsah každé takovéto dodávky a její cena musí být </w:t>
      </w:r>
      <w:r w:rsidR="00DD5844" w:rsidRPr="0026081F">
        <w:t xml:space="preserve">před její dodáním </w:t>
      </w:r>
      <w:r w:rsidRPr="0026081F">
        <w:t>schválen</w:t>
      </w:r>
      <w:r w:rsidR="00AC422E" w:rsidRPr="0026081F">
        <w:t>a</w:t>
      </w:r>
      <w:r w:rsidRPr="0026081F">
        <w:t xml:space="preserve"> </w:t>
      </w:r>
      <w:r w:rsidR="002A3A18" w:rsidRPr="0026081F">
        <w:t xml:space="preserve">písemně </w:t>
      </w:r>
      <w:r w:rsidRPr="0026081F">
        <w:t xml:space="preserve">zástupcem Objednatele. Objednatel si vyhrazuje právo, v případě jakýchkoli pochybností o ceně, nebo rozsahu dodávky, návrh takovéto dodávky </w:t>
      </w:r>
      <w:r w:rsidR="00DD5844" w:rsidRPr="0026081F">
        <w:t>o</w:t>
      </w:r>
      <w:r w:rsidRPr="0026081F">
        <w:t>dmítnout a zajistit si náhradní díly prostřednictvím třetí strany</w:t>
      </w:r>
      <w:r w:rsidR="00DD5844" w:rsidRPr="0026081F">
        <w:t xml:space="preserve"> a poskytnou</w:t>
      </w:r>
      <w:r w:rsidR="00B976D0" w:rsidRPr="0026081F">
        <w:t>t</w:t>
      </w:r>
      <w:r w:rsidR="00DD5844" w:rsidRPr="0026081F">
        <w:t xml:space="preserve"> takto získané náhradní díly Dodavateli pro výkon jeho Služeb. Takto zajištěné náhradní díly</w:t>
      </w:r>
      <w:r w:rsidR="00DF338F" w:rsidRPr="0026081F">
        <w:t xml:space="preserve"> pro PLC úroveň</w:t>
      </w:r>
      <w:r w:rsidR="00DD5844" w:rsidRPr="0026081F">
        <w:t xml:space="preserve"> je Dodavatel povinen použít pro poskytnutí </w:t>
      </w:r>
      <w:r w:rsidR="0066537C" w:rsidRPr="0026081F">
        <w:t xml:space="preserve">svých </w:t>
      </w:r>
      <w:r w:rsidR="00DD5844" w:rsidRPr="0026081F">
        <w:t>Služeb</w:t>
      </w:r>
      <w:r w:rsidR="0066537C" w:rsidRPr="0026081F">
        <w:t xml:space="preserve"> </w:t>
      </w:r>
      <w:r w:rsidR="00C10B75" w:rsidRPr="0026081F">
        <w:t>Objednateli.</w:t>
      </w:r>
    </w:p>
    <w:p w14:paraId="0672451E" w14:textId="767B8567" w:rsidR="00D21F37" w:rsidRPr="0026081F" w:rsidRDefault="2601EFA8" w:rsidP="00E34FFB">
      <w:pPr>
        <w:pStyle w:val="Odstavec11"/>
      </w:pPr>
      <w:r w:rsidRPr="0026081F">
        <w:lastRenderedPageBreak/>
        <w:t xml:space="preserve">Součástí předmětu </w:t>
      </w:r>
      <w:r w:rsidR="00FE16ED" w:rsidRPr="0026081F">
        <w:t xml:space="preserve">SLA </w:t>
      </w:r>
      <w:r w:rsidRPr="0026081F">
        <w:t xml:space="preserve">je i zajištění </w:t>
      </w:r>
      <w:r w:rsidR="21139A79" w:rsidRPr="0026081F">
        <w:t xml:space="preserve">provozování </w:t>
      </w:r>
      <w:r w:rsidR="00C10B75" w:rsidRPr="0026081F">
        <w:t xml:space="preserve">PLC úrovně </w:t>
      </w:r>
      <w:r w:rsidR="21139A79" w:rsidRPr="0026081F">
        <w:t>v souladu se Smlouvou o</w:t>
      </w:r>
      <w:r w:rsidR="4501D6D7" w:rsidRPr="0026081F">
        <w:t> </w:t>
      </w:r>
      <w:r w:rsidR="21139A79" w:rsidRPr="0026081F">
        <w:t xml:space="preserve">dodávce a její </w:t>
      </w:r>
      <w:r w:rsidR="0068004F" w:rsidRPr="0026081F">
        <w:t>p</w:t>
      </w:r>
      <w:r w:rsidR="21139A79" w:rsidRPr="0026081F">
        <w:t>řílohou č. 1</w:t>
      </w:r>
      <w:r w:rsidR="4C570F0C" w:rsidRPr="0026081F">
        <w:t>.</w:t>
      </w:r>
    </w:p>
    <w:p w14:paraId="64FA7D35" w14:textId="0B3467FF" w:rsidR="00D14837" w:rsidRPr="00D65FAC" w:rsidRDefault="3CA7258C" w:rsidP="00D14837">
      <w:pPr>
        <w:pStyle w:val="Odstavec11"/>
      </w:pPr>
      <w:r w:rsidRPr="0026081F">
        <w:t xml:space="preserve">Pro řádné ukončení </w:t>
      </w:r>
      <w:r w:rsidR="00FE16ED" w:rsidRPr="0026081F">
        <w:t xml:space="preserve">SLA </w:t>
      </w:r>
      <w:r w:rsidRPr="0026081F">
        <w:t xml:space="preserve">je Dodavatel povinen poskytnout Objednateli nebo Objednatelem určené třetí osobě maximální nezbytnou součinnost, </w:t>
      </w:r>
      <w:r w:rsidR="00FE16ED" w:rsidRPr="0026081F">
        <w:t xml:space="preserve">Dokumentaci </w:t>
      </w:r>
      <w:r w:rsidRPr="0026081F">
        <w:t>a</w:t>
      </w:r>
      <w:r w:rsidR="00372CA2" w:rsidRPr="0026081F">
        <w:t> </w:t>
      </w:r>
      <w:r w:rsidRPr="0026081F">
        <w:t>informace za účelem</w:t>
      </w:r>
      <w:r>
        <w:t xml:space="preserve"> plynulého a řádného převedení činností dle </w:t>
      </w:r>
      <w:r w:rsidR="002B5313">
        <w:t xml:space="preserve">SLA </w:t>
      </w:r>
      <w:r>
        <w:t>či dat obsažených v</w:t>
      </w:r>
      <w:r w:rsidR="009758D9">
        <w:t xml:space="preserve"> PLC úrovni, </w:t>
      </w:r>
      <w:r>
        <w:t xml:space="preserve">či její příslušné části na Objednatele nebo Objednatelem určenou třetí osobu tak, aby Objednateli nevznikla škoda, přičemž Dodavatel se zavazuje tuto součinnost poskytovat s odbornou péčí, zodpovědně, a to do doby </w:t>
      </w:r>
      <w:r w:rsidRPr="00D65FAC">
        <w:t>úplného převzetí takových činností Objednatelem či Objednatelem určenou třetí osobou (dále jen „</w:t>
      </w:r>
      <w:r w:rsidRPr="00D65FAC">
        <w:rPr>
          <w:b/>
          <w:bCs/>
        </w:rPr>
        <w:t>Exit</w:t>
      </w:r>
      <w:r w:rsidRPr="00D65FAC">
        <w:t>“). Za tímto účelem se Dodavatel zavazuje ve</w:t>
      </w:r>
      <w:r w:rsidR="00B8353E" w:rsidRPr="00D65FAC">
        <w:t xml:space="preserve"> lhů</w:t>
      </w:r>
      <w:r w:rsidR="004E651A" w:rsidRPr="00D65FAC">
        <w:t>tě</w:t>
      </w:r>
      <w:r w:rsidRPr="00D65FAC">
        <w:t xml:space="preserve"> </w:t>
      </w:r>
      <w:r w:rsidR="00B8353E" w:rsidRPr="00D65FAC">
        <w:t xml:space="preserve">min. 6 měsíců </w:t>
      </w:r>
      <w:r w:rsidR="004E651A" w:rsidRPr="00D65FAC">
        <w:t>před ukončením SLA</w:t>
      </w:r>
      <w:r w:rsidR="00934C48" w:rsidRPr="00D65FAC">
        <w:t xml:space="preserve"> </w:t>
      </w:r>
      <w:r w:rsidRPr="00D65FAC">
        <w:t xml:space="preserve">vypracovat na základě pokynu Objednatele </w:t>
      </w:r>
      <w:r w:rsidR="001750DD" w:rsidRPr="00D65FAC">
        <w:t xml:space="preserve">písemnou </w:t>
      </w:r>
      <w:r w:rsidR="00CD3D5D" w:rsidRPr="00FF3E2E">
        <w:t>D</w:t>
      </w:r>
      <w:r w:rsidR="00CD3D5D" w:rsidRPr="00D65FAC">
        <w:t xml:space="preserve">okumentaci </w:t>
      </w:r>
      <w:r w:rsidRPr="00D65FAC">
        <w:t>vymezující postup provedení Exitu (návrh řešení Exitu, dále jen „</w:t>
      </w:r>
      <w:r w:rsidRPr="00D65FAC">
        <w:rPr>
          <w:b/>
          <w:bCs/>
        </w:rPr>
        <w:t>Exitový plán</w:t>
      </w:r>
      <w:r w:rsidRPr="00D65FAC">
        <w:t>“), a poskytnout plnění nezbytná k</w:t>
      </w:r>
      <w:r w:rsidR="008148F0" w:rsidRPr="00D65FAC">
        <w:t> </w:t>
      </w:r>
      <w:r w:rsidRPr="00D65FAC">
        <w:t xml:space="preserve">realizaci tohoto Exitového plánu za přiměřeného použití vhodných ustanovení </w:t>
      </w:r>
      <w:r w:rsidR="001750DD" w:rsidRPr="00D65FAC">
        <w:t xml:space="preserve">SLA </w:t>
      </w:r>
      <w:r w:rsidRPr="00D65FAC">
        <w:t xml:space="preserve">(realizace Exitu). Závazek dle tohoto ustanovení platí i po uplynutí doby trvání </w:t>
      </w:r>
      <w:r w:rsidR="001750DD" w:rsidRPr="00D65FAC">
        <w:t>SLA</w:t>
      </w:r>
      <w:r w:rsidRPr="00D65FAC">
        <w:t>.</w:t>
      </w:r>
    </w:p>
    <w:p w14:paraId="0702115A" w14:textId="77777777" w:rsidR="00D14837" w:rsidRPr="00537CAA" w:rsidRDefault="3CA7258C" w:rsidP="00D14837">
      <w:pPr>
        <w:pStyle w:val="Odstavec11"/>
      </w:pPr>
      <w:r w:rsidRPr="00537CAA">
        <w:t>Rozsah realizace Exitu bude stanoven v Exitovém plánu, minimální nároky na realizaci Exitu jsou však následující:</w:t>
      </w:r>
    </w:p>
    <w:p w14:paraId="3EA78590" w14:textId="6248054C" w:rsidR="00C10B75" w:rsidRPr="00423BEE" w:rsidRDefault="3CA7258C" w:rsidP="00C10B75">
      <w:pPr>
        <w:pStyle w:val="Odstavec111"/>
        <w:numPr>
          <w:ilvl w:val="2"/>
          <w:numId w:val="11"/>
        </w:numPr>
        <w:spacing w:before="80"/>
        <w:ind w:left="1066" w:hanging="357"/>
      </w:pPr>
      <w:r w:rsidRPr="00632EB6">
        <w:t xml:space="preserve">Dodavatel dodá </w:t>
      </w:r>
      <w:r w:rsidR="004373A4">
        <w:t xml:space="preserve">písemnou </w:t>
      </w:r>
      <w:r w:rsidRPr="00632EB6">
        <w:t xml:space="preserve">dokumentaci k integračním vazbám spravovaným Dodavatelem </w:t>
      </w:r>
      <w:r w:rsidR="00C10B75" w:rsidRPr="00423BEE">
        <w:t>v rámci PLC úrovně</w:t>
      </w:r>
      <w:r w:rsidR="00D53693">
        <w:t>;</w:t>
      </w:r>
    </w:p>
    <w:p w14:paraId="0E8C9F85" w14:textId="19A1B56F" w:rsidR="00D14837" w:rsidRPr="008F2AF5" w:rsidRDefault="00C10B75" w:rsidP="0092150B">
      <w:pPr>
        <w:pStyle w:val="Odstavec111"/>
        <w:numPr>
          <w:ilvl w:val="2"/>
          <w:numId w:val="11"/>
        </w:numPr>
        <w:spacing w:before="80"/>
        <w:ind w:left="1066" w:hanging="357"/>
      </w:pPr>
      <w:r w:rsidRPr="008F2AF5">
        <w:t>Předpok</w:t>
      </w:r>
      <w:r w:rsidR="00632EB6" w:rsidRPr="008F2AF5">
        <w:t>l</w:t>
      </w:r>
      <w:r w:rsidRPr="008F2AF5">
        <w:t>ádá se, že konfigurační soubory pro všechny zařízení PLC úrovně jsou uloženy na inženýrské stanici (inženýrských stani</w:t>
      </w:r>
      <w:r w:rsidR="00A363C9" w:rsidRPr="008F2AF5">
        <w:t>c</w:t>
      </w:r>
      <w:r w:rsidR="00A363C9" w:rsidRPr="008F2AF5">
        <w:rPr>
          <w:lang w:val="sk-SK"/>
        </w:rPr>
        <w:t>í</w:t>
      </w:r>
      <w:r w:rsidRPr="008F2AF5">
        <w:t>ch PLC úrovně). Dodavatel provede aktualizaci všech konfiguračních souborů tak, aby uložená konfigurace na inženýrské stanici (nebo inženýrských stanicích) byla totožná s aktuální konfigurací zařízení v</w:t>
      </w:r>
      <w:r w:rsidR="0095661C" w:rsidRPr="00FF3E2E">
        <w:t> </w:t>
      </w:r>
      <w:r w:rsidRPr="008F2AF5">
        <w:t>provozu</w:t>
      </w:r>
      <w:r w:rsidR="0095661C" w:rsidRPr="00FF3E2E">
        <w:t xml:space="preserve"> příslušné Lokality</w:t>
      </w:r>
      <w:r w:rsidRPr="008F2AF5">
        <w:t>.</w:t>
      </w:r>
    </w:p>
    <w:p w14:paraId="43D06864" w14:textId="36A1B6CD" w:rsidR="00D14837" w:rsidRPr="00632EB6" w:rsidRDefault="3CA7258C" w:rsidP="0092150B">
      <w:pPr>
        <w:pStyle w:val="Odstavec111"/>
        <w:numPr>
          <w:ilvl w:val="2"/>
          <w:numId w:val="11"/>
        </w:numPr>
        <w:spacing w:before="80"/>
        <w:ind w:left="1066" w:hanging="357"/>
      </w:pPr>
      <w:r w:rsidRPr="00632EB6">
        <w:t xml:space="preserve">Dodavatel poskytne služby spojené s ukončením </w:t>
      </w:r>
      <w:r w:rsidR="00C10B75" w:rsidRPr="00423BEE">
        <w:t xml:space="preserve">Služeb pro PLC </w:t>
      </w:r>
      <w:r w:rsidR="004E2317" w:rsidRPr="004E2317">
        <w:t>úroveň</w:t>
      </w:r>
      <w:r w:rsidR="0095661C">
        <w:t>,</w:t>
      </w:r>
      <w:r w:rsidR="004E2317" w:rsidRPr="004E2317">
        <w:t xml:space="preserve"> </w:t>
      </w:r>
      <w:r w:rsidR="004E2317" w:rsidRPr="00632EB6">
        <w:t>tj.</w:t>
      </w:r>
      <w:r w:rsidRPr="00632EB6">
        <w:t xml:space="preserve"> např. deaktivace uživatelů, vypnutí integračních vazeb</w:t>
      </w:r>
      <w:r w:rsidR="00C10B75" w:rsidRPr="00423BEE">
        <w:t xml:space="preserve"> (jestli je to aplikovatelné), zrušení vzdálených VPN přístupů a jiných přístupových oprávnění do zařízení PLC úrovně. Dodavatel poskytne součinnost při vytvoření přístupových oprávnění do zařízení PLC úrovně pro Objednatele, nebo Objednatelem určenou třetí osobu.</w:t>
      </w:r>
    </w:p>
    <w:p w14:paraId="2D418B36" w14:textId="56F6FB69" w:rsidR="00D14837" w:rsidRPr="00554C39" w:rsidRDefault="3CA7258C" w:rsidP="0092150B">
      <w:pPr>
        <w:pStyle w:val="Odstavec111"/>
        <w:numPr>
          <w:ilvl w:val="2"/>
          <w:numId w:val="11"/>
        </w:numPr>
        <w:spacing w:before="80"/>
        <w:ind w:left="1066" w:hanging="357"/>
      </w:pPr>
      <w:r w:rsidRPr="00554C39">
        <w:t xml:space="preserve">V případě, že po ukončení </w:t>
      </w:r>
      <w:r w:rsidR="009E26D5" w:rsidRPr="00554C39">
        <w:t xml:space="preserve">SLA </w:t>
      </w:r>
      <w:r w:rsidRPr="00554C39">
        <w:t>Objednatel oznámí, že nebude nadále využívat</w:t>
      </w:r>
      <w:r w:rsidR="00C10B75" w:rsidRPr="00554C39">
        <w:t xml:space="preserve"> dodan</w:t>
      </w:r>
      <w:r w:rsidR="0050133C" w:rsidRPr="00FF3E2E">
        <w:t>ou</w:t>
      </w:r>
      <w:r w:rsidR="00C10B75" w:rsidRPr="00554C39">
        <w:t xml:space="preserve"> PLC </w:t>
      </w:r>
      <w:r w:rsidR="00A16FCE" w:rsidRPr="00554C39">
        <w:t>úrov</w:t>
      </w:r>
      <w:r w:rsidR="00A16FCE" w:rsidRPr="00FF3E2E">
        <w:t>eň</w:t>
      </w:r>
      <w:r w:rsidR="00A16FCE" w:rsidRPr="00554C39">
        <w:t xml:space="preserve"> </w:t>
      </w:r>
      <w:r w:rsidRPr="00554C39">
        <w:t xml:space="preserve">a hodlá ke stejnému účelu využívat jiný software a/nebo </w:t>
      </w:r>
      <w:r w:rsidR="001B20B4" w:rsidRPr="00554C39">
        <w:t xml:space="preserve">hardware </w:t>
      </w:r>
      <w:r w:rsidR="00147C97" w:rsidRPr="00FF3E2E">
        <w:t xml:space="preserve">v rámci PLC úrovně </w:t>
      </w:r>
      <w:r w:rsidRPr="00554C39">
        <w:t>(dále také jen „</w:t>
      </w:r>
      <w:r w:rsidR="001B20B4" w:rsidRPr="00FF3E2E">
        <w:rPr>
          <w:b/>
          <w:bCs/>
        </w:rPr>
        <w:t>Nové prostředí</w:t>
      </w:r>
      <w:r w:rsidRPr="00554C39">
        <w:t>“), pak Dodavatel poskytne nezbytnou součinnost pro migraci na</w:t>
      </w:r>
      <w:r w:rsidR="00C10B75" w:rsidRPr="00554C39">
        <w:t xml:space="preserve"> </w:t>
      </w:r>
      <w:r w:rsidR="001B20B4" w:rsidRPr="00554C39">
        <w:t>Nové prostředí</w:t>
      </w:r>
      <w:r w:rsidRPr="00554C39">
        <w:t>, a to i vůči třetím stranám (např. součinnost s novým dodavatelem</w:t>
      </w:r>
      <w:r w:rsidR="001B20B4" w:rsidRPr="00554C39">
        <w:t xml:space="preserve">) </w:t>
      </w:r>
      <w:r w:rsidRPr="00554C39">
        <w:t>–</w:t>
      </w:r>
      <w:r w:rsidR="003C2BE6" w:rsidRPr="00554C39">
        <w:t xml:space="preserve"> </w:t>
      </w:r>
      <w:r w:rsidR="00E623C0" w:rsidRPr="00554C39">
        <w:t>s</w:t>
      </w:r>
      <w:r w:rsidRPr="00554C39">
        <w:t>oučinnost bude</w:t>
      </w:r>
      <w:r w:rsidR="00C10B75" w:rsidRPr="00554C39">
        <w:t xml:space="preserve"> posk</w:t>
      </w:r>
      <w:r w:rsidR="0077459E" w:rsidRPr="00554C39">
        <w:t>y</w:t>
      </w:r>
      <w:r w:rsidR="00C10B75" w:rsidRPr="00554C39">
        <w:t>tnuta</w:t>
      </w:r>
      <w:r w:rsidRPr="00554C39">
        <w:t xml:space="preserve"> dle pokynů Objednatele a s odbornou péčí</w:t>
      </w:r>
      <w:r w:rsidR="00C10B75" w:rsidRPr="00554C39">
        <w:t>.</w:t>
      </w:r>
    </w:p>
    <w:p w14:paraId="46866A03" w14:textId="0D51F6F3" w:rsidR="00D14837" w:rsidRPr="0027416B" w:rsidRDefault="3CA7258C" w:rsidP="0092150B">
      <w:pPr>
        <w:pStyle w:val="Odstavec111"/>
        <w:numPr>
          <w:ilvl w:val="2"/>
          <w:numId w:val="11"/>
        </w:numPr>
        <w:spacing w:before="80"/>
        <w:ind w:left="1066" w:hanging="357"/>
      </w:pPr>
      <w:r w:rsidRPr="00632EB6">
        <w:t xml:space="preserve">Dodavatel ověří a zajistí, že k okamžiku ukončení účinnosti </w:t>
      </w:r>
      <w:r w:rsidR="003373F9" w:rsidRPr="00632EB6">
        <w:t>S</w:t>
      </w:r>
      <w:r w:rsidR="003373F9">
        <w:t>LA</w:t>
      </w:r>
      <w:r w:rsidRPr="00632EB6">
        <w:t xml:space="preserve">, případně bezodkladně po něm, bude-li smluvní vztah ukončen odstoupením od </w:t>
      </w:r>
      <w:r w:rsidR="003373F9" w:rsidRPr="00632EB6">
        <w:t>S</w:t>
      </w:r>
      <w:r w:rsidR="003373F9">
        <w:t>LA</w:t>
      </w:r>
      <w:r w:rsidRPr="00632EB6">
        <w:t xml:space="preserve">, bude mít Objednatel k dispozici veškerou, kompletní a aktuální </w:t>
      </w:r>
      <w:r w:rsidR="00FD3EE7">
        <w:t>D</w:t>
      </w:r>
      <w:r w:rsidRPr="00632EB6">
        <w:t>okumentaci</w:t>
      </w:r>
      <w:r w:rsidR="00201888" w:rsidRPr="00423BEE">
        <w:t xml:space="preserve"> </w:t>
      </w:r>
      <w:r w:rsidR="00DE00C7" w:rsidRPr="00423BEE">
        <w:t xml:space="preserve">PLC úrovně </w:t>
      </w:r>
      <w:r w:rsidR="00632EB6">
        <w:t>v</w:t>
      </w:r>
      <w:r w:rsidR="00DE00C7" w:rsidRPr="00423BEE">
        <w:t xml:space="preserve">četně </w:t>
      </w:r>
      <w:r w:rsidR="00DE00C7" w:rsidRPr="0027416B">
        <w:t xml:space="preserve">aktuálních konfiguračních souborů ke </w:t>
      </w:r>
      <w:r w:rsidR="00DE00C7" w:rsidRPr="00FF3E2E">
        <w:t>všem dodaným zařízením PLC úrovn</w:t>
      </w:r>
      <w:r w:rsidR="00632EB6" w:rsidRPr="00FF3E2E">
        <w:t>ě</w:t>
      </w:r>
      <w:r w:rsidR="00857FBF" w:rsidRPr="00FF3E2E">
        <w:t>,</w:t>
      </w:r>
      <w:r w:rsidR="00DE00C7" w:rsidRPr="00FF3E2E">
        <w:t xml:space="preserve"> a</w:t>
      </w:r>
      <w:r w:rsidRPr="00FF3E2E">
        <w:t xml:space="preserve"> </w:t>
      </w:r>
      <w:r w:rsidR="00DE00C7" w:rsidRPr="00FF3E2E">
        <w:t xml:space="preserve">i </w:t>
      </w:r>
      <w:r w:rsidRPr="00FF3E2E">
        <w:t>Dílu vznikl</w:t>
      </w:r>
      <w:r w:rsidR="00DE00C7" w:rsidRPr="00FF3E2E">
        <w:t>ém</w:t>
      </w:r>
      <w:r w:rsidRPr="00FF3E2E">
        <w:t xml:space="preserve"> v souvislosti či na základě poskytování </w:t>
      </w:r>
      <w:r w:rsidR="00DE00C7" w:rsidRPr="00FF3E2E">
        <w:t>S</w:t>
      </w:r>
      <w:r w:rsidRPr="00FF3E2E">
        <w:t>lužeb a/nebo zhotovení Díla;</w:t>
      </w:r>
    </w:p>
    <w:p w14:paraId="019E2B02" w14:textId="75125E0E" w:rsidR="00EA16AD" w:rsidRDefault="00816D80" w:rsidP="006243B1">
      <w:pPr>
        <w:pStyle w:val="Nadpis2"/>
      </w:pPr>
      <w:r>
        <w:t>MÍSTO A TERMÍN POSKYTOVÁNÍ SLUŽEB</w:t>
      </w:r>
    </w:p>
    <w:p w14:paraId="7F5546A6" w14:textId="720B7023" w:rsidR="00D14837" w:rsidRPr="00DF2B59" w:rsidRDefault="499F3F59" w:rsidP="00D14837">
      <w:pPr>
        <w:pStyle w:val="Odstavec11"/>
      </w:pPr>
      <w:r>
        <w:t xml:space="preserve">Místem poskytování </w:t>
      </w:r>
      <w:r w:rsidR="542F3EC6">
        <w:t>S</w:t>
      </w:r>
      <w:r>
        <w:t>lužeb</w:t>
      </w:r>
      <w:r w:rsidR="053A5E6B">
        <w:t xml:space="preserve"> jsou prostory Objednatele, a to na adresách </w:t>
      </w:r>
      <w:r w:rsidR="00F4087B">
        <w:t xml:space="preserve">Lokalit </w:t>
      </w:r>
      <w:r w:rsidR="053A5E6B">
        <w:t>Objednatele</w:t>
      </w:r>
      <w:r>
        <w:t>.</w:t>
      </w:r>
      <w:r w:rsidR="384E87B1">
        <w:t xml:space="preserve"> Seznam </w:t>
      </w:r>
      <w:r w:rsidR="009976F3">
        <w:t xml:space="preserve">Lokalit </w:t>
      </w:r>
      <w:r w:rsidR="384E87B1">
        <w:t xml:space="preserve">Objednatele je uveden </w:t>
      </w:r>
      <w:r w:rsidR="00096C49">
        <w:t xml:space="preserve">výše </w:t>
      </w:r>
      <w:r w:rsidR="6B60BC78">
        <w:t>v</w:t>
      </w:r>
      <w:r w:rsidR="009976F3">
        <w:t> </w:t>
      </w:r>
      <w:r w:rsidR="6B60BC78">
        <w:t>tabulce</w:t>
      </w:r>
      <w:r w:rsidR="009976F3">
        <w:t xml:space="preserve"> č. 1</w:t>
      </w:r>
      <w:r w:rsidR="6B60BC78">
        <w:t>.</w:t>
      </w:r>
      <w:r>
        <w:t xml:space="preserve"> </w:t>
      </w:r>
      <w:r w:rsidR="373736BF">
        <w:t>Objednatel zároveň umožňuje</w:t>
      </w:r>
      <w:r w:rsidR="158E073B">
        <w:t xml:space="preserve"> poskytnutí</w:t>
      </w:r>
      <w:r w:rsidR="373736BF">
        <w:t xml:space="preserve"> vzdáleného připojení</w:t>
      </w:r>
      <w:r w:rsidR="3D866C98">
        <w:t>.</w:t>
      </w:r>
      <w:r w:rsidR="3CA7258C">
        <w:t xml:space="preserve"> </w:t>
      </w:r>
      <w:r w:rsidR="3CA7258C" w:rsidRPr="00DF2B59">
        <w:t xml:space="preserve">Místem zhotovení Díla </w:t>
      </w:r>
      <w:r w:rsidR="005A7A91" w:rsidRPr="00DF2B59">
        <w:t>na základě Požada</w:t>
      </w:r>
      <w:r w:rsidR="00F02AAF" w:rsidRPr="00DF2B59">
        <w:t xml:space="preserve">vků jsou </w:t>
      </w:r>
      <w:r w:rsidR="006131CD">
        <w:t xml:space="preserve">příslušné </w:t>
      </w:r>
      <w:r w:rsidR="00F02AAF" w:rsidRPr="00DF2B59">
        <w:t>Lokality</w:t>
      </w:r>
      <w:r w:rsidR="3CA7258C" w:rsidRPr="00DF2B59">
        <w:t>, nestanoví-li Smlouva o dílo něco jiného.</w:t>
      </w:r>
    </w:p>
    <w:p w14:paraId="67FB39ED" w14:textId="2BF47221" w:rsidR="00816D80" w:rsidRPr="00DB5126" w:rsidRDefault="68E54C9A" w:rsidP="00796F19">
      <w:pPr>
        <w:pStyle w:val="Odstavec11"/>
      </w:pPr>
      <w:r>
        <w:t>Dodavatel</w:t>
      </w:r>
      <w:r w:rsidR="499F3F59">
        <w:t xml:space="preserve"> se zavazuje plnit své závazky vyplývající mu z této </w:t>
      </w:r>
      <w:r w:rsidR="00F02AAF">
        <w:t xml:space="preserve">SLA </w:t>
      </w:r>
      <w:r w:rsidR="499F3F59">
        <w:t xml:space="preserve">a na základě </w:t>
      </w:r>
      <w:r w:rsidR="307BCBC5">
        <w:t>P</w:t>
      </w:r>
      <w:r w:rsidR="499F3F59">
        <w:t xml:space="preserve">ožadavků </w:t>
      </w:r>
      <w:r w:rsidR="59CDE14C" w:rsidRPr="00DD1BB5">
        <w:t>O</w:t>
      </w:r>
      <w:r w:rsidR="499F3F59" w:rsidRPr="00DD1BB5">
        <w:t xml:space="preserve">bjednatele po celou dobu platnosti a </w:t>
      </w:r>
      <w:r w:rsidR="499F3F59" w:rsidRPr="00DB5126">
        <w:t>účinnosti</w:t>
      </w:r>
      <w:r w:rsidR="59CDE14C" w:rsidRPr="00DB5126">
        <w:t xml:space="preserve"> </w:t>
      </w:r>
      <w:r w:rsidR="00F02AAF" w:rsidRPr="00DB5126">
        <w:t>SLA</w:t>
      </w:r>
      <w:r w:rsidR="499F3F59" w:rsidRPr="00DB5126">
        <w:t>.</w:t>
      </w:r>
    </w:p>
    <w:p w14:paraId="2BEA37CE" w14:textId="34353B76" w:rsidR="00816D80" w:rsidRPr="00DB5126" w:rsidRDefault="499F3F59" w:rsidP="00796F19">
      <w:pPr>
        <w:pStyle w:val="Odstavec11"/>
      </w:pPr>
      <w:r w:rsidRPr="00DB5126">
        <w:t xml:space="preserve">Termín zahájení </w:t>
      </w:r>
      <w:r w:rsidR="3F9F7662" w:rsidRPr="00DB5126">
        <w:t xml:space="preserve">poskytování Služeb </w:t>
      </w:r>
      <w:r w:rsidRPr="00DB5126">
        <w:t xml:space="preserve">dle </w:t>
      </w:r>
      <w:r w:rsidR="00EF54B6" w:rsidRPr="00DB5126">
        <w:t>SLA</w:t>
      </w:r>
      <w:r w:rsidR="771BCA86" w:rsidRPr="00DB5126">
        <w:t xml:space="preserve"> je </w:t>
      </w:r>
      <w:r w:rsidR="002C5D80" w:rsidRPr="00DB5126">
        <w:t xml:space="preserve">vázán na úspěšnou akceptaci </w:t>
      </w:r>
      <w:r w:rsidR="00E20AC8" w:rsidRPr="00DB5126">
        <w:t>D</w:t>
      </w:r>
      <w:r w:rsidR="002C5D80" w:rsidRPr="00DB5126">
        <w:t>ílčí části Díla dle Smlouvy o dodávce</w:t>
      </w:r>
      <w:r w:rsidR="0075120F" w:rsidRPr="00DB5126">
        <w:t xml:space="preserve"> v rámci první Lokality</w:t>
      </w:r>
      <w:r w:rsidR="00E20AC8" w:rsidRPr="00DB5126">
        <w:t>. Služba bude postupně poskytována na všech Lokalitách</w:t>
      </w:r>
      <w:r w:rsidR="00242EF2" w:rsidRPr="00DB5126">
        <w:t xml:space="preserve"> po úspěšné akceptaci</w:t>
      </w:r>
      <w:r w:rsidR="002A6179" w:rsidRPr="00DB5126">
        <w:t xml:space="preserve"> Dílčích částí Díla dle Smlouvy o dodávce</w:t>
      </w:r>
      <w:r w:rsidR="00E24744">
        <w:t xml:space="preserve"> v rámci doby trvání SLA</w:t>
      </w:r>
      <w:r w:rsidR="00610AAA" w:rsidRPr="00DB5126">
        <w:t>.</w:t>
      </w:r>
    </w:p>
    <w:p w14:paraId="536B933B" w14:textId="6C237F6B" w:rsidR="00C30833" w:rsidRPr="0026081F" w:rsidRDefault="2287F672" w:rsidP="00796F19">
      <w:pPr>
        <w:pStyle w:val="Odstavec11"/>
      </w:pPr>
      <w:r w:rsidRPr="0026081F">
        <w:t>Termín zhotovení Díla je uveden ve Smlouvě o dílo</w:t>
      </w:r>
      <w:r w:rsidR="00F02AAF" w:rsidRPr="0026081F">
        <w:t xml:space="preserve">/Objednávce či </w:t>
      </w:r>
      <w:r w:rsidR="00610457" w:rsidRPr="0026081F">
        <w:t>v písemném pokynu Objednatele</w:t>
      </w:r>
      <w:r w:rsidRPr="0026081F">
        <w:t>.</w:t>
      </w:r>
    </w:p>
    <w:p w14:paraId="43053E0D" w14:textId="77777777" w:rsidR="00371D48" w:rsidRDefault="00371D48" w:rsidP="006243B1">
      <w:pPr>
        <w:pStyle w:val="Nadpis2"/>
      </w:pPr>
      <w:r>
        <w:lastRenderedPageBreak/>
        <w:t>CENA A PLATEBNÍ PODMÍNKY</w:t>
      </w:r>
    </w:p>
    <w:p w14:paraId="47A32DAD" w14:textId="65A97122" w:rsidR="00371D48" w:rsidRDefault="219DD244" w:rsidP="00116C24">
      <w:pPr>
        <w:pStyle w:val="Odstavec11"/>
      </w:pPr>
      <w:bookmarkStart w:id="3" w:name="_Ref298848438"/>
      <w:r>
        <w:t xml:space="preserve">Cena za poskytování Služeb je stanovena dohodou </w:t>
      </w:r>
      <w:r w:rsidRPr="00AF4DD2">
        <w:t xml:space="preserve">smluvních stran </w:t>
      </w:r>
      <w:bookmarkEnd w:id="3"/>
      <w:r w:rsidR="280BC0F4" w:rsidRPr="00AF4DD2">
        <w:t xml:space="preserve">a je uvedena </w:t>
      </w:r>
      <w:r w:rsidR="00141569" w:rsidRPr="00AF4DD2">
        <w:t xml:space="preserve">anebo </w:t>
      </w:r>
      <w:r w:rsidR="00B50464" w:rsidRPr="00AF4DD2">
        <w:t xml:space="preserve">je uveden </w:t>
      </w:r>
      <w:r w:rsidR="00141569" w:rsidRPr="00AF4DD2">
        <w:t xml:space="preserve">způsob jejího výpočtu </w:t>
      </w:r>
      <w:r w:rsidR="280BC0F4" w:rsidRPr="00AF4DD2">
        <w:t>v </w:t>
      </w:r>
      <w:r w:rsidR="00914E64" w:rsidRPr="00AF4DD2">
        <w:t>p</w:t>
      </w:r>
      <w:r w:rsidR="280BC0F4" w:rsidRPr="00AF4DD2">
        <w:t xml:space="preserve">říloze </w:t>
      </w:r>
      <w:r w:rsidR="7EE5CC71" w:rsidRPr="00AF4DD2">
        <w:t>č. 1 K</w:t>
      </w:r>
      <w:r w:rsidR="280BC0F4" w:rsidRPr="00AF4DD2">
        <w:t xml:space="preserve">atalogu </w:t>
      </w:r>
      <w:r w:rsidR="7EE5CC71" w:rsidRPr="00AF4DD2">
        <w:t>s</w:t>
      </w:r>
      <w:r w:rsidR="280BC0F4" w:rsidRPr="00AF4DD2">
        <w:t>lužeb</w:t>
      </w:r>
      <w:r w:rsidR="641B089D" w:rsidRPr="00AF4DD2">
        <w:t xml:space="preserve">. </w:t>
      </w:r>
      <w:r w:rsidR="53FE568A" w:rsidRPr="00AF4DD2">
        <w:t xml:space="preserve">V Ceně za Služby jsou obsaženy veškeré náklady spojené s jejich poskytováním, včetně </w:t>
      </w:r>
      <w:r w:rsidR="00BE3374" w:rsidRPr="00AF4DD2">
        <w:t>vypracování Exitového plánu</w:t>
      </w:r>
      <w:r w:rsidR="002A1ABD" w:rsidRPr="00AF4DD2">
        <w:t xml:space="preserve"> pro všechny Lokality</w:t>
      </w:r>
      <w:r w:rsidR="00C82723" w:rsidRPr="00AF4DD2">
        <w:t xml:space="preserve"> a </w:t>
      </w:r>
      <w:r w:rsidR="53FE568A" w:rsidRPr="00AF4DD2">
        <w:t xml:space="preserve">případného cestovného, stravného nebo času promeškaného na cestě, je-li nutné, aby Služby byly poskytovány v místě plnění uvedeném v odstavci 4.1. </w:t>
      </w:r>
      <w:r w:rsidR="004832E7" w:rsidRPr="00AF4DD2">
        <w:t>SLA</w:t>
      </w:r>
      <w:r w:rsidR="53FE568A" w:rsidRPr="00AF4DD2">
        <w:t>.</w:t>
      </w:r>
      <w:r w:rsidR="53FE568A">
        <w:t xml:space="preserve">   </w:t>
      </w:r>
    </w:p>
    <w:p w14:paraId="5A1C2142" w14:textId="08B740FA" w:rsidR="00FB61E5" w:rsidRPr="0026081F" w:rsidRDefault="64E98823" w:rsidP="00116C24">
      <w:pPr>
        <w:pStyle w:val="Odstavec11"/>
      </w:pPr>
      <w:r w:rsidRPr="0026081F">
        <w:t>Cena díla je stanovena dohodou smluvních stran na základě Jednotkových cen uvedených v </w:t>
      </w:r>
      <w:r w:rsidR="00997EA5">
        <w:t>p</w:t>
      </w:r>
      <w:r w:rsidRPr="0026081F">
        <w:t>říloze č. 1</w:t>
      </w:r>
      <w:r w:rsidR="2287F672" w:rsidRPr="0026081F">
        <w:t xml:space="preserve"> </w:t>
      </w:r>
      <w:r w:rsidR="00997EA5">
        <w:t xml:space="preserve"> SLA </w:t>
      </w:r>
      <w:r w:rsidR="2287F672" w:rsidRPr="0026081F">
        <w:t>a je uvedena ve Smlouvě o dílo</w:t>
      </w:r>
      <w:r w:rsidRPr="0026081F">
        <w:t>.</w:t>
      </w:r>
      <w:r w:rsidR="58517277" w:rsidRPr="0026081F">
        <w:t xml:space="preserve"> Cena díla, resp. </w:t>
      </w:r>
      <w:r w:rsidR="00775B52" w:rsidRPr="0026081F">
        <w:t xml:space="preserve">jednotlivých </w:t>
      </w:r>
      <w:r w:rsidR="00CE4F30" w:rsidRPr="0026081F">
        <w:t>D</w:t>
      </w:r>
      <w:r w:rsidR="58517277" w:rsidRPr="0026081F">
        <w:t xml:space="preserve">ěl nepřekročí </w:t>
      </w:r>
      <w:r w:rsidR="42961689" w:rsidRPr="0026081F">
        <w:t xml:space="preserve">hodnotu odpovídající </w:t>
      </w:r>
      <w:r w:rsidR="00BD3D58">
        <w:t>4</w:t>
      </w:r>
      <w:r w:rsidR="16084B63" w:rsidRPr="0026081F">
        <w:t>0</w:t>
      </w:r>
      <w:r w:rsidR="42961689" w:rsidRPr="0026081F">
        <w:t>0 člověkodní</w:t>
      </w:r>
      <w:r w:rsidR="58517277" w:rsidRPr="0026081F">
        <w:t xml:space="preserve"> za jeden kalendářní </w:t>
      </w:r>
      <w:r w:rsidR="7E030697" w:rsidRPr="0026081F">
        <w:t>rok, při zohlednění nejvyšší jednotkové ceny za člověkohodinu uvedenou v </w:t>
      </w:r>
      <w:r w:rsidR="00A37336">
        <w:t>p</w:t>
      </w:r>
      <w:r w:rsidR="7E030697" w:rsidRPr="0026081F">
        <w:t xml:space="preserve">říloze č. 1 </w:t>
      </w:r>
      <w:r w:rsidR="00CE4F30" w:rsidRPr="0026081F">
        <w:t>SLA</w:t>
      </w:r>
      <w:r w:rsidR="336189B8" w:rsidRPr="0026081F">
        <w:t>.</w:t>
      </w:r>
    </w:p>
    <w:p w14:paraId="79650DC3" w14:textId="6862CC97" w:rsidR="00371D48" w:rsidRDefault="00DD125A" w:rsidP="00796F19">
      <w:pPr>
        <w:pStyle w:val="Odstavec11"/>
      </w:pPr>
      <w:r>
        <w:t xml:space="preserve">Pro účel </w:t>
      </w:r>
      <w:r w:rsidR="00CE4F30">
        <w:t xml:space="preserve">SLA </w:t>
      </w:r>
      <w:r w:rsidR="567C1C57">
        <w:t>a pro účely fakturace</w:t>
      </w:r>
      <w:r>
        <w:t xml:space="preserve"> je stanovena jako jednotka práce jeden</w:t>
      </w:r>
      <w:r w:rsidR="6165BBA5">
        <w:t xml:space="preserve"> (1)</w:t>
      </w:r>
      <w:r>
        <w:t xml:space="preserve"> člověkoden v rozsahu </w:t>
      </w:r>
      <w:r w:rsidR="7EE5CC71">
        <w:t>osmi (</w:t>
      </w:r>
      <w:r>
        <w:t>8</w:t>
      </w:r>
      <w:r w:rsidR="7EE5CC71">
        <w:t>)</w:t>
      </w:r>
      <w:r>
        <w:t> pracovních hodin, dále jedna</w:t>
      </w:r>
      <w:r w:rsidR="6165BBA5">
        <w:t xml:space="preserve"> hodina jako jedna (1)</w:t>
      </w:r>
      <w:r>
        <w:t xml:space="preserve"> člověkohodina. </w:t>
      </w:r>
    </w:p>
    <w:p w14:paraId="34CDEE4C" w14:textId="2FD0661F" w:rsidR="00B72E7B" w:rsidRDefault="59CDE14C" w:rsidP="00796F19">
      <w:pPr>
        <w:pStyle w:val="Odstavec11"/>
      </w:pPr>
      <w:r>
        <w:t>Platba Ceny za Služby</w:t>
      </w:r>
      <w:r w:rsidR="7F0A4894">
        <w:t>,</w:t>
      </w:r>
      <w:r w:rsidR="64E98823">
        <w:t xml:space="preserve"> Ceny díla </w:t>
      </w:r>
      <w:r w:rsidR="62164BBF">
        <w:t xml:space="preserve">bude provedena bezhotovostním převodem na </w:t>
      </w:r>
      <w:r w:rsidR="0098767C">
        <w:t xml:space="preserve">bankovní </w:t>
      </w:r>
      <w:r w:rsidR="62164BBF">
        <w:t xml:space="preserve">účet </w:t>
      </w:r>
      <w:r w:rsidR="68E54C9A">
        <w:t>Dodavatel</w:t>
      </w:r>
      <w:r w:rsidR="3009A791">
        <w:t xml:space="preserve">e </w:t>
      </w:r>
      <w:r w:rsidR="62164BBF">
        <w:t xml:space="preserve">uvedený v této </w:t>
      </w:r>
      <w:r w:rsidR="00EE62B1">
        <w:t xml:space="preserve">SLA </w:t>
      </w:r>
      <w:r w:rsidR="62164BBF">
        <w:t xml:space="preserve">na základě faktury </w:t>
      </w:r>
      <w:r w:rsidR="68E54C9A">
        <w:t>Dodavatel</w:t>
      </w:r>
      <w:r w:rsidR="3009A791">
        <w:t>e</w:t>
      </w:r>
      <w:r w:rsidR="62164BBF">
        <w:t xml:space="preserve">. V případě, že </w:t>
      </w:r>
      <w:r w:rsidR="68E54C9A">
        <w:t>Dodavatel</w:t>
      </w:r>
      <w:r w:rsidR="3009A791">
        <w:t xml:space="preserve"> </w:t>
      </w:r>
      <w:r w:rsidR="62164BBF">
        <w:t xml:space="preserve">bude mít zájem změnit číslo </w:t>
      </w:r>
      <w:r w:rsidR="0098767C">
        <w:t xml:space="preserve">bankovního </w:t>
      </w:r>
      <w:r w:rsidR="62164BBF">
        <w:t xml:space="preserve">účtu během relevantní doby, lze tak učinit pouze na základě dohody </w:t>
      </w:r>
      <w:r w:rsidR="0E301A57">
        <w:t xml:space="preserve">smluvních </w:t>
      </w:r>
      <w:r w:rsidR="62164BBF">
        <w:t xml:space="preserve">stran </w:t>
      </w:r>
      <w:r w:rsidR="005F220C">
        <w:t xml:space="preserve">písemným </w:t>
      </w:r>
      <w:r w:rsidR="62164BBF">
        <w:t xml:space="preserve">dodatkem k této </w:t>
      </w:r>
      <w:r w:rsidR="00EE62B1">
        <w:t>SLA</w:t>
      </w:r>
      <w:r w:rsidR="62164BBF">
        <w:t>.</w:t>
      </w:r>
    </w:p>
    <w:p w14:paraId="27D04DA4" w14:textId="57364A2F" w:rsidR="00AB0890" w:rsidRDefault="42203DF0" w:rsidP="00AB0890">
      <w:pPr>
        <w:pStyle w:val="Odstavec11"/>
      </w:pPr>
      <w:r w:rsidRPr="004A4FB0">
        <w:t>Právo na vystavení faktury na Cenu za Služby vzniká Dodavateli vždy jednou za uplynulé Fakturační období,</w:t>
      </w:r>
      <w:r>
        <w:t xml:space="preserve"> v němž byly Služby Dodavatelem řádně plněny, a to na základě Objednatelem schválené </w:t>
      </w:r>
      <w:r w:rsidR="253C36F1">
        <w:t xml:space="preserve">(je-li vyžadováno schválení, viz příslušný </w:t>
      </w:r>
      <w:r w:rsidR="00465828">
        <w:t>L</w:t>
      </w:r>
      <w:r w:rsidR="253C36F1">
        <w:t xml:space="preserve">ist služby </w:t>
      </w:r>
      <w:r w:rsidR="451B0F4C">
        <w:t xml:space="preserve">uvedený v příslušné </w:t>
      </w:r>
      <w:r w:rsidR="253C36F1">
        <w:t>příl</w:t>
      </w:r>
      <w:r w:rsidR="451B0F4C">
        <w:t>oze</w:t>
      </w:r>
      <w:r w:rsidR="253C36F1">
        <w:t xml:space="preserve">) </w:t>
      </w:r>
      <w:r w:rsidR="00CC218F">
        <w:t xml:space="preserve">Zprávy </w:t>
      </w:r>
      <w:r>
        <w:t>o čerpání služby. Dodavatel je povinen vystavit fakturu na Cenu za Služby nejpozději do pátého (5.)</w:t>
      </w:r>
      <w:r w:rsidR="26D46A15">
        <w:t xml:space="preserve"> pracovního</w:t>
      </w:r>
      <w:r>
        <w:t xml:space="preserve"> dne po uplynutí Fakturačního období. Právo na vystavení faktury na Cenu díla vzniká Dodavateli po řádném zhotovení Díla</w:t>
      </w:r>
      <w:r w:rsidR="7C19F96E">
        <w:t xml:space="preserve">, </w:t>
      </w:r>
      <w:r>
        <w:t xml:space="preserve">a to též na základě Objednatelem schválené Zprávy o čerpání služby. Dodavatel je povinen vystavit fakturu na Cenu za Služby nejpozději do pátého (5.) </w:t>
      </w:r>
      <w:r w:rsidR="26D46A15">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5367CD15" w:rsidR="00AB0890" w:rsidRDefault="42203DF0" w:rsidP="00AB0890">
      <w:pPr>
        <w:pStyle w:val="Odstavec11"/>
      </w:pPr>
      <w:r>
        <w:t xml:space="preserve">Veškeré platby dle </w:t>
      </w:r>
      <w:r w:rsidR="00F27A94">
        <w:t xml:space="preserve">SLA </w:t>
      </w:r>
      <w:r>
        <w:t xml:space="preserve">budou prováděny bezhotovostně na účet Dodavatele používaný pro jeho ekonomickou činnost, který je uvedený ve </w:t>
      </w:r>
      <w:r w:rsidR="00F27A94">
        <w:t>SLA</w:t>
      </w:r>
      <w:r>
        <w:t>, přičemž Dodavatel prohlašuje, že</w:t>
      </w:r>
      <w:r w:rsidR="4AC5F1E7">
        <w:t> </w:t>
      </w:r>
      <w:r>
        <w:t xml:space="preserve">jím uvedený bankovní účet splňuje náležitosti </w:t>
      </w:r>
      <w:r w:rsidR="00BE2017">
        <w:t>obecně závazných právních předpisů.</w:t>
      </w:r>
      <w:r>
        <w:t xml:space="preserve"> </w:t>
      </w:r>
    </w:p>
    <w:p w14:paraId="0FBB4D92" w14:textId="25E7D05F" w:rsidR="0035321A" w:rsidRPr="00B85415" w:rsidRDefault="41DB9243" w:rsidP="0035321A">
      <w:pPr>
        <w:pStyle w:val="Odstavec11"/>
      </w:pPr>
      <w:r>
        <w:t>Faktura</w:t>
      </w:r>
      <w:r w:rsidR="7D07AF29">
        <w:t xml:space="preserve"> vystavená po</w:t>
      </w:r>
      <w:r>
        <w:t xml:space="preserve">dle </w:t>
      </w:r>
      <w:r w:rsidR="00F27A94">
        <w:t xml:space="preserve">SLA </w:t>
      </w:r>
      <w:r w:rsidR="7EE5CC71">
        <w:t>má</w:t>
      </w:r>
      <w:r>
        <w:t xml:space="preserve"> splatnost </w:t>
      </w:r>
      <w:r w:rsidR="7EE5CC71">
        <w:t>třicet (</w:t>
      </w:r>
      <w:r>
        <w:t>30</w:t>
      </w:r>
      <w:r w:rsidR="7EE5CC71">
        <w:t>)</w:t>
      </w:r>
      <w:r>
        <w:t xml:space="preserve"> dní ode dne prokazatelného doručení </w:t>
      </w:r>
      <w:r w:rsidR="48B701F2">
        <w:t>F</w:t>
      </w:r>
      <w:r>
        <w:t xml:space="preserve">aktury </w:t>
      </w:r>
      <w:r w:rsidR="7EE5CC71">
        <w:t>O</w:t>
      </w:r>
      <w:r w:rsidR="69D6ED44">
        <w:t>bjednatel</w:t>
      </w:r>
      <w:r w:rsidR="161DFF9E">
        <w:t>i</w:t>
      </w:r>
      <w:r>
        <w:t>. Faktura bude obsahovat náležitosti daňového a účetního dokladu dle</w:t>
      </w:r>
      <w:r w:rsidR="00A03DC4">
        <w:t> </w:t>
      </w:r>
      <w:r>
        <w:t>platné</w:t>
      </w:r>
      <w:r w:rsidR="7D07AF29">
        <w:t xml:space="preserve"> a účinné </w:t>
      </w:r>
      <w:r>
        <w:t xml:space="preserve">legislativy, číslo </w:t>
      </w:r>
      <w:r w:rsidR="7D07AF29">
        <w:t>O</w:t>
      </w:r>
      <w:r>
        <w:t xml:space="preserve">bjednávky, ke které se bude vztahovat, a další náležitosti dle této </w:t>
      </w:r>
      <w:r w:rsidR="00A861E2">
        <w:t>s</w:t>
      </w:r>
      <w:r>
        <w:t xml:space="preserve">mlouvy, včetně požadovaných příloh. Faktura vystavená </w:t>
      </w:r>
      <w:r w:rsidR="68E54C9A">
        <w:t>Dodavatel</w:t>
      </w:r>
      <w:r w:rsidR="7EE5CC71">
        <w:t>em</w:t>
      </w:r>
      <w:r>
        <w:t xml:space="preserve"> dle této </w:t>
      </w:r>
      <w:r w:rsidR="00A861E2">
        <w:t>s</w:t>
      </w:r>
      <w:r>
        <w:t xml:space="preserve">mlouvy bude též obsahovat číslo účtu </w:t>
      </w:r>
      <w:r w:rsidR="68E54C9A">
        <w:t>Dodavatel</w:t>
      </w:r>
      <w:r w:rsidR="161DFF9E">
        <w:t>e</w:t>
      </w:r>
      <w:r>
        <w:t xml:space="preserve">. K </w:t>
      </w:r>
      <w:r w:rsidR="48B701F2">
        <w:t>F</w:t>
      </w:r>
      <w:r>
        <w:t xml:space="preserve">aktuře musí být přiložena kopie </w:t>
      </w:r>
      <w:r w:rsidR="18243EF1">
        <w:t>Zprávy o čerpání služby</w:t>
      </w:r>
      <w:r>
        <w:t>, potvrzujících</w:t>
      </w:r>
      <w:r w:rsidR="72112F90">
        <w:t xml:space="preserve"> rozsah poskytnutých Služeb</w:t>
      </w:r>
      <w:r w:rsidR="7D07AF29">
        <w:t xml:space="preserve"> a/nebo zhotoveného Díla</w:t>
      </w:r>
      <w:r w:rsidR="72112F90">
        <w:t xml:space="preserve"> včetně jejich Ceny</w:t>
      </w:r>
      <w:r w:rsidR="260F4955">
        <w:t xml:space="preserve"> a</w:t>
      </w:r>
      <w:r w:rsidR="1240CFA2">
        <w:t> </w:t>
      </w:r>
      <w:r w:rsidR="7D07AF29">
        <w:t xml:space="preserve">Ceny díla a </w:t>
      </w:r>
      <w:r>
        <w:t>skutečnost převzetí</w:t>
      </w:r>
      <w:r w:rsidR="72112F90">
        <w:t xml:space="preserve"> poskytnutých Služeb</w:t>
      </w:r>
      <w:r w:rsidR="7D07AF29">
        <w:t xml:space="preserve"> a/nebo zhotoveného Díla</w:t>
      </w:r>
      <w:r>
        <w:t xml:space="preserve"> </w:t>
      </w:r>
      <w:r w:rsidR="18243EF1" w:rsidRPr="00B85415">
        <w:t>O</w:t>
      </w:r>
      <w:r w:rsidR="69D6ED44" w:rsidRPr="00B85415">
        <w:t>bjednatel</w:t>
      </w:r>
      <w:r w:rsidR="161DFF9E" w:rsidRPr="00B85415">
        <w:t>e</w:t>
      </w:r>
      <w:r w:rsidRPr="00B85415">
        <w:t>m</w:t>
      </w:r>
      <w:r w:rsidR="72112F90" w:rsidRPr="00B85415">
        <w:t xml:space="preserve"> a vyúčtované smluvní pokuty</w:t>
      </w:r>
      <w:r w:rsidRPr="00B85415">
        <w:t xml:space="preserve"> a další přílohy vyplývající z této </w:t>
      </w:r>
      <w:r w:rsidR="000D75C1" w:rsidRPr="00B85415">
        <w:t>SLA</w:t>
      </w:r>
      <w:r w:rsidRPr="00B85415">
        <w:t>.</w:t>
      </w:r>
    </w:p>
    <w:p w14:paraId="7422C0F9" w14:textId="3C3B7920" w:rsidR="00CB2479" w:rsidRPr="00B85415" w:rsidRDefault="00CB2479" w:rsidP="0035321A">
      <w:pPr>
        <w:pStyle w:val="Odstavec11"/>
      </w:pPr>
      <w:r w:rsidRPr="00B85415">
        <w:t>Dodavatel</w:t>
      </w:r>
      <w:r w:rsidR="00E83F92" w:rsidRPr="00B85415">
        <w:t xml:space="preserve"> bude fakturovat</w:t>
      </w:r>
      <w:r w:rsidRPr="00B85415">
        <w:t xml:space="preserve"> Cen</w:t>
      </w:r>
      <w:r w:rsidR="00E83F92" w:rsidRPr="00B85415">
        <w:t>u</w:t>
      </w:r>
      <w:r w:rsidRPr="00B85415">
        <w:t xml:space="preserve"> za </w:t>
      </w:r>
      <w:r w:rsidR="005C085E" w:rsidRPr="00B85415">
        <w:t>S</w:t>
      </w:r>
      <w:r w:rsidRPr="00B85415">
        <w:t xml:space="preserve">lužby pouze v rozsahu Lokalit, </w:t>
      </w:r>
      <w:r w:rsidR="00E913DE" w:rsidRPr="00B85415">
        <w:t>kde zahájil poskytování Služeb</w:t>
      </w:r>
      <w:r w:rsidR="003E2207" w:rsidRPr="00B85415">
        <w:t xml:space="preserve">, neboť došlo k úspěšné akceptaci Dílčí části Díla dle Smlouvy o dodávce pro danou Lokalitu. </w:t>
      </w:r>
    </w:p>
    <w:p w14:paraId="1F9B966F" w14:textId="671B7184" w:rsidR="0035321A" w:rsidRDefault="41DB9243" w:rsidP="0035321A">
      <w:pPr>
        <w:pStyle w:val="Odstavec11"/>
      </w:pPr>
      <w:r>
        <w:t xml:space="preserve">Závazek úhrady </w:t>
      </w:r>
      <w:r w:rsidR="48B701F2">
        <w:t>F</w:t>
      </w:r>
      <w:r>
        <w:t xml:space="preserve">aktury </w:t>
      </w:r>
      <w:r w:rsidR="59CDE14C">
        <w:t>O</w:t>
      </w:r>
      <w:r w:rsidR="69D6ED44">
        <w:t>bjednatel</w:t>
      </w:r>
      <w:r w:rsidR="161DFF9E">
        <w:t>e</w:t>
      </w:r>
      <w:r>
        <w:t>m se považuje za splněný dnem odepsání fakturované částky z</w:t>
      </w:r>
      <w:r w:rsidR="00D800EA">
        <w:t xml:space="preserve"> bankovního </w:t>
      </w:r>
      <w:r>
        <w:t xml:space="preserve">účtu </w:t>
      </w:r>
      <w:r w:rsidR="59CDE14C">
        <w:t>O</w:t>
      </w:r>
      <w:r w:rsidR="69D6ED44">
        <w:t>bjednatel</w:t>
      </w:r>
      <w:r w:rsidR="161DFF9E">
        <w:t>e</w:t>
      </w:r>
      <w:r>
        <w:t xml:space="preserve"> ve prospěch </w:t>
      </w:r>
      <w:r w:rsidR="00D800EA">
        <w:t xml:space="preserve">bankovního </w:t>
      </w:r>
      <w:r>
        <w:t xml:space="preserve">účtu </w:t>
      </w:r>
      <w:r w:rsidR="68E54C9A">
        <w:t>Dodavatel</w:t>
      </w:r>
      <w:r w:rsidR="161DFF9E">
        <w:t>e</w:t>
      </w:r>
      <w:r>
        <w:t xml:space="preserve"> uvedeného shodně v záhlaví </w:t>
      </w:r>
      <w:r w:rsidR="000D75C1">
        <w:t xml:space="preserve">SLA </w:t>
      </w:r>
      <w:r>
        <w:t xml:space="preserve">a na faktuře </w:t>
      </w:r>
      <w:r w:rsidR="68E54C9A">
        <w:t>Dodavatel</w:t>
      </w:r>
      <w:r w:rsidR="161DFF9E">
        <w:t>e</w:t>
      </w:r>
      <w:r>
        <w:t>m vystavené.</w:t>
      </w:r>
    </w:p>
    <w:p w14:paraId="2EE6E33D" w14:textId="6706056E" w:rsidR="0035321A" w:rsidRDefault="41DB9243" w:rsidP="00B21EBF">
      <w:pPr>
        <w:pStyle w:val="Odstavec11"/>
        <w:tabs>
          <w:tab w:val="clear" w:pos="858"/>
          <w:tab w:val="num" w:pos="993"/>
        </w:tabs>
        <w:ind w:left="993" w:hanging="567"/>
      </w:pPr>
      <w:r>
        <w:t xml:space="preserve">V případě, bude-li </w:t>
      </w:r>
      <w:r w:rsidR="48B701F2">
        <w:t>F</w:t>
      </w:r>
      <w:r>
        <w:t>aktura obsahovat chybné či neúplné údaje či bude jinak vadná, je</w:t>
      </w:r>
      <w:r w:rsidR="00247022">
        <w:t> </w:t>
      </w:r>
      <w:r w:rsidR="7EE5CC71">
        <w:t>O</w:t>
      </w:r>
      <w:r w:rsidR="69D6ED44">
        <w:t>bjednatel</w:t>
      </w:r>
      <w:r>
        <w:t xml:space="preserve"> oprávněn vrátit </w:t>
      </w:r>
      <w:r w:rsidR="0070426E">
        <w:t>F</w:t>
      </w:r>
      <w:r>
        <w:t xml:space="preserve">akturu </w:t>
      </w:r>
      <w:r w:rsidR="68E54C9A">
        <w:t>Dodavatel</w:t>
      </w:r>
      <w:r w:rsidR="161DFF9E">
        <w:t>i</w:t>
      </w:r>
      <w:r>
        <w:t xml:space="preserve"> bez zaplacení. </w:t>
      </w:r>
      <w:r w:rsidR="68E54C9A">
        <w:t>Dodavatel</w:t>
      </w:r>
      <w:r>
        <w:t xml:space="preserve"> je povinen vystavit novou opravenou fakturu s novým datem splatnosti a doručit ji </w:t>
      </w:r>
      <w:r w:rsidR="7EE5CC71">
        <w:t>O</w:t>
      </w:r>
      <w:r w:rsidR="69D6ED44">
        <w:t>bjednatel</w:t>
      </w:r>
      <w:r w:rsidR="161DFF9E">
        <w:t>i</w:t>
      </w:r>
      <w:r>
        <w:t xml:space="preserve">. V tomto případě od učinění výzvy </w:t>
      </w:r>
      <w:r w:rsidR="641B089D">
        <w:t>O</w:t>
      </w:r>
      <w:r w:rsidR="69D6ED44">
        <w:t>bjednatel</w:t>
      </w:r>
      <w:r w:rsidR="161DFF9E">
        <w:t>e</w:t>
      </w:r>
      <w:r>
        <w:t xml:space="preserve"> k předložení bezvadné </w:t>
      </w:r>
      <w:r w:rsidR="0070426E">
        <w:t>F</w:t>
      </w:r>
      <w:r>
        <w:t xml:space="preserve">aktury </w:t>
      </w:r>
      <w:r w:rsidR="68E54C9A">
        <w:t>Dodavatel</w:t>
      </w:r>
      <w:r w:rsidR="161DFF9E">
        <w:t>e</w:t>
      </w:r>
      <w:r>
        <w:t xml:space="preserve">m </w:t>
      </w:r>
      <w:r w:rsidR="7EE5CC71">
        <w:t>O</w:t>
      </w:r>
      <w:r w:rsidR="69D6ED44">
        <w:t>bjednatel</w:t>
      </w:r>
      <w:r w:rsidR="161DFF9E">
        <w:t>i</w:t>
      </w:r>
      <w:r>
        <w:t xml:space="preserve"> dle první věty tohoto </w:t>
      </w:r>
      <w:r w:rsidR="7EE5CC71">
        <w:t xml:space="preserve">odstavce </w:t>
      </w:r>
      <w:r>
        <w:t xml:space="preserve">do doby doručení bezvadné </w:t>
      </w:r>
      <w:r w:rsidR="0070426E">
        <w:t>F</w:t>
      </w:r>
      <w:r>
        <w:t xml:space="preserve">aktury </w:t>
      </w:r>
      <w:r w:rsidR="68E54C9A">
        <w:t>Dodavatel</w:t>
      </w:r>
      <w:r w:rsidR="6576EF5B">
        <w:t>e</w:t>
      </w:r>
      <w:r>
        <w:t xml:space="preserve">m </w:t>
      </w:r>
      <w:r w:rsidR="7EE5CC71">
        <w:t>O</w:t>
      </w:r>
      <w:r w:rsidR="69D6ED44">
        <w:t>bjednatel</w:t>
      </w:r>
      <w:r w:rsidR="6576EF5B">
        <w:t>i</w:t>
      </w:r>
      <w:r>
        <w:t xml:space="preserve"> na fakturační adresu </w:t>
      </w:r>
      <w:r w:rsidR="7EE5CC71">
        <w:t>O</w:t>
      </w:r>
      <w:r w:rsidR="69D6ED44">
        <w:t>bjednatel</w:t>
      </w:r>
      <w:r w:rsidR="161DFF9E">
        <w:t>e</w:t>
      </w:r>
      <w:r>
        <w:t xml:space="preserve"> nemá </w:t>
      </w:r>
      <w:r w:rsidR="68E54C9A">
        <w:t>Dodavatel</w:t>
      </w:r>
      <w:r>
        <w:t xml:space="preserve"> nárok na zaplacení fakturované částky, úrok z</w:t>
      </w:r>
      <w:r w:rsidR="7D58C82C">
        <w:t> </w:t>
      </w:r>
      <w:r>
        <w:t xml:space="preserve">prodlení ani jakoukoliv jinou sankci a </w:t>
      </w:r>
      <w:r w:rsidR="7EE5CC71">
        <w:t>O</w:t>
      </w:r>
      <w:r w:rsidR="69D6ED44">
        <w:t>bjednatel</w:t>
      </w:r>
      <w:r>
        <w:t xml:space="preserve"> není v prodlení se zaplacením fakturované částky. </w:t>
      </w:r>
      <w:r w:rsidR="161DFF9E">
        <w:t xml:space="preserve">Doba </w:t>
      </w:r>
      <w:r>
        <w:t xml:space="preserve">splatnosti v délce </w:t>
      </w:r>
      <w:r w:rsidR="7EE5CC71">
        <w:t>třiceti (</w:t>
      </w:r>
      <w:r>
        <w:t>30</w:t>
      </w:r>
      <w:r w:rsidR="7EE5CC71">
        <w:t>)</w:t>
      </w:r>
      <w:r>
        <w:t xml:space="preserve"> dnů počíná běžet znovu až ode dne doručení bezvadné </w:t>
      </w:r>
      <w:r w:rsidR="00D4557D">
        <w:t>F</w:t>
      </w:r>
      <w:r>
        <w:t xml:space="preserve">aktury </w:t>
      </w:r>
      <w:r w:rsidR="7EE5CC71">
        <w:t>O</w:t>
      </w:r>
      <w:r w:rsidR="69D6ED44">
        <w:t>bjednatel</w:t>
      </w:r>
      <w:r w:rsidR="6576EF5B">
        <w:t>i</w:t>
      </w:r>
      <w:r>
        <w:t xml:space="preserve"> na fakturační adresu </w:t>
      </w:r>
      <w:r w:rsidR="7DF62EB3">
        <w:t>O</w:t>
      </w:r>
      <w:r w:rsidR="69D6ED44">
        <w:t>bjednatel</w:t>
      </w:r>
      <w:r w:rsidR="161DFF9E">
        <w:t>e</w:t>
      </w:r>
      <w:r>
        <w:t>.</w:t>
      </w:r>
    </w:p>
    <w:p w14:paraId="6AA85680" w14:textId="6D86855A" w:rsidR="00D35D64" w:rsidRDefault="222DCE07" w:rsidP="00586021">
      <w:pPr>
        <w:pStyle w:val="Odstavec11"/>
        <w:tabs>
          <w:tab w:val="num" w:pos="709"/>
        </w:tabs>
        <w:ind w:left="709" w:hanging="567"/>
      </w:pPr>
      <w:r>
        <w:lastRenderedPageBreak/>
        <w:t xml:space="preserve">Fakturu dle </w:t>
      </w:r>
      <w:r w:rsidR="00E1611E">
        <w:t xml:space="preserve">SLA </w:t>
      </w:r>
      <w:r w:rsidR="68E54C9A">
        <w:t>Dodavatel</w:t>
      </w:r>
      <w:r>
        <w:t xml:space="preserve"> vystaví v písemné listinné nebo v elektronické </w:t>
      </w:r>
      <w:r w:rsidR="00610440">
        <w:t>podobě</w:t>
      </w:r>
      <w:r>
        <w:t xml:space="preserve">, přičemž v případě elektronické </w:t>
      </w:r>
      <w:r w:rsidR="48B701F2">
        <w:t>F</w:t>
      </w:r>
      <w:r>
        <w:t xml:space="preserve">aktury </w:t>
      </w:r>
      <w:r w:rsidR="0026593D">
        <w:t>si dodavatel vyžádá souhlas objednatele.</w:t>
      </w:r>
    </w:p>
    <w:p w14:paraId="570B674E" w14:textId="7DA68BCB" w:rsidR="00D35D64" w:rsidRDefault="68E54C9A" w:rsidP="00E946E1">
      <w:pPr>
        <w:pStyle w:val="Odstavec11"/>
        <w:ind w:left="709" w:hanging="567"/>
      </w:pPr>
      <w:bookmarkStart w:id="4" w:name="_Ref507071066"/>
      <w:r>
        <w:t>Dodavatel</w:t>
      </w:r>
      <w:r w:rsidR="222DCE07">
        <w:t xml:space="preserve"> splní svou povinnost vystavit a do</w:t>
      </w:r>
      <w:r w:rsidR="7858B881">
        <w:t xml:space="preserve">ručit </w:t>
      </w:r>
      <w:r w:rsidR="48B701F2">
        <w:t>F</w:t>
      </w:r>
      <w:r w:rsidR="59CDE14C">
        <w:t>akturu</w:t>
      </w:r>
      <w:r w:rsidR="7858B881">
        <w:t xml:space="preserve"> </w:t>
      </w:r>
      <w:r w:rsidR="7DF62EB3">
        <w:t>O</w:t>
      </w:r>
      <w:r w:rsidR="7858B881">
        <w:t xml:space="preserve">bjednateli </w:t>
      </w:r>
      <w:r w:rsidR="222DCE07">
        <w:t xml:space="preserve">v listinné podobě doručením </w:t>
      </w:r>
      <w:r w:rsidR="48B701F2">
        <w:t>F</w:t>
      </w:r>
      <w:r w:rsidR="222DCE07">
        <w:t xml:space="preserve">aktury v listinné podobě </w:t>
      </w:r>
      <w:r w:rsidR="7DF62EB3">
        <w:t>O</w:t>
      </w:r>
      <w:r w:rsidR="222DCE07">
        <w:t xml:space="preserve">bjednateli na </w:t>
      </w:r>
      <w:r w:rsidR="7DF62EB3">
        <w:t>O</w:t>
      </w:r>
      <w:r w:rsidR="222DCE07">
        <w:t>bjednatelem písemně stanovenou fakturační adresu</w:t>
      </w:r>
      <w:r w:rsidR="64B5B735">
        <w:t>.</w:t>
      </w:r>
      <w:r w:rsidR="222DCE07">
        <w:t xml:space="preserve"> </w:t>
      </w:r>
      <w:r w:rsidR="64B5B735">
        <w:t>V</w:t>
      </w:r>
      <w:r w:rsidR="222DCE07">
        <w:t xml:space="preserve"> </w:t>
      </w:r>
      <w:r w:rsidR="64B5B735">
        <w:t xml:space="preserve">okamžiku </w:t>
      </w:r>
      <w:r w:rsidR="222DCE07">
        <w:t xml:space="preserve">uzavření této </w:t>
      </w:r>
      <w:r w:rsidR="7DF62EB3">
        <w:t>S</w:t>
      </w:r>
      <w:r w:rsidR="222DCE07">
        <w:t xml:space="preserve">mlouvy stanovil </w:t>
      </w:r>
      <w:r w:rsidR="7DF62EB3">
        <w:t>O</w:t>
      </w:r>
      <w:r w:rsidR="222DCE07">
        <w:t>bjednatel tuto fakturační adresu: ČEPRO, a.s., FÚ, Odbor účtárny, Hněvice 62, 411 08 Štětí</w:t>
      </w:r>
      <w:bookmarkEnd w:id="4"/>
      <w:r w:rsidR="2CE8EBF3">
        <w:t>.</w:t>
      </w:r>
    </w:p>
    <w:p w14:paraId="6B87105F" w14:textId="1A4A5CC8" w:rsidR="00D35D64" w:rsidRDefault="222DCE07" w:rsidP="00E946E1">
      <w:pPr>
        <w:pStyle w:val="Odstavec11"/>
        <w:ind w:left="709" w:hanging="567"/>
      </w:pPr>
      <w:r>
        <w:t xml:space="preserve">Smluvní strany se dohodly, že oznámení nebo změny adres </w:t>
      </w:r>
      <w:r w:rsidR="64B5B735">
        <w:t xml:space="preserve">uvedených v odst. </w:t>
      </w:r>
      <w:r w:rsidR="00002691">
        <w:t>5.1</w:t>
      </w:r>
      <w:r w:rsidR="0051551A">
        <w:t>2</w:t>
      </w:r>
      <w:r w:rsidR="64B5B735">
        <w:t xml:space="preserve"> </w:t>
      </w:r>
      <w:r w:rsidR="000C66F7">
        <w:t xml:space="preserve">SLA </w:t>
      </w:r>
      <w:r>
        <w:t xml:space="preserve">provedou písemným oznámením podepsaným osobami oprávněnými k uzavření nebo změnám </w:t>
      </w:r>
      <w:r w:rsidR="004416E5">
        <w:t xml:space="preserve">SLA </w:t>
      </w:r>
      <w:r>
        <w:t>doručeným druhé smluvní straně na adresu uv</w:t>
      </w:r>
      <w:r w:rsidR="7858B881">
        <w:t xml:space="preserve">edenou v záhlaví </w:t>
      </w:r>
      <w:r w:rsidR="75B87127">
        <w:t>S</w:t>
      </w:r>
      <w:r w:rsidR="004416E5">
        <w:t>LA</w:t>
      </w:r>
      <w:r w:rsidR="7858B881">
        <w:t xml:space="preserve"> s </w:t>
      </w:r>
      <w:r>
        <w:t xml:space="preserve">dostatečným předstihem.  </w:t>
      </w:r>
    </w:p>
    <w:p w14:paraId="378C0213" w14:textId="3DDFF149" w:rsidR="00D35D64" w:rsidRDefault="222DCE07" w:rsidP="00E946E1">
      <w:pPr>
        <w:pStyle w:val="Odstavec11"/>
        <w:ind w:left="709" w:hanging="567"/>
      </w:pPr>
      <w:r>
        <w:t xml:space="preserve">V případě prodlení </w:t>
      </w:r>
      <w:r w:rsidR="7DF62EB3">
        <w:t>O</w:t>
      </w:r>
      <w:r>
        <w:t xml:space="preserve">bjednatele s platbou uhradí </w:t>
      </w:r>
      <w:r w:rsidR="55587115">
        <w:t>O</w:t>
      </w:r>
      <w:r>
        <w:t>bjednatel</w:t>
      </w:r>
      <w:r w:rsidR="7858B881">
        <w:t xml:space="preserve"> </w:t>
      </w:r>
      <w:r w:rsidR="68E54C9A">
        <w:t>Dodavatel</w:t>
      </w:r>
      <w:r w:rsidR="7858B881">
        <w:t>i dlužnou částku a </w:t>
      </w:r>
      <w:r>
        <w:t>dále úrok z prodlení ve výši stanovené nařízením vlády č. 351/2013 Sb., v platném znění.</w:t>
      </w:r>
    </w:p>
    <w:p w14:paraId="11386C98" w14:textId="39F903B8" w:rsidR="00D35D64" w:rsidRDefault="222DCE07" w:rsidP="001B3BE7">
      <w:pPr>
        <w:pStyle w:val="Odstavec11"/>
        <w:spacing w:before="80"/>
        <w:ind w:left="709" w:hanging="567"/>
      </w:pPr>
      <w:bookmarkStart w:id="5" w:name="_Ref532887601"/>
      <w:r>
        <w:t xml:space="preserve">Smluvní strany sjednávají, že v případech, kdy </w:t>
      </w:r>
      <w:r w:rsidR="55587115">
        <w:t>O</w:t>
      </w:r>
      <w:r>
        <w:t>bjednatel je, nebo může být ručitelem za</w:t>
      </w:r>
      <w:r w:rsidR="00633B25">
        <w:t> </w:t>
      </w:r>
      <w:r>
        <w:t xml:space="preserve">odvedení </w:t>
      </w:r>
      <w:r w:rsidR="7DF62EB3">
        <w:t>DPH</w:t>
      </w:r>
      <w:r>
        <w:t xml:space="preserve"> </w:t>
      </w:r>
      <w:r w:rsidR="68E54C9A">
        <w:t>Dodavatel</w:t>
      </w:r>
      <w:r>
        <w:t xml:space="preserve">em z příslušného plnění, nebo pokud se jím </w:t>
      </w:r>
      <w:r w:rsidR="7DF62EB3">
        <w:t>O</w:t>
      </w:r>
      <w:r>
        <w:t xml:space="preserve">bjednatel stane nebo může stát v důsledku změny zákonné úpravy, je </w:t>
      </w:r>
      <w:r w:rsidR="7DF62EB3">
        <w:t>O</w:t>
      </w:r>
      <w:r>
        <w:t xml:space="preserve">bjednatel oprávněn uhradit na </w:t>
      </w:r>
      <w:r w:rsidR="00DF7094">
        <w:t xml:space="preserve">bankovní </w:t>
      </w:r>
      <w:r>
        <w:t xml:space="preserve">účet </w:t>
      </w:r>
      <w:r w:rsidR="68E54C9A">
        <w:t>Dodavatel</w:t>
      </w:r>
      <w:r>
        <w:t xml:space="preserve">e uvedený ve </w:t>
      </w:r>
      <w:r w:rsidR="48B701F2">
        <w:t>S</w:t>
      </w:r>
      <w:r w:rsidR="004416E5">
        <w:t>LA</w:t>
      </w:r>
      <w:r w:rsidR="48B701F2">
        <w:t xml:space="preserve"> </w:t>
      </w:r>
      <w:r>
        <w:t>pouze fakturovanou částku za dodané plnění bez daně z</w:t>
      </w:r>
      <w:r w:rsidR="7D58C82C">
        <w:t> </w:t>
      </w:r>
      <w:r>
        <w:t xml:space="preserve">přidané hodnoty dle další věty. Částku odpovídající dani z přidané hodnoty ve výši uvedené na </w:t>
      </w:r>
      <w:r w:rsidR="48B701F2">
        <w:t>F</w:t>
      </w:r>
      <w:r>
        <w:t xml:space="preserve">aktuře, případně ve výši v souladu s platnými předpisy, je-li tato vyšší, je </w:t>
      </w:r>
      <w:r w:rsidR="7DF62EB3">
        <w:t>O</w:t>
      </w:r>
      <w:r>
        <w:t>bjednatel v</w:t>
      </w:r>
      <w:r w:rsidR="7D58C82C">
        <w:t> </w:t>
      </w:r>
      <w:r>
        <w:t xml:space="preserve">takovém případě oprávněn místo </w:t>
      </w:r>
      <w:r w:rsidR="68E54C9A">
        <w:t>Dodavatel</w:t>
      </w:r>
      <w:r>
        <w:t xml:space="preserve">e jako </w:t>
      </w:r>
      <w:r w:rsidR="68E54C9A">
        <w:t>Dodavatel</w:t>
      </w:r>
      <w:r>
        <w:t>i zdanitelného plnění uhradit v</w:t>
      </w:r>
      <w:r w:rsidR="7D58C82C">
        <w:t> </w:t>
      </w:r>
      <w:r>
        <w:t xml:space="preserve">souladu s příslušnými ustanoveními </w:t>
      </w:r>
      <w:r w:rsidR="00610440">
        <w:t>Z</w:t>
      </w:r>
      <w:r>
        <w:t xml:space="preserve">ákona o DPH (tj. zejména dle ustanovení §§ 109, 109a, event. dalších) přímo na příslušný účet správce daně </w:t>
      </w:r>
      <w:r w:rsidR="68E54C9A">
        <w:t>Dodavatel</w:t>
      </w:r>
      <w:r>
        <w:t xml:space="preserve">e jako </w:t>
      </w:r>
      <w:r w:rsidR="68E54C9A">
        <w:t>Dodavatel</w:t>
      </w:r>
      <w:r>
        <w:t xml:space="preserve">e zdanitelného plnění s údaji potřebnými pro identifikaci platby dle příslušných ustanovení </w:t>
      </w:r>
      <w:r w:rsidR="59CDE14C">
        <w:t>Z</w:t>
      </w:r>
      <w:r>
        <w:t xml:space="preserve">ákona o DPH. Úhradou </w:t>
      </w:r>
      <w:r w:rsidR="7DF62EB3">
        <w:t>DPH</w:t>
      </w:r>
      <w:r>
        <w:t xml:space="preserve"> na účet správce daně </w:t>
      </w:r>
      <w:r w:rsidR="68E54C9A">
        <w:t>Dodavatel</w:t>
      </w:r>
      <w:r>
        <w:t xml:space="preserve">e tak bude splněn závazek </w:t>
      </w:r>
      <w:r w:rsidR="48B701F2">
        <w:t>O</w:t>
      </w:r>
      <w:r>
        <w:t xml:space="preserve">bjednatele vůči </w:t>
      </w:r>
      <w:r w:rsidR="68E54C9A">
        <w:t>Dodavatel</w:t>
      </w:r>
      <w:r>
        <w:t xml:space="preserve">i zaplatit cenu plnění v částce uhrazené na účet správce daně </w:t>
      </w:r>
      <w:r w:rsidR="68E54C9A">
        <w:t>Dodavatel</w:t>
      </w:r>
      <w:r>
        <w:t>e.</w:t>
      </w:r>
      <w:bookmarkEnd w:id="5"/>
    </w:p>
    <w:p w14:paraId="3CAAC6F4" w14:textId="20CD6606" w:rsidR="00D35D64" w:rsidRDefault="222DCE07" w:rsidP="001B3BE7">
      <w:pPr>
        <w:pStyle w:val="Odstavec11"/>
        <w:spacing w:before="80"/>
        <w:ind w:left="709" w:hanging="567"/>
      </w:pPr>
      <w:r>
        <w:t xml:space="preserve">O postupu </w:t>
      </w:r>
      <w:r w:rsidR="7DF62EB3">
        <w:t>O</w:t>
      </w:r>
      <w:r>
        <w:t xml:space="preserve">bjednatele dle </w:t>
      </w:r>
      <w:r w:rsidR="64B5B735">
        <w:t>odst</w:t>
      </w:r>
      <w:r w:rsidR="39343027">
        <w:t xml:space="preserve">. </w:t>
      </w:r>
      <w:r w:rsidR="00002691">
        <w:t>5.1</w:t>
      </w:r>
      <w:r w:rsidR="0051551A">
        <w:t>5</w:t>
      </w:r>
      <w:r w:rsidR="622C7D82">
        <w:t xml:space="preserve"> </w:t>
      </w:r>
      <w:r>
        <w:t xml:space="preserve">výše bude </w:t>
      </w:r>
      <w:r w:rsidR="7DF62EB3">
        <w:t>O</w:t>
      </w:r>
      <w:r>
        <w:t xml:space="preserve">bjednatel písemně bez zbytečného odkladu informovat </w:t>
      </w:r>
      <w:r w:rsidR="68E54C9A">
        <w:t>Dodavatel</w:t>
      </w:r>
      <w:r>
        <w:t xml:space="preserve">e jako </w:t>
      </w:r>
      <w:r w:rsidR="68E54C9A">
        <w:t>Dodavatel</w:t>
      </w:r>
      <w:r>
        <w:t xml:space="preserve">e zdanitelného plnění, za nějž byla </w:t>
      </w:r>
      <w:r w:rsidR="7DF62EB3">
        <w:t xml:space="preserve">DPH </w:t>
      </w:r>
      <w:r>
        <w:t>takto odvedena.</w:t>
      </w:r>
    </w:p>
    <w:p w14:paraId="7E9F6045" w14:textId="02CFB958" w:rsidR="00D35D64" w:rsidRDefault="222DCE07" w:rsidP="001B3BE7">
      <w:pPr>
        <w:pStyle w:val="Odstavec11"/>
        <w:spacing w:before="80"/>
        <w:ind w:left="709" w:hanging="567"/>
      </w:pPr>
      <w:r>
        <w:t>Uhrazení závazku učiněné způsobem uvedeným v</w:t>
      </w:r>
      <w:r w:rsidR="64B5B735">
        <w:t xml:space="preserve"> odst. </w:t>
      </w:r>
      <w:r w:rsidR="3CA95A3E">
        <w:t>5.1</w:t>
      </w:r>
      <w:r w:rsidR="0051551A">
        <w:t>5</w:t>
      </w:r>
      <w:r w:rsidR="622C7D82">
        <w:t xml:space="preserve"> </w:t>
      </w:r>
      <w:r w:rsidR="6608A70D">
        <w:t xml:space="preserve">výše je v souladu se </w:t>
      </w:r>
      <w:r w:rsidR="59CDE14C">
        <w:t xml:space="preserve">Zákonem </w:t>
      </w:r>
      <w:r w:rsidR="6608A70D">
        <w:t>o </w:t>
      </w:r>
      <w:r>
        <w:t>DPH a není porušením smluvních</w:t>
      </w:r>
      <w:r w:rsidR="00B125B3">
        <w:t xml:space="preserve"> povinností a ani důvodem pro uplatnění</w:t>
      </w:r>
      <w:r>
        <w:t xml:space="preserve"> sankcí za neuhrazení finančních prostředků ze strany </w:t>
      </w:r>
      <w:r w:rsidR="7DF62EB3">
        <w:t>O</w:t>
      </w:r>
      <w:r>
        <w:t xml:space="preserve">bjednatele a nezakládá ani nárok </w:t>
      </w:r>
      <w:r w:rsidR="68E54C9A">
        <w:t>Dodavatel</w:t>
      </w:r>
      <w:r>
        <w:t>e na náhradu škody.</w:t>
      </w:r>
    </w:p>
    <w:p w14:paraId="433D2AE8" w14:textId="2024254E" w:rsidR="00D35D64" w:rsidRPr="00796F19" w:rsidRDefault="222DCE07" w:rsidP="001B3BE7">
      <w:pPr>
        <w:pStyle w:val="Odstavec11"/>
        <w:spacing w:before="80"/>
        <w:ind w:left="709" w:hanging="567"/>
      </w:pPr>
      <w:r>
        <w:t xml:space="preserve">Smluvní strany se dohodly, že </w:t>
      </w:r>
      <w:r w:rsidR="69235A0A">
        <w:t>O</w:t>
      </w:r>
      <w:r>
        <w:t xml:space="preserve">bjednatel je oprávněn pozastavit úhradu faktury </w:t>
      </w:r>
      <w:r w:rsidR="68E54C9A">
        <w:t>Dodavatel</w:t>
      </w:r>
      <w:r>
        <w:t xml:space="preserve">i, pokud bude na </w:t>
      </w:r>
      <w:r w:rsidR="68E54C9A">
        <w:t>Dodavatel</w:t>
      </w:r>
      <w:r>
        <w:t>e podán návrh na insolvenční řízení. Objednatel je oprávněn v</w:t>
      </w:r>
      <w:r w:rsidR="15B60EE1">
        <w:t> </w:t>
      </w:r>
      <w:r>
        <w:t xml:space="preserve">těchto případech pozastavit výplatu do doby vydání soudního rozhodnutí ve věci probíhajícího insolvenčního řízení. Pozastavení výplaty faktury z důvodu probíhajícího insolvenčního řízení, není prodlením </w:t>
      </w:r>
      <w:r w:rsidR="7DF62EB3">
        <w:t>O</w:t>
      </w:r>
      <w:r>
        <w:t xml:space="preserve">bjednatele. Bude-li insolvenční návrh odmítnut, uhradí </w:t>
      </w:r>
      <w:r w:rsidR="7DF62EB3">
        <w:t>O</w:t>
      </w:r>
      <w:r>
        <w:t xml:space="preserve">bjednatel fakturu do </w:t>
      </w:r>
      <w:r w:rsidR="7DF62EB3">
        <w:t>třicet</w:t>
      </w:r>
      <w:r w:rsidR="7CC71772">
        <w:t>i</w:t>
      </w:r>
      <w:r w:rsidR="7DF62EB3">
        <w:t xml:space="preserve"> (</w:t>
      </w:r>
      <w:r>
        <w:t>30</w:t>
      </w:r>
      <w:r w:rsidR="7DF62EB3">
        <w:t>)</w:t>
      </w:r>
      <w:r>
        <w:t xml:space="preserve"> dnů ode dne, kdy obdrží od </w:t>
      </w:r>
      <w:r w:rsidR="68E54C9A">
        <w:t>Dodavatel</w:t>
      </w:r>
      <w:r>
        <w:t>e rozhodnutí o</w:t>
      </w:r>
      <w:r w:rsidR="0F8A9EB5">
        <w:t> </w:t>
      </w:r>
      <w:r>
        <w:t>odmítnutí insolvenčního návrhu s vyznačením právní moci. V případě, že bude rozhodnuto o</w:t>
      </w:r>
      <w:r w:rsidR="0F8A9EB5">
        <w:t> </w:t>
      </w:r>
      <w:r>
        <w:t xml:space="preserve">úpadku a/nebo o způsobu řešení úpadku, bude </w:t>
      </w:r>
      <w:r w:rsidR="7CC71772">
        <w:t>O</w:t>
      </w:r>
      <w:r>
        <w:t>bjednatel postupovat v souladu s</w:t>
      </w:r>
      <w:r w:rsidR="69235A0A">
        <w:t> Insolvenčním zákonem</w:t>
      </w:r>
      <w:r>
        <w:t>.</w:t>
      </w:r>
    </w:p>
    <w:p w14:paraId="1CA3D93B" w14:textId="77777777" w:rsidR="0024029D" w:rsidRDefault="00120A4B" w:rsidP="006243B1">
      <w:pPr>
        <w:pStyle w:val="Nadpis2"/>
      </w:pPr>
      <w:bookmarkStart w:id="6" w:name="_Ref299003641"/>
      <w:r>
        <w:t xml:space="preserve">prohlášení smluvních stran a jiná </w:t>
      </w:r>
      <w:r w:rsidR="0024029D">
        <w:t xml:space="preserve">PRÁVA A POVINNOSTI </w:t>
      </w:r>
    </w:p>
    <w:p w14:paraId="54D162D5" w14:textId="219ED4E3" w:rsidR="0024029D" w:rsidRDefault="68E54C9A" w:rsidP="001B3BE7">
      <w:pPr>
        <w:pStyle w:val="Odstavec11"/>
        <w:spacing w:before="80"/>
        <w:ind w:left="573" w:hanging="431"/>
      </w:pPr>
      <w:r>
        <w:t>Dodavatel</w:t>
      </w:r>
      <w:r w:rsidR="3411610C">
        <w:t xml:space="preserve"> prohlašuje, že splňuje veškeré podmínky a požadavky v této </w:t>
      </w:r>
      <w:r w:rsidR="002B043D">
        <w:t xml:space="preserve">SLA </w:t>
      </w:r>
      <w:r w:rsidR="3411610C">
        <w:t>stanovené.</w:t>
      </w:r>
    </w:p>
    <w:p w14:paraId="7FC95A45" w14:textId="6559DB55" w:rsidR="0024029D" w:rsidRDefault="68E54C9A" w:rsidP="001B3BE7">
      <w:pPr>
        <w:pStyle w:val="Odstavec11"/>
        <w:spacing w:before="80"/>
        <w:ind w:left="573" w:hanging="431"/>
      </w:pPr>
      <w:r>
        <w:t>Dodavatel</w:t>
      </w:r>
      <w:r w:rsidR="3411610C">
        <w:t xml:space="preserve"> prohlašuje, že je oprávněn uzavřít tuto </w:t>
      </w:r>
      <w:r w:rsidR="412345AD">
        <w:t>S</w:t>
      </w:r>
      <w:r w:rsidR="002B043D">
        <w:t>LA</w:t>
      </w:r>
      <w:r w:rsidR="260F4955">
        <w:t xml:space="preserve"> a</w:t>
      </w:r>
      <w:r w:rsidR="7CC71772">
        <w:t xml:space="preserve"> Smlouvu o dílo </w:t>
      </w:r>
      <w:r w:rsidR="3411610C">
        <w:t>a řádně plnit závazky v n</w:t>
      </w:r>
      <w:r w:rsidR="7CC71772">
        <w:t>ich</w:t>
      </w:r>
      <w:r w:rsidR="3411610C">
        <w:t xml:space="preserve"> obsažené.</w:t>
      </w:r>
    </w:p>
    <w:p w14:paraId="6A99018C" w14:textId="14185A4A" w:rsidR="000F3096" w:rsidRDefault="3411610C" w:rsidP="001B3BE7">
      <w:pPr>
        <w:pStyle w:val="Odstavec11"/>
        <w:spacing w:before="80"/>
        <w:ind w:left="573" w:hanging="431"/>
      </w:pPr>
      <w:r>
        <w:t xml:space="preserve">Objednatel prohlašuje, že je právnickou osobou řádně založenou a zapsanou podle českého právního řádu v obchodním rejstříku a že splňuje </w:t>
      </w:r>
      <w:r w:rsidR="13A72CAE">
        <w:t xml:space="preserve">veškeré podmínky a požadavky v této </w:t>
      </w:r>
      <w:r w:rsidR="008F5EDB">
        <w:t xml:space="preserve">SLA </w:t>
      </w:r>
      <w:r w:rsidR="13A72CAE">
        <w:t>stanovené.</w:t>
      </w:r>
    </w:p>
    <w:p w14:paraId="0ADD5B10" w14:textId="1D75B380" w:rsidR="000F3096" w:rsidRDefault="68E54C9A" w:rsidP="001B3BE7">
      <w:pPr>
        <w:pStyle w:val="Odstavec11"/>
        <w:spacing w:before="80"/>
        <w:ind w:left="573" w:hanging="431"/>
      </w:pPr>
      <w:r>
        <w:t>Dodavatel</w:t>
      </w:r>
      <w:r w:rsidR="13A72CAE">
        <w:t xml:space="preserve"> je povinen plnit závazky z</w:t>
      </w:r>
      <w:r w:rsidR="7CC71772">
        <w:t>e</w:t>
      </w:r>
      <w:r w:rsidR="13A72CAE">
        <w:t> </w:t>
      </w:r>
      <w:r w:rsidR="008F5EDB">
        <w:t xml:space="preserve">SLA </w:t>
      </w:r>
      <w:r w:rsidR="260F4955">
        <w:t>a</w:t>
      </w:r>
      <w:r w:rsidR="7CC71772">
        <w:t xml:space="preserve"> Smlouvy o dílo </w:t>
      </w:r>
      <w:r w:rsidR="13A72CAE">
        <w:t xml:space="preserve">řádně a včas dle podmínek stanovených touto </w:t>
      </w:r>
      <w:r w:rsidR="412345AD">
        <w:t>S</w:t>
      </w:r>
      <w:r w:rsidR="008F5EDB">
        <w:t>LA</w:t>
      </w:r>
      <w:r w:rsidR="260F4955">
        <w:t xml:space="preserve"> a</w:t>
      </w:r>
      <w:r w:rsidR="7CC71772">
        <w:t xml:space="preserve"> Smlouvou o dílo </w:t>
      </w:r>
      <w:r w:rsidR="13A72CAE">
        <w:t>a jejími nedílnými součástmi.</w:t>
      </w:r>
    </w:p>
    <w:p w14:paraId="68FB2A4F" w14:textId="598C5F2A" w:rsidR="0024029D" w:rsidRDefault="68E54C9A" w:rsidP="001B3BE7">
      <w:pPr>
        <w:pStyle w:val="Odstavec11"/>
        <w:spacing w:before="80"/>
        <w:ind w:left="573" w:hanging="431"/>
      </w:pPr>
      <w:r>
        <w:t>Dodavatel</w:t>
      </w:r>
      <w:r w:rsidR="13A72CAE">
        <w:t xml:space="preserve"> bude při plnění předmětu </w:t>
      </w:r>
      <w:r w:rsidR="008F5EDB">
        <w:t xml:space="preserve">SLA </w:t>
      </w:r>
      <w:r w:rsidR="13A72CAE">
        <w:t>brát zřetel</w:t>
      </w:r>
      <w:r w:rsidR="771BCA86">
        <w:t xml:space="preserve"> na provozní potřeby a </w:t>
      </w:r>
      <w:r w:rsidR="13A72CAE">
        <w:t xml:space="preserve">požadavky </w:t>
      </w:r>
      <w:r w:rsidR="412345AD">
        <w:t>O</w:t>
      </w:r>
      <w:r w:rsidR="13A72CAE">
        <w:t xml:space="preserve">bjednatele. Jednotlivé činnosti budou </w:t>
      </w:r>
      <w:r>
        <w:t>Dodavatel</w:t>
      </w:r>
      <w:r w:rsidR="13A72CAE">
        <w:t>em prováděny v úzké součinnosti s </w:t>
      </w:r>
      <w:r w:rsidR="412345AD">
        <w:t>O</w:t>
      </w:r>
      <w:r w:rsidR="13A72CAE">
        <w:t xml:space="preserve">bjednatelem, dle standardů </w:t>
      </w:r>
      <w:r w:rsidR="412345AD">
        <w:t>O</w:t>
      </w:r>
      <w:r w:rsidR="13A72CAE">
        <w:t xml:space="preserve">bjednatele a dle pravidel obvyklých v tomto oboru. </w:t>
      </w:r>
    </w:p>
    <w:p w14:paraId="06930D11" w14:textId="2823EBCA" w:rsidR="000F3096" w:rsidRPr="00CA50EE" w:rsidRDefault="68E54C9A" w:rsidP="001B3BE7">
      <w:pPr>
        <w:pStyle w:val="Odstavec11"/>
        <w:spacing w:before="80"/>
        <w:ind w:left="573" w:hanging="431"/>
      </w:pPr>
      <w:r>
        <w:t>Dodavatel</w:t>
      </w:r>
      <w:r w:rsidR="13A72CAE">
        <w:t xml:space="preserve"> je povinen vynaložit maximální úsilí, aby docílil nejlepšího možného výsledku při </w:t>
      </w:r>
      <w:r w:rsidR="412345AD">
        <w:t>poskytování Služeb</w:t>
      </w:r>
      <w:r w:rsidR="622C7D82">
        <w:t xml:space="preserve"> a zhotovení Díla</w:t>
      </w:r>
      <w:r w:rsidR="13A72CAE">
        <w:t xml:space="preserve"> prostřednictvím využití svých zkušeností a znalostí.</w:t>
      </w:r>
    </w:p>
    <w:p w14:paraId="20994A86" w14:textId="792BC311" w:rsidR="000F3096" w:rsidRPr="00CA50EE" w:rsidRDefault="68E54C9A" w:rsidP="001B3BE7">
      <w:pPr>
        <w:pStyle w:val="Odstavec11"/>
        <w:spacing w:before="80"/>
        <w:ind w:left="573" w:hanging="431"/>
      </w:pPr>
      <w:r>
        <w:lastRenderedPageBreak/>
        <w:t>Dodavatel</w:t>
      </w:r>
      <w:r w:rsidR="13A72CAE">
        <w:t xml:space="preserve"> je oprávněn pověřit plněním dle této </w:t>
      </w:r>
      <w:r w:rsidR="004D0B9C">
        <w:t xml:space="preserve">SLA </w:t>
      </w:r>
      <w:r w:rsidR="13A72CAE">
        <w:t xml:space="preserve">nebo její části třetí osoby. V takovém případě odpovídá </w:t>
      </w:r>
      <w:r>
        <w:t>Dodavatel</w:t>
      </w:r>
      <w:r w:rsidR="13A72CAE">
        <w:t xml:space="preserve"> za plnění poskytnuté takovou třetí osobou, jako kdyby příslušné plnění poskytl sám.</w:t>
      </w:r>
    </w:p>
    <w:p w14:paraId="33CCB013" w14:textId="09739BF2" w:rsidR="0061289B" w:rsidRDefault="7D4BBF80" w:rsidP="001B3BE7">
      <w:pPr>
        <w:pStyle w:val="Odstavec11"/>
        <w:spacing w:before="80"/>
        <w:ind w:left="573" w:hanging="431"/>
      </w:pPr>
      <w:r>
        <w:t xml:space="preserve">V případě, že je </w:t>
      </w:r>
      <w:r w:rsidR="68E54C9A">
        <w:t>Dodavatel</w:t>
      </w:r>
      <w:r>
        <w:t xml:space="preserve"> povinen poskytovat </w:t>
      </w:r>
      <w:r w:rsidR="57CF59B0">
        <w:t>S</w:t>
      </w:r>
      <w:r>
        <w:t>lužby</w:t>
      </w:r>
      <w:r w:rsidR="622C7D82">
        <w:t>, a/</w:t>
      </w:r>
      <w:r w:rsidR="641B089D">
        <w:t>nebo</w:t>
      </w:r>
      <w:r w:rsidR="622C7D82">
        <w:t xml:space="preserve"> zhotovit Dílo</w:t>
      </w:r>
      <w:r>
        <w:t xml:space="preserve"> na základě </w:t>
      </w:r>
      <w:r w:rsidR="64B5B735">
        <w:t>P</w:t>
      </w:r>
      <w:r>
        <w:t xml:space="preserve">ožadavku </w:t>
      </w:r>
      <w:r w:rsidR="75B87127">
        <w:t>Objednatele</w:t>
      </w:r>
      <w:r>
        <w:t xml:space="preserve">, </w:t>
      </w:r>
      <w:r w:rsidR="68E54C9A">
        <w:t>Dodavatel</w:t>
      </w:r>
      <w:r w:rsidR="5C82C2F7">
        <w:t xml:space="preserve"> souhlasí s tím, že </w:t>
      </w:r>
      <w:r w:rsidR="013756DF">
        <w:t>P</w:t>
      </w:r>
      <w:r w:rsidR="5C82C2F7">
        <w:t xml:space="preserve">ožadavky budou </w:t>
      </w:r>
      <w:r w:rsidR="75B87127">
        <w:t xml:space="preserve">Objednatelem </w:t>
      </w:r>
      <w:r w:rsidR="68E54C9A">
        <w:t>Dodavatel</w:t>
      </w:r>
      <w:r w:rsidR="5C82C2F7">
        <w:t xml:space="preserve">i zadávány </w:t>
      </w:r>
      <w:r w:rsidR="75B87127">
        <w:t xml:space="preserve">způsobem a </w:t>
      </w:r>
      <w:r w:rsidR="02CBD303">
        <w:t>v souladu s</w:t>
      </w:r>
      <w:r w:rsidR="75B87127">
        <w:t xml:space="preserve">e </w:t>
      </w:r>
      <w:r w:rsidR="004D0B9C">
        <w:t>S</w:t>
      </w:r>
      <w:r w:rsidR="00E97557">
        <w:t>LA</w:t>
      </w:r>
      <w:r w:rsidR="004D0B9C">
        <w:t xml:space="preserve"> </w:t>
      </w:r>
      <w:r w:rsidR="75B87127">
        <w:t xml:space="preserve">zejména </w:t>
      </w:r>
      <w:r w:rsidR="004A18BE">
        <w:t>s její p</w:t>
      </w:r>
      <w:r w:rsidR="75B87127">
        <w:t>řílohou č. 2</w:t>
      </w:r>
      <w:r w:rsidR="0061289B">
        <w:br/>
      </w:r>
      <w:r w:rsidR="67E1D8F9">
        <w:t>(</w:t>
      </w:r>
      <w:r w:rsidR="75B87127">
        <w:t>List/y služeb</w:t>
      </w:r>
      <w:r w:rsidR="67E1D8F9">
        <w:t>)</w:t>
      </w:r>
      <w:r w:rsidR="5C82C2F7">
        <w:t>.</w:t>
      </w:r>
    </w:p>
    <w:p w14:paraId="5EB85BA4" w14:textId="35B3211F" w:rsidR="002464CD" w:rsidRDefault="68E54C9A" w:rsidP="006D2229">
      <w:pPr>
        <w:pStyle w:val="Odstavec11"/>
        <w:spacing w:before="80"/>
        <w:ind w:left="709" w:hanging="567"/>
      </w:pPr>
      <w:r>
        <w:t>Dodavatel</w:t>
      </w:r>
      <w:r w:rsidR="0F9A7085">
        <w:t xml:space="preserve"> bude při poskytování </w:t>
      </w:r>
      <w:r w:rsidR="69235A0A">
        <w:t>S</w:t>
      </w:r>
      <w:r w:rsidR="0F9A7085">
        <w:t>lužeb</w:t>
      </w:r>
      <w:r w:rsidR="58BF2944">
        <w:t xml:space="preserve"> a zhotovení Díla</w:t>
      </w:r>
      <w:r w:rsidR="0F9A7085">
        <w:t xml:space="preserve"> využívat systém </w:t>
      </w:r>
      <w:r w:rsidR="412345AD">
        <w:t>H</w:t>
      </w:r>
      <w:r w:rsidR="0F9A7085">
        <w:t>elp</w:t>
      </w:r>
      <w:r w:rsidR="00E97557">
        <w:t>d</w:t>
      </w:r>
      <w:r w:rsidR="0F9A7085">
        <w:t xml:space="preserve">esk </w:t>
      </w:r>
      <w:r w:rsidR="412345AD">
        <w:t>O</w:t>
      </w:r>
      <w:r w:rsidR="0F9A7085">
        <w:t xml:space="preserve">bjednatele pro komunikaci se členy </w:t>
      </w:r>
      <w:r w:rsidR="412345AD">
        <w:t>Realizačního t</w:t>
      </w:r>
      <w:r w:rsidR="0F9A7085">
        <w:t>ýmu. Bude zde evidovat průběh realizace a</w:t>
      </w:r>
      <w:r w:rsidR="7FEA4BC4">
        <w:t> </w:t>
      </w:r>
      <w:r w:rsidR="0F9A7085">
        <w:t xml:space="preserve">dokumentace svých činností.  </w:t>
      </w:r>
      <w:r>
        <w:t>Dodavatel</w:t>
      </w:r>
      <w:r w:rsidR="0BF1D707">
        <w:t xml:space="preserve"> bude s </w:t>
      </w:r>
      <w:r w:rsidR="7CC71772">
        <w:t>O</w:t>
      </w:r>
      <w:r w:rsidR="0BF1D707">
        <w:t xml:space="preserve">bjednatelem komunikovat </w:t>
      </w:r>
      <w:r w:rsidR="7CC71772">
        <w:t xml:space="preserve">výlučně </w:t>
      </w:r>
      <w:r w:rsidR="0BF1D707">
        <w:t>v českém jazyce.</w:t>
      </w:r>
      <w:r w:rsidR="0F9A7085">
        <w:t> </w:t>
      </w:r>
    </w:p>
    <w:p w14:paraId="61E4D8D9" w14:textId="088B0B41" w:rsidR="00DD36D8" w:rsidRPr="00B3445E" w:rsidRDefault="00032166" w:rsidP="006D2229">
      <w:pPr>
        <w:pStyle w:val="Odstavec11"/>
        <w:spacing w:before="80"/>
        <w:ind w:left="709" w:hanging="567"/>
        <w:rPr>
          <w:rFonts w:eastAsia="Arial" w:cs="Arial"/>
        </w:rPr>
      </w:pPr>
      <w:r>
        <w:t xml:space="preserve">Dodavatel se v rámci poskytování Služeb nebo vytvoření Díla stane osobou podle ustanovení § 3 písm. c) Zákona o kybernetické bezpečnosti, tedy </w:t>
      </w:r>
      <w:r w:rsidRPr="1727378C">
        <w:rPr>
          <w:rFonts w:eastAsia="Arial" w:cs="Arial"/>
          <w:color w:val="000000" w:themeColor="text1"/>
          <w:sz w:val="19"/>
          <w:szCs w:val="19"/>
        </w:rPr>
        <w:t>správce a provozovatel informačního systému kritické informační infrastruktury</w:t>
      </w:r>
      <w:r>
        <w:t>. Současně Objednatel Dodavatele upozorňuje, že Dodavatel je povinen plnit veškeré povinnosti uložené provozovateli informačního systému kritické informační infrastruktury Zákonem o kybernetické bezpečnosti</w:t>
      </w:r>
      <w:r w:rsidR="0E4E4AE3">
        <w:t>.</w:t>
      </w:r>
    </w:p>
    <w:p w14:paraId="6F4D8E22" w14:textId="61B001B4" w:rsidR="1727378C" w:rsidRDefault="1727378C" w:rsidP="006D2229">
      <w:pPr>
        <w:pStyle w:val="Odstavec11"/>
        <w:spacing w:line="259" w:lineRule="auto"/>
        <w:ind w:left="709" w:hanging="567"/>
        <w:rPr>
          <w:rFonts w:eastAsia="Arial" w:cs="Arial"/>
          <w:sz w:val="22"/>
          <w:szCs w:val="22"/>
        </w:rPr>
      </w:pPr>
      <w:r w:rsidRPr="0021162A">
        <w:t xml:space="preserve">Dodavatel se zavazuje zabezpečovat plnění dle této </w:t>
      </w:r>
      <w:r w:rsidR="001121AA" w:rsidRPr="0021162A">
        <w:t>S</w:t>
      </w:r>
      <w:r w:rsidR="001121AA">
        <w:t>LA</w:t>
      </w:r>
      <w:r w:rsidR="001121AA" w:rsidRPr="0021162A">
        <w:t xml:space="preserve"> </w:t>
      </w:r>
      <w:r w:rsidRPr="0021162A">
        <w:t>prostřednictvím osob, jejichž prostřednictvím v rámci zadávacího řízení na veřejnou zakázku prokázal splnění kvalifikačních požadavků v rámci zadávacího řízení, které předcházelo uzavření této S</w:t>
      </w:r>
      <w:r w:rsidR="00C52FE9">
        <w:t>LA</w:t>
      </w:r>
      <w:r w:rsidRPr="0021162A">
        <w:t xml:space="preserve">. V případě změn jednotlivých osob je Dodavatel povinen vyžádat si </w:t>
      </w:r>
      <w:r w:rsidR="00A65604">
        <w:t xml:space="preserve">předchozí </w:t>
      </w:r>
      <w:r w:rsidRPr="0021162A">
        <w:t xml:space="preserve">písemný souhlas Objednatele, tento souhlas vydá kontaktní osoba Objednatele. Nové osoby musí disponovat minimálně shodnou kvalifikací jako </w:t>
      </w:r>
      <w:r w:rsidR="002D1DC3">
        <w:t>osoby uvedené v Nabídce</w:t>
      </w:r>
      <w:r w:rsidRPr="0021162A">
        <w:t>. Objednatel vydá písemný souhlas se změnou do 5 dnů od doručení žádosti a potřebných dokladů, disponuje-li nová osoba potřebnou kvalifikací. Objednatel nesmí souhlas se změnou osob bez objektivních důvodů odmítnout, pokud mu budou Dodavatelem příslušné doklady předloženy.</w:t>
      </w:r>
    </w:p>
    <w:p w14:paraId="6783C781" w14:textId="73A91AAF" w:rsidR="00B32420" w:rsidRPr="00B45F1A" w:rsidRDefault="00B32420" w:rsidP="006243B1">
      <w:pPr>
        <w:pStyle w:val="Nadpis2"/>
      </w:pPr>
      <w:r w:rsidRPr="00B45F1A">
        <w:t>Vypořádání Incidentu a Požadavku</w:t>
      </w:r>
    </w:p>
    <w:p w14:paraId="458981A5" w14:textId="68FB2C42" w:rsidR="00B32420" w:rsidRDefault="57CF59B0" w:rsidP="00116C24">
      <w:pPr>
        <w:pStyle w:val="Odstavec11"/>
      </w:pPr>
      <w:r>
        <w:t>Smluvní strany vypořádají Incident</w:t>
      </w:r>
      <w:r w:rsidR="5CDC7A8D">
        <w:t xml:space="preserve"> a/nebo Požadavek</w:t>
      </w:r>
      <w:r>
        <w:t xml:space="preserve"> postupem</w:t>
      </w:r>
      <w:r w:rsidR="5CDC7A8D">
        <w:t xml:space="preserve"> uvedeným v </w:t>
      </w:r>
      <w:r w:rsidR="002D1DC3">
        <w:t>p</w:t>
      </w:r>
      <w:r w:rsidR="2B2797F7">
        <w:t xml:space="preserve">říloze </w:t>
      </w:r>
      <w:r w:rsidR="7CC71772">
        <w:t>č. 2</w:t>
      </w:r>
      <w:r w:rsidR="37B0EF0F">
        <w:t xml:space="preserve"> (List</w:t>
      </w:r>
      <w:r w:rsidR="2B2797F7">
        <w:t>ech</w:t>
      </w:r>
      <w:r w:rsidR="37B0EF0F">
        <w:t xml:space="preserve"> služeb).</w:t>
      </w:r>
    </w:p>
    <w:p w14:paraId="44F6AF98" w14:textId="116B9B4E" w:rsidR="007E3E2F" w:rsidRPr="00B1571E" w:rsidRDefault="007E3E2F" w:rsidP="006243B1">
      <w:pPr>
        <w:pStyle w:val="Nadpis2"/>
      </w:pPr>
      <w:bookmarkStart w:id="7" w:name="_Ref104902130"/>
      <w:r w:rsidRPr="00B1571E">
        <w:t>SMLOUVA O DÍLO</w:t>
      </w:r>
      <w:bookmarkEnd w:id="7"/>
    </w:p>
    <w:p w14:paraId="46BB34BB" w14:textId="0EE5E85A" w:rsidR="007E3E2F" w:rsidRPr="00B1571E" w:rsidRDefault="007E3E2F" w:rsidP="007E3E2F">
      <w:pPr>
        <w:pStyle w:val="Odstavec11"/>
        <w:tabs>
          <w:tab w:val="num" w:pos="709"/>
        </w:tabs>
        <w:spacing w:before="0" w:after="120"/>
        <w:ind w:left="709" w:hanging="425"/>
        <w:rPr>
          <w:rFonts w:eastAsia="Arial" w:cs="Arial"/>
          <w:kern w:val="16"/>
        </w:rPr>
      </w:pPr>
      <w:r w:rsidRPr="00B1571E">
        <w:rPr>
          <w:rFonts w:cs="Arial"/>
        </w:rPr>
        <w:t xml:space="preserve">Objednatel si vyhrazuje právo požadovat provedení Díla formou Požadavků, kdykoli v průběhu </w:t>
      </w:r>
      <w:r w:rsidR="002F7897">
        <w:rPr>
          <w:rFonts w:cs="Arial"/>
        </w:rPr>
        <w:t xml:space="preserve">platnosti a </w:t>
      </w:r>
      <w:r w:rsidRPr="00B1571E">
        <w:rPr>
          <w:rFonts w:cs="Arial"/>
        </w:rPr>
        <w:t>účinnosti</w:t>
      </w:r>
      <w:r w:rsidR="002F7897">
        <w:rPr>
          <w:rFonts w:cs="Arial"/>
        </w:rPr>
        <w:t xml:space="preserve"> této SLA</w:t>
      </w:r>
      <w:r w:rsidRPr="00B1571E">
        <w:rPr>
          <w:rFonts w:cs="Arial"/>
        </w:rPr>
        <w:t xml:space="preserve">. </w:t>
      </w:r>
      <w:r w:rsidRPr="00B1571E">
        <w:rPr>
          <w:rFonts w:cs="Arial"/>
          <w:kern w:val="16"/>
        </w:rPr>
        <w:t>Objednatel odešle Dodavateli Objednávku společně s Požadavkem. Smlouva o Dílo je uzavřena okamžikem potvrzení Objednávky a Požadavku Dodavatelem.</w:t>
      </w:r>
    </w:p>
    <w:p w14:paraId="16E2D3F6" w14:textId="77777777" w:rsidR="007E3E2F" w:rsidRPr="00B1571E" w:rsidRDefault="007E3E2F" w:rsidP="007E3E2F">
      <w:pPr>
        <w:pStyle w:val="Odstavec11"/>
        <w:tabs>
          <w:tab w:val="num" w:pos="709"/>
        </w:tabs>
        <w:spacing w:before="0" w:after="120"/>
        <w:ind w:left="709" w:hanging="425"/>
        <w:rPr>
          <w:rFonts w:cs="Arial"/>
          <w:kern w:val="16"/>
        </w:rPr>
      </w:pPr>
      <w:r w:rsidRPr="00B1571E">
        <w:rPr>
          <w:rFonts w:cs="Arial"/>
          <w:kern w:val="16"/>
        </w:rPr>
        <w:t>Podrobnosti řešení Požadavku upravuje List služby Řešení požadavku.</w:t>
      </w:r>
    </w:p>
    <w:p w14:paraId="16EA38AC" w14:textId="77777777" w:rsidR="007E3E2F" w:rsidRPr="00B1571E" w:rsidRDefault="007E3E2F" w:rsidP="007E3E2F">
      <w:pPr>
        <w:pStyle w:val="Odstavec11"/>
        <w:tabs>
          <w:tab w:val="num" w:pos="709"/>
        </w:tabs>
        <w:spacing w:before="0" w:after="120"/>
        <w:ind w:left="709" w:hanging="425"/>
        <w:rPr>
          <w:rFonts w:cs="Arial"/>
          <w:kern w:val="16"/>
        </w:rPr>
      </w:pPr>
      <w:bookmarkStart w:id="8" w:name="_Ref104900198"/>
      <w:r w:rsidRPr="00B1571E">
        <w:rPr>
          <w:rFonts w:cs="Arial"/>
          <w:kern w:val="16"/>
        </w:rPr>
        <w:t>Požadavek musí splňovat následující náležitosti:</w:t>
      </w:r>
      <w:bookmarkEnd w:id="8"/>
    </w:p>
    <w:p w14:paraId="328CC9B8" w14:textId="4349E49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 xml:space="preserve">písemná forma (za písemnou formu je považována i elektronicky e-mailem) – </w:t>
      </w:r>
      <w:r>
        <w:rPr>
          <w:rFonts w:cs="Arial"/>
        </w:rPr>
        <w:t>S</w:t>
      </w:r>
      <w:r w:rsidRPr="00B1571E">
        <w:rPr>
          <w:rFonts w:cs="Arial"/>
        </w:rPr>
        <w:t>mlouva o</w:t>
      </w:r>
      <w:r w:rsidR="00AF179A">
        <w:rPr>
          <w:rFonts w:cs="Arial"/>
        </w:rPr>
        <w:t> </w:t>
      </w:r>
      <w:r w:rsidRPr="00B1571E">
        <w:rPr>
          <w:rFonts w:cs="Arial"/>
        </w:rPr>
        <w:t>Dílo nesmí být zavřena ústně</w:t>
      </w:r>
      <w:r>
        <w:rPr>
          <w:rFonts w:cs="Arial"/>
        </w:rPr>
        <w:t>;</w:t>
      </w:r>
    </w:p>
    <w:p w14:paraId="5E236A43"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vymezení předmětu konkrétního Díla</w:t>
      </w:r>
      <w:r>
        <w:rPr>
          <w:rFonts w:cs="Arial"/>
        </w:rPr>
        <w:t>;</w:t>
      </w:r>
    </w:p>
    <w:p w14:paraId="0FB0850D"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termín zhotovení a předání Díla</w:t>
      </w:r>
      <w:r>
        <w:rPr>
          <w:rFonts w:cs="Arial"/>
        </w:rPr>
        <w:t>;</w:t>
      </w:r>
    </w:p>
    <w:p w14:paraId="01ED0F1B"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jsou-li pro dané Dílo potřeba určité požadavky na infrastrukturu Objednatele, musí Objednatel výslovně uvést specifikaci těchto požadavků a zároveň uvede termín, ve kterém je zajistí</w:t>
      </w:r>
      <w:r>
        <w:rPr>
          <w:rFonts w:cs="Arial"/>
        </w:rPr>
        <w:t>;</w:t>
      </w:r>
    </w:p>
    <w:p w14:paraId="7E6927F1" w14:textId="77777777"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určení členů Realizačního týmu, kteří by se měli na plnění Požadavku podílet</w:t>
      </w:r>
      <w:r>
        <w:rPr>
          <w:rFonts w:cs="Arial"/>
        </w:rPr>
        <w:t>;</w:t>
      </w:r>
    </w:p>
    <w:p w14:paraId="232E3E0B" w14:textId="2A2E8EF4" w:rsidR="007E3E2F" w:rsidRPr="00B1571E" w:rsidRDefault="007E3E2F" w:rsidP="007E3E2F">
      <w:pPr>
        <w:pStyle w:val="Odstavec111"/>
        <w:numPr>
          <w:ilvl w:val="0"/>
          <w:numId w:val="27"/>
        </w:numPr>
        <w:tabs>
          <w:tab w:val="num" w:pos="1134"/>
        </w:tabs>
        <w:spacing w:before="0" w:after="120"/>
        <w:ind w:left="1134" w:hanging="425"/>
        <w:rPr>
          <w:rFonts w:cs="Arial"/>
        </w:rPr>
      </w:pPr>
      <w:r w:rsidRPr="00B1571E">
        <w:rPr>
          <w:rFonts w:cs="Arial"/>
        </w:rPr>
        <w:t>stanovení hodinových sazeb a předpokládaného rozsahu prací a na základě toho i</w:t>
      </w:r>
      <w:r w:rsidR="00AF179A">
        <w:rPr>
          <w:rFonts w:cs="Arial"/>
        </w:rPr>
        <w:t> </w:t>
      </w:r>
      <w:r w:rsidRPr="00B1571E">
        <w:rPr>
          <w:rFonts w:cs="Arial"/>
        </w:rPr>
        <w:t>stanovení celkové Ceny Díla</w:t>
      </w:r>
      <w:r>
        <w:rPr>
          <w:rFonts w:cs="Arial"/>
        </w:rPr>
        <w:t>.</w:t>
      </w:r>
    </w:p>
    <w:p w14:paraId="400EEF5B" w14:textId="14E46C7E"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Smluvní strany výslovně sjednávají, že Smlouva o Dílo může být sjednána prostřednictvím prostředků elektronické komunikace </w:t>
      </w:r>
      <w:r w:rsidR="00533323">
        <w:rPr>
          <w:rFonts w:cs="Arial"/>
        </w:rPr>
        <w:t>anebo</w:t>
      </w:r>
      <w:r w:rsidRPr="00B1571E">
        <w:rPr>
          <w:rFonts w:cs="Arial"/>
        </w:rPr>
        <w:t xml:space="preserve"> prostřednictvím Help</w:t>
      </w:r>
      <w:r w:rsidR="00FF6F56">
        <w:rPr>
          <w:rFonts w:cs="Arial"/>
        </w:rPr>
        <w:t>D</w:t>
      </w:r>
      <w:r w:rsidRPr="00B1571E">
        <w:rPr>
          <w:rFonts w:cs="Arial"/>
        </w:rPr>
        <w:t xml:space="preserve">esku, a to v případě, že </w:t>
      </w:r>
      <w:r w:rsidRPr="00B1571E">
        <w:rPr>
          <w:rFonts w:cs="Arial"/>
        </w:rPr>
        <w:lastRenderedPageBreak/>
        <w:t xml:space="preserve">budou splněny všechny podmínky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8.3</w:t>
      </w:r>
      <w:r w:rsidRPr="00B1571E">
        <w:rPr>
          <w:rFonts w:cs="Arial"/>
        </w:rPr>
        <w:fldChar w:fldCharType="end"/>
      </w:r>
      <w:r w:rsidRPr="00B1571E">
        <w:rPr>
          <w:rFonts w:cs="Arial"/>
        </w:rPr>
        <w:t xml:space="preserve"> </w:t>
      </w:r>
      <w:r w:rsidR="00EA6DE2" w:rsidRPr="00B1571E">
        <w:rPr>
          <w:rFonts w:cs="Arial"/>
        </w:rPr>
        <w:t>S</w:t>
      </w:r>
      <w:r w:rsidR="00EA6DE2">
        <w:rPr>
          <w:rFonts w:cs="Arial"/>
        </w:rPr>
        <w:t>LA</w:t>
      </w:r>
      <w:r w:rsidR="00EA6DE2" w:rsidRPr="00B1571E">
        <w:rPr>
          <w:rFonts w:cs="Arial"/>
        </w:rPr>
        <w:t xml:space="preserve"> </w:t>
      </w:r>
      <w:r w:rsidRPr="00B1571E">
        <w:rPr>
          <w:rFonts w:cs="Arial"/>
        </w:rPr>
        <w:t xml:space="preserve">a tyto náležitosti budou výslovně </w:t>
      </w:r>
      <w:r w:rsidR="00FF6F56">
        <w:rPr>
          <w:rFonts w:cs="Arial"/>
        </w:rPr>
        <w:t xml:space="preserve">písemně </w:t>
      </w:r>
      <w:r w:rsidRPr="00B1571E">
        <w:rPr>
          <w:rFonts w:cs="Arial"/>
        </w:rPr>
        <w:t xml:space="preserve">potvrzeny oběma </w:t>
      </w:r>
      <w:r w:rsidR="00EA6DE2">
        <w:rPr>
          <w:rFonts w:cs="Arial"/>
        </w:rPr>
        <w:t>s</w:t>
      </w:r>
      <w:r w:rsidR="00EA6DE2" w:rsidRPr="00B1571E">
        <w:rPr>
          <w:rFonts w:cs="Arial"/>
        </w:rPr>
        <w:t xml:space="preserve">mluvními </w:t>
      </w:r>
      <w:r w:rsidRPr="00B1571E">
        <w:rPr>
          <w:rFonts w:cs="Arial"/>
        </w:rPr>
        <w:t xml:space="preserve">stranami. </w:t>
      </w:r>
    </w:p>
    <w:p w14:paraId="18015B37" w14:textId="64945A2F"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Dodavatel je povinen do 3 pracovních dnů od obdržení Požadavku potvrdit informace dle odst. </w:t>
      </w:r>
      <w:r w:rsidRPr="00B1571E">
        <w:rPr>
          <w:rFonts w:cs="Arial"/>
        </w:rPr>
        <w:fldChar w:fldCharType="begin"/>
      </w:r>
      <w:r w:rsidRPr="00B1571E">
        <w:rPr>
          <w:rFonts w:cs="Arial"/>
        </w:rPr>
        <w:instrText xml:space="preserve"> REF _Ref104900198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8.3</w:t>
      </w:r>
      <w:r w:rsidRPr="00B1571E">
        <w:rPr>
          <w:rFonts w:cs="Arial"/>
        </w:rPr>
        <w:fldChar w:fldCharType="end"/>
      </w:r>
      <w:r w:rsidRPr="00B1571E">
        <w:rPr>
          <w:rFonts w:cs="Arial"/>
        </w:rPr>
        <w:t xml:space="preserve">  </w:t>
      </w:r>
      <w:r w:rsidR="00EA6DE2" w:rsidRPr="00B1571E">
        <w:rPr>
          <w:rFonts w:cs="Arial"/>
        </w:rPr>
        <w:t>S</w:t>
      </w:r>
      <w:r w:rsidR="00EA6DE2">
        <w:rPr>
          <w:rFonts w:cs="Arial"/>
        </w:rPr>
        <w:t>LA</w:t>
      </w:r>
      <w:r w:rsidRPr="00B1571E">
        <w:rPr>
          <w:rFonts w:cs="Arial"/>
        </w:rPr>
        <w:t>. Alternativně je povinen uplatnit výhrady vůči Požadavku a zároveň navrhnout jejich úpravu.</w:t>
      </w:r>
    </w:p>
    <w:p w14:paraId="071508B4" w14:textId="7E272F11"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Pro vyloučení pochybností </w:t>
      </w:r>
      <w:r w:rsidR="00EA6DE2">
        <w:rPr>
          <w:rFonts w:cs="Arial"/>
        </w:rPr>
        <w:t>s</w:t>
      </w:r>
      <w:r w:rsidR="00EA6DE2" w:rsidRPr="00B1571E">
        <w:rPr>
          <w:rFonts w:cs="Arial"/>
        </w:rPr>
        <w:t xml:space="preserve">mluvní </w:t>
      </w:r>
      <w:r w:rsidRPr="00B1571E">
        <w:rPr>
          <w:rFonts w:cs="Arial"/>
        </w:rPr>
        <w:t xml:space="preserve">strany sjednávají, že Požadavek nemusí být podepsán oběma </w:t>
      </w:r>
      <w:r w:rsidR="00346544">
        <w:rPr>
          <w:rFonts w:cs="Arial"/>
        </w:rPr>
        <w:t>s</w:t>
      </w:r>
      <w:r w:rsidR="00346544" w:rsidRPr="00B1571E">
        <w:rPr>
          <w:rFonts w:cs="Arial"/>
        </w:rPr>
        <w:t xml:space="preserve">mluvními </w:t>
      </w:r>
      <w:r w:rsidRPr="00B1571E">
        <w:rPr>
          <w:rFonts w:cs="Arial"/>
        </w:rPr>
        <w:t xml:space="preserve">stranami. Za přijetí Požadavku </w:t>
      </w:r>
      <w:r w:rsidR="00346544">
        <w:rPr>
          <w:rFonts w:cs="Arial"/>
        </w:rPr>
        <w:t>s</w:t>
      </w:r>
      <w:r w:rsidR="00346544" w:rsidRPr="00B1571E">
        <w:rPr>
          <w:rFonts w:cs="Arial"/>
        </w:rPr>
        <w:t xml:space="preserve">mluvní </w:t>
      </w:r>
      <w:r w:rsidRPr="00B1571E">
        <w:rPr>
          <w:rFonts w:cs="Arial"/>
        </w:rPr>
        <w:t>strany považují i výslovné odsouhlasení Požadavku jinou písemnou formou, například formou e-mailu, Help</w:t>
      </w:r>
      <w:r w:rsidR="00346544">
        <w:rPr>
          <w:rFonts w:cs="Arial"/>
        </w:rPr>
        <w:t>D</w:t>
      </w:r>
      <w:r w:rsidRPr="00B1571E">
        <w:rPr>
          <w:rFonts w:cs="Arial"/>
        </w:rPr>
        <w:t xml:space="preserve">esku apod. </w:t>
      </w:r>
    </w:p>
    <w:p w14:paraId="4CFB8BF3" w14:textId="05053D96"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Na Smlouvu o Dílo se přiměřeně použijí ustanovení této </w:t>
      </w:r>
      <w:r w:rsidR="00346544" w:rsidRPr="00B1571E">
        <w:rPr>
          <w:rFonts w:cs="Arial"/>
        </w:rPr>
        <w:t>S</w:t>
      </w:r>
      <w:r w:rsidR="00346544">
        <w:rPr>
          <w:rFonts w:cs="Arial"/>
        </w:rPr>
        <w:t>LA</w:t>
      </w:r>
      <w:r w:rsidRPr="00B1571E">
        <w:rPr>
          <w:rFonts w:cs="Arial"/>
        </w:rPr>
        <w:t>, pokud není výslovně stanoveno jinak.</w:t>
      </w:r>
    </w:p>
    <w:p w14:paraId="6934C9B5" w14:textId="3B7232F8"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Podmínky a způsob předání a převzetí </w:t>
      </w:r>
      <w:r w:rsidR="008F6681">
        <w:rPr>
          <w:rFonts w:cs="Arial"/>
        </w:rPr>
        <w:t>D</w:t>
      </w:r>
      <w:r w:rsidRPr="00B1571E">
        <w:rPr>
          <w:rFonts w:cs="Arial"/>
        </w:rPr>
        <w:t>íla jsou uvedeny v </w:t>
      </w:r>
      <w:r w:rsidRPr="00B1571E">
        <w:rPr>
          <w:rFonts w:cs="Arial"/>
          <w:kern w:val="16"/>
        </w:rPr>
        <w:t>Listu služby Řešení požadavku</w:t>
      </w:r>
      <w:r w:rsidR="008F6681">
        <w:rPr>
          <w:rFonts w:cs="Arial"/>
          <w:kern w:val="16"/>
        </w:rPr>
        <w:t>.</w:t>
      </w:r>
      <w:r w:rsidRPr="00B1571E">
        <w:rPr>
          <w:rFonts w:cs="Arial"/>
        </w:rPr>
        <w:t xml:space="preserve"> </w:t>
      </w:r>
    </w:p>
    <w:p w14:paraId="292B1C31" w14:textId="2859F494" w:rsidR="007E3E2F" w:rsidRPr="00B1571E" w:rsidRDefault="007E3E2F" w:rsidP="007E3E2F">
      <w:pPr>
        <w:pStyle w:val="Odstavec11"/>
        <w:tabs>
          <w:tab w:val="num" w:pos="709"/>
        </w:tabs>
        <w:spacing w:before="0" w:after="120"/>
        <w:ind w:left="709" w:hanging="425"/>
        <w:rPr>
          <w:rFonts w:cs="Arial"/>
        </w:rPr>
      </w:pPr>
      <w:r w:rsidRPr="00B1571E">
        <w:rPr>
          <w:rFonts w:cs="Arial"/>
        </w:rPr>
        <w:t xml:space="preserve">Dílo musí být řádně dokončeno a předáno nejpozději v termínu stanoveném v Požadavku. O předání a převzetí Díla bude </w:t>
      </w:r>
      <w:r w:rsidR="003F7D4E">
        <w:rPr>
          <w:rFonts w:cs="Arial"/>
        </w:rPr>
        <w:t>s</w:t>
      </w:r>
      <w:r w:rsidR="003F7D4E" w:rsidRPr="00B1571E">
        <w:rPr>
          <w:rFonts w:cs="Arial"/>
        </w:rPr>
        <w:t xml:space="preserve">mluvními </w:t>
      </w:r>
      <w:r w:rsidRPr="00B1571E">
        <w:rPr>
          <w:rFonts w:cs="Arial"/>
        </w:rPr>
        <w:t>stranami sepsán akceptační protokol. V </w:t>
      </w:r>
      <w:r w:rsidR="008C6990">
        <w:rPr>
          <w:rFonts w:cs="Arial"/>
        </w:rPr>
        <w:t>A</w:t>
      </w:r>
      <w:r w:rsidRPr="00B1571E">
        <w:rPr>
          <w:rFonts w:cs="Arial"/>
        </w:rPr>
        <w:t xml:space="preserve">kceptačním protokolu bude uvedeno, zda je Dílo zhotoveno včas, řádně a v souladu s Požadavkem. Objednatel je oprávněn odmítnout převzít Dílo nebo jeho část, dokud bude vykazovat jakékoliv vady či nedodělky. </w:t>
      </w:r>
    </w:p>
    <w:p w14:paraId="75E54BCE" w14:textId="33313E51" w:rsidR="007E3E2F" w:rsidRPr="00B1571E" w:rsidRDefault="007E3E2F" w:rsidP="007E3E2F">
      <w:pPr>
        <w:pStyle w:val="Odstavec11"/>
        <w:tabs>
          <w:tab w:val="num" w:pos="709"/>
        </w:tabs>
        <w:spacing w:before="0" w:after="120"/>
        <w:ind w:left="709" w:hanging="567"/>
        <w:rPr>
          <w:rFonts w:cs="Arial"/>
        </w:rPr>
      </w:pPr>
      <w:r w:rsidRPr="00B1571E">
        <w:rPr>
          <w:rFonts w:cs="Arial"/>
        </w:rPr>
        <w:t xml:space="preserve">V případě, že si Objednatel v Požadavku vyhradí, že Dílo nebo jeho část musí být před předáním a převzetím otestováno, je Dodavatel povinen tyto testy za účelem prokázáním splnění Požadavků provést v nejpozději do termínu dokončení </w:t>
      </w:r>
      <w:r w:rsidR="003F7D4E">
        <w:rPr>
          <w:rFonts w:cs="Arial"/>
        </w:rPr>
        <w:t>D</w:t>
      </w:r>
      <w:r w:rsidR="003F7D4E" w:rsidRPr="00B1571E">
        <w:rPr>
          <w:rFonts w:cs="Arial"/>
        </w:rPr>
        <w:t xml:space="preserve">íla </w:t>
      </w:r>
      <w:r w:rsidR="00E11750">
        <w:rPr>
          <w:rFonts w:cs="Arial"/>
        </w:rPr>
        <w:t>stanoveného v </w:t>
      </w:r>
      <w:r w:rsidRPr="00B1571E">
        <w:rPr>
          <w:rFonts w:cs="Arial"/>
        </w:rPr>
        <w:t xml:space="preserve">Požadavku. </w:t>
      </w:r>
    </w:p>
    <w:p w14:paraId="22099F9F" w14:textId="1A0C922A" w:rsidR="007E3E2F" w:rsidRPr="007E3E2F" w:rsidRDefault="007E3E2F" w:rsidP="00B52A13">
      <w:pPr>
        <w:pStyle w:val="Odstavec11"/>
        <w:tabs>
          <w:tab w:val="num" w:pos="709"/>
        </w:tabs>
        <w:spacing w:before="0" w:after="120"/>
        <w:ind w:left="709" w:hanging="567"/>
        <w:rPr>
          <w:rFonts w:cs="Arial"/>
        </w:rPr>
      </w:pPr>
      <w:r w:rsidRPr="00B1571E">
        <w:rPr>
          <w:rFonts w:cs="Arial"/>
        </w:rPr>
        <w:t xml:space="preserve">Smluvní strany se tímto dohodly, že místem předání a převzetí Díla </w:t>
      </w:r>
      <w:r w:rsidR="001A2139">
        <w:rPr>
          <w:rFonts w:cs="Arial"/>
        </w:rPr>
        <w:t>budou jednotlivé Lokality</w:t>
      </w:r>
      <w:r w:rsidRPr="00B1571E">
        <w:rPr>
          <w:rFonts w:cs="Arial"/>
        </w:rPr>
        <w:t xml:space="preserve"> Objednatele, nedohodnou-li se </w:t>
      </w:r>
      <w:r w:rsidR="00205735">
        <w:rPr>
          <w:rFonts w:cs="Arial"/>
        </w:rPr>
        <w:t>s</w:t>
      </w:r>
      <w:r w:rsidR="00205735" w:rsidRPr="00B1571E">
        <w:rPr>
          <w:rFonts w:cs="Arial"/>
        </w:rPr>
        <w:t xml:space="preserve">mluvní </w:t>
      </w:r>
      <w:r w:rsidRPr="00B1571E">
        <w:rPr>
          <w:rFonts w:cs="Arial"/>
        </w:rPr>
        <w:t>strany na jiném místě předání. Smluvní strany se tímto dohodly, že</w:t>
      </w:r>
      <w:r w:rsidR="0083032F">
        <w:rPr>
          <w:rFonts w:cs="Arial"/>
        </w:rPr>
        <w:t> </w:t>
      </w:r>
      <w:r w:rsidRPr="00B1571E">
        <w:rPr>
          <w:rFonts w:cs="Arial"/>
        </w:rPr>
        <w:t xml:space="preserve">Objednatel je povinen převzít pouze řádně </w:t>
      </w:r>
      <w:r w:rsidR="00EB2382">
        <w:rPr>
          <w:rFonts w:cs="Arial"/>
        </w:rPr>
        <w:t xml:space="preserve">a včas </w:t>
      </w:r>
      <w:r w:rsidRPr="00B1571E">
        <w:rPr>
          <w:rFonts w:cs="Arial"/>
        </w:rPr>
        <w:t xml:space="preserve">zhotovené Dílo. </w:t>
      </w:r>
    </w:p>
    <w:p w14:paraId="473F725B" w14:textId="36340C39" w:rsidR="00B32420" w:rsidRDefault="00B32420" w:rsidP="006243B1">
      <w:pPr>
        <w:pStyle w:val="Nadpis2"/>
      </w:pPr>
      <w:r>
        <w:t xml:space="preserve">Součinnost </w:t>
      </w:r>
    </w:p>
    <w:p w14:paraId="6812D79C" w14:textId="1C61E667" w:rsidR="00B32420" w:rsidRDefault="57CF59B0" w:rsidP="00B52A13">
      <w:pPr>
        <w:pStyle w:val="Odstavec11"/>
        <w:tabs>
          <w:tab w:val="clear" w:pos="858"/>
        </w:tabs>
        <w:ind w:left="993" w:hanging="574"/>
      </w:pPr>
      <w:r>
        <w:t xml:space="preserve">Smluvní strany si navzájem poskytnou veškerou součinnost, kterou po nich lze rozumně požadovat, aby byl splněn účel této </w:t>
      </w:r>
      <w:r w:rsidR="00205735">
        <w:t>SLA</w:t>
      </w:r>
      <w:r>
        <w:t xml:space="preserve">. Pokud to bude nezbytné k splnění účelu </w:t>
      </w:r>
      <w:r w:rsidR="00205735">
        <w:t xml:space="preserve">SLA </w:t>
      </w:r>
      <w:r>
        <w:t>a poku</w:t>
      </w:r>
      <w:r w:rsidR="58BF2944">
        <w:t xml:space="preserve">d o to </w:t>
      </w:r>
      <w:r w:rsidR="153751FD">
        <w:t>s</w:t>
      </w:r>
      <w:r>
        <w:t>mluvní stranu druhá</w:t>
      </w:r>
      <w:r w:rsidR="153751FD">
        <w:t xml:space="preserve"> </w:t>
      </w:r>
      <w:r w:rsidR="58BF2944">
        <w:t>s</w:t>
      </w:r>
      <w:r>
        <w:t xml:space="preserve">mluvní strana písemně požádá, vyhotoví </w:t>
      </w:r>
      <w:r w:rsidR="153751FD">
        <w:t>s</w:t>
      </w:r>
      <w:r>
        <w:t xml:space="preserve">mluvní strana pro druhou </w:t>
      </w:r>
      <w:r w:rsidR="153751FD">
        <w:t>s</w:t>
      </w:r>
      <w:r>
        <w:t xml:space="preserve">mluvní stranu dokumenty a tyto dokumenty druhé </w:t>
      </w:r>
      <w:r w:rsidR="153751FD">
        <w:t>s</w:t>
      </w:r>
      <w:r>
        <w:t>mluvní straně předá.</w:t>
      </w:r>
    </w:p>
    <w:p w14:paraId="35E6719C" w14:textId="42FF6551" w:rsidR="00D110D5" w:rsidRPr="00D110D5" w:rsidRDefault="297A6321" w:rsidP="00B52A13">
      <w:pPr>
        <w:pStyle w:val="Odstavec11"/>
        <w:tabs>
          <w:tab w:val="clear" w:pos="858"/>
        </w:tabs>
        <w:ind w:left="993" w:hanging="574"/>
      </w:pPr>
      <w:r>
        <w:t xml:space="preserve">Za účelem poskytnutí Služeb nebo zhotovení Díla poskytne Objednatel Dodavateli veškerou součinnost, kterou po něm lze spravedlivě požadovat. Pokud </w:t>
      </w:r>
      <w:r w:rsidR="2F83C5C9">
        <w:t xml:space="preserve">Objednatel </w:t>
      </w:r>
      <w:r>
        <w:t>součinnost podle předchozí věty neposkytne, ačkoli ji poskytnout mohl a měl a byl na potřebu poskytnutí součinnosti upozorněn, prodlužuje se termín pro poskytnutí Služeb nebo zhotovení Díla o</w:t>
      </w:r>
      <w:r w:rsidR="00747071">
        <w:t> </w:t>
      </w:r>
      <w:r>
        <w:t>dobu, po kterou Objednatel takovou součinnost prokazatelně neposkytl.</w:t>
      </w:r>
    </w:p>
    <w:p w14:paraId="64A143C3" w14:textId="23F75163" w:rsidR="00B32420" w:rsidRDefault="57CF59B0" w:rsidP="00B52A13">
      <w:pPr>
        <w:pStyle w:val="Odstavec11"/>
        <w:tabs>
          <w:tab w:val="clear" w:pos="858"/>
        </w:tabs>
        <w:ind w:left="993" w:hanging="574"/>
      </w:pPr>
      <w:r>
        <w:t xml:space="preserve">Pokud Objednatel vydá pokyny směřující k naplnění předmětu </w:t>
      </w:r>
      <w:r w:rsidR="00C53C38">
        <w:t xml:space="preserve">SLA </w:t>
      </w:r>
      <w:r w:rsidR="5CDC7A8D">
        <w:t>a/nebo Smlouvy o</w:t>
      </w:r>
      <w:r w:rsidR="0097581C">
        <w:t> </w:t>
      </w:r>
      <w:r w:rsidR="5CDC7A8D">
        <w:t>dílo</w:t>
      </w:r>
      <w:r>
        <w:t xml:space="preserve">, je </w:t>
      </w:r>
      <w:r w:rsidR="542F3EC6">
        <w:t>Dodavatel</w:t>
      </w:r>
      <w:r>
        <w:t xml:space="preserve"> povinen tyto pokyny </w:t>
      </w:r>
      <w:r w:rsidR="6FC29E36">
        <w:t>dodržovat,</w:t>
      </w:r>
      <w:r>
        <w:t xml:space="preserve"> pokud nejsou v </w:t>
      </w:r>
      <w:r w:rsidR="58BF2944">
        <w:t xml:space="preserve">rozporu se </w:t>
      </w:r>
      <w:r w:rsidR="00C53C38">
        <w:t xml:space="preserve">SLA </w:t>
      </w:r>
      <w:r w:rsidR="6DA039ED">
        <w:t>a/nebo</w:t>
      </w:r>
      <w:r w:rsidR="5CDC7A8D">
        <w:t xml:space="preserve"> Smlouvou o dílo případně obecně závaznými právními předpisy. P</w:t>
      </w:r>
      <w:r>
        <w:t>okyny musí být zaznamenány v dopisu, e-mailu či zápisu z jednání.</w:t>
      </w:r>
      <w:r w:rsidR="58BF2944">
        <w:t xml:space="preserve"> Na nevhodnost pokynu je Dodavatel povinen Objednatele upozornit.</w:t>
      </w:r>
      <w:r>
        <w:t xml:space="preserve"> Pokud nebude možné v jednotlivém případě vydat včas potřebný pokyn, bude </w:t>
      </w:r>
      <w:r w:rsidR="542F3EC6">
        <w:t>Dodavatel</w:t>
      </w:r>
      <w:r>
        <w:t xml:space="preserve"> jednat svědomitě dle vlastního uvážení s vědomím předpokládaných zájmů Objednatel</w:t>
      </w:r>
      <w:r w:rsidR="3F9F7662">
        <w:t>e</w:t>
      </w:r>
      <w:r>
        <w:t>.</w:t>
      </w:r>
    </w:p>
    <w:p w14:paraId="19B184BB" w14:textId="1C08EF80" w:rsidR="00B32420" w:rsidRDefault="542F3EC6" w:rsidP="00B52A13">
      <w:pPr>
        <w:pStyle w:val="Odstavec11"/>
        <w:tabs>
          <w:tab w:val="clear" w:pos="858"/>
        </w:tabs>
        <w:ind w:left="993" w:hanging="574"/>
      </w:pPr>
      <w:r>
        <w:t>Dodavatel</w:t>
      </w:r>
      <w:r w:rsidR="57CF59B0">
        <w:t xml:space="preserve"> </w:t>
      </w:r>
      <w:r w:rsidR="008D5C2B">
        <w:t xml:space="preserve">poskytne </w:t>
      </w:r>
      <w:r w:rsidR="57CF59B0">
        <w:t xml:space="preserve">při kontrolách a auditech vykonávaných </w:t>
      </w:r>
      <w:r w:rsidR="69235A0A">
        <w:t>Objednatele</w:t>
      </w:r>
      <w:r w:rsidR="297A6321">
        <w:t>m</w:t>
      </w:r>
      <w:r w:rsidR="57CF59B0">
        <w:t xml:space="preserve"> </w:t>
      </w:r>
      <w:r w:rsidR="008D5C2B">
        <w:t>zejména</w:t>
      </w:r>
      <w:r w:rsidR="57CF59B0">
        <w:t xml:space="preserve"> potřebnou součinnost osobám, které Objednatel určí. </w:t>
      </w:r>
      <w:r w:rsidR="297A6321">
        <w:t>Dodavatel</w:t>
      </w:r>
      <w:r w:rsidR="57CF59B0">
        <w:t xml:space="preserve"> zejména zajistí součinnost všech osob na straně </w:t>
      </w:r>
      <w:r w:rsidR="297A6321">
        <w:t>Dodavatele, jež podléhají kontrole a auditu či mohou být nápomocni při jejich provedení.</w:t>
      </w:r>
      <w:r w:rsidR="57CF59B0">
        <w:t xml:space="preserve"> </w:t>
      </w:r>
    </w:p>
    <w:p w14:paraId="3D434F05" w14:textId="4C8F7949" w:rsidR="00B32420" w:rsidRPr="007305BF" w:rsidRDefault="00DA59A1" w:rsidP="006243B1">
      <w:pPr>
        <w:pStyle w:val="Nadpis2"/>
      </w:pPr>
      <w:r w:rsidRPr="007305BF">
        <w:t xml:space="preserve">SOULAD S PRÁVNÍM ŘÁDEM, </w:t>
      </w:r>
      <w:r w:rsidR="00B32420" w:rsidRPr="007305BF">
        <w:t>Právo kontroly</w:t>
      </w:r>
    </w:p>
    <w:p w14:paraId="5A3B5532" w14:textId="47818520" w:rsidR="00B32420" w:rsidRDefault="57CF59B0" w:rsidP="00B52A13">
      <w:pPr>
        <w:pStyle w:val="Odstavec11"/>
        <w:tabs>
          <w:tab w:val="clear" w:pos="858"/>
        </w:tabs>
        <w:ind w:left="993" w:hanging="574"/>
      </w:pPr>
      <w:r>
        <w:t xml:space="preserve">Při plnění svých závazků podle této </w:t>
      </w:r>
      <w:r w:rsidR="00C8184D">
        <w:t xml:space="preserve">SLA </w:t>
      </w:r>
      <w:r>
        <w:t xml:space="preserve">a Prováděcích dokumentů odpovídá </w:t>
      </w:r>
      <w:r w:rsidR="19ED7BEC">
        <w:t xml:space="preserve">Dodavatel </w:t>
      </w:r>
      <w:r>
        <w:t>za to, že Služby</w:t>
      </w:r>
      <w:r w:rsidR="6DA039ED">
        <w:t xml:space="preserve"> a</w:t>
      </w:r>
      <w:r w:rsidR="0E1C97A9">
        <w:t xml:space="preserve"> Dílo </w:t>
      </w:r>
      <w:r>
        <w:t>vyhovují všem obecně závazným právním předpisům</w:t>
      </w:r>
      <w:r w:rsidR="004E5D7A">
        <w:t xml:space="preserve"> českého právního řádu</w:t>
      </w:r>
      <w:r>
        <w:t xml:space="preserve">, podmínkám této </w:t>
      </w:r>
      <w:r w:rsidR="00DD1924">
        <w:t xml:space="preserve">SLA </w:t>
      </w:r>
      <w:r w:rsidR="5BD2EB35">
        <w:t>a/nebo</w:t>
      </w:r>
      <w:r w:rsidR="5CDC7A8D">
        <w:t xml:space="preserve"> Smlouvy o dílo </w:t>
      </w:r>
      <w:r>
        <w:t xml:space="preserve">a Bezpečnostním </w:t>
      </w:r>
      <w:r w:rsidR="00D15712">
        <w:t>požadavkům</w:t>
      </w:r>
      <w:r>
        <w:t xml:space="preserve">, a že při poskytování Služeb neporuší žádné právo </w:t>
      </w:r>
      <w:r w:rsidR="0E1C97A9">
        <w:t>D</w:t>
      </w:r>
      <w:r>
        <w:t xml:space="preserve">uševního vlastnictví třetí strany, včetně </w:t>
      </w:r>
      <w:r>
        <w:lastRenderedPageBreak/>
        <w:t xml:space="preserve">patentové ochrany, ochranných známek, autorských práv a/ nebo obchodního tajemství. </w:t>
      </w:r>
      <w:r w:rsidR="69235A0A">
        <w:t>Dodavatel</w:t>
      </w:r>
      <w:r>
        <w:t xml:space="preserve"> je zejména povinen:</w:t>
      </w:r>
    </w:p>
    <w:p w14:paraId="31404BF6" w14:textId="77777777" w:rsidR="00B32420" w:rsidRDefault="00B32420" w:rsidP="00B52A13">
      <w:pPr>
        <w:pStyle w:val="Odstavec111"/>
        <w:numPr>
          <w:ilvl w:val="0"/>
          <w:numId w:val="9"/>
        </w:numPr>
        <w:ind w:left="1276"/>
      </w:pPr>
      <w:r>
        <w:t>při zpracování dat nebo jiných informací Objednatele umožnit Objednatelem určeným osobám přístup k primárním informacím a k hodnocení správnosti jejich zpracování;</w:t>
      </w:r>
    </w:p>
    <w:p w14:paraId="0AAEEC52" w14:textId="3717B6EC" w:rsidR="00B32420" w:rsidRDefault="00B32420" w:rsidP="00B52A13">
      <w:pPr>
        <w:pStyle w:val="Odstavec111"/>
        <w:numPr>
          <w:ilvl w:val="0"/>
          <w:numId w:val="9"/>
        </w:numPr>
        <w:ind w:left="1276"/>
      </w:pPr>
      <w:r>
        <w:t xml:space="preserve">na své náklady umožnit Objednatelem k tomu písemně pověřeným osobám výkon funkce kontroly rizik (risk control), compliance a vnitřního </w:t>
      </w:r>
      <w:r w:rsidR="00485C7D">
        <w:t>auditu,</w:t>
      </w:r>
      <w:r w:rsidR="008E7FF2">
        <w:t xml:space="preserve"> a to maximálně 1</w:t>
      </w:r>
      <w:r w:rsidR="00B17A92">
        <w:t>×</w:t>
      </w:r>
      <w:r w:rsidR="008E7FF2">
        <w:t xml:space="preserve"> za každý kalendářní rok trvání této </w:t>
      </w:r>
      <w:r w:rsidR="00DD1924">
        <w:t>SLA</w:t>
      </w:r>
      <w:r>
        <w:t>;</w:t>
      </w:r>
    </w:p>
    <w:p w14:paraId="73ACB1FE" w14:textId="77777777" w:rsidR="00B32420" w:rsidRDefault="00B32420" w:rsidP="00B52A13">
      <w:pPr>
        <w:pStyle w:val="Odstavec111"/>
        <w:numPr>
          <w:ilvl w:val="0"/>
          <w:numId w:val="9"/>
        </w:numPr>
        <w:ind w:left="1276"/>
      </w:pPr>
      <w:r>
        <w:t xml:space="preserve">umožnit Objednatelem k tomu písemně pověřeným osobám výkon ostatních kontrolních činností, které lze po </w:t>
      </w:r>
      <w:r w:rsidR="00690494">
        <w:t>Dodavatel</w:t>
      </w:r>
      <w:r>
        <w:t>i rozumně požadovat;</w:t>
      </w:r>
    </w:p>
    <w:p w14:paraId="433563EB" w14:textId="3C31909B" w:rsidR="00B32420" w:rsidRDefault="57CF59B0" w:rsidP="00B52A13">
      <w:pPr>
        <w:pStyle w:val="Odstavec11"/>
        <w:tabs>
          <w:tab w:val="clear" w:pos="858"/>
        </w:tabs>
        <w:ind w:left="993" w:hanging="574"/>
      </w:pPr>
      <w:r>
        <w:t>Objednatel má právo kontrolovat poskytování Služeb</w:t>
      </w:r>
      <w:r w:rsidR="0E1C97A9">
        <w:t xml:space="preserve"> a zhotovování Díla</w:t>
      </w:r>
      <w:r>
        <w:t xml:space="preserve"> </w:t>
      </w:r>
      <w:r w:rsidR="00471B19">
        <w:t xml:space="preserve">a </w:t>
      </w:r>
      <w:r>
        <w:t>plnění</w:t>
      </w:r>
      <w:r w:rsidR="5CDC7A8D">
        <w:t xml:space="preserve"> podmínek</w:t>
      </w:r>
      <w:r>
        <w:t xml:space="preserve"> </w:t>
      </w:r>
      <w:r w:rsidR="00471B19">
        <w:t xml:space="preserve">dle </w:t>
      </w:r>
      <w:r>
        <w:t xml:space="preserve">této </w:t>
      </w:r>
      <w:r w:rsidR="00DD1924">
        <w:t>SLA</w:t>
      </w:r>
      <w:r w:rsidR="13E4551F">
        <w:t>, Smlouvy o dílo</w:t>
      </w:r>
      <w:r>
        <w:t xml:space="preserve"> a Prováděcích dokumentů a </w:t>
      </w:r>
      <w:r w:rsidR="542F3EC6">
        <w:t>Dodavatel</w:t>
      </w:r>
      <w:r>
        <w:t xml:space="preserve"> je povinen mu takovou kontrolu umožnit. Zjistí-li Objednatel, že </w:t>
      </w:r>
      <w:r w:rsidR="542F3EC6">
        <w:t>Dodavatel</w:t>
      </w:r>
      <w:r>
        <w:t xml:space="preserve"> postupuje v rozporu </w:t>
      </w:r>
      <w:r w:rsidR="00471B19">
        <w:t xml:space="preserve">zejména </w:t>
      </w:r>
      <w:r>
        <w:t xml:space="preserve">se schváleným Prováděcím dokumentem nebo touto </w:t>
      </w:r>
      <w:r w:rsidR="00D97BDC">
        <w:t xml:space="preserve">SLA </w:t>
      </w:r>
      <w:r>
        <w:t xml:space="preserve">nebo Bezpečnostními </w:t>
      </w:r>
      <w:r w:rsidR="00C05D15">
        <w:t>požadavky,</w:t>
      </w:r>
      <w:r>
        <w:t xml:space="preserve"> </w:t>
      </w:r>
      <w:r w:rsidR="542F3EC6">
        <w:t>Dodavatel</w:t>
      </w:r>
      <w:r>
        <w:t xml:space="preserve"> odstraní na své náklady veškeré závažné nedostatky, které Objednatel při kontrole zjistí. K</w:t>
      </w:r>
      <w:r w:rsidR="3300F311">
        <w:t> </w:t>
      </w:r>
      <w:r>
        <w:t xml:space="preserve">tomu bude mít </w:t>
      </w:r>
      <w:r w:rsidR="542F3EC6">
        <w:t>Dodavatel</w:t>
      </w:r>
      <w:r>
        <w:t xml:space="preserve"> přiměřenou dodatečnou lhůtu podle povahy daného plnění, běžící ode dne, kdy mu Objednatel daný rozpor oznámil a požádal o</w:t>
      </w:r>
      <w:r w:rsidR="0092502E">
        <w:t> </w:t>
      </w:r>
      <w:r>
        <w:t xml:space="preserve">nápravu. </w:t>
      </w:r>
    </w:p>
    <w:p w14:paraId="724717F1" w14:textId="77777777" w:rsidR="00B32420" w:rsidRDefault="00B32420" w:rsidP="006243B1">
      <w:pPr>
        <w:pStyle w:val="Nadpis2"/>
      </w:pPr>
      <w:r>
        <w:t>Informační povinnost</w:t>
      </w:r>
    </w:p>
    <w:p w14:paraId="2C6E7622" w14:textId="768E1188" w:rsidR="00B32420" w:rsidRDefault="57CF59B0" w:rsidP="00B52A13">
      <w:pPr>
        <w:pStyle w:val="Odstavec11"/>
        <w:tabs>
          <w:tab w:val="clear" w:pos="858"/>
        </w:tabs>
        <w:ind w:left="993" w:hanging="574"/>
      </w:pPr>
      <w:r>
        <w:t>Smluvní strany si navzájem vyměňují všechny informace potřebné nebo prospěšné k</w:t>
      </w:r>
      <w:r w:rsidR="0092502E">
        <w:t> </w:t>
      </w:r>
      <w:r>
        <w:t xml:space="preserve">plnění </w:t>
      </w:r>
      <w:r w:rsidR="0E1C97A9">
        <w:t>S</w:t>
      </w:r>
      <w:r w:rsidR="00A65F55">
        <w:t>LA</w:t>
      </w:r>
      <w:r>
        <w:t xml:space="preserve">. </w:t>
      </w:r>
      <w:r w:rsidR="542F3EC6">
        <w:t>Dodavatel</w:t>
      </w:r>
      <w:r w:rsidR="00467D12">
        <w:t xml:space="preserve"> neprodleně</w:t>
      </w:r>
      <w:r>
        <w:t xml:space="preserve"> informuje Objednatele o významných okolnostech, například o</w:t>
      </w:r>
      <w:r w:rsidR="6D0FD5D1">
        <w:t> </w:t>
      </w:r>
      <w:r>
        <w:t xml:space="preserve">personálních změnách nebo změnách ve vlastnické struktuře </w:t>
      </w:r>
      <w:r w:rsidR="542F3EC6">
        <w:t>Dodavatel</w:t>
      </w:r>
      <w:r w:rsidR="2F83C5C9">
        <w:t>e</w:t>
      </w:r>
      <w:r>
        <w:t xml:space="preserve"> a jiných podobných změnách, které mohou mít vliv na kvalitu Služeb</w:t>
      </w:r>
      <w:r w:rsidR="0E1C97A9">
        <w:t xml:space="preserve"> a/nebo Díla</w:t>
      </w:r>
      <w:r>
        <w:t xml:space="preserve">. </w:t>
      </w:r>
      <w:r w:rsidR="542F3EC6">
        <w:t>Dodavatel</w:t>
      </w:r>
      <w:r>
        <w:t xml:space="preserve"> zejména informuje Objednatele včas a v dostatečném rozsahu o všech okolnostech, které by mohly mít negativní dopad na schopnost </w:t>
      </w:r>
      <w:r w:rsidR="542F3EC6">
        <w:t>Dodavatel</w:t>
      </w:r>
      <w:r>
        <w:t>e řádně poskytovat Služby</w:t>
      </w:r>
      <w:r w:rsidR="0E1C97A9">
        <w:t xml:space="preserve"> a/nebo zhotovení Díla</w:t>
      </w:r>
      <w:r w:rsidR="00A51B3D">
        <w:t>.</w:t>
      </w:r>
    </w:p>
    <w:p w14:paraId="24B6BA50" w14:textId="4A23E244" w:rsidR="00B32420" w:rsidRDefault="57CF59B0" w:rsidP="00B52A13">
      <w:pPr>
        <w:pStyle w:val="Odstavec11"/>
        <w:tabs>
          <w:tab w:val="clear" w:pos="858"/>
        </w:tabs>
        <w:ind w:left="993" w:hanging="574"/>
      </w:pPr>
      <w:r>
        <w:t xml:space="preserve">Objednatel neprodleně informuje </w:t>
      </w:r>
      <w:r w:rsidR="542F3EC6">
        <w:t>Dodavatel</w:t>
      </w:r>
      <w:r>
        <w:t>e o bezpečnostních rizicích, o kterých se dozvěděl a které souvisejí s poskytovanou Službou</w:t>
      </w:r>
      <w:r w:rsidR="0E1C97A9">
        <w:t xml:space="preserve"> nebo zhotovovaným Dílem</w:t>
      </w:r>
      <w:r>
        <w:t xml:space="preserve">. Objednatel neprodleně informuje </w:t>
      </w:r>
      <w:r w:rsidR="542F3EC6">
        <w:t>Dodavatel</w:t>
      </w:r>
      <w:r>
        <w:t>e o všech Incidentech.</w:t>
      </w:r>
    </w:p>
    <w:p w14:paraId="11165F3D" w14:textId="6F9818C0" w:rsidR="00903E1D" w:rsidRDefault="00903E1D" w:rsidP="006243B1">
      <w:pPr>
        <w:pStyle w:val="Nadpis2"/>
      </w:pPr>
      <w:r>
        <w:t>ROZSAH A ZPŮSOB POSKYTOVAN</w:t>
      </w:r>
      <w:r w:rsidR="00650E99">
        <w:t>Í</w:t>
      </w:r>
      <w:r>
        <w:t xml:space="preserve"> </w:t>
      </w:r>
      <w:bookmarkEnd w:id="6"/>
      <w:r w:rsidR="00F83822">
        <w:t>SLUŽBY</w:t>
      </w:r>
    </w:p>
    <w:p w14:paraId="22506846" w14:textId="220EE3B9" w:rsidR="00F83822" w:rsidRDefault="069360E9" w:rsidP="00B52A13">
      <w:pPr>
        <w:pStyle w:val="Odstavec11"/>
        <w:tabs>
          <w:tab w:val="clear" w:pos="858"/>
        </w:tabs>
        <w:ind w:left="993" w:hanging="574"/>
      </w:pPr>
      <w:r>
        <w:t xml:space="preserve">Jedná-li se o činnosti </w:t>
      </w:r>
      <w:r w:rsidR="68E54C9A">
        <w:t>Dodavatel</w:t>
      </w:r>
      <w:r>
        <w:t xml:space="preserve">e, které jím budou plněny na základě </w:t>
      </w:r>
      <w:r w:rsidR="64B5B735">
        <w:t>P</w:t>
      </w:r>
      <w:r>
        <w:t>ožadavku</w:t>
      </w:r>
      <w:r w:rsidR="3DFFCE84">
        <w:t xml:space="preserve"> </w:t>
      </w:r>
      <w:r w:rsidR="19ED7BEC">
        <w:t>O</w:t>
      </w:r>
      <w:r w:rsidR="3DFFCE84">
        <w:t>bjednatele,</w:t>
      </w:r>
      <w:r>
        <w:t xml:space="preserve"> zavazuje se </w:t>
      </w:r>
      <w:r w:rsidR="5CDC7A8D">
        <w:t>O</w:t>
      </w:r>
      <w:r>
        <w:t xml:space="preserve">bjednatel tyto jednotlivé </w:t>
      </w:r>
      <w:r w:rsidR="013756DF">
        <w:t xml:space="preserve">Požadavky </w:t>
      </w:r>
      <w:r w:rsidR="19ED7BEC">
        <w:t xml:space="preserve">činit </w:t>
      </w:r>
      <w:r>
        <w:t xml:space="preserve">pouze přes </w:t>
      </w:r>
      <w:r w:rsidR="0E1C97A9">
        <w:t>O</w:t>
      </w:r>
      <w:r>
        <w:t xml:space="preserve">právněné osoby </w:t>
      </w:r>
      <w:r w:rsidR="0E1C97A9">
        <w:t>O</w:t>
      </w:r>
      <w:r>
        <w:t xml:space="preserve">bjednatele a </w:t>
      </w:r>
      <w:r w:rsidR="68E54C9A">
        <w:t>Dodavatel</w:t>
      </w:r>
      <w:r>
        <w:t xml:space="preserve"> se zavazuje od těchto osob </w:t>
      </w:r>
      <w:r w:rsidR="5CDC7A8D">
        <w:t>P</w:t>
      </w:r>
      <w:r>
        <w:t xml:space="preserve">ožadavky přijímat. </w:t>
      </w:r>
    </w:p>
    <w:p w14:paraId="4392FD1C" w14:textId="07014F31" w:rsidR="00902B5E" w:rsidRPr="00710BC0" w:rsidRDefault="64EC03A7" w:rsidP="00B52A13">
      <w:pPr>
        <w:pStyle w:val="Odstavec11"/>
        <w:tabs>
          <w:tab w:val="clear" w:pos="858"/>
        </w:tabs>
        <w:ind w:left="993" w:hanging="574"/>
      </w:pPr>
      <w:r>
        <w:t xml:space="preserve">Všechny jednotlivé činnosti </w:t>
      </w:r>
      <w:r w:rsidR="68E54C9A">
        <w:t>Dodavatel</w:t>
      </w:r>
      <w:r w:rsidR="7E99A2F3">
        <w:t xml:space="preserve">e </w:t>
      </w:r>
      <w:r>
        <w:t xml:space="preserve">budou vykazovány </w:t>
      </w:r>
      <w:r w:rsidR="7E99A2F3">
        <w:t xml:space="preserve">písemnou </w:t>
      </w:r>
      <w:r>
        <w:t>formou</w:t>
      </w:r>
      <w:r w:rsidR="3F9F7662">
        <w:t xml:space="preserve"> Zprávy o</w:t>
      </w:r>
      <w:r w:rsidR="0015142C">
        <w:t> </w:t>
      </w:r>
      <w:r w:rsidR="3F9F7662">
        <w:t xml:space="preserve">čerpání </w:t>
      </w:r>
      <w:r w:rsidR="5CDC7A8D">
        <w:t>s</w:t>
      </w:r>
      <w:r w:rsidR="3F9F7662">
        <w:t>luž</w:t>
      </w:r>
      <w:r w:rsidR="5CDC7A8D">
        <w:t>e</w:t>
      </w:r>
      <w:r w:rsidR="3F9F7662">
        <w:t>b</w:t>
      </w:r>
      <w:r>
        <w:t>. Každ</w:t>
      </w:r>
      <w:r w:rsidR="3F9F7662">
        <w:t>á</w:t>
      </w:r>
      <w:r>
        <w:t xml:space="preserve"> </w:t>
      </w:r>
      <w:r w:rsidR="3F9F7662">
        <w:t xml:space="preserve">Zpráva o čerpání </w:t>
      </w:r>
      <w:r w:rsidR="0E1C97A9">
        <w:t>s</w:t>
      </w:r>
      <w:r w:rsidR="3F9F7662">
        <w:t>luž</w:t>
      </w:r>
      <w:r w:rsidR="5CDC7A8D">
        <w:t>e</w:t>
      </w:r>
      <w:r w:rsidR="3F9F7662">
        <w:t xml:space="preserve">b </w:t>
      </w:r>
      <w:r>
        <w:t>bude odsouhlasen</w:t>
      </w:r>
      <w:r w:rsidR="682B2FDA">
        <w:t>a</w:t>
      </w:r>
      <w:r>
        <w:t xml:space="preserve"> a potvrzen</w:t>
      </w:r>
      <w:r w:rsidR="682B2FDA">
        <w:t>a</w:t>
      </w:r>
      <w:r>
        <w:t xml:space="preserve"> </w:t>
      </w:r>
      <w:r w:rsidR="20D60535">
        <w:t xml:space="preserve">Kontaktní </w:t>
      </w:r>
      <w:r>
        <w:t>osobou</w:t>
      </w:r>
      <w:r w:rsidR="20D60535">
        <w:t xml:space="preserve"> </w:t>
      </w:r>
      <w:r w:rsidR="3F9F7662">
        <w:t>O</w:t>
      </w:r>
      <w:r w:rsidR="7CBED7D4">
        <w:t>bjedn</w:t>
      </w:r>
      <w:r>
        <w:t>atele</w:t>
      </w:r>
      <w:r w:rsidR="20D60535">
        <w:t xml:space="preserve"> pro oblast smluvní nebo provozní</w:t>
      </w:r>
      <w:r>
        <w:t>. V případě telefonických konzultací bude o</w:t>
      </w:r>
      <w:r w:rsidR="1F61FB04">
        <w:t> </w:t>
      </w:r>
      <w:r>
        <w:t xml:space="preserve">tomto způsobu komunikace proveden jednoznačný </w:t>
      </w:r>
      <w:r w:rsidR="73A182A0">
        <w:t xml:space="preserve">písemný </w:t>
      </w:r>
      <w:r>
        <w:t>zápis</w:t>
      </w:r>
      <w:r w:rsidR="73A182A0">
        <w:t xml:space="preserve"> následně schválený oběma smluvními stranami</w:t>
      </w:r>
      <w:r w:rsidR="5CDC7A8D">
        <w:t xml:space="preserve"> a </w:t>
      </w:r>
      <w:r>
        <w:t xml:space="preserve">rovněž uvedený ve </w:t>
      </w:r>
      <w:r w:rsidR="5CDC7A8D">
        <w:t>Zprávě o čerpání služeb</w:t>
      </w:r>
      <w:r>
        <w:t>.</w:t>
      </w:r>
    </w:p>
    <w:p w14:paraId="10F5A962" w14:textId="6ED3A5D5" w:rsidR="00584A48" w:rsidRPr="00B52A13" w:rsidRDefault="6635F43A" w:rsidP="00B52A13">
      <w:pPr>
        <w:pStyle w:val="Odstavec11"/>
        <w:tabs>
          <w:tab w:val="clear" w:pos="858"/>
        </w:tabs>
        <w:ind w:left="993" w:hanging="574"/>
      </w:pPr>
      <w:r>
        <w:t xml:space="preserve">Dostupností se pro účely </w:t>
      </w:r>
      <w:r w:rsidR="006D5AB8">
        <w:t xml:space="preserve">SLA </w:t>
      </w:r>
      <w:r>
        <w:t xml:space="preserve">rozumí doba, ve které bude </w:t>
      </w:r>
      <w:r w:rsidR="68E54C9A">
        <w:t>Dodavatel</w:t>
      </w:r>
      <w:r>
        <w:t xml:space="preserve"> povinen reagovat na </w:t>
      </w:r>
      <w:r w:rsidR="7CD3DE3B">
        <w:t xml:space="preserve">oznámení </w:t>
      </w:r>
      <w:r w:rsidR="1D4E7B6E">
        <w:t xml:space="preserve">Incidentu </w:t>
      </w:r>
      <w:r w:rsidR="7CD3DE3B">
        <w:t xml:space="preserve">a/nebo Požadavek </w:t>
      </w:r>
      <w:r w:rsidR="20D60535">
        <w:t>O</w:t>
      </w:r>
      <w:r>
        <w:t xml:space="preserve">právněných osob </w:t>
      </w:r>
      <w:r w:rsidR="1D4E7B6E">
        <w:t>O</w:t>
      </w:r>
      <w:r w:rsidR="1CF947E3">
        <w:t>bjedn</w:t>
      </w:r>
      <w:r>
        <w:t>atele.</w:t>
      </w:r>
    </w:p>
    <w:p w14:paraId="39AFC62B" w14:textId="19C26CDA" w:rsidR="00C708EE" w:rsidRPr="00B52A13" w:rsidRDefault="556E2550" w:rsidP="00B52A13">
      <w:pPr>
        <w:pStyle w:val="Odstavec11"/>
        <w:tabs>
          <w:tab w:val="clear" w:pos="858"/>
        </w:tabs>
        <w:ind w:left="993" w:hanging="574"/>
      </w:pPr>
      <w:r w:rsidRPr="00B52A13">
        <w:t xml:space="preserve">Dodavatel je povinen zajistit v rámci poskytování Služeb </w:t>
      </w:r>
      <w:r w:rsidR="009050AB">
        <w:t>d</w:t>
      </w:r>
      <w:r w:rsidRPr="00B52A13">
        <w:t xml:space="preserve">ostupnost </w:t>
      </w:r>
      <w:r w:rsidR="009758D9">
        <w:t>PLC úrovně</w:t>
      </w:r>
      <w:r w:rsidRPr="00B52A13">
        <w:t>. Dostupností</w:t>
      </w:r>
      <w:r w:rsidR="2D425920" w:rsidRPr="00B52A13">
        <w:t> </w:t>
      </w:r>
      <w:r w:rsidR="009758D9">
        <w:t>PLC úrovně</w:t>
      </w:r>
      <w:r w:rsidR="009758D9" w:rsidRPr="00B52A13">
        <w:t xml:space="preserve"> </w:t>
      </w:r>
      <w:r w:rsidRPr="00B52A13">
        <w:t>se rozumí následující:</w:t>
      </w:r>
    </w:p>
    <w:p w14:paraId="34BE7A4B" w14:textId="77777777" w:rsidR="00B42AEE" w:rsidRPr="00B42AEE" w:rsidRDefault="00B42AEE" w:rsidP="00B42AEE">
      <w:pPr>
        <w:pStyle w:val="Odstavecseseznamem"/>
        <w:numPr>
          <w:ilvl w:val="0"/>
          <w:numId w:val="10"/>
        </w:numPr>
        <w:spacing w:before="120"/>
        <w:jc w:val="both"/>
        <w:rPr>
          <w:rFonts w:ascii="Arial" w:hAnsi="Arial" w:cs="Arial"/>
          <w:vanish/>
        </w:rPr>
      </w:pPr>
    </w:p>
    <w:p w14:paraId="341EACAA" w14:textId="2FB69E9E" w:rsidR="008A7E88" w:rsidRPr="005F5918" w:rsidRDefault="008A7E88" w:rsidP="0094685C">
      <w:pPr>
        <w:pStyle w:val="Odstavecseseznamem"/>
        <w:numPr>
          <w:ilvl w:val="2"/>
          <w:numId w:val="10"/>
        </w:numPr>
        <w:spacing w:before="120"/>
        <w:jc w:val="both"/>
        <w:rPr>
          <w:rFonts w:ascii="Arial" w:hAnsi="Arial" w:cs="Arial"/>
        </w:rPr>
      </w:pPr>
      <w:r w:rsidRPr="005F5918">
        <w:rPr>
          <w:rFonts w:ascii="Arial" w:hAnsi="Arial" w:cs="Arial"/>
        </w:rPr>
        <w:t>Za dostupn</w:t>
      </w:r>
      <w:r w:rsidR="009758D9">
        <w:rPr>
          <w:rFonts w:ascii="Arial" w:hAnsi="Arial" w:cs="Arial"/>
        </w:rPr>
        <w:t>ou</w:t>
      </w:r>
      <w:r w:rsidRPr="005F5918">
        <w:rPr>
          <w:rFonts w:ascii="Arial" w:hAnsi="Arial" w:cs="Arial"/>
        </w:rPr>
        <w:t xml:space="preserve"> se </w:t>
      </w:r>
      <w:r w:rsidR="009758D9">
        <w:rPr>
          <w:rFonts w:ascii="Arial" w:hAnsi="Arial" w:cs="Arial"/>
        </w:rPr>
        <w:t>PLC úroveň</w:t>
      </w:r>
      <w:r w:rsidR="009758D9" w:rsidRPr="009758D9">
        <w:rPr>
          <w:rFonts w:ascii="Arial" w:hAnsi="Arial" w:cs="Arial"/>
        </w:rPr>
        <w:t xml:space="preserve"> </w:t>
      </w:r>
      <w:r w:rsidR="009758D9" w:rsidRPr="005F5918">
        <w:rPr>
          <w:rFonts w:ascii="Arial" w:hAnsi="Arial" w:cs="Arial"/>
        </w:rPr>
        <w:t>považuje</w:t>
      </w:r>
      <w:r w:rsidR="009758D9">
        <w:rPr>
          <w:rFonts w:ascii="Arial" w:hAnsi="Arial" w:cs="Arial"/>
        </w:rPr>
        <w:t xml:space="preserve"> tehdy, jestli je</w:t>
      </w:r>
      <w:r w:rsidR="00DE30A1" w:rsidRPr="005F5918">
        <w:rPr>
          <w:rFonts w:ascii="Arial" w:hAnsi="Arial" w:cs="Arial"/>
        </w:rPr>
        <w:t xml:space="preserve"> </w:t>
      </w:r>
      <w:r w:rsidR="009758D9">
        <w:rPr>
          <w:rFonts w:ascii="Arial" w:hAnsi="Arial" w:cs="Arial"/>
        </w:rPr>
        <w:t>možné</w:t>
      </w:r>
      <w:r w:rsidR="00DE30A1" w:rsidRPr="005F5918">
        <w:rPr>
          <w:rFonts w:ascii="Arial" w:hAnsi="Arial" w:cs="Arial"/>
        </w:rPr>
        <w:t xml:space="preserve"> provádění veškerých </w:t>
      </w:r>
      <w:r w:rsidRPr="005F5918">
        <w:rPr>
          <w:rFonts w:ascii="Arial" w:hAnsi="Arial" w:cs="Arial"/>
        </w:rPr>
        <w:t xml:space="preserve">činností </w:t>
      </w:r>
      <w:r w:rsidR="00E96546" w:rsidRPr="009050AB">
        <w:rPr>
          <w:rFonts w:ascii="Arial" w:hAnsi="Arial" w:cs="Arial"/>
        </w:rPr>
        <w:t>stanovených v čl. 3</w:t>
      </w:r>
      <w:r w:rsidRPr="005F5918">
        <w:rPr>
          <w:rFonts w:ascii="Arial" w:hAnsi="Arial" w:cs="Arial"/>
        </w:rPr>
        <w:t xml:space="preserve"> </w:t>
      </w:r>
      <w:r w:rsidR="00F63B82" w:rsidRPr="005F5918">
        <w:rPr>
          <w:rFonts w:ascii="Arial" w:hAnsi="Arial" w:cs="Arial"/>
        </w:rPr>
        <w:t>S</w:t>
      </w:r>
      <w:r w:rsidR="00F63B82">
        <w:rPr>
          <w:rFonts w:ascii="Arial" w:hAnsi="Arial" w:cs="Arial"/>
        </w:rPr>
        <w:t>LA</w:t>
      </w:r>
      <w:r w:rsidR="00E96546" w:rsidRPr="005F5918">
        <w:rPr>
          <w:rFonts w:ascii="Arial" w:hAnsi="Arial" w:cs="Arial"/>
        </w:rPr>
        <w:t>.</w:t>
      </w:r>
    </w:p>
    <w:p w14:paraId="17D2BB4B" w14:textId="3B962D78" w:rsidR="008A7E88" w:rsidRPr="005F5918" w:rsidRDefault="008A7E88" w:rsidP="00B52A13">
      <w:pPr>
        <w:pStyle w:val="Odstavecseseznamem"/>
        <w:numPr>
          <w:ilvl w:val="2"/>
          <w:numId w:val="10"/>
        </w:numPr>
        <w:spacing w:before="120"/>
        <w:ind w:left="1418" w:hanging="698"/>
        <w:jc w:val="both"/>
        <w:rPr>
          <w:rFonts w:ascii="Arial" w:hAnsi="Arial" w:cs="Arial"/>
        </w:rPr>
      </w:pPr>
      <w:r w:rsidRPr="005F5918">
        <w:rPr>
          <w:rFonts w:ascii="Arial" w:hAnsi="Arial" w:cs="Arial"/>
        </w:rPr>
        <w:t xml:space="preserve">Dodavatel je povinen zabezpečit dostupnost </w:t>
      </w:r>
      <w:r w:rsidR="009758D9">
        <w:rPr>
          <w:rFonts w:ascii="Arial" w:hAnsi="Arial" w:cs="Arial"/>
        </w:rPr>
        <w:t>PLC úrovně</w:t>
      </w:r>
      <w:r w:rsidR="009758D9" w:rsidRPr="005F5918">
        <w:rPr>
          <w:rFonts w:ascii="Arial" w:hAnsi="Arial" w:cs="Arial"/>
        </w:rPr>
        <w:t xml:space="preserve"> </w:t>
      </w:r>
      <w:r w:rsidR="00DC25E8" w:rsidRPr="005F5918">
        <w:rPr>
          <w:rFonts w:ascii="Arial" w:hAnsi="Arial" w:cs="Arial"/>
        </w:rPr>
        <w:t>v</w:t>
      </w:r>
      <w:r w:rsidRPr="005F5918">
        <w:rPr>
          <w:rFonts w:ascii="Arial" w:hAnsi="Arial" w:cs="Arial"/>
        </w:rPr>
        <w:t xml:space="preserve"> rozsahu 99,</w:t>
      </w:r>
      <w:r w:rsidR="00352B98">
        <w:rPr>
          <w:rFonts w:ascii="Arial" w:hAnsi="Arial" w:cs="Arial"/>
        </w:rPr>
        <w:t>8</w:t>
      </w:r>
      <w:r w:rsidR="00747071">
        <w:rPr>
          <w:rFonts w:ascii="Arial" w:hAnsi="Arial" w:cs="Arial"/>
        </w:rPr>
        <w:t> </w:t>
      </w:r>
      <w:r w:rsidRPr="005F5918">
        <w:rPr>
          <w:rFonts w:ascii="Arial" w:hAnsi="Arial" w:cs="Arial"/>
        </w:rPr>
        <w:t>%</w:t>
      </w:r>
      <w:r w:rsidR="00AE38B6">
        <w:rPr>
          <w:rFonts w:ascii="Arial" w:hAnsi="Arial" w:cs="Arial"/>
        </w:rPr>
        <w:br/>
      </w:r>
      <w:r w:rsidRPr="005F5918">
        <w:rPr>
          <w:rFonts w:ascii="Arial" w:hAnsi="Arial" w:cs="Arial"/>
        </w:rPr>
        <w:t>za jeden (1) kalendářní rok.</w:t>
      </w:r>
    </w:p>
    <w:p w14:paraId="0A67F54E" w14:textId="0B5B2525" w:rsidR="008A7E88" w:rsidRPr="005F5918" w:rsidRDefault="008A7E88" w:rsidP="00B52A13">
      <w:pPr>
        <w:pStyle w:val="Odstavecseseznamem"/>
        <w:numPr>
          <w:ilvl w:val="2"/>
          <w:numId w:val="10"/>
        </w:numPr>
        <w:spacing w:before="120"/>
        <w:ind w:left="1418" w:hanging="698"/>
        <w:jc w:val="both"/>
        <w:rPr>
          <w:rFonts w:ascii="Arial" w:hAnsi="Arial" w:cs="Arial"/>
        </w:rPr>
      </w:pPr>
      <w:r w:rsidRPr="00B52A13">
        <w:rPr>
          <w:rFonts w:ascii="Arial" w:hAnsi="Arial" w:cs="Arial"/>
        </w:rPr>
        <w:t xml:space="preserve">Výpočet Dostupnosti </w:t>
      </w:r>
      <w:r w:rsidR="009758D9">
        <w:rPr>
          <w:rFonts w:ascii="Arial" w:hAnsi="Arial" w:cs="Arial"/>
        </w:rPr>
        <w:t>PLC úrovně</w:t>
      </w:r>
      <w:r w:rsidRPr="00B52A13">
        <w:rPr>
          <w:rFonts w:ascii="Arial" w:hAnsi="Arial" w:cs="Arial"/>
        </w:rPr>
        <w:t>:</w:t>
      </w:r>
    </w:p>
    <w:p w14:paraId="48CCEAA3" w14:textId="4A28C078" w:rsidR="008A7E88" w:rsidRPr="00B52A13" w:rsidRDefault="008A7E88" w:rsidP="00B52A13">
      <w:pPr>
        <w:pStyle w:val="Odstavecseseznamem"/>
        <w:numPr>
          <w:ilvl w:val="0"/>
          <w:numId w:val="12"/>
        </w:numPr>
        <w:ind w:left="1843"/>
        <w:rPr>
          <w:rFonts w:ascii="Arial" w:hAnsi="Arial" w:cs="Arial"/>
        </w:rPr>
      </w:pPr>
      <w:r w:rsidRPr="00B52A13">
        <w:rPr>
          <w:rFonts w:ascii="Arial" w:hAnsi="Arial" w:cs="Arial"/>
        </w:rPr>
        <w:t>Pro výpočet Dostupnosti se použije následující vzorec:</w:t>
      </w:r>
      <w:r w:rsidR="000105FF" w:rsidRPr="00B52A13">
        <w:rPr>
          <w:rFonts w:ascii="Arial" w:hAnsi="Arial" w:cs="Arial"/>
        </w:rPr>
        <w:br/>
      </w:r>
      <w:r w:rsidRPr="00B52A13">
        <w:rPr>
          <w:rFonts w:ascii="Arial" w:hAnsi="Arial" w:cs="Arial"/>
        </w:rPr>
        <w:t xml:space="preserve">Dostupnost v % = [(Td – Tn) / Td] </w:t>
      </w:r>
      <w:r w:rsidR="005171D4" w:rsidRPr="00B52A13">
        <w:rPr>
          <w:rFonts w:ascii="Arial" w:hAnsi="Arial" w:cs="Arial"/>
        </w:rPr>
        <w:t>×</w:t>
      </w:r>
      <w:r w:rsidRPr="00B52A13">
        <w:rPr>
          <w:rFonts w:ascii="Arial" w:hAnsi="Arial" w:cs="Arial"/>
        </w:rPr>
        <w:t xml:space="preserve"> 100</w:t>
      </w:r>
    </w:p>
    <w:p w14:paraId="78525C9B" w14:textId="3BD8D925" w:rsidR="008A7E88" w:rsidRPr="000429AE" w:rsidRDefault="008A7E88" w:rsidP="00B52A13">
      <w:pPr>
        <w:pStyle w:val="Odstavecseseznamem"/>
        <w:numPr>
          <w:ilvl w:val="0"/>
          <w:numId w:val="12"/>
        </w:numPr>
        <w:ind w:left="1843"/>
        <w:rPr>
          <w:rFonts w:ascii="Arial" w:hAnsi="Arial" w:cs="Arial"/>
        </w:rPr>
      </w:pPr>
      <w:r w:rsidRPr="000429AE">
        <w:rPr>
          <w:rFonts w:ascii="Arial" w:hAnsi="Arial" w:cs="Arial"/>
        </w:rPr>
        <w:lastRenderedPageBreak/>
        <w:t xml:space="preserve">Td – znamená dobu, po kterou měla být </w:t>
      </w:r>
      <w:r w:rsidR="009758D9" w:rsidRPr="000429AE">
        <w:rPr>
          <w:rFonts w:ascii="Arial" w:hAnsi="Arial" w:cs="Arial"/>
        </w:rPr>
        <w:t>PLC úroveň</w:t>
      </w:r>
      <w:r w:rsidRPr="000429AE">
        <w:rPr>
          <w:rFonts w:ascii="Arial" w:hAnsi="Arial" w:cs="Arial"/>
        </w:rPr>
        <w:t xml:space="preserve"> Objednatele dostupná podle výše uvedené dostupnosti (uvedené v</w:t>
      </w:r>
      <w:r w:rsidR="00083FA8" w:rsidRPr="000429AE">
        <w:rPr>
          <w:rFonts w:ascii="Arial" w:hAnsi="Arial" w:cs="Arial"/>
        </w:rPr>
        <w:t> odst.</w:t>
      </w:r>
      <w:r w:rsidRPr="000429AE">
        <w:rPr>
          <w:rFonts w:ascii="Arial" w:hAnsi="Arial" w:cs="Arial"/>
        </w:rPr>
        <w:t xml:space="preserve"> 1</w:t>
      </w:r>
      <w:r w:rsidR="008C6D9D" w:rsidRPr="000429AE">
        <w:rPr>
          <w:rFonts w:ascii="Arial" w:hAnsi="Arial" w:cs="Arial"/>
        </w:rPr>
        <w:t>2</w:t>
      </w:r>
      <w:r w:rsidRPr="000429AE">
        <w:rPr>
          <w:rFonts w:ascii="Arial" w:hAnsi="Arial" w:cs="Arial"/>
        </w:rPr>
        <w:t xml:space="preserve">.4.2) po odečtení dob, které se dle </w:t>
      </w:r>
      <w:r w:rsidR="001F5140" w:rsidRPr="000429AE">
        <w:rPr>
          <w:rFonts w:ascii="Arial" w:hAnsi="Arial" w:cs="Arial"/>
        </w:rPr>
        <w:t>odst.</w:t>
      </w:r>
      <w:r w:rsidRPr="000429AE">
        <w:rPr>
          <w:rFonts w:ascii="Arial" w:hAnsi="Arial" w:cs="Arial"/>
        </w:rPr>
        <w:t xml:space="preserve"> 1</w:t>
      </w:r>
      <w:r w:rsidR="008C6D9D" w:rsidRPr="000429AE">
        <w:rPr>
          <w:rFonts w:ascii="Arial" w:hAnsi="Arial" w:cs="Arial"/>
        </w:rPr>
        <w:t>2</w:t>
      </w:r>
      <w:r w:rsidRPr="000429AE">
        <w:rPr>
          <w:rFonts w:ascii="Arial" w:hAnsi="Arial" w:cs="Arial"/>
        </w:rPr>
        <w:t xml:space="preserve">.4.4 </w:t>
      </w:r>
      <w:r w:rsidR="00EE59DB" w:rsidRPr="000429AE">
        <w:rPr>
          <w:rFonts w:ascii="Arial" w:hAnsi="Arial" w:cs="Arial"/>
        </w:rPr>
        <w:t xml:space="preserve">SLA </w:t>
      </w:r>
      <w:r w:rsidRPr="000429AE">
        <w:rPr>
          <w:rFonts w:ascii="Arial" w:hAnsi="Arial" w:cs="Arial"/>
        </w:rPr>
        <w:t>nepovažují za nedostupnost</w:t>
      </w:r>
      <w:r w:rsidR="009758D9" w:rsidRPr="000429AE">
        <w:rPr>
          <w:rFonts w:ascii="Arial" w:hAnsi="Arial" w:cs="Arial"/>
        </w:rPr>
        <w:t xml:space="preserve"> PLC úrovně</w:t>
      </w:r>
      <w:r w:rsidRPr="000429AE">
        <w:rPr>
          <w:rFonts w:ascii="Arial" w:hAnsi="Arial" w:cs="Arial"/>
        </w:rPr>
        <w:t>;</w:t>
      </w:r>
    </w:p>
    <w:p w14:paraId="439B3467" w14:textId="4764CEF5" w:rsidR="008A7E88" w:rsidRPr="000429AE" w:rsidRDefault="008A7E88" w:rsidP="00B52A13">
      <w:pPr>
        <w:pStyle w:val="Odstavecseseznamem"/>
        <w:numPr>
          <w:ilvl w:val="0"/>
          <w:numId w:val="12"/>
        </w:numPr>
        <w:ind w:left="1843"/>
        <w:rPr>
          <w:rFonts w:ascii="Arial" w:hAnsi="Arial" w:cs="Arial"/>
        </w:rPr>
      </w:pPr>
      <w:r w:rsidRPr="000429AE">
        <w:rPr>
          <w:rFonts w:ascii="Arial" w:hAnsi="Arial" w:cs="Arial"/>
        </w:rPr>
        <w:t xml:space="preserve">Tn – znamená dobu, kdy </w:t>
      </w:r>
      <w:r w:rsidR="009758D9" w:rsidRPr="000429AE">
        <w:rPr>
          <w:rFonts w:ascii="Arial" w:hAnsi="Arial" w:cs="Arial"/>
        </w:rPr>
        <w:t xml:space="preserve">PLC úroveň, nebo její část </w:t>
      </w:r>
      <w:r w:rsidRPr="000429AE">
        <w:rPr>
          <w:rFonts w:ascii="Arial" w:hAnsi="Arial" w:cs="Arial"/>
        </w:rPr>
        <w:t xml:space="preserve">byla v rozporu s touto </w:t>
      </w:r>
      <w:r w:rsidR="00EE59DB" w:rsidRPr="000429AE">
        <w:rPr>
          <w:rFonts w:ascii="Arial" w:hAnsi="Arial" w:cs="Arial"/>
        </w:rPr>
        <w:t xml:space="preserve">SLA </w:t>
      </w:r>
      <w:r w:rsidRPr="000429AE">
        <w:rPr>
          <w:rFonts w:ascii="Arial" w:hAnsi="Arial" w:cs="Arial"/>
        </w:rPr>
        <w:t>nedostupná;</w:t>
      </w:r>
    </w:p>
    <w:p w14:paraId="34363DAB" w14:textId="0EA77B0D" w:rsidR="008A7E88" w:rsidRPr="000429AE" w:rsidRDefault="008A7E88" w:rsidP="00B52A13">
      <w:pPr>
        <w:pStyle w:val="Odstavecseseznamem"/>
        <w:numPr>
          <w:ilvl w:val="0"/>
          <w:numId w:val="12"/>
        </w:numPr>
        <w:ind w:left="1843"/>
        <w:rPr>
          <w:rFonts w:ascii="Arial" w:hAnsi="Arial" w:cs="Arial"/>
        </w:rPr>
      </w:pPr>
      <w:r w:rsidRPr="000429AE">
        <w:rPr>
          <w:rFonts w:ascii="Arial" w:hAnsi="Arial" w:cs="Arial"/>
        </w:rPr>
        <w:t xml:space="preserve">Doby Td a Tn se počítají na celé i započaté minuty. Dostupnost </w:t>
      </w:r>
      <w:r w:rsidR="009758D9" w:rsidRPr="000429AE">
        <w:rPr>
          <w:rFonts w:ascii="Arial" w:hAnsi="Arial" w:cs="Arial"/>
        </w:rPr>
        <w:t xml:space="preserve">PLC úrovně </w:t>
      </w:r>
      <w:r w:rsidRPr="000429AE">
        <w:rPr>
          <w:rFonts w:ascii="Arial" w:hAnsi="Arial" w:cs="Arial"/>
        </w:rPr>
        <w:t xml:space="preserve">se </w:t>
      </w:r>
      <w:r w:rsidR="00C94F25" w:rsidRPr="000429AE">
        <w:rPr>
          <w:rFonts w:ascii="Arial" w:hAnsi="Arial" w:cs="Arial"/>
        </w:rPr>
        <w:t>v</w:t>
      </w:r>
      <w:r w:rsidRPr="000429AE">
        <w:rPr>
          <w:rFonts w:ascii="Arial" w:hAnsi="Arial" w:cs="Arial"/>
        </w:rPr>
        <w:t xml:space="preserve">yjadřuje procentní hodnotou zaokrouhlenou na </w:t>
      </w:r>
      <w:r w:rsidR="000445C3" w:rsidRPr="000429AE">
        <w:rPr>
          <w:rFonts w:ascii="Arial" w:hAnsi="Arial" w:cs="Arial"/>
        </w:rPr>
        <w:t xml:space="preserve">jedno </w:t>
      </w:r>
      <w:r w:rsidRPr="000429AE">
        <w:rPr>
          <w:rFonts w:ascii="Arial" w:hAnsi="Arial" w:cs="Arial"/>
        </w:rPr>
        <w:t>desetinn</w:t>
      </w:r>
      <w:r w:rsidR="000445C3" w:rsidRPr="000429AE">
        <w:rPr>
          <w:rFonts w:ascii="Arial" w:hAnsi="Arial" w:cs="Arial"/>
        </w:rPr>
        <w:t>é</w:t>
      </w:r>
      <w:r w:rsidRPr="000429AE">
        <w:rPr>
          <w:rFonts w:ascii="Arial" w:hAnsi="Arial" w:cs="Arial"/>
        </w:rPr>
        <w:t xml:space="preserve"> míst</w:t>
      </w:r>
      <w:r w:rsidR="000445C3" w:rsidRPr="000429AE">
        <w:rPr>
          <w:rFonts w:ascii="Arial" w:hAnsi="Arial" w:cs="Arial"/>
        </w:rPr>
        <w:t>o</w:t>
      </w:r>
      <w:r w:rsidRPr="000429AE">
        <w:rPr>
          <w:rFonts w:ascii="Arial" w:hAnsi="Arial" w:cs="Arial"/>
        </w:rPr>
        <w:t>.</w:t>
      </w:r>
    </w:p>
    <w:p w14:paraId="1FE89254" w14:textId="68EC0B2A" w:rsidR="008A7E88" w:rsidRPr="000429AE" w:rsidRDefault="008A7E88" w:rsidP="00B52A13">
      <w:pPr>
        <w:pStyle w:val="Odstavecseseznamem"/>
        <w:numPr>
          <w:ilvl w:val="2"/>
          <w:numId w:val="10"/>
        </w:numPr>
        <w:spacing w:before="120"/>
        <w:ind w:left="1418" w:hanging="698"/>
        <w:jc w:val="both"/>
        <w:rPr>
          <w:rFonts w:ascii="Arial" w:hAnsi="Arial" w:cs="Arial"/>
        </w:rPr>
      </w:pPr>
      <w:r w:rsidRPr="000429AE">
        <w:rPr>
          <w:rFonts w:ascii="Arial" w:hAnsi="Arial" w:cs="Arial"/>
        </w:rPr>
        <w:t xml:space="preserve">Za nedostupnost </w:t>
      </w:r>
      <w:r w:rsidR="009758D9" w:rsidRPr="000429AE">
        <w:rPr>
          <w:rFonts w:ascii="Arial" w:hAnsi="Arial" w:cs="Arial"/>
        </w:rPr>
        <w:t xml:space="preserve">PLC úrovně </w:t>
      </w:r>
      <w:r w:rsidRPr="000429AE">
        <w:rPr>
          <w:rFonts w:ascii="Arial" w:hAnsi="Arial" w:cs="Arial"/>
        </w:rPr>
        <w:t xml:space="preserve">se podle dohody </w:t>
      </w:r>
      <w:r w:rsidR="00EE59DB" w:rsidRPr="000429AE">
        <w:rPr>
          <w:rFonts w:ascii="Arial" w:hAnsi="Arial" w:cs="Arial"/>
        </w:rPr>
        <w:t xml:space="preserve">smluvních </w:t>
      </w:r>
      <w:r w:rsidRPr="000429AE">
        <w:rPr>
          <w:rFonts w:ascii="Arial" w:hAnsi="Arial" w:cs="Arial"/>
        </w:rPr>
        <w:t>stran nepovažují doby nedostupnosti způsobené prováděním plánovaných odstávek v souladu s</w:t>
      </w:r>
      <w:r w:rsidR="00377F16" w:rsidRPr="000429AE">
        <w:rPr>
          <w:rFonts w:ascii="Arial" w:hAnsi="Arial" w:cs="Arial"/>
        </w:rPr>
        <w:t xml:space="preserve"> odst. </w:t>
      </w:r>
      <w:r w:rsidRPr="000429AE">
        <w:rPr>
          <w:rFonts w:ascii="Arial" w:hAnsi="Arial" w:cs="Arial"/>
        </w:rPr>
        <w:t>1</w:t>
      </w:r>
      <w:r w:rsidR="00B42AEE" w:rsidRPr="000429AE">
        <w:rPr>
          <w:rFonts w:ascii="Arial" w:hAnsi="Arial" w:cs="Arial"/>
        </w:rPr>
        <w:t>2</w:t>
      </w:r>
      <w:r w:rsidRPr="000429AE">
        <w:rPr>
          <w:rFonts w:ascii="Arial" w:hAnsi="Arial" w:cs="Arial"/>
        </w:rPr>
        <w:t>.</w:t>
      </w:r>
      <w:r w:rsidR="00B86298" w:rsidRPr="000429AE">
        <w:rPr>
          <w:rFonts w:ascii="Arial" w:hAnsi="Arial" w:cs="Arial"/>
        </w:rPr>
        <w:t>5</w:t>
      </w:r>
      <w:r w:rsidRPr="000429AE">
        <w:rPr>
          <w:rFonts w:ascii="Arial" w:hAnsi="Arial" w:cs="Arial"/>
        </w:rPr>
        <w:t>.</w:t>
      </w:r>
      <w:r w:rsidR="00B86298" w:rsidRPr="000429AE">
        <w:rPr>
          <w:rFonts w:ascii="Arial" w:hAnsi="Arial" w:cs="Arial"/>
        </w:rPr>
        <w:t>2</w:t>
      </w:r>
      <w:r w:rsidRPr="000429AE">
        <w:rPr>
          <w:rFonts w:ascii="Arial" w:hAnsi="Arial" w:cs="Arial"/>
        </w:rPr>
        <w:t xml:space="preserve">. této </w:t>
      </w:r>
      <w:r w:rsidR="00EE59DB" w:rsidRPr="000429AE">
        <w:rPr>
          <w:rFonts w:ascii="Arial" w:hAnsi="Arial" w:cs="Arial"/>
        </w:rPr>
        <w:t>SLA</w:t>
      </w:r>
      <w:r w:rsidRPr="000429AE">
        <w:rPr>
          <w:rFonts w:ascii="Arial" w:hAnsi="Arial" w:cs="Arial"/>
        </w:rPr>
        <w:t>.</w:t>
      </w:r>
    </w:p>
    <w:p w14:paraId="41CCB779" w14:textId="18F00A06" w:rsidR="008A7E88" w:rsidRPr="000429AE" w:rsidRDefault="008A7E88" w:rsidP="00B52A13">
      <w:pPr>
        <w:pStyle w:val="Odstavecseseznamem"/>
        <w:numPr>
          <w:ilvl w:val="2"/>
          <w:numId w:val="10"/>
        </w:numPr>
        <w:spacing w:before="120"/>
        <w:ind w:left="1418" w:hanging="698"/>
        <w:jc w:val="both"/>
        <w:rPr>
          <w:rFonts w:ascii="Arial" w:hAnsi="Arial" w:cs="Arial"/>
        </w:rPr>
      </w:pPr>
      <w:r w:rsidRPr="000429AE">
        <w:rPr>
          <w:rFonts w:ascii="Arial" w:hAnsi="Arial" w:cs="Arial"/>
        </w:rPr>
        <w:t xml:space="preserve">Dodavatel je povinen poskytnout Objednateli </w:t>
      </w:r>
      <w:r w:rsidR="005F5918" w:rsidRPr="000429AE">
        <w:rPr>
          <w:rFonts w:ascii="Arial" w:hAnsi="Arial" w:cs="Arial"/>
        </w:rPr>
        <w:t>Zprávu</w:t>
      </w:r>
      <w:r w:rsidRPr="000429AE">
        <w:rPr>
          <w:rFonts w:ascii="Arial" w:hAnsi="Arial" w:cs="Arial"/>
        </w:rPr>
        <w:t xml:space="preserve"> o dostupnosti </w:t>
      </w:r>
      <w:r w:rsidR="009758D9" w:rsidRPr="000429AE">
        <w:rPr>
          <w:rFonts w:ascii="Arial" w:hAnsi="Arial" w:cs="Arial"/>
        </w:rPr>
        <w:t xml:space="preserve">PLC úrovně </w:t>
      </w:r>
      <w:r w:rsidRPr="000429AE">
        <w:rPr>
          <w:rFonts w:ascii="Arial" w:hAnsi="Arial" w:cs="Arial"/>
        </w:rPr>
        <w:t>za kalendářní měsíc nejpozději do tří (3) pracovních dnů od skončení předmětného kalendářního měsíce.</w:t>
      </w:r>
    </w:p>
    <w:p w14:paraId="64E6FD62" w14:textId="254CA0DC" w:rsidR="008A7E88" w:rsidRPr="000429AE" w:rsidRDefault="54DA3D1F" w:rsidP="00B52A13">
      <w:pPr>
        <w:pStyle w:val="Odstavec11"/>
        <w:tabs>
          <w:tab w:val="clear" w:pos="858"/>
        </w:tabs>
        <w:ind w:left="993" w:hanging="574"/>
      </w:pPr>
      <w:r w:rsidRPr="000429AE">
        <w:t xml:space="preserve">Dodavatel je oprávněn provést plánovanou odstávku </w:t>
      </w:r>
      <w:r w:rsidR="009758D9" w:rsidRPr="000429AE">
        <w:t>PLC úrovně</w:t>
      </w:r>
      <w:r w:rsidRPr="000429AE">
        <w:t xml:space="preserve">, tedy plánované přerušení provozu </w:t>
      </w:r>
      <w:r w:rsidR="009758D9" w:rsidRPr="000429AE">
        <w:t xml:space="preserve">PLC úrovně, nebo její části </w:t>
      </w:r>
      <w:r w:rsidRPr="000429AE">
        <w:t>z důvodu nezbytné údržby jen za podmínek stanovených v</w:t>
      </w:r>
      <w:r w:rsidR="4E0D1786" w:rsidRPr="000429AE">
        <w:t> </w:t>
      </w:r>
      <w:r w:rsidRPr="000429AE">
        <w:t>tomto</w:t>
      </w:r>
      <w:r w:rsidR="4E0D1786" w:rsidRPr="000429AE">
        <w:t xml:space="preserve"> </w:t>
      </w:r>
      <w:r w:rsidR="00A63371" w:rsidRPr="000429AE">
        <w:t>odstavci</w:t>
      </w:r>
      <w:r w:rsidRPr="000429AE">
        <w:t xml:space="preserve">, jinak se doba jejího trvání považuje za dobu nedostupnosti </w:t>
      </w:r>
      <w:r w:rsidR="00825944" w:rsidRPr="000429AE">
        <w:t>PLC úrovně</w:t>
      </w:r>
      <w:r w:rsidRPr="000429AE">
        <w:t>.</w:t>
      </w:r>
    </w:p>
    <w:p w14:paraId="010BBE53" w14:textId="77777777" w:rsidR="00F30682" w:rsidRPr="000429AE" w:rsidRDefault="00F30682" w:rsidP="00E91D4C">
      <w:pPr>
        <w:pStyle w:val="Odstavecseseznamem"/>
        <w:numPr>
          <w:ilvl w:val="1"/>
          <w:numId w:val="10"/>
        </w:numPr>
        <w:tabs>
          <w:tab w:val="left" w:pos="1276"/>
        </w:tabs>
        <w:spacing w:before="120"/>
        <w:jc w:val="both"/>
        <w:rPr>
          <w:rFonts w:ascii="Arial" w:hAnsi="Arial" w:cs="Arial"/>
          <w:vanish/>
        </w:rPr>
      </w:pPr>
    </w:p>
    <w:p w14:paraId="1188947B" w14:textId="4250011C" w:rsidR="008A7E88" w:rsidRPr="000429AE" w:rsidRDefault="008A7E88" w:rsidP="00B52A13">
      <w:pPr>
        <w:pStyle w:val="Odstavecseseznamem"/>
        <w:numPr>
          <w:ilvl w:val="2"/>
          <w:numId w:val="10"/>
        </w:numPr>
        <w:spacing w:before="120"/>
        <w:ind w:left="1418" w:hanging="698"/>
        <w:jc w:val="both"/>
        <w:rPr>
          <w:rFonts w:ascii="Arial" w:hAnsi="Arial" w:cs="Arial"/>
        </w:rPr>
      </w:pPr>
      <w:r w:rsidRPr="000429AE">
        <w:rPr>
          <w:rFonts w:ascii="Arial" w:hAnsi="Arial" w:cs="Arial"/>
        </w:rPr>
        <w:t>Dodavatel je povinen ohlásit Objednateli plánovanou</w:t>
      </w:r>
      <w:r w:rsidR="00880DE5" w:rsidRPr="000429AE">
        <w:rPr>
          <w:rFonts w:ascii="Arial" w:hAnsi="Arial" w:cs="Arial"/>
        </w:rPr>
        <w:t>/</w:t>
      </w:r>
      <w:r w:rsidRPr="000429AE">
        <w:rPr>
          <w:rFonts w:ascii="Arial" w:hAnsi="Arial" w:cs="Arial"/>
        </w:rPr>
        <w:t xml:space="preserve"> odstávku </w:t>
      </w:r>
      <w:r w:rsidR="009758D9" w:rsidRPr="000429AE">
        <w:rPr>
          <w:rFonts w:ascii="Arial" w:hAnsi="Arial" w:cs="Arial"/>
        </w:rPr>
        <w:t xml:space="preserve">PLC úrovně nebo její části </w:t>
      </w:r>
      <w:r w:rsidRPr="000429AE">
        <w:rPr>
          <w:rFonts w:ascii="Arial" w:hAnsi="Arial" w:cs="Arial"/>
        </w:rPr>
        <w:t>alespoň deset</w:t>
      </w:r>
      <w:r w:rsidR="00AA3E63" w:rsidRPr="000429AE">
        <w:rPr>
          <w:rFonts w:ascii="Arial" w:hAnsi="Arial" w:cs="Arial"/>
        </w:rPr>
        <w:t> </w:t>
      </w:r>
      <w:r w:rsidRPr="000429AE">
        <w:rPr>
          <w:rFonts w:ascii="Arial" w:hAnsi="Arial" w:cs="Arial"/>
        </w:rPr>
        <w:t xml:space="preserve">(10) pracovních dnů předem s výjimkou nasazení kritických bezpečnostních patchů. Pokud se Dodavatel s Objednatelem nedomluví jinak. Dodavatel není oprávněn provést odstávku </w:t>
      </w:r>
      <w:r w:rsidR="009758D9" w:rsidRPr="000429AE">
        <w:rPr>
          <w:rFonts w:ascii="Arial" w:hAnsi="Arial" w:cs="Arial"/>
        </w:rPr>
        <w:t xml:space="preserve">PLC úrovně nebo její </w:t>
      </w:r>
      <w:r w:rsidR="00EE489E" w:rsidRPr="000429AE">
        <w:rPr>
          <w:rFonts w:ascii="Arial" w:hAnsi="Arial" w:cs="Arial"/>
        </w:rPr>
        <w:t>části bez</w:t>
      </w:r>
      <w:r w:rsidRPr="000429AE">
        <w:rPr>
          <w:rFonts w:ascii="Arial" w:hAnsi="Arial" w:cs="Arial"/>
        </w:rPr>
        <w:t xml:space="preserve"> předchozího písemného schválení Objednatele formou e-mailu od Oprávněné osoby. Součástí ohlášení bude popis prováděné údržby/úprav a</w:t>
      </w:r>
      <w:r w:rsidR="00AA3E63" w:rsidRPr="000429AE">
        <w:rPr>
          <w:rFonts w:ascii="Arial" w:hAnsi="Arial" w:cs="Arial"/>
        </w:rPr>
        <w:t> </w:t>
      </w:r>
      <w:r w:rsidRPr="000429AE">
        <w:rPr>
          <w:rFonts w:ascii="Arial" w:hAnsi="Arial" w:cs="Arial"/>
        </w:rPr>
        <w:t>časový plán odstávky včetně jejího začátku a</w:t>
      </w:r>
      <w:r w:rsidR="005C3450" w:rsidRPr="000429AE">
        <w:rPr>
          <w:rFonts w:ascii="Arial" w:hAnsi="Arial" w:cs="Arial"/>
        </w:rPr>
        <w:t> </w:t>
      </w:r>
      <w:r w:rsidRPr="000429AE">
        <w:rPr>
          <w:rFonts w:ascii="Arial" w:hAnsi="Arial" w:cs="Arial"/>
        </w:rPr>
        <w:t>konce.</w:t>
      </w:r>
    </w:p>
    <w:p w14:paraId="3FB4F9CA" w14:textId="351B3C9C" w:rsidR="008A7E88" w:rsidRPr="000429AE" w:rsidRDefault="008A7E88" w:rsidP="00B52A13">
      <w:pPr>
        <w:pStyle w:val="Odstavecseseznamem"/>
        <w:numPr>
          <w:ilvl w:val="2"/>
          <w:numId w:val="10"/>
        </w:numPr>
        <w:spacing w:before="120"/>
        <w:ind w:left="1418" w:hanging="698"/>
        <w:jc w:val="both"/>
        <w:rPr>
          <w:rFonts w:ascii="Arial" w:hAnsi="Arial" w:cs="Arial"/>
        </w:rPr>
      </w:pPr>
      <w:r w:rsidRPr="000429AE">
        <w:rPr>
          <w:rFonts w:ascii="Arial" w:hAnsi="Arial" w:cs="Arial"/>
        </w:rPr>
        <w:t xml:space="preserve">Nedohodnou-li se </w:t>
      </w:r>
      <w:r w:rsidR="00F4261D" w:rsidRPr="000429AE">
        <w:rPr>
          <w:rFonts w:ascii="Arial" w:hAnsi="Arial" w:cs="Arial"/>
        </w:rPr>
        <w:t xml:space="preserve">smluvní </w:t>
      </w:r>
      <w:r w:rsidR="00473084" w:rsidRPr="000429AE">
        <w:rPr>
          <w:rFonts w:ascii="Arial" w:hAnsi="Arial" w:cs="Arial"/>
        </w:rPr>
        <w:t xml:space="preserve">strany </w:t>
      </w:r>
      <w:r w:rsidRPr="000429AE">
        <w:rPr>
          <w:rFonts w:ascii="Arial" w:hAnsi="Arial" w:cs="Arial"/>
        </w:rPr>
        <w:t xml:space="preserve">jinak, je Dodavatel oprávněn provést plánovanou odstávku </w:t>
      </w:r>
      <w:r w:rsidR="009758D9" w:rsidRPr="000429AE">
        <w:rPr>
          <w:rFonts w:ascii="Arial" w:hAnsi="Arial" w:cs="Arial"/>
        </w:rPr>
        <w:t xml:space="preserve">PLC úrovně nebo její části </w:t>
      </w:r>
      <w:r w:rsidRPr="000429AE">
        <w:rPr>
          <w:rFonts w:ascii="Arial" w:hAnsi="Arial" w:cs="Arial"/>
        </w:rPr>
        <w:t xml:space="preserve">pouze za účelem instalace nových verzí aplikačního a systémového programového vybavení </w:t>
      </w:r>
      <w:r w:rsidR="009758D9" w:rsidRPr="000429AE">
        <w:rPr>
          <w:rFonts w:ascii="Arial" w:hAnsi="Arial" w:cs="Arial"/>
        </w:rPr>
        <w:t xml:space="preserve">PLC úrovně </w:t>
      </w:r>
      <w:r w:rsidRPr="000429AE">
        <w:rPr>
          <w:rFonts w:ascii="Arial" w:hAnsi="Arial" w:cs="Arial"/>
        </w:rPr>
        <w:t>nebo provedení profylaktických prohlídek, a</w:t>
      </w:r>
      <w:r w:rsidR="00770941" w:rsidRPr="000429AE">
        <w:rPr>
          <w:rFonts w:ascii="Arial" w:hAnsi="Arial" w:cs="Arial"/>
        </w:rPr>
        <w:t> </w:t>
      </w:r>
      <w:r w:rsidR="00106AC8" w:rsidRPr="000429AE">
        <w:rPr>
          <w:rFonts w:ascii="Arial" w:hAnsi="Arial" w:cs="Arial"/>
        </w:rPr>
        <w:t xml:space="preserve">to pouze </w:t>
      </w:r>
      <w:r w:rsidRPr="000429AE">
        <w:rPr>
          <w:rFonts w:ascii="Arial" w:hAnsi="Arial" w:cs="Arial"/>
        </w:rPr>
        <w:t>v Servisním okně</w:t>
      </w:r>
      <w:r w:rsidR="000C0DA5" w:rsidRPr="000429AE">
        <w:rPr>
          <w:rFonts w:ascii="Arial" w:hAnsi="Arial" w:cs="Arial"/>
        </w:rPr>
        <w:t>.</w:t>
      </w:r>
    </w:p>
    <w:p w14:paraId="1CDFA2AF" w14:textId="55690F0A" w:rsidR="008A7E88" w:rsidRPr="00B52A13" w:rsidRDefault="008A7E88" w:rsidP="00B52A13">
      <w:pPr>
        <w:pStyle w:val="Odstavecseseznamem"/>
        <w:numPr>
          <w:ilvl w:val="2"/>
          <w:numId w:val="10"/>
        </w:numPr>
        <w:spacing w:before="120"/>
        <w:ind w:left="1418" w:hanging="698"/>
        <w:jc w:val="both"/>
        <w:rPr>
          <w:rFonts w:ascii="Arial" w:hAnsi="Arial" w:cs="Arial"/>
        </w:rPr>
      </w:pPr>
      <w:r w:rsidRPr="000429AE">
        <w:rPr>
          <w:rFonts w:ascii="Arial" w:hAnsi="Arial" w:cs="Arial"/>
        </w:rPr>
        <w:t xml:space="preserve">Dodavatel je oprávněn v jednom (1) měsíci využít pouze jedno (1) Servisní okno. Nedohodnou-li se </w:t>
      </w:r>
      <w:r w:rsidR="00341FCA" w:rsidRPr="000429AE">
        <w:rPr>
          <w:rFonts w:ascii="Arial" w:hAnsi="Arial" w:cs="Arial"/>
        </w:rPr>
        <w:t>s</w:t>
      </w:r>
      <w:r w:rsidRPr="000429AE">
        <w:rPr>
          <w:rFonts w:ascii="Arial" w:hAnsi="Arial" w:cs="Arial"/>
        </w:rPr>
        <w:t xml:space="preserve">mluvní strany jinak, je maximální délka jednoho (1) Servisního okna stanovena na </w:t>
      </w:r>
      <w:r w:rsidR="004F3ED0" w:rsidRPr="000429AE">
        <w:rPr>
          <w:rFonts w:ascii="Arial" w:hAnsi="Arial" w:cs="Arial"/>
        </w:rPr>
        <w:t>čtyři</w:t>
      </w:r>
      <w:r w:rsidRPr="000429AE">
        <w:rPr>
          <w:rFonts w:ascii="Arial" w:hAnsi="Arial" w:cs="Arial"/>
        </w:rPr>
        <w:t xml:space="preserve"> (</w:t>
      </w:r>
      <w:r w:rsidR="00092DF0" w:rsidRPr="000429AE">
        <w:rPr>
          <w:rFonts w:ascii="Arial" w:hAnsi="Arial" w:cs="Arial"/>
        </w:rPr>
        <w:t>4</w:t>
      </w:r>
      <w:r w:rsidRPr="000429AE">
        <w:rPr>
          <w:rFonts w:ascii="Arial" w:hAnsi="Arial" w:cs="Arial"/>
        </w:rPr>
        <w:t>) hodiny</w:t>
      </w:r>
      <w:r w:rsidR="00341FCA" w:rsidRPr="000429AE">
        <w:rPr>
          <w:rFonts w:ascii="Arial" w:hAnsi="Arial" w:cs="Arial"/>
        </w:rPr>
        <w:t>.</w:t>
      </w:r>
      <w:r w:rsidRPr="000429AE">
        <w:rPr>
          <w:rFonts w:ascii="Arial" w:hAnsi="Arial" w:cs="Arial"/>
        </w:rPr>
        <w:t xml:space="preserve"> Dodavatel využívá Servisní okna pouze tehdy, pokud</w:t>
      </w:r>
      <w:r w:rsidR="00092DF0" w:rsidRPr="000429AE">
        <w:rPr>
          <w:rFonts w:ascii="Arial" w:hAnsi="Arial" w:cs="Arial"/>
        </w:rPr>
        <w:t> </w:t>
      </w:r>
      <w:r w:rsidRPr="000429AE">
        <w:rPr>
          <w:rFonts w:ascii="Arial" w:hAnsi="Arial" w:cs="Arial"/>
        </w:rPr>
        <w:t xml:space="preserve">příslušné údržbové činnosti či jiné servisní zásahy nelze provést bez omezení dostupnosti </w:t>
      </w:r>
      <w:r w:rsidR="004F3ED0" w:rsidRPr="000429AE">
        <w:rPr>
          <w:rFonts w:ascii="Arial" w:hAnsi="Arial" w:cs="Arial"/>
        </w:rPr>
        <w:t>PLC úrovně nebo její části</w:t>
      </w:r>
      <w:r w:rsidRPr="000429AE">
        <w:rPr>
          <w:rFonts w:ascii="Arial" w:hAnsi="Arial" w:cs="Arial"/>
        </w:rPr>
        <w:t>. Servisní okna, která Dodavatel v příslušném</w:t>
      </w:r>
      <w:r w:rsidRPr="0088469D">
        <w:rPr>
          <w:rFonts w:ascii="Arial" w:hAnsi="Arial" w:cs="Arial"/>
        </w:rPr>
        <w:t xml:space="preserve"> měsíci nevyužil, se do dalšího měsíce nepřevádějí. Dodavateli za</w:t>
      </w:r>
      <w:r w:rsidRPr="00726E30">
        <w:rPr>
          <w:rFonts w:ascii="Arial" w:hAnsi="Arial" w:cs="Arial"/>
        </w:rPr>
        <w:t xml:space="preserve"> </w:t>
      </w:r>
      <w:r w:rsidRPr="0088469D">
        <w:rPr>
          <w:rFonts w:ascii="Arial" w:hAnsi="Arial" w:cs="Arial"/>
        </w:rPr>
        <w:t>nevyužitá Servisní okna nevzniká žádné právo na jakékoliv plnění.</w:t>
      </w:r>
    </w:p>
    <w:p w14:paraId="45155AC7" w14:textId="7D8B9DFA" w:rsidR="008A7E88" w:rsidRPr="006243B1" w:rsidRDefault="008A7E88" w:rsidP="00B52A13">
      <w:pPr>
        <w:pStyle w:val="Odstavecseseznamem"/>
        <w:numPr>
          <w:ilvl w:val="2"/>
          <w:numId w:val="10"/>
        </w:numPr>
        <w:spacing w:before="120"/>
        <w:ind w:left="1418" w:hanging="698"/>
        <w:jc w:val="both"/>
        <w:rPr>
          <w:rFonts w:ascii="Arial" w:hAnsi="Arial" w:cs="Arial"/>
        </w:rPr>
      </w:pPr>
      <w:r w:rsidRPr="006243B1">
        <w:rPr>
          <w:rFonts w:ascii="Arial" w:hAnsi="Arial" w:cs="Arial"/>
        </w:rPr>
        <w:t xml:space="preserve">Objednatel je oprávněn určit pro provedení ohlášené plánované odstávky </w:t>
      </w:r>
      <w:r w:rsidR="004F3ED0">
        <w:rPr>
          <w:rFonts w:ascii="Arial" w:hAnsi="Arial" w:cs="Arial"/>
        </w:rPr>
        <w:t xml:space="preserve">PLC úrovně nebo její části </w:t>
      </w:r>
      <w:r w:rsidRPr="006243B1">
        <w:rPr>
          <w:rFonts w:ascii="Arial" w:hAnsi="Arial" w:cs="Arial"/>
        </w:rPr>
        <w:t xml:space="preserve">jinou dobu jejího provedení, než je doba Servisního okna, pokud by nedostupnost </w:t>
      </w:r>
      <w:r w:rsidR="004F3ED0">
        <w:rPr>
          <w:rFonts w:ascii="Arial" w:hAnsi="Arial" w:cs="Arial"/>
        </w:rPr>
        <w:t>PLC úrovně nebo její části</w:t>
      </w:r>
      <w:r w:rsidR="004F3ED0" w:rsidRPr="006243B1">
        <w:rPr>
          <w:rFonts w:ascii="Arial" w:hAnsi="Arial" w:cs="Arial"/>
        </w:rPr>
        <w:t xml:space="preserve"> </w:t>
      </w:r>
      <w:r w:rsidRPr="006243B1">
        <w:rPr>
          <w:rFonts w:ascii="Arial" w:hAnsi="Arial" w:cs="Arial"/>
        </w:rPr>
        <w:t xml:space="preserve">spojená s využitím Servisního okna mohla </w:t>
      </w:r>
      <w:r w:rsidR="00D4426E" w:rsidRPr="006243B1">
        <w:rPr>
          <w:rFonts w:ascii="Arial" w:hAnsi="Arial" w:cs="Arial"/>
        </w:rPr>
        <w:t>Objednateli</w:t>
      </w:r>
      <w:r w:rsidRPr="006243B1">
        <w:rPr>
          <w:rFonts w:ascii="Arial" w:hAnsi="Arial" w:cs="Arial"/>
        </w:rPr>
        <w:t xml:space="preserve"> způsobit škodu či újmu; v</w:t>
      </w:r>
      <w:r w:rsidR="00336AD2">
        <w:rPr>
          <w:rFonts w:ascii="Arial" w:hAnsi="Arial" w:cs="Arial"/>
        </w:rPr>
        <w:t> </w:t>
      </w:r>
      <w:r w:rsidRPr="006243B1">
        <w:rPr>
          <w:rFonts w:ascii="Arial" w:hAnsi="Arial" w:cs="Arial"/>
        </w:rPr>
        <w:t xml:space="preserve">takovém případě se doba určená ze strany </w:t>
      </w:r>
      <w:r w:rsidR="00D4426E" w:rsidRPr="006243B1">
        <w:rPr>
          <w:rFonts w:ascii="Arial" w:hAnsi="Arial" w:cs="Arial"/>
        </w:rPr>
        <w:t>Objednatele</w:t>
      </w:r>
      <w:r w:rsidRPr="006243B1">
        <w:rPr>
          <w:rFonts w:ascii="Arial" w:hAnsi="Arial" w:cs="Arial"/>
        </w:rPr>
        <w:t xml:space="preserve"> pro provedení plánované odstávky započítává na to Servisní okno, jehož využití Dodavatel původně ohlásil a </w:t>
      </w:r>
      <w:r w:rsidR="00D4426E" w:rsidRPr="006243B1">
        <w:rPr>
          <w:rFonts w:ascii="Arial" w:hAnsi="Arial" w:cs="Arial"/>
        </w:rPr>
        <w:t>Objednatel</w:t>
      </w:r>
      <w:r w:rsidR="00BA2826" w:rsidRPr="006243B1">
        <w:rPr>
          <w:rFonts w:ascii="Arial" w:hAnsi="Arial" w:cs="Arial"/>
        </w:rPr>
        <w:t xml:space="preserve"> </w:t>
      </w:r>
      <w:r w:rsidR="003B4B4F">
        <w:rPr>
          <w:rFonts w:ascii="Arial" w:hAnsi="Arial" w:cs="Arial"/>
        </w:rPr>
        <w:t xml:space="preserve">písemně </w:t>
      </w:r>
      <w:r w:rsidR="00784BF1">
        <w:rPr>
          <w:rFonts w:ascii="Arial" w:hAnsi="Arial" w:cs="Arial"/>
        </w:rPr>
        <w:t xml:space="preserve">předem </w:t>
      </w:r>
      <w:r w:rsidRPr="006243B1">
        <w:rPr>
          <w:rFonts w:ascii="Arial" w:hAnsi="Arial" w:cs="Arial"/>
        </w:rPr>
        <w:t>schválil.</w:t>
      </w:r>
    </w:p>
    <w:p w14:paraId="7844E894" w14:textId="77777777" w:rsidR="001C2798" w:rsidRPr="006243B1" w:rsidRDefault="001C2798" w:rsidP="006243B1">
      <w:pPr>
        <w:pStyle w:val="Nadpis2"/>
      </w:pPr>
      <w:bookmarkStart w:id="9" w:name="_Ref104902159"/>
      <w:r w:rsidRPr="006243B1">
        <w:t>POJIŠTĚNÍ</w:t>
      </w:r>
      <w:bookmarkEnd w:id="9"/>
    </w:p>
    <w:p w14:paraId="069B7047" w14:textId="19BD1C48" w:rsidR="001C2798" w:rsidRPr="006243B1" w:rsidRDefault="001C2798" w:rsidP="00705289">
      <w:pPr>
        <w:pStyle w:val="Odstavec11"/>
        <w:tabs>
          <w:tab w:val="clear" w:pos="858"/>
        </w:tabs>
        <w:ind w:left="993" w:hanging="574"/>
      </w:pPr>
      <w:bookmarkStart w:id="10" w:name="_Ref92294171"/>
      <w:r w:rsidRPr="006243B1">
        <w:t xml:space="preserve">Dodavatel se zavazuje po dobu trvání této </w:t>
      </w:r>
      <w:r w:rsidR="003B4B4F" w:rsidRPr="006243B1">
        <w:t>S</w:t>
      </w:r>
      <w:r w:rsidR="003B4B4F">
        <w:t>LA</w:t>
      </w:r>
      <w:r w:rsidR="003B4B4F" w:rsidRPr="006243B1">
        <w:t xml:space="preserve"> </w:t>
      </w:r>
      <w:r w:rsidRPr="006243B1">
        <w:t>udržovat pojištění své odpovědnosti za škodu způsobenou třetí osobě při výkonu podnikatelské činnosti tak, aby limit pojistného plnění ve smyslu § 2813 a násl. Občanského zákoníku pro jednu</w:t>
      </w:r>
      <w:r w:rsidR="000325E8" w:rsidRPr="006243B1">
        <w:t xml:space="preserve"> </w:t>
      </w:r>
      <w:bookmarkStart w:id="11" w:name="_Hlk127877843"/>
      <w:r w:rsidR="000325E8" w:rsidRPr="006243B1">
        <w:t>pojistnou událost činil  alespoň 1</w:t>
      </w:r>
      <w:r w:rsidR="001E04F4" w:rsidRPr="006243B1">
        <w:t>25</w:t>
      </w:r>
      <w:r w:rsidR="000325E8" w:rsidRPr="006243B1">
        <w:t>.000.000,- Kč</w:t>
      </w:r>
      <w:r w:rsidRPr="006243B1">
        <w:t xml:space="preserve"> a všechny pojistné události </w:t>
      </w:r>
      <w:r w:rsidR="000325E8" w:rsidRPr="006243B1">
        <w:t xml:space="preserve">za jeden kalendářní rok </w:t>
      </w:r>
      <w:r w:rsidRPr="006243B1">
        <w:t>činil</w:t>
      </w:r>
      <w:r w:rsidR="005A6F17">
        <w:t>y</w:t>
      </w:r>
      <w:r w:rsidRPr="006243B1">
        <w:t xml:space="preserve"> alespoň </w:t>
      </w:r>
      <w:r w:rsidR="000325E8" w:rsidRPr="006243B1">
        <w:t>2</w:t>
      </w:r>
      <w:r w:rsidR="001E04F4" w:rsidRPr="006243B1">
        <w:t>5</w:t>
      </w:r>
      <w:r w:rsidR="000325E8" w:rsidRPr="006243B1">
        <w:t>0</w:t>
      </w:r>
      <w:r w:rsidRPr="006243B1">
        <w:t>.000.000,- Kč, přičemž spoluúčast Dodavatele nesmí překročit 10</w:t>
      </w:r>
      <w:r w:rsidR="00027D7B" w:rsidRPr="006243B1">
        <w:t> </w:t>
      </w:r>
      <w:r w:rsidRPr="006243B1">
        <w:t xml:space="preserve">%.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(insurance broker), prokazující existenci pojištění, je Dodavatel povinen předložit Objednateli do třiceti (30) dnů ode dne nabytí účinnosti této </w:t>
      </w:r>
      <w:r w:rsidR="00C86882" w:rsidRPr="006243B1">
        <w:t>S</w:t>
      </w:r>
      <w:r w:rsidR="00C86882">
        <w:t>LA</w:t>
      </w:r>
      <w:r w:rsidRPr="006243B1">
        <w:t xml:space="preserve">. Toto pojištění Dodavatele musí rovněž zahrnovat </w:t>
      </w:r>
      <w:r w:rsidRPr="006243B1">
        <w:lastRenderedPageBreak/>
        <w:t xml:space="preserve">pojištění všech jeho poddodavatelů, případně je Dodavatel povinen zajistit, aby obdobné pojištění v přiměřeném rozsahu sjednali i všichni jeho poddodavatelé, kteří se pro něj budou podílet na poskytování plnění dle této </w:t>
      </w:r>
      <w:r w:rsidR="00D90921" w:rsidRPr="006243B1">
        <w:t>S</w:t>
      </w:r>
      <w:r w:rsidR="00D90921">
        <w:t>LA</w:t>
      </w:r>
      <w:r w:rsidRPr="006243B1">
        <w:t>.</w:t>
      </w:r>
      <w:bookmarkEnd w:id="10"/>
      <w:r w:rsidRPr="006243B1">
        <w:t xml:space="preserve"> </w:t>
      </w:r>
      <w:r w:rsidR="000325E8" w:rsidRPr="006243B1">
        <w:t xml:space="preserve">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w:t>
      </w:r>
      <w:r w:rsidR="00D90921" w:rsidRPr="006243B1">
        <w:t>S</w:t>
      </w:r>
      <w:r w:rsidR="00D90921">
        <w:t>LA</w:t>
      </w:r>
      <w:r w:rsidR="00D90921" w:rsidRPr="006243B1">
        <w:t xml:space="preserve"> </w:t>
      </w:r>
      <w:r w:rsidR="000325E8" w:rsidRPr="006243B1">
        <w:t xml:space="preserve">na </w:t>
      </w:r>
      <w:hyperlink r:id="rId13" w:history="1">
        <w:r w:rsidR="000325E8" w:rsidRPr="006243B1">
          <w:rPr>
            <w:rStyle w:val="Hypertextovodkaz"/>
          </w:rPr>
          <w:t>https://www.cnb.cz/cs/financni-trhy/devizovy-trh/kurzy-devizoveho-trhu/kurzy-devizoveho-trhu/</w:t>
        </w:r>
      </w:hyperlink>
      <w:r w:rsidR="000325E8" w:rsidRPr="006243B1">
        <w:t xml:space="preserve"> .</w:t>
      </w:r>
      <w:bookmarkEnd w:id="11"/>
      <w:r w:rsidR="000325E8" w:rsidRPr="006243B1">
        <w:t xml:space="preserve"> </w:t>
      </w:r>
    </w:p>
    <w:p w14:paraId="142F06AC" w14:textId="6C1C2945" w:rsidR="001C2798" w:rsidRPr="006243B1" w:rsidRDefault="001C2798" w:rsidP="00705289">
      <w:pPr>
        <w:pStyle w:val="Odstavec11"/>
        <w:tabs>
          <w:tab w:val="clear" w:pos="858"/>
        </w:tabs>
        <w:ind w:left="993" w:hanging="574"/>
      </w:pPr>
      <w:r w:rsidRPr="006243B1">
        <w:t xml:space="preserve">Dodavatel je povinen Objednateli předložit </w:t>
      </w:r>
      <w:r w:rsidR="008668C4">
        <w:t xml:space="preserve">před podpisem této </w:t>
      </w:r>
      <w:r w:rsidR="00D90921">
        <w:t>SLA</w:t>
      </w:r>
      <w:r w:rsidRPr="006243B1">
        <w:t xml:space="preserve"> kopii platné pojistné smlouvy, pojistky nebo potvrzení </w:t>
      </w:r>
      <w:r w:rsidR="00A31DA9">
        <w:t xml:space="preserve">(pojistný certifikát) </w:t>
      </w:r>
      <w:r w:rsidRPr="006243B1">
        <w:t>příslušné pojišťovny, příp. potvrzení pojišťovacího zprostředkovatele (insurance broker), prokazující existenci pojištění v rozsahu požadovaném v předchozím odstavci této S</w:t>
      </w:r>
      <w:r w:rsidR="00033C07">
        <w:t>LA</w:t>
      </w:r>
      <w:r w:rsidRPr="006243B1">
        <w:t xml:space="preserve">. V případě vyčerpání celkového pojistného plnění v průběhu trvání této </w:t>
      </w:r>
      <w:r w:rsidR="00DE1863">
        <w:t>SLA</w:t>
      </w:r>
      <w:r w:rsidRPr="006243B1">
        <w:t>,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6B1FB4C5" w14:textId="77777777" w:rsidR="001C2798" w:rsidRPr="00705289" w:rsidRDefault="001C2798" w:rsidP="00705289">
      <w:pPr>
        <w:pStyle w:val="Odstavec11"/>
        <w:tabs>
          <w:tab w:val="clear" w:pos="858"/>
        </w:tabs>
        <w:ind w:left="993" w:hanging="574"/>
      </w:pPr>
      <w:r w:rsidRPr="00705289">
        <w:t>Pojištění Dodavatele musí být uzavřeno s pojišťovnou (pojišťovnami), která(é) má (mají) příslušná povolení působit jako pojišťovna na území některého členského státu Evropské unie.</w:t>
      </w:r>
    </w:p>
    <w:p w14:paraId="3A29E7C6" w14:textId="59936ADB" w:rsidR="001C2798" w:rsidRPr="00705289" w:rsidRDefault="001C2798" w:rsidP="00705289">
      <w:pPr>
        <w:pStyle w:val="Odstavec11"/>
        <w:tabs>
          <w:tab w:val="clear" w:pos="858"/>
        </w:tabs>
        <w:ind w:left="993" w:hanging="574"/>
      </w:pPr>
      <w:r w:rsidRPr="00705289">
        <w:t xml:space="preserve">Dodavatel je povinen zajistit, aby se pojištění dle tohoto článku vztahovalo i na zhotovení Díla dle této </w:t>
      </w:r>
      <w:r w:rsidR="00DE1863" w:rsidRPr="00705289">
        <w:t>S</w:t>
      </w:r>
      <w:r w:rsidR="00DE1863">
        <w:t>LA</w:t>
      </w:r>
      <w:r w:rsidRPr="00705289">
        <w:t xml:space="preserve">. Pro odstranění pochybností </w:t>
      </w:r>
      <w:r w:rsidR="00DE1863">
        <w:t>s</w:t>
      </w:r>
      <w:r w:rsidR="00DE1863" w:rsidRPr="00705289">
        <w:t xml:space="preserve">mluvní </w:t>
      </w:r>
      <w:r w:rsidRPr="00705289">
        <w:t>strany sjednávají, že Dodavatel není povinen uzavírat zvláštní pojištění dle tohoto článku pro jakoukoliv Smlouvu o Dílo</w:t>
      </w:r>
      <w:r w:rsidR="00DE1863">
        <w:t>.</w:t>
      </w:r>
    </w:p>
    <w:p w14:paraId="414BC1C0" w14:textId="156F2C85" w:rsidR="00F537E8" w:rsidRDefault="00F537E8" w:rsidP="006243B1">
      <w:pPr>
        <w:pStyle w:val="Nadpis2"/>
      </w:pPr>
      <w:r>
        <w:t xml:space="preserve">SOUČINNOST OBJEDNATELE A </w:t>
      </w:r>
      <w:r w:rsidR="00D537ED">
        <w:t>DODAVATEL</w:t>
      </w:r>
      <w:r>
        <w:t>E</w:t>
      </w:r>
    </w:p>
    <w:p w14:paraId="1254AB22" w14:textId="636F0910" w:rsidR="00F537E8" w:rsidRDefault="68E54C9A" w:rsidP="00626926">
      <w:pPr>
        <w:pStyle w:val="Odstavec11"/>
      </w:pPr>
      <w:r>
        <w:t>Dodavatel</w:t>
      </w:r>
      <w:r w:rsidR="100005E0">
        <w:t xml:space="preserve"> se zavazuje v rámci plnění závazku dle </w:t>
      </w:r>
      <w:r w:rsidR="00DE1863">
        <w:t>SLA</w:t>
      </w:r>
      <w:r w:rsidR="100005E0">
        <w:t>:</w:t>
      </w:r>
    </w:p>
    <w:p w14:paraId="20F97246" w14:textId="1502BF25" w:rsidR="00DE00C7" w:rsidRPr="00DC1E19" w:rsidRDefault="00DE00C7" w:rsidP="0092150B">
      <w:pPr>
        <w:pStyle w:val="Odstavec111"/>
        <w:numPr>
          <w:ilvl w:val="2"/>
          <w:numId w:val="13"/>
        </w:numPr>
        <w:spacing w:before="80"/>
      </w:pPr>
      <w:r>
        <w:t xml:space="preserve">měnit architekturu, konfiguraci a provádět modifikace PLC úrovně pouze na </w:t>
      </w:r>
      <w:r w:rsidR="006F300E">
        <w:t xml:space="preserve">písemné </w:t>
      </w:r>
      <w:r>
        <w:t xml:space="preserve">vyžádaní Objednatele a </w:t>
      </w:r>
      <w:r w:rsidR="00DE6785">
        <w:t xml:space="preserve">předchozím písemným </w:t>
      </w:r>
      <w:r>
        <w:t>schválením postupu souvisejících prací Objednatelem.</w:t>
      </w:r>
    </w:p>
    <w:p w14:paraId="132AB9E9" w14:textId="227FF96C" w:rsidR="00F537E8" w:rsidRDefault="100005E0" w:rsidP="0092150B">
      <w:pPr>
        <w:pStyle w:val="Odstavec111"/>
        <w:numPr>
          <w:ilvl w:val="2"/>
          <w:numId w:val="13"/>
        </w:numPr>
        <w:spacing w:before="80"/>
      </w:pPr>
      <w:r>
        <w:t xml:space="preserve">navrhnout </w:t>
      </w:r>
      <w:r w:rsidR="00211DD1">
        <w:t xml:space="preserve">písemně </w:t>
      </w:r>
      <w:r>
        <w:t>způsob otestování úprav, zkontrolo</w:t>
      </w:r>
      <w:r w:rsidR="1FEA9CE5">
        <w:t>vat úplnost testů dle záznamů o </w:t>
      </w:r>
      <w:r>
        <w:t>provedených testech a neprodleně upozornit na případné nedostatky testů</w:t>
      </w:r>
    </w:p>
    <w:p w14:paraId="692AE34D" w14:textId="5C435A38" w:rsidR="00F537E8" w:rsidRDefault="00211DD1" w:rsidP="0092150B">
      <w:pPr>
        <w:pStyle w:val="Odstavec111"/>
        <w:numPr>
          <w:ilvl w:val="2"/>
          <w:numId w:val="13"/>
        </w:numPr>
        <w:spacing w:before="80"/>
      </w:pPr>
      <w:r>
        <w:t xml:space="preserve">písemně </w:t>
      </w:r>
      <w:r w:rsidR="100005E0">
        <w:t xml:space="preserve">oznámit předání plnění k testování a ukončení práce na sjednaném plnění odpovědnému pracovníkovi </w:t>
      </w:r>
      <w:r w:rsidR="324681EF">
        <w:t>O</w:t>
      </w:r>
      <w:r w:rsidR="100005E0">
        <w:t>bjednatele</w:t>
      </w:r>
      <w:r w:rsidR="7C6071FC">
        <w:t>,</w:t>
      </w:r>
    </w:p>
    <w:p w14:paraId="2D5F0200" w14:textId="2263338D" w:rsidR="00F537E8" w:rsidRDefault="100005E0" w:rsidP="0092150B">
      <w:pPr>
        <w:pStyle w:val="Odstavec111"/>
        <w:numPr>
          <w:ilvl w:val="2"/>
          <w:numId w:val="13"/>
        </w:numPr>
        <w:spacing w:before="80"/>
      </w:pPr>
      <w:r>
        <w:t xml:space="preserve">neprodleně </w:t>
      </w:r>
      <w:r w:rsidR="00211DD1">
        <w:t xml:space="preserve">písemně </w:t>
      </w:r>
      <w:r>
        <w:t xml:space="preserve">upozornit </w:t>
      </w:r>
      <w:r w:rsidR="324681EF">
        <w:t>O</w:t>
      </w:r>
      <w:r>
        <w:t>bjednatele n</w:t>
      </w:r>
      <w:r w:rsidR="1FEA9CE5">
        <w:t xml:space="preserve">a zjištěné vady </w:t>
      </w:r>
      <w:r w:rsidR="00D44BA2">
        <w:t>PLC úrovně</w:t>
      </w:r>
    </w:p>
    <w:p w14:paraId="58A0CC4B" w14:textId="5235F6C5" w:rsidR="00D2135B" w:rsidRDefault="68E54C9A" w:rsidP="006D7067">
      <w:pPr>
        <w:pStyle w:val="Odstavec11"/>
      </w:pPr>
      <w:r>
        <w:t>Dodavatel</w:t>
      </w:r>
      <w:r w:rsidR="17A8E28C">
        <w:t xml:space="preserve"> </w:t>
      </w:r>
      <w:r w:rsidR="100005E0">
        <w:t>zajist</w:t>
      </w:r>
      <w:r w:rsidR="17A8E28C">
        <w:t>í</w:t>
      </w:r>
      <w:r w:rsidR="100005E0">
        <w:t xml:space="preserve"> dostatečnou kapacitu </w:t>
      </w:r>
      <w:r w:rsidR="001E3066">
        <w:t xml:space="preserve">Realizačního </w:t>
      </w:r>
      <w:r w:rsidR="00E85202">
        <w:t>t</w:t>
      </w:r>
      <w:r w:rsidR="001E3066">
        <w:t>ýmu</w:t>
      </w:r>
      <w:r w:rsidR="1D4E7B6E">
        <w:t xml:space="preserve"> </w:t>
      </w:r>
      <w:r w:rsidR="7E6FDAB0">
        <w:t xml:space="preserve">pro poskytování </w:t>
      </w:r>
      <w:r w:rsidR="1D4E7B6E">
        <w:t>S</w:t>
      </w:r>
      <w:r w:rsidR="7E6FDAB0">
        <w:t>lužeb</w:t>
      </w:r>
      <w:r w:rsidR="20D60535">
        <w:t xml:space="preserve"> nebo zhotovování Díla</w:t>
      </w:r>
      <w:r w:rsidR="7E6FDAB0">
        <w:t xml:space="preserve"> </w:t>
      </w:r>
      <w:r w:rsidR="100005E0">
        <w:t xml:space="preserve">tak, aby po celou dobu trvání </w:t>
      </w:r>
      <w:r w:rsidR="001E3066">
        <w:t xml:space="preserve">SLA/Smlouvy o dílo </w:t>
      </w:r>
      <w:r>
        <w:t>Dodavatel</w:t>
      </w:r>
      <w:r w:rsidR="100005E0">
        <w:t xml:space="preserve"> poskytoval </w:t>
      </w:r>
      <w:r w:rsidR="1D4E7B6E">
        <w:t>S</w:t>
      </w:r>
      <w:r w:rsidR="1FEA9CE5">
        <w:t>lužby</w:t>
      </w:r>
      <w:r w:rsidR="20D60535">
        <w:t xml:space="preserve"> a/nebo zhotovoval Dílo</w:t>
      </w:r>
      <w:r w:rsidR="1FEA9CE5">
        <w:t xml:space="preserve"> vždy řádně, včas a </w:t>
      </w:r>
      <w:r w:rsidR="100005E0">
        <w:t xml:space="preserve">kvalitně prostřednictvím </w:t>
      </w:r>
      <w:r w:rsidR="00E85202">
        <w:t xml:space="preserve">Realizačního týmu </w:t>
      </w:r>
      <w:r w:rsidR="100005E0">
        <w:t>odborně způsobilých a</w:t>
      </w:r>
      <w:r w:rsidR="4DC7F9B7">
        <w:t> </w:t>
      </w:r>
      <w:r w:rsidR="100005E0">
        <w:t>zkušených.</w:t>
      </w:r>
    </w:p>
    <w:p w14:paraId="17E43F02" w14:textId="32E735D0" w:rsidR="00F537E8" w:rsidRDefault="100005E0" w:rsidP="00336AD2">
      <w:pPr>
        <w:pStyle w:val="Odstavec11"/>
        <w:keepNext/>
        <w:ind w:left="856" w:hanging="431"/>
      </w:pPr>
      <w:r>
        <w:t xml:space="preserve">Objednatel se zavazuje dle této </w:t>
      </w:r>
      <w:r w:rsidR="00E85202">
        <w:t>SLA</w:t>
      </w:r>
      <w:r>
        <w:t>:</w:t>
      </w:r>
    </w:p>
    <w:p w14:paraId="2A51DBB6" w14:textId="51CB44C1" w:rsidR="00F537E8" w:rsidRDefault="100005E0" w:rsidP="0092150B">
      <w:pPr>
        <w:pStyle w:val="Odstavec111"/>
        <w:numPr>
          <w:ilvl w:val="2"/>
          <w:numId w:val="14"/>
        </w:numPr>
        <w:spacing w:before="80"/>
      </w:pPr>
      <w:r>
        <w:t xml:space="preserve">v případě potřeby zajistit jedno místo na svém pracovišti pro </w:t>
      </w:r>
      <w:r w:rsidR="00E85202">
        <w:t xml:space="preserve">člena Realizačního týmu </w:t>
      </w:r>
      <w:r w:rsidR="68E54C9A">
        <w:t>Dodavatel</w:t>
      </w:r>
      <w:r>
        <w:t xml:space="preserve">e, toto místo musí být způsobilé přístupu do příslušné části počítačové sítě v rozsahu potřebném k plnění předmětu </w:t>
      </w:r>
      <w:r w:rsidR="00E85202">
        <w:t xml:space="preserve">SLA </w:t>
      </w:r>
      <w:r w:rsidR="6CC024C0">
        <w:t>a/nebo</w:t>
      </w:r>
      <w:r w:rsidR="20D60535">
        <w:t xml:space="preserve"> Smlouvy o dílo</w:t>
      </w:r>
      <w:r w:rsidR="000105FF">
        <w:t xml:space="preserve"> </w:t>
      </w:r>
      <w:r>
        <w:t xml:space="preserve">(nejedná se o trvalé místo),  </w:t>
      </w:r>
    </w:p>
    <w:p w14:paraId="2166A07F" w14:textId="762B45F8" w:rsidR="00F537E8" w:rsidRDefault="100005E0" w:rsidP="0092150B">
      <w:pPr>
        <w:pStyle w:val="Odstavec111"/>
        <w:numPr>
          <w:ilvl w:val="2"/>
          <w:numId w:val="14"/>
        </w:numPr>
        <w:spacing w:before="80"/>
      </w:pPr>
      <w:r>
        <w:t xml:space="preserve">zabezpečit pro </w:t>
      </w:r>
      <w:r w:rsidR="68E54C9A">
        <w:t>Dodavatel</w:t>
      </w:r>
      <w:r>
        <w:t xml:space="preserve">e funkční vzdálené připojení do </w:t>
      </w:r>
      <w:r w:rsidR="00DE00C7">
        <w:t>PLC úrovně</w:t>
      </w:r>
      <w:r w:rsidR="002A29FF">
        <w:t xml:space="preserve"> </w:t>
      </w:r>
      <w:r w:rsidR="13971CF1">
        <w:t>a Help</w:t>
      </w:r>
      <w:r w:rsidR="00D1364C">
        <w:t>D</w:t>
      </w:r>
      <w:r w:rsidR="13971CF1">
        <w:t>esk</w:t>
      </w:r>
      <w:r>
        <w:t xml:space="preserve"> </w:t>
      </w:r>
      <w:r w:rsidR="324681EF">
        <w:t>O</w:t>
      </w:r>
      <w:r>
        <w:t>bjednatele</w:t>
      </w:r>
      <w:r w:rsidR="682B2FDA">
        <w:t>,</w:t>
      </w:r>
      <w:r>
        <w:t xml:space="preserve"> </w:t>
      </w:r>
    </w:p>
    <w:p w14:paraId="7927F7A2" w14:textId="757E6909" w:rsidR="00F537E8" w:rsidRDefault="100005E0" w:rsidP="0092150B">
      <w:pPr>
        <w:pStyle w:val="Odstavec111"/>
        <w:numPr>
          <w:ilvl w:val="2"/>
          <w:numId w:val="14"/>
        </w:numPr>
        <w:spacing w:before="80"/>
      </w:pPr>
      <w:r>
        <w:t xml:space="preserve">provést přiměřená opatření v případě zjištění vad </w:t>
      </w:r>
      <w:r w:rsidR="324681EF">
        <w:t>poskytnutých Služeb</w:t>
      </w:r>
      <w:r w:rsidR="68DE5716">
        <w:t xml:space="preserve"> a/</w:t>
      </w:r>
      <w:r w:rsidR="3530997E">
        <w:t>nebo Díla</w:t>
      </w:r>
      <w:r w:rsidR="364FD911">
        <w:t>,</w:t>
      </w:r>
      <w:r>
        <w:t xml:space="preserve"> a</w:t>
      </w:r>
      <w:r w:rsidR="364FD911">
        <w:t> </w:t>
      </w:r>
      <w:r>
        <w:t>to zejména zajištěním dat, diagnózou poruchy, pravidelným přezkoušením výsledků apod.</w:t>
      </w:r>
    </w:p>
    <w:p w14:paraId="0D53F758" w14:textId="60D7DDE1" w:rsidR="00F537E8" w:rsidRDefault="100005E0" w:rsidP="0092150B">
      <w:pPr>
        <w:pStyle w:val="Odstavec111"/>
        <w:numPr>
          <w:ilvl w:val="2"/>
          <w:numId w:val="14"/>
        </w:numPr>
        <w:spacing w:before="80"/>
      </w:pPr>
      <w:r>
        <w:t xml:space="preserve">řádně otestovat a vyhotovit záznam o provedených testech bez zbytečného prodlení po převzetí plnění k testování od </w:t>
      </w:r>
      <w:r w:rsidR="68E54C9A">
        <w:t>Dodavatel</w:t>
      </w:r>
      <w:r>
        <w:t>e</w:t>
      </w:r>
      <w:r w:rsidR="682B2FDA">
        <w:t>,</w:t>
      </w:r>
    </w:p>
    <w:p w14:paraId="69449740" w14:textId="5D0068B9" w:rsidR="00F537E8" w:rsidRDefault="100005E0" w:rsidP="0092150B">
      <w:pPr>
        <w:pStyle w:val="Odstavec111"/>
        <w:numPr>
          <w:ilvl w:val="2"/>
          <w:numId w:val="14"/>
        </w:numPr>
        <w:spacing w:before="80"/>
      </w:pPr>
      <w:r>
        <w:t xml:space="preserve">po předchozí dohodě poskytnout při plnění této </w:t>
      </w:r>
      <w:r w:rsidR="00D1364C">
        <w:t xml:space="preserve">SLA </w:t>
      </w:r>
      <w:r>
        <w:t>v dostatečném rozsahu</w:t>
      </w:r>
      <w:r w:rsidR="00F537E8">
        <w:br/>
      </w:r>
      <w:r>
        <w:t xml:space="preserve">a v přiměřené míře potřebnou podporu </w:t>
      </w:r>
      <w:r w:rsidR="68E54C9A">
        <w:t>Dodavatel</w:t>
      </w:r>
      <w:r>
        <w:t xml:space="preserve">i, </w:t>
      </w:r>
    </w:p>
    <w:p w14:paraId="076B5981" w14:textId="359475A6" w:rsidR="00F537E8" w:rsidRPr="00B5159C" w:rsidRDefault="53FD83DA" w:rsidP="0092150B">
      <w:pPr>
        <w:pStyle w:val="Odstavec111"/>
        <w:numPr>
          <w:ilvl w:val="2"/>
          <w:numId w:val="14"/>
        </w:numPr>
        <w:spacing w:before="80"/>
      </w:pPr>
      <w:r>
        <w:lastRenderedPageBreak/>
        <w:t xml:space="preserve">a </w:t>
      </w:r>
      <w:r w:rsidR="100005E0">
        <w:t xml:space="preserve">k zadávání </w:t>
      </w:r>
      <w:r w:rsidR="5C997D73">
        <w:t xml:space="preserve">Požadavků </w:t>
      </w:r>
      <w:r w:rsidR="100005E0">
        <w:t xml:space="preserve">využívat výhradně prostředky dle </w:t>
      </w:r>
      <w:r w:rsidR="00D1364C">
        <w:t xml:space="preserve">SLA/Smlouvy o dílo </w:t>
      </w:r>
      <w:r w:rsidR="3530997E">
        <w:t>a činit tak prostřednictvím Oprávněných osob</w:t>
      </w:r>
      <w:r w:rsidR="4DF20882">
        <w:t xml:space="preserve">. </w:t>
      </w:r>
    </w:p>
    <w:p w14:paraId="3C5568E1" w14:textId="06206577" w:rsidR="00F537E8" w:rsidRDefault="100005E0" w:rsidP="005F4558">
      <w:pPr>
        <w:pStyle w:val="Odstavec11"/>
        <w:tabs>
          <w:tab w:val="num" w:pos="567"/>
        </w:tabs>
        <w:spacing w:before="80"/>
        <w:ind w:left="709" w:hanging="567"/>
      </w:pPr>
      <w:r>
        <w:t>Smluvní strany se zavazují vzájemně spolupracovat a poskytovat si veškeré informace potřebné pro řádné plnění svých závazků</w:t>
      </w:r>
      <w:r w:rsidR="3530997E">
        <w:t xml:space="preserve"> ze </w:t>
      </w:r>
      <w:r w:rsidR="00D1364C">
        <w:t xml:space="preserve">SLA </w:t>
      </w:r>
      <w:r w:rsidR="6CC024C0">
        <w:t>a/nebo</w:t>
      </w:r>
      <w:r w:rsidR="3530997E">
        <w:t xml:space="preserve"> Smlouvy o dílo</w:t>
      </w:r>
      <w:r>
        <w:t>.</w:t>
      </w:r>
    </w:p>
    <w:p w14:paraId="6808C458" w14:textId="1FE83DEF" w:rsidR="007A3A8A" w:rsidRDefault="100005E0" w:rsidP="005F4558">
      <w:pPr>
        <w:pStyle w:val="Odstavec11"/>
        <w:tabs>
          <w:tab w:val="num" w:pos="709"/>
        </w:tabs>
        <w:spacing w:before="80"/>
        <w:ind w:left="709" w:hanging="567"/>
      </w:pPr>
      <w:r>
        <w:t xml:space="preserve">Smluvní strany jsou povinny informovat druhou smluvní stranu o veškerých skutečnostech, které jsou nebo mohou být důležité pro řádné plnění této </w:t>
      </w:r>
      <w:r w:rsidR="00D1364C">
        <w:t xml:space="preserve">SLA </w:t>
      </w:r>
      <w:r w:rsidR="6CC024C0">
        <w:t>a/nebo</w:t>
      </w:r>
      <w:r w:rsidR="3530997E">
        <w:t xml:space="preserve"> Smlouvy o dílo</w:t>
      </w:r>
      <w:r w:rsidR="6CC024C0">
        <w:t>.</w:t>
      </w:r>
      <w:r w:rsidR="3530997E">
        <w:t xml:space="preserve"> </w:t>
      </w:r>
    </w:p>
    <w:p w14:paraId="73C201A0" w14:textId="39A4DB9D" w:rsidR="00AD3EC8" w:rsidRDefault="28663CBB" w:rsidP="005F4558">
      <w:pPr>
        <w:pStyle w:val="Odstavec11"/>
        <w:tabs>
          <w:tab w:val="num" w:pos="709"/>
        </w:tabs>
        <w:spacing w:before="80"/>
        <w:ind w:left="709" w:hanging="567"/>
      </w:pPr>
      <w:r>
        <w:t xml:space="preserve">Smluvní strany se výslovně </w:t>
      </w:r>
      <w:r w:rsidR="70029FC3">
        <w:t>dohodly</w:t>
      </w:r>
      <w:r>
        <w:t>, že v případě neposkytnutí součinnosti v rozsahu smluveném v článku 1</w:t>
      </w:r>
      <w:r w:rsidR="008C6D9D">
        <w:t>4</w:t>
      </w:r>
      <w:r>
        <w:t xml:space="preserve"> </w:t>
      </w:r>
      <w:r w:rsidR="00D1364C">
        <w:t>SLA</w:t>
      </w:r>
      <w:r>
        <w:t xml:space="preserve">, není ta smluvní strana, které nebyla poskytnuta sjednaná součinnost, v prodlení s plněním svých povinností podle </w:t>
      </w:r>
      <w:r w:rsidR="00D1364C">
        <w:t>SLA</w:t>
      </w:r>
      <w:r>
        <w:t xml:space="preserve">. </w:t>
      </w:r>
    </w:p>
    <w:p w14:paraId="33614587" w14:textId="4A7E879B" w:rsidR="00FB3031" w:rsidRPr="007A3A8A" w:rsidRDefault="00FB3031" w:rsidP="006243B1">
      <w:pPr>
        <w:pStyle w:val="Nadpis2"/>
      </w:pPr>
      <w:r w:rsidRPr="007A3A8A">
        <w:t xml:space="preserve">KOMUNIKACE MEZI SMLUVNÍMI STRANAMI </w:t>
      </w:r>
      <w:r w:rsidR="00A348FB">
        <w:t>A řešení sporů</w:t>
      </w:r>
    </w:p>
    <w:p w14:paraId="35B5128D" w14:textId="65B58798" w:rsidR="00FB3031" w:rsidRPr="007A3A8A" w:rsidRDefault="26231B08" w:rsidP="00EF10B9">
      <w:pPr>
        <w:pStyle w:val="Odstavec11"/>
        <w:ind w:left="709" w:hanging="567"/>
      </w:pPr>
      <w:r>
        <w:t xml:space="preserve">Smluvní strany se zavazují komunikovat prostřednictvím </w:t>
      </w:r>
      <w:r w:rsidR="384D4EF5">
        <w:t>K</w:t>
      </w:r>
      <w:r>
        <w:t xml:space="preserve">ontaktních osob </w:t>
      </w:r>
      <w:r w:rsidR="66B0B51C">
        <w:t>uvedených v</w:t>
      </w:r>
      <w:r w:rsidR="7956EADB">
        <w:t> tomto článku</w:t>
      </w:r>
      <w:r>
        <w:t>.</w:t>
      </w:r>
    </w:p>
    <w:p w14:paraId="7E958223" w14:textId="2FFD4E69" w:rsidR="00FB3031" w:rsidRPr="007A3A8A" w:rsidRDefault="153751FD" w:rsidP="00CC224E">
      <w:pPr>
        <w:pStyle w:val="Odstavec11"/>
        <w:keepNext/>
        <w:spacing w:before="80"/>
      </w:pPr>
      <w:r>
        <w:t>Smluvní</w:t>
      </w:r>
      <w:r w:rsidR="3D7A7F89">
        <w:t xml:space="preserve"> strany ustanovují následující</w:t>
      </w:r>
      <w:r w:rsidR="26231B08">
        <w:t xml:space="preserve"> </w:t>
      </w:r>
      <w:bookmarkStart w:id="12" w:name="_Ref298848191"/>
      <w:r w:rsidR="26231B08">
        <w:t>Kontaktní osoby:</w:t>
      </w:r>
      <w:bookmarkEnd w:id="12"/>
    </w:p>
    <w:p w14:paraId="48AE6D87" w14:textId="00DFEA11" w:rsidR="00FB3031" w:rsidRPr="00A01B22" w:rsidRDefault="00FB3031" w:rsidP="00CC224E">
      <w:pPr>
        <w:pStyle w:val="Odstavec111"/>
        <w:keepNext/>
        <w:numPr>
          <w:ilvl w:val="0"/>
          <w:numId w:val="0"/>
        </w:numPr>
        <w:spacing w:before="80"/>
        <w:ind w:left="1213" w:hanging="504"/>
      </w:pPr>
      <w:r w:rsidRPr="007A3A8A">
        <w:t xml:space="preserve">Kontaktními osobami za </w:t>
      </w:r>
      <w:r w:rsidR="00D537ED">
        <w:t>Dodavatel</w:t>
      </w:r>
      <w:r w:rsidRPr="007A3A8A">
        <w:t xml:space="preserve">e byli jmenováni </w:t>
      </w:r>
      <w:r w:rsidR="00071490" w:rsidRPr="00FB621C">
        <w:rPr>
          <w:b/>
          <w:bCs/>
          <w:highlight w:val="yellow"/>
        </w:rPr>
        <w:t>(DOPLNÍ DODAVATEL)</w:t>
      </w:r>
    </w:p>
    <w:p w14:paraId="64754020" w14:textId="77777777" w:rsidR="00624439" w:rsidRPr="00A01B22" w:rsidRDefault="00624439"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bookmarkStart w:id="13"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13"/>
      <w:r>
        <w:rPr>
          <w:rFonts w:cs="Arial"/>
          <w:b/>
        </w:rPr>
        <w:t xml:space="preserve"> </w:t>
      </w:r>
      <w:r w:rsidRPr="007A3A8A">
        <w:t xml:space="preserve">pro oblast smluvní,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2EA62FFB" w14:textId="6FABEDAA" w:rsidR="0064554E" w:rsidRPr="007A3A8A" w:rsidRDefault="00561DD4"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Pr="007A3A8A">
        <w:t xml:space="preserve">pro oblast provozní,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CC224E">
      <w:pPr>
        <w:pStyle w:val="Odstavec111"/>
        <w:numPr>
          <w:ilvl w:val="0"/>
          <w:numId w:val="0"/>
        </w:numPr>
        <w:spacing w:before="80"/>
        <w:ind w:left="1213" w:hanging="504"/>
      </w:pPr>
      <w:r w:rsidRPr="007A3A8A">
        <w:t>K</w:t>
      </w:r>
      <w:r w:rsidR="00FB3031" w:rsidRPr="007A3A8A">
        <w:t xml:space="preserve">ontaktními osobami za </w:t>
      </w:r>
      <w:r w:rsidR="00EA1B21">
        <w:t>O</w:t>
      </w:r>
      <w:r w:rsidR="00FB3031" w:rsidRPr="007A3A8A">
        <w:t xml:space="preserve">bjednatele byli jmenováni </w:t>
      </w:r>
    </w:p>
    <w:p w14:paraId="581803AB" w14:textId="543C9727" w:rsidR="00B45F1A" w:rsidRPr="00DC1E19" w:rsidRDefault="00F87B4B" w:rsidP="00CC224E">
      <w:pPr>
        <w:pStyle w:val="Odstavec11"/>
        <w:numPr>
          <w:ilvl w:val="0"/>
          <w:numId w:val="3"/>
        </w:numPr>
        <w:tabs>
          <w:tab w:val="clear" w:pos="720"/>
          <w:tab w:val="num" w:pos="1984"/>
        </w:tabs>
        <w:spacing w:before="80"/>
        <w:ind w:left="1979" w:hanging="357"/>
        <w:jc w:val="left"/>
        <w:rPr>
          <w:highlight w:val="lightGray"/>
        </w:rPr>
      </w:pPr>
      <w:r w:rsidRPr="00DC1E19">
        <w:rPr>
          <w:highlight w:val="lightGray"/>
        </w:rPr>
        <w:t xml:space="preserve">Ing. </w:t>
      </w:r>
      <w:r w:rsidR="002A29FF" w:rsidRPr="00DC1E19">
        <w:rPr>
          <w:highlight w:val="lightGray"/>
        </w:rPr>
        <w:t>Pavel Hrubý</w:t>
      </w:r>
      <w:r w:rsidR="0000421B" w:rsidRPr="00DC1E19">
        <w:rPr>
          <w:highlight w:val="lightGray"/>
        </w:rPr>
        <w:t>,</w:t>
      </w:r>
      <w:r w:rsidR="00F55456" w:rsidRPr="00DC1E19">
        <w:rPr>
          <w:highlight w:val="lightGray"/>
        </w:rPr>
        <w:t xml:space="preserve"> </w:t>
      </w:r>
      <w:r w:rsidR="00B45F1A" w:rsidRPr="00DC1E19">
        <w:rPr>
          <w:highlight w:val="lightGray"/>
        </w:rPr>
        <w:t>pro oblast smluvní</w:t>
      </w:r>
      <w:r w:rsidR="008827C2" w:rsidRPr="00DC1E19">
        <w:rPr>
          <w:highlight w:val="lightGray"/>
        </w:rPr>
        <w:t xml:space="preserve"> </w:t>
      </w:r>
      <w:r w:rsidR="008827C2" w:rsidRPr="00DC1E19">
        <w:rPr>
          <w:noProof/>
          <w:highlight w:val="lightGray"/>
        </w:rPr>
        <w:t xml:space="preserve">(vyjma zániku či změny </w:t>
      </w:r>
      <w:r w:rsidR="00816942">
        <w:rPr>
          <w:noProof/>
          <w:highlight w:val="lightGray"/>
        </w:rPr>
        <w:t>SLA</w:t>
      </w:r>
      <w:r w:rsidR="008827C2" w:rsidRPr="00DC1E19">
        <w:rPr>
          <w:noProof/>
          <w:highlight w:val="lightGray"/>
        </w:rPr>
        <w:t>)</w:t>
      </w:r>
      <w:r w:rsidR="00B45F1A" w:rsidRPr="00DC1E19">
        <w:rPr>
          <w:highlight w:val="lightGray"/>
        </w:rPr>
        <w:t>,</w:t>
      </w:r>
      <w:r w:rsidR="00584A48" w:rsidRPr="00DC1E19">
        <w:rPr>
          <w:highlight w:val="lightGray"/>
        </w:rPr>
        <w:br/>
      </w:r>
      <w:r w:rsidR="00B45F1A" w:rsidRPr="00DC1E19">
        <w:rPr>
          <w:highlight w:val="lightGray"/>
        </w:rPr>
        <w:t>tel.</w:t>
      </w:r>
      <w:r w:rsidR="00584A48" w:rsidRPr="00DC1E19">
        <w:rPr>
          <w:highlight w:val="lightGray"/>
        </w:rPr>
        <w:t>:</w:t>
      </w:r>
      <w:r w:rsidR="00B45F1A" w:rsidRPr="00DC1E19">
        <w:rPr>
          <w:highlight w:val="lightGray"/>
        </w:rPr>
        <w:t xml:space="preserve"> </w:t>
      </w:r>
      <w:r w:rsidRPr="00DC1E19">
        <w:rPr>
          <w:highlight w:val="lightGray"/>
        </w:rPr>
        <w:t>+420</w:t>
      </w:r>
      <w:r w:rsidR="00F52327" w:rsidRPr="00DC1E19">
        <w:rPr>
          <w:highlight w:val="lightGray"/>
        </w:rPr>
        <w:t xml:space="preserve"> 739 241 172 </w:t>
      </w:r>
      <w:r w:rsidR="00B45F1A" w:rsidRPr="00DC1E19">
        <w:rPr>
          <w:highlight w:val="lightGray"/>
        </w:rPr>
        <w:t xml:space="preserve">e-mail: </w:t>
      </w:r>
      <w:r w:rsidR="00EB512E" w:rsidRPr="00DC1E19">
        <w:rPr>
          <w:highlight w:val="lightGray"/>
        </w:rPr>
        <w:t>p</w:t>
      </w:r>
      <w:r w:rsidR="00F52327" w:rsidRPr="00DC1E19">
        <w:rPr>
          <w:highlight w:val="lightGray"/>
        </w:rPr>
        <w:t>avel.</w:t>
      </w:r>
      <w:r w:rsidR="00EB512E" w:rsidRPr="00DC1E19">
        <w:rPr>
          <w:highlight w:val="lightGray"/>
        </w:rPr>
        <w:t>h</w:t>
      </w:r>
      <w:r w:rsidR="00F52327" w:rsidRPr="00DC1E19">
        <w:rPr>
          <w:highlight w:val="lightGray"/>
        </w:rPr>
        <w:t>ruby</w:t>
      </w:r>
      <w:r w:rsidR="00584A48" w:rsidRPr="00DC1E19">
        <w:rPr>
          <w:highlight w:val="lightGray"/>
        </w:rPr>
        <w:t>@ceproas.cz</w:t>
      </w:r>
    </w:p>
    <w:p w14:paraId="2C519828" w14:textId="619DEE34" w:rsidR="00B45F1A" w:rsidRPr="00DC1E19" w:rsidRDefault="00584A48" w:rsidP="00CC224E">
      <w:pPr>
        <w:pStyle w:val="Odstavec11"/>
        <w:numPr>
          <w:ilvl w:val="0"/>
          <w:numId w:val="3"/>
        </w:numPr>
        <w:tabs>
          <w:tab w:val="clear" w:pos="720"/>
          <w:tab w:val="num" w:pos="1984"/>
        </w:tabs>
        <w:spacing w:before="80"/>
        <w:ind w:left="1979" w:hanging="357"/>
        <w:jc w:val="left"/>
        <w:rPr>
          <w:highlight w:val="lightGray"/>
        </w:rPr>
      </w:pPr>
      <w:r w:rsidRPr="00DC1E19">
        <w:rPr>
          <w:highlight w:val="lightGray"/>
        </w:rPr>
        <w:t xml:space="preserve">Tomáš Liška, </w:t>
      </w:r>
      <w:r w:rsidR="00B45F1A" w:rsidRPr="00DC1E19">
        <w:rPr>
          <w:highlight w:val="lightGray"/>
        </w:rPr>
        <w:t>pro oblast provozní,</w:t>
      </w:r>
      <w:r w:rsidRPr="00DC1E19">
        <w:rPr>
          <w:highlight w:val="lightGray"/>
        </w:rPr>
        <w:br/>
        <w:t>tel.: +420 603 510 528, e-mail: tomas.liska@ceproas.cz</w:t>
      </w:r>
    </w:p>
    <w:p w14:paraId="5146F29F" w14:textId="480995CA" w:rsidR="00A348FB" w:rsidRPr="006570AC" w:rsidRDefault="3530997E" w:rsidP="00CC224E">
      <w:pPr>
        <w:pStyle w:val="Odstavec11"/>
        <w:keepNext/>
        <w:spacing w:before="80"/>
      </w:pPr>
      <w:r>
        <w:t xml:space="preserve">Objednatel </w:t>
      </w:r>
      <w:r w:rsidR="37861556">
        <w:t xml:space="preserve">dále </w:t>
      </w:r>
      <w:r>
        <w:t>ustanovuje následující Oprávněné osoby</w:t>
      </w:r>
      <w:r w:rsidR="37861556">
        <w:t xml:space="preserve"> pro provozní záležitosti</w:t>
      </w:r>
      <w:r>
        <w:t>:</w:t>
      </w:r>
    </w:p>
    <w:p w14:paraId="216A864F" w14:textId="30A387E0" w:rsidR="003D2287" w:rsidRPr="002A29FF" w:rsidRDefault="002A29FF" w:rsidP="00CC224E">
      <w:pPr>
        <w:pStyle w:val="Odstavec11"/>
        <w:numPr>
          <w:ilvl w:val="0"/>
          <w:numId w:val="3"/>
        </w:numPr>
        <w:tabs>
          <w:tab w:val="clear" w:pos="720"/>
          <w:tab w:val="num" w:pos="1984"/>
        </w:tabs>
        <w:spacing w:before="80"/>
        <w:ind w:left="1979" w:hanging="357"/>
        <w:jc w:val="left"/>
        <w:rPr>
          <w:bCs/>
        </w:rPr>
      </w:pPr>
      <w:r>
        <w:rPr>
          <w:rFonts w:cs="Arial"/>
          <w:bCs/>
        </w:rPr>
        <w:t>Jan Framberg</w:t>
      </w:r>
      <w:r w:rsidR="003D2287" w:rsidRPr="002A29FF">
        <w:rPr>
          <w:rFonts w:cs="Arial"/>
          <w:bCs/>
        </w:rPr>
        <w:t xml:space="preserve">, tel.: +420 739 241 061, e-mail: </w:t>
      </w:r>
      <w:r w:rsidR="00EB512E">
        <w:t>j</w:t>
      </w:r>
      <w:r>
        <w:t>an.</w:t>
      </w:r>
      <w:r w:rsidR="00EB512E">
        <w:t>f</w:t>
      </w:r>
      <w:r>
        <w:t>ramberg</w:t>
      </w:r>
      <w:r w:rsidR="007D0C00" w:rsidRPr="002A29FF">
        <w:t>@ceproas.cz</w:t>
      </w:r>
    </w:p>
    <w:p w14:paraId="0314BBE5" w14:textId="20A1FC0B" w:rsidR="00710C4C" w:rsidRDefault="007D0C00" w:rsidP="00CC224E">
      <w:pPr>
        <w:pStyle w:val="Odstavec11"/>
        <w:numPr>
          <w:ilvl w:val="0"/>
          <w:numId w:val="3"/>
        </w:numPr>
        <w:tabs>
          <w:tab w:val="clear" w:pos="720"/>
          <w:tab w:val="num" w:pos="1984"/>
        </w:tabs>
        <w:spacing w:before="80"/>
        <w:ind w:left="1979" w:hanging="357"/>
        <w:jc w:val="left"/>
        <w:rPr>
          <w:bCs/>
        </w:rPr>
      </w:pPr>
      <w:r w:rsidRPr="007D0C00">
        <w:rPr>
          <w:bCs/>
        </w:rPr>
        <w:t>Josef Šmerhán</w:t>
      </w:r>
      <w:r>
        <w:rPr>
          <w:bCs/>
        </w:rPr>
        <w:t xml:space="preserve">, tel.: </w:t>
      </w:r>
      <w:r w:rsidR="007D0225" w:rsidRPr="007D0225">
        <w:rPr>
          <w:bCs/>
        </w:rPr>
        <w:t>+420</w:t>
      </w:r>
      <w:r w:rsidR="007D0225">
        <w:rPr>
          <w:bCs/>
        </w:rPr>
        <w:t> </w:t>
      </w:r>
      <w:r w:rsidR="007D0225" w:rsidRPr="007D0225">
        <w:rPr>
          <w:bCs/>
        </w:rPr>
        <w:t>739</w:t>
      </w:r>
      <w:r w:rsidR="007D0225">
        <w:rPr>
          <w:bCs/>
        </w:rPr>
        <w:t> </w:t>
      </w:r>
      <w:r w:rsidR="007D0225" w:rsidRPr="007D0225">
        <w:rPr>
          <w:bCs/>
        </w:rPr>
        <w:t>240</w:t>
      </w:r>
      <w:r w:rsidR="007D0225">
        <w:rPr>
          <w:bCs/>
        </w:rPr>
        <w:t xml:space="preserve"> </w:t>
      </w:r>
      <w:r w:rsidR="007D0225" w:rsidRPr="007D0225">
        <w:rPr>
          <w:bCs/>
        </w:rPr>
        <w:t>802</w:t>
      </w:r>
      <w:r>
        <w:rPr>
          <w:bCs/>
        </w:rPr>
        <w:t xml:space="preserve">, e-mail: </w:t>
      </w:r>
      <w:r w:rsidRPr="007D0C00">
        <w:rPr>
          <w:bCs/>
        </w:rPr>
        <w:t>josef.smerhan@ceproas.cz</w:t>
      </w:r>
    </w:p>
    <w:p w14:paraId="5A457B8A" w14:textId="33C46C57" w:rsidR="0039799A" w:rsidRPr="006570AC" w:rsidRDefault="517AFAD4" w:rsidP="00705289">
      <w:pPr>
        <w:pStyle w:val="Odstavec11"/>
        <w:tabs>
          <w:tab w:val="clear" w:pos="858"/>
        </w:tabs>
        <w:spacing w:before="80"/>
        <w:ind w:left="1418" w:hanging="992"/>
      </w:pPr>
      <w:r>
        <w:t xml:space="preserve">Objednatel dále ustanovuje následující Oprávněné osoby </w:t>
      </w:r>
      <w:r w:rsidR="2CA684E5">
        <w:t>výhradně</w:t>
      </w:r>
      <w:r w:rsidR="77E8D68E">
        <w:t xml:space="preserve"> </w:t>
      </w:r>
      <w:r>
        <w:t xml:space="preserve">pro hlášení </w:t>
      </w:r>
      <w:r w:rsidR="003748E5">
        <w:t>I</w:t>
      </w:r>
      <w:r>
        <w:t>ncidentů</w:t>
      </w:r>
      <w:r w:rsidR="77E8D68E">
        <w:t xml:space="preserve"> kategorie 1 a </w:t>
      </w:r>
      <w:r w:rsidR="128A7DE6">
        <w:t xml:space="preserve">kategorie </w:t>
      </w:r>
      <w:r w:rsidR="77E8D68E">
        <w:t xml:space="preserve">2 </w:t>
      </w:r>
      <w:r w:rsidR="1A5478E6">
        <w:t>formou</w:t>
      </w:r>
      <w:r>
        <w:t xml:space="preserve"> hot</w:t>
      </w:r>
      <w:r w:rsidR="007065E2">
        <w:t>-</w:t>
      </w:r>
      <w:r>
        <w:t>line:</w:t>
      </w:r>
    </w:p>
    <w:p w14:paraId="3F5E35D8" w14:textId="25CA491D"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t xml:space="preserve">Pavel </w:t>
      </w:r>
      <w:r w:rsidRPr="00246553">
        <w:rPr>
          <w:rFonts w:cs="Arial"/>
          <w:bCs/>
        </w:rPr>
        <w:t xml:space="preserve">Adamčík, tel.: +420 </w:t>
      </w:r>
      <w:r w:rsidRPr="00A01B22">
        <w:rPr>
          <w:rFonts w:cs="Arial"/>
          <w:bCs/>
        </w:rPr>
        <w:t>602182021, e-mail: pavel.adamcik@ceproas.cz</w:t>
      </w:r>
    </w:p>
    <w:p w14:paraId="1C446B26" w14:textId="7722DF31"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rsidRPr="00A01B22">
        <w:rPr>
          <w:rFonts w:cs="Arial"/>
          <w:bCs/>
        </w:rPr>
        <w:t>Ivan Bouška, tel.: +420 602 183 860, e-mail: ivan.bouska@ceproas.cz</w:t>
      </w:r>
    </w:p>
    <w:p w14:paraId="07CF55D1" w14:textId="2070E7F1" w:rsidR="0039799A" w:rsidRPr="00A01B22" w:rsidRDefault="0039799A" w:rsidP="00336AD2">
      <w:pPr>
        <w:pStyle w:val="Odstavec11"/>
        <w:numPr>
          <w:ilvl w:val="0"/>
          <w:numId w:val="3"/>
        </w:numPr>
        <w:tabs>
          <w:tab w:val="clear" w:pos="720"/>
          <w:tab w:val="num" w:pos="1984"/>
        </w:tabs>
        <w:spacing w:before="0"/>
        <w:ind w:left="1979" w:hanging="357"/>
        <w:jc w:val="left"/>
        <w:rPr>
          <w:rFonts w:cs="Arial"/>
          <w:bCs/>
        </w:rPr>
      </w:pPr>
      <w:r w:rsidRPr="00A01B22">
        <w:rPr>
          <w:rFonts w:cs="Arial"/>
          <w:bCs/>
        </w:rPr>
        <w:t>Martin Brož, tel.: +420 602 616 974, e-mail: martin.broz@ceproas.cz</w:t>
      </w:r>
    </w:p>
    <w:p w14:paraId="0E253530" w14:textId="1793D850" w:rsidR="00CC224E" w:rsidRDefault="00A15BB4"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Luboš Václavíček, tel.: </w:t>
      </w:r>
      <w:r w:rsidRPr="00A15BB4">
        <w:rPr>
          <w:rFonts w:cs="Arial"/>
          <w:bCs/>
        </w:rPr>
        <w:t>+420</w:t>
      </w:r>
      <w:r>
        <w:rPr>
          <w:rFonts w:cs="Arial"/>
          <w:bCs/>
        </w:rPr>
        <w:t> </w:t>
      </w:r>
      <w:r w:rsidRPr="00A15BB4">
        <w:rPr>
          <w:rFonts w:cs="Arial"/>
          <w:bCs/>
        </w:rPr>
        <w:t>739</w:t>
      </w:r>
      <w:r>
        <w:rPr>
          <w:rFonts w:cs="Arial"/>
          <w:bCs/>
        </w:rPr>
        <w:t> </w:t>
      </w:r>
      <w:r w:rsidRPr="00A15BB4">
        <w:rPr>
          <w:rFonts w:cs="Arial"/>
          <w:bCs/>
        </w:rPr>
        <w:t>240</w:t>
      </w:r>
      <w:r>
        <w:rPr>
          <w:rFonts w:cs="Arial"/>
          <w:bCs/>
        </w:rPr>
        <w:t> </w:t>
      </w:r>
      <w:r w:rsidRPr="00A15BB4">
        <w:rPr>
          <w:rFonts w:cs="Arial"/>
          <w:bCs/>
        </w:rPr>
        <w:t>289</w:t>
      </w:r>
      <w:r>
        <w:rPr>
          <w:rFonts w:cs="Arial"/>
          <w:bCs/>
        </w:rPr>
        <w:t xml:space="preserve">, e-mail: </w:t>
      </w:r>
      <w:r w:rsidR="00D51343" w:rsidRPr="00D51343">
        <w:rPr>
          <w:rFonts w:cs="Arial"/>
          <w:bCs/>
        </w:rPr>
        <w:t>lubos.vaclavicek@ceproas.cz</w:t>
      </w:r>
    </w:p>
    <w:p w14:paraId="0AF887CB" w14:textId="74EB9E4F" w:rsidR="003163F5" w:rsidRPr="00246553" w:rsidRDefault="003163F5"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Jakub Vozár, tel.: </w:t>
      </w:r>
      <w:r w:rsidR="006148B3" w:rsidRPr="006148B3">
        <w:rPr>
          <w:rFonts w:cs="Arial"/>
          <w:bCs/>
        </w:rPr>
        <w:t>+420 736 746 141</w:t>
      </w:r>
      <w:r>
        <w:rPr>
          <w:rFonts w:cs="Arial"/>
          <w:bCs/>
        </w:rPr>
        <w:t>,</w:t>
      </w:r>
      <w:r w:rsidR="006148B3">
        <w:rPr>
          <w:rFonts w:cs="Arial"/>
          <w:bCs/>
        </w:rPr>
        <w:t xml:space="preserve"> </w:t>
      </w:r>
      <w:r>
        <w:rPr>
          <w:rFonts w:cs="Arial"/>
          <w:bCs/>
        </w:rPr>
        <w:t>e-mail</w:t>
      </w:r>
      <w:r w:rsidR="006148B3">
        <w:rPr>
          <w:rFonts w:cs="Arial"/>
          <w:bCs/>
        </w:rPr>
        <w:t xml:space="preserve">: </w:t>
      </w:r>
      <w:r w:rsidR="006148B3" w:rsidRPr="006148B3">
        <w:rPr>
          <w:rFonts w:cs="Arial"/>
          <w:bCs/>
        </w:rPr>
        <w:t>jakub.vozar@ceproas.cz</w:t>
      </w:r>
    </w:p>
    <w:p w14:paraId="69724CC8" w14:textId="55A4E650" w:rsidR="00DB28F4" w:rsidRDefault="00E50B02" w:rsidP="00336AD2">
      <w:pPr>
        <w:pStyle w:val="Odstavec11"/>
        <w:numPr>
          <w:ilvl w:val="0"/>
          <w:numId w:val="3"/>
        </w:numPr>
        <w:tabs>
          <w:tab w:val="clear" w:pos="720"/>
          <w:tab w:val="num" w:pos="1984"/>
        </w:tabs>
        <w:spacing w:before="0"/>
        <w:ind w:left="1979" w:hanging="357"/>
        <w:jc w:val="left"/>
        <w:rPr>
          <w:rFonts w:cs="Arial"/>
          <w:bCs/>
        </w:rPr>
      </w:pPr>
      <w:r>
        <w:rPr>
          <w:rFonts w:cs="Arial"/>
          <w:bCs/>
        </w:rPr>
        <w:t>Joshua Janů</w:t>
      </w:r>
      <w:r w:rsidR="00672F28">
        <w:rPr>
          <w:rFonts w:cs="Arial"/>
          <w:bCs/>
        </w:rPr>
        <w:t>, tel.:</w:t>
      </w:r>
      <w:r w:rsidR="00C14935">
        <w:rPr>
          <w:rFonts w:cs="Arial"/>
          <w:bCs/>
        </w:rPr>
        <w:t xml:space="preserve"> </w:t>
      </w:r>
      <w:r w:rsidR="00C14935" w:rsidRPr="00C14935">
        <w:rPr>
          <w:rFonts w:cs="Arial"/>
          <w:bCs/>
        </w:rPr>
        <w:t>+420 739 241 094</w:t>
      </w:r>
      <w:r w:rsidR="00672F28">
        <w:rPr>
          <w:rFonts w:cs="Arial"/>
          <w:bCs/>
        </w:rPr>
        <w:t xml:space="preserve">, e-mail: </w:t>
      </w:r>
      <w:r w:rsidR="005A242B" w:rsidRPr="005A242B">
        <w:rPr>
          <w:rFonts w:cs="Arial"/>
          <w:bCs/>
        </w:rPr>
        <w:t>joshua.janu@ceproas.cz</w:t>
      </w:r>
    </w:p>
    <w:p w14:paraId="50B3313F" w14:textId="2C07B6EB" w:rsidR="00E50B02" w:rsidRDefault="00E50B02" w:rsidP="00336AD2">
      <w:pPr>
        <w:pStyle w:val="Odstavec11"/>
        <w:numPr>
          <w:ilvl w:val="0"/>
          <w:numId w:val="3"/>
        </w:numPr>
        <w:tabs>
          <w:tab w:val="clear" w:pos="720"/>
          <w:tab w:val="num" w:pos="1984"/>
        </w:tabs>
        <w:spacing w:before="0"/>
        <w:ind w:left="1979" w:hanging="357"/>
        <w:jc w:val="left"/>
        <w:rPr>
          <w:rFonts w:cs="Arial"/>
          <w:bCs/>
        </w:rPr>
      </w:pPr>
      <w:r>
        <w:rPr>
          <w:rFonts w:cs="Arial"/>
          <w:bCs/>
        </w:rPr>
        <w:t>Martin Moudrý</w:t>
      </w:r>
      <w:r w:rsidR="00672F28">
        <w:rPr>
          <w:rFonts w:cs="Arial"/>
          <w:bCs/>
        </w:rPr>
        <w:t>, tel.:</w:t>
      </w:r>
      <w:r w:rsidR="00B14CF4">
        <w:rPr>
          <w:rFonts w:cs="Arial"/>
          <w:bCs/>
        </w:rPr>
        <w:t xml:space="preserve"> </w:t>
      </w:r>
      <w:r w:rsidR="00B14CF4" w:rsidRPr="00B14CF4">
        <w:rPr>
          <w:rFonts w:cs="Arial"/>
          <w:bCs/>
        </w:rPr>
        <w:t>+420 739 241 095</w:t>
      </w:r>
      <w:r w:rsidR="00672F28">
        <w:rPr>
          <w:rFonts w:cs="Arial"/>
          <w:bCs/>
        </w:rPr>
        <w:t xml:space="preserve">, e-mail: </w:t>
      </w:r>
      <w:r w:rsidR="00A47D5C" w:rsidRPr="00A47D5C">
        <w:rPr>
          <w:rFonts w:cs="Arial"/>
          <w:bCs/>
        </w:rPr>
        <w:t>martin.moudry@ceproas.cz</w:t>
      </w:r>
    </w:p>
    <w:p w14:paraId="61973441" w14:textId="2552A1CD" w:rsidR="001D430B" w:rsidRDefault="001D430B" w:rsidP="00336AD2">
      <w:pPr>
        <w:pStyle w:val="Odstavec11"/>
        <w:numPr>
          <w:ilvl w:val="0"/>
          <w:numId w:val="3"/>
        </w:numPr>
        <w:tabs>
          <w:tab w:val="clear" w:pos="720"/>
          <w:tab w:val="num" w:pos="1984"/>
        </w:tabs>
        <w:spacing w:before="0"/>
        <w:ind w:left="1979" w:hanging="357"/>
        <w:jc w:val="left"/>
        <w:rPr>
          <w:rFonts w:cs="Arial"/>
          <w:bCs/>
        </w:rPr>
      </w:pPr>
      <w:r>
        <w:rPr>
          <w:rFonts w:cs="Arial"/>
          <w:bCs/>
        </w:rPr>
        <w:t>Petr Dostál</w:t>
      </w:r>
      <w:r w:rsidR="00672F28">
        <w:rPr>
          <w:rFonts w:cs="Arial"/>
          <w:bCs/>
        </w:rPr>
        <w:t>, tel.:</w:t>
      </w:r>
      <w:r w:rsidR="00220801">
        <w:rPr>
          <w:rFonts w:cs="Arial"/>
          <w:bCs/>
        </w:rPr>
        <w:t xml:space="preserve"> </w:t>
      </w:r>
      <w:r w:rsidR="00220801" w:rsidRPr="00220801">
        <w:rPr>
          <w:rFonts w:cs="Arial"/>
          <w:bCs/>
        </w:rPr>
        <w:t>+420 602 275 216</w:t>
      </w:r>
      <w:r w:rsidR="00672F28">
        <w:rPr>
          <w:rFonts w:cs="Arial"/>
          <w:bCs/>
        </w:rPr>
        <w:t xml:space="preserve">, e-mail: </w:t>
      </w:r>
      <w:r w:rsidR="009444AE" w:rsidRPr="009444AE">
        <w:rPr>
          <w:rFonts w:cs="Arial"/>
          <w:bCs/>
        </w:rPr>
        <w:t>petr.dostal@ceproas.cz</w:t>
      </w:r>
    </w:p>
    <w:p w14:paraId="048B6336" w14:textId="6B9CD4F6" w:rsidR="00294273" w:rsidRPr="00246553" w:rsidRDefault="00294273" w:rsidP="00336AD2">
      <w:pPr>
        <w:pStyle w:val="Odstavec11"/>
        <w:numPr>
          <w:ilvl w:val="0"/>
          <w:numId w:val="3"/>
        </w:numPr>
        <w:tabs>
          <w:tab w:val="clear" w:pos="720"/>
          <w:tab w:val="num" w:pos="1984"/>
        </w:tabs>
        <w:spacing w:before="0"/>
        <w:ind w:left="1979" w:hanging="357"/>
        <w:jc w:val="left"/>
        <w:rPr>
          <w:rFonts w:cs="Arial"/>
          <w:bCs/>
        </w:rPr>
      </w:pPr>
      <w:r>
        <w:rPr>
          <w:rFonts w:cs="Arial"/>
          <w:bCs/>
        </w:rPr>
        <w:t xml:space="preserve">Operátoři </w:t>
      </w:r>
      <w:r w:rsidR="00292D75">
        <w:rPr>
          <w:rFonts w:cs="Arial"/>
          <w:bCs/>
        </w:rPr>
        <w:t>L</w:t>
      </w:r>
      <w:r w:rsidR="00B0521E">
        <w:rPr>
          <w:rFonts w:cs="Arial"/>
          <w:bCs/>
        </w:rPr>
        <w:t>okalit</w:t>
      </w:r>
    </w:p>
    <w:p w14:paraId="45281F19" w14:textId="5D64426C" w:rsidR="00FB3031" w:rsidRDefault="26231B08" w:rsidP="00EF10B9">
      <w:pPr>
        <w:pStyle w:val="Odstavec11"/>
        <w:ind w:left="709" w:hanging="567"/>
      </w:pPr>
      <w:r>
        <w:t>Případné rozpory v</w:t>
      </w:r>
      <w:r w:rsidR="37861556">
        <w:t> </w:t>
      </w:r>
      <w:r>
        <w:t>komunikaci</w:t>
      </w:r>
      <w:r w:rsidR="3D7A7F89">
        <w:t xml:space="preserve"> smluvních stran</w:t>
      </w:r>
      <w:r>
        <w:t xml:space="preserve"> budou řešeny prostřednictvím </w:t>
      </w:r>
      <w:r w:rsidR="3D7A7F89">
        <w:t>K</w:t>
      </w:r>
      <w:r>
        <w:t xml:space="preserve">ontaktních osob dle </w:t>
      </w:r>
      <w:r w:rsidR="405DE0CD">
        <w:t>odstavce</w:t>
      </w:r>
      <w:r>
        <w:t xml:space="preserve">. </w:t>
      </w:r>
      <w:r w:rsidR="00002691">
        <w:t>1</w:t>
      </w:r>
      <w:r w:rsidR="008C6D9D">
        <w:t>5</w:t>
      </w:r>
      <w:r w:rsidR="00002691">
        <w:t>.2</w:t>
      </w:r>
      <w:r w:rsidR="45133ECC">
        <w:t xml:space="preserve"> </w:t>
      </w:r>
      <w:r>
        <w:t xml:space="preserve">této </w:t>
      </w:r>
      <w:r w:rsidR="003748E5">
        <w:t>SLA</w:t>
      </w:r>
      <w:r>
        <w:t>.</w:t>
      </w:r>
    </w:p>
    <w:p w14:paraId="2F3DD448" w14:textId="4D563A3D" w:rsidR="00CD0668" w:rsidRDefault="400F8022" w:rsidP="00586021">
      <w:pPr>
        <w:pStyle w:val="Odstavec11"/>
        <w:tabs>
          <w:tab w:val="num" w:pos="709"/>
        </w:tabs>
        <w:ind w:left="709" w:hanging="567"/>
      </w:pPr>
      <w:r>
        <w:t>Smluvní strany jsou oprávněny</w:t>
      </w:r>
      <w:r w:rsidR="00833A94">
        <w:t xml:space="preserve"> změnit</w:t>
      </w:r>
      <w:r>
        <w:t xml:space="preserve"> </w:t>
      </w:r>
      <w:r w:rsidR="00833A94">
        <w:t>K</w:t>
      </w:r>
      <w:r>
        <w:t>ontaktní osobu</w:t>
      </w:r>
      <w:r w:rsidR="3530997E">
        <w:t>, Oprávněné osoby</w:t>
      </w:r>
      <w:r>
        <w:t xml:space="preserve"> nebo její kontaktní údaje písemným oznámením druhé smluvní straně. Oznámení podle předchozí věty musí být </w:t>
      </w:r>
      <w:r w:rsidR="6FC29E36">
        <w:t>doručena</w:t>
      </w:r>
      <w:r>
        <w:t xml:space="preserve"> druhé smluvní stran</w:t>
      </w:r>
      <w:r w:rsidR="2F83C5C9">
        <w:t>ě</w:t>
      </w:r>
      <w:r>
        <w:t xml:space="preserve"> uvedené v</w:t>
      </w:r>
      <w:r w:rsidR="37861556">
        <w:t> </w:t>
      </w:r>
      <w:r>
        <w:t xml:space="preserve">záhlaví této </w:t>
      </w:r>
      <w:r w:rsidR="003748E5">
        <w:t>SLA</w:t>
      </w:r>
      <w:r>
        <w:t xml:space="preserve">.  </w:t>
      </w:r>
    </w:p>
    <w:p w14:paraId="72058B98" w14:textId="53A861BB" w:rsidR="006622AD" w:rsidRDefault="384D4EF5" w:rsidP="00EF10B9">
      <w:pPr>
        <w:pStyle w:val="Odstavec11"/>
        <w:ind w:left="709" w:hanging="567"/>
      </w:pPr>
      <w:bookmarkStart w:id="14" w:name="_Ref532913504"/>
      <w:r>
        <w:t>Vzájemné rozpory smluvních stran</w:t>
      </w:r>
      <w:r w:rsidR="3D7A7F89">
        <w:t xml:space="preserve"> </w:t>
      </w:r>
      <w:r>
        <w:t>budou řešeny následujícím způsobem a v</w:t>
      </w:r>
      <w:r w:rsidR="37861556">
        <w:t> </w:t>
      </w:r>
      <w:r>
        <w:t>následujících postupných úrovních:</w:t>
      </w:r>
      <w:bookmarkEnd w:id="14"/>
    </w:p>
    <w:p w14:paraId="59C94452" w14:textId="6634E6DC" w:rsidR="006622AD" w:rsidRDefault="00355BEC" w:rsidP="00DE6EF6">
      <w:pPr>
        <w:pStyle w:val="Odstavec111"/>
        <w:numPr>
          <w:ilvl w:val="0"/>
          <w:numId w:val="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DE6EF6">
      <w:pPr>
        <w:pStyle w:val="Odstavec111"/>
        <w:numPr>
          <w:ilvl w:val="0"/>
          <w:numId w:val="8"/>
        </w:numPr>
      </w:pPr>
      <w:r>
        <w:t>Řídící výbor, nedojde-li k</w:t>
      </w:r>
      <w:r w:rsidR="00EF10B9">
        <w:t> </w:t>
      </w:r>
      <w:r>
        <w:t>vyřešení sporu</w:t>
      </w:r>
      <w:r w:rsidR="004232F1">
        <w:t>, pak</w:t>
      </w:r>
    </w:p>
    <w:p w14:paraId="04BDDE9B" w14:textId="77777777" w:rsidR="006622AD" w:rsidRDefault="006622AD" w:rsidP="00DE6EF6">
      <w:pPr>
        <w:pStyle w:val="Odstavec111"/>
        <w:numPr>
          <w:ilvl w:val="0"/>
          <w:numId w:val="8"/>
        </w:numPr>
      </w:pPr>
      <w:r>
        <w:t>Management Dodavatele a Objednatele (není-li ve struktuře smluvní strany managementu, pak členové statutárního orgánu)</w:t>
      </w:r>
    </w:p>
    <w:p w14:paraId="563102BD" w14:textId="38756C0B" w:rsidR="006622AD" w:rsidRPr="007A3A8A" w:rsidRDefault="004232F1" w:rsidP="00C971D0">
      <w:pPr>
        <w:pStyle w:val="Odstavec111"/>
        <w:numPr>
          <w:ilvl w:val="0"/>
          <w:numId w:val="0"/>
        </w:numPr>
        <w:ind w:left="709"/>
      </w:pPr>
      <w:r>
        <w:lastRenderedPageBreak/>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w:t>
      </w:r>
    </w:p>
    <w:p w14:paraId="3142FCFB" w14:textId="290369E4" w:rsidR="00D020A2" w:rsidRPr="007A3A8A" w:rsidRDefault="00D020A2" w:rsidP="006243B1">
      <w:pPr>
        <w:pStyle w:val="Nadpis2"/>
      </w:pPr>
      <w:r w:rsidRPr="007A3A8A">
        <w:t>SMLUVNÍ POKUTY</w:t>
      </w:r>
      <w:r w:rsidR="009939BC">
        <w:t xml:space="preserve"> A NÁHRADA ŠKODY</w:t>
      </w:r>
    </w:p>
    <w:p w14:paraId="71EFFE60" w14:textId="64290DA8" w:rsidR="00CD0668" w:rsidRDefault="400F8022" w:rsidP="00EF10B9">
      <w:pPr>
        <w:pStyle w:val="Odstavec11"/>
        <w:ind w:left="709" w:hanging="567"/>
      </w:pPr>
      <w:r>
        <w:t xml:space="preserve">Smluvní pokuty a jejich výše jsou vedle této </w:t>
      </w:r>
      <w:r w:rsidR="007E6D3F">
        <w:t xml:space="preserve">SLA </w:t>
      </w:r>
      <w:r>
        <w:t>uvedeny v</w:t>
      </w:r>
      <w:r w:rsidR="37861556">
        <w:t> </w:t>
      </w:r>
      <w:r>
        <w:t xml:space="preserve">Listu </w:t>
      </w:r>
      <w:r w:rsidR="646306BD">
        <w:t>služby, který</w:t>
      </w:r>
      <w:r>
        <w:t xml:space="preserve"> tvoří</w:t>
      </w:r>
      <w:r w:rsidR="646306BD">
        <w:t xml:space="preserve"> přílohu této </w:t>
      </w:r>
      <w:r w:rsidR="007E6D3F">
        <w:t>SLA</w:t>
      </w:r>
      <w:r w:rsidR="646306BD">
        <w:t>.</w:t>
      </w:r>
      <w:r w:rsidR="04188F0B">
        <w:t xml:space="preserve"> V</w:t>
      </w:r>
      <w:r w:rsidR="37861556">
        <w:t> </w:t>
      </w:r>
      <w:r w:rsidR="04188F0B">
        <w:t xml:space="preserve">případě rozporu této </w:t>
      </w:r>
      <w:r w:rsidR="007E6D3F">
        <w:t xml:space="preserve">SLA </w:t>
      </w:r>
      <w:r w:rsidR="04188F0B">
        <w:t>a Listu služby ve vztahu ke smluvním pokutám, má přednost ujednání obsažené v</w:t>
      </w:r>
      <w:r w:rsidR="37861556">
        <w:t> </w:t>
      </w:r>
      <w:r w:rsidR="04188F0B">
        <w:t xml:space="preserve">Listu služby.  </w:t>
      </w:r>
    </w:p>
    <w:p w14:paraId="058AB1B1" w14:textId="77777777" w:rsidR="000531D4" w:rsidRPr="00B1571E" w:rsidRDefault="000531D4" w:rsidP="00705289">
      <w:pPr>
        <w:pStyle w:val="Odstavec11"/>
        <w:ind w:left="709" w:hanging="567"/>
        <w:rPr>
          <w:rFonts w:cs="Arial"/>
        </w:rPr>
      </w:pPr>
      <w:r w:rsidRPr="00DB09C7">
        <w:t>Smluvní</w:t>
      </w:r>
      <w:r w:rsidRPr="00B1571E">
        <w:rPr>
          <w:rFonts w:cs="Arial"/>
        </w:rPr>
        <w:t xml:space="preserve"> strany se dále dohodly, že:</w:t>
      </w:r>
    </w:p>
    <w:p w14:paraId="34CF88CD" w14:textId="7DDD9C38"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 xml:space="preserve">Pokud se Dodavatel dopustí porušení jakékoli ve vztahu ke Službě, v jejímž Listu </w:t>
      </w:r>
      <w:r w:rsidR="00BB7FCC">
        <w:rPr>
          <w:rFonts w:cs="Arial"/>
        </w:rPr>
        <w:t>S</w:t>
      </w:r>
      <w:r w:rsidRPr="00B1571E">
        <w:rPr>
          <w:rFonts w:cs="Arial"/>
        </w:rPr>
        <w:t>lužby není uvedena výše smluvní pokuty, je Objednatel oprávněn po Dodavateli požadovat zaplacení smluvní pokuty ve výši 1.000,- Kč (slovy: jeden tisíc korun českých) za každý jednotlivý případ porušení takové povinnosti.</w:t>
      </w:r>
    </w:p>
    <w:p w14:paraId="18BFEE7A" w14:textId="73F58D1C"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 xml:space="preserve">Dodavatel poruší svoji povinnost při ochraně dat a informací uvedených v čl. </w:t>
      </w:r>
      <w:r w:rsidR="008C6D9D">
        <w:rPr>
          <w:rFonts w:cs="Arial"/>
        </w:rPr>
        <w:fldChar w:fldCharType="begin"/>
      </w:r>
      <w:r w:rsidR="008C6D9D">
        <w:rPr>
          <w:rFonts w:cs="Arial"/>
        </w:rPr>
        <w:instrText xml:space="preserve"> REF _Ref127868376 \r \h </w:instrText>
      </w:r>
      <w:r w:rsidR="008C6D9D">
        <w:rPr>
          <w:rFonts w:cs="Arial"/>
        </w:rPr>
      </w:r>
      <w:r w:rsidR="008C6D9D">
        <w:rPr>
          <w:rFonts w:cs="Arial"/>
        </w:rPr>
        <w:fldChar w:fldCharType="separate"/>
      </w:r>
      <w:r w:rsidR="00632EB6">
        <w:rPr>
          <w:rFonts w:cs="Arial"/>
        </w:rPr>
        <w:t>18</w:t>
      </w:r>
      <w:r w:rsidR="008C6D9D">
        <w:rPr>
          <w:rFonts w:cs="Arial"/>
        </w:rPr>
        <w:fldChar w:fldCharType="end"/>
      </w:r>
      <w:r w:rsidRPr="00B1571E">
        <w:rPr>
          <w:rFonts w:cs="Arial"/>
        </w:rPr>
        <w:t xml:space="preserve"> této </w:t>
      </w:r>
      <w:r w:rsidR="00BB7FCC" w:rsidRPr="00B1571E">
        <w:rPr>
          <w:rFonts w:cs="Arial"/>
        </w:rPr>
        <w:t>S</w:t>
      </w:r>
      <w:r w:rsidR="00BB7FCC">
        <w:rPr>
          <w:rFonts w:cs="Arial"/>
        </w:rPr>
        <w:t>LA</w:t>
      </w:r>
      <w:r w:rsidRPr="00B1571E">
        <w:rPr>
          <w:rFonts w:cs="Arial"/>
        </w:rPr>
        <w:t xml:space="preserve">, má Objednatel nárok kromě náhrady případně způsobené škody na smluvní pokutu ve výši 100.000,- Kč (slovy: </w:t>
      </w:r>
      <w:r w:rsidR="00805657">
        <w:rPr>
          <w:rFonts w:cs="Arial"/>
        </w:rPr>
        <w:t xml:space="preserve">jedno </w:t>
      </w:r>
      <w:r w:rsidRPr="00B1571E">
        <w:rPr>
          <w:rFonts w:cs="Arial"/>
        </w:rPr>
        <w:t>sto tisíc korun českých) za každé jednotlivé porušení.</w:t>
      </w:r>
    </w:p>
    <w:p w14:paraId="162C752C" w14:textId="08BF558C"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závažného porušení povinnosti</w:t>
      </w:r>
      <w:r w:rsidR="00A46E1E">
        <w:rPr>
          <w:rFonts w:cs="Arial"/>
        </w:rPr>
        <w:t xml:space="preserve"> stanovené v této SLA</w:t>
      </w:r>
      <w:r w:rsidRPr="00B1571E">
        <w:rPr>
          <w:rFonts w:cs="Arial"/>
        </w:rPr>
        <w:t>, je Objednatel oprávněn po Dodavateli požadovat zaplacení smluvní pokuty ve výši 30.000,- Kč (slovy: třicet tisíc korun českých) za každý jednotlivý případ porušení takové povinnosti</w:t>
      </w:r>
      <w:r w:rsidR="001C2798">
        <w:rPr>
          <w:rFonts w:cs="Arial"/>
        </w:rPr>
        <w:t xml:space="preserve"> (nestanové-li </w:t>
      </w:r>
      <w:r w:rsidR="0065205B">
        <w:rPr>
          <w:rFonts w:cs="Arial"/>
        </w:rPr>
        <w:t xml:space="preserve">SLA </w:t>
      </w:r>
      <w:r w:rsidR="001C2798">
        <w:rPr>
          <w:rFonts w:cs="Arial"/>
        </w:rPr>
        <w:t>pro danou povinnost jinou smluvní pokutu)</w:t>
      </w:r>
      <w:r w:rsidRPr="00B1571E">
        <w:rPr>
          <w:rFonts w:cs="Arial"/>
        </w:rPr>
        <w:t>. Za závažné</w:t>
      </w:r>
      <w:r w:rsidR="00370388">
        <w:rPr>
          <w:rFonts w:cs="Arial"/>
        </w:rPr>
        <w:t>, podstatné</w:t>
      </w:r>
      <w:r w:rsidRPr="00B1571E">
        <w:rPr>
          <w:rFonts w:cs="Arial"/>
        </w:rPr>
        <w:t xml:space="preserve"> porušení povinnosti se považuje zejména porušení podmínek a povinností podle čl. </w:t>
      </w:r>
      <w:r w:rsidRPr="00B1571E">
        <w:rPr>
          <w:rFonts w:cs="Arial"/>
        </w:rPr>
        <w:fldChar w:fldCharType="begin"/>
      </w:r>
      <w:r w:rsidRPr="00B1571E">
        <w:rPr>
          <w:rFonts w:cs="Arial"/>
        </w:rPr>
        <w:instrText xml:space="preserve"> REF _Ref298848366 \r \h </w:instrText>
      </w:r>
      <w:r>
        <w:rPr>
          <w:rFonts w:cs="Arial"/>
        </w:rPr>
        <w:instrText xml:space="preserve"> \* MERGEFORMAT </w:instrText>
      </w:r>
      <w:r w:rsidRPr="00B1571E">
        <w:rPr>
          <w:rFonts w:cs="Arial"/>
        </w:rPr>
      </w:r>
      <w:r w:rsidRPr="00B1571E">
        <w:rPr>
          <w:rFonts w:cs="Arial"/>
        </w:rPr>
        <w:fldChar w:fldCharType="separate"/>
      </w:r>
      <w:r w:rsidR="00632EB6">
        <w:rPr>
          <w:rFonts w:cs="Arial"/>
        </w:rPr>
        <w:t>3</w:t>
      </w:r>
      <w:r w:rsidRPr="00B1571E">
        <w:rPr>
          <w:rFonts w:cs="Arial"/>
        </w:rPr>
        <w:fldChar w:fldCharType="end"/>
      </w:r>
      <w:r w:rsidRPr="00B1571E">
        <w:rPr>
          <w:rFonts w:cs="Arial"/>
        </w:rPr>
        <w:t>,</w:t>
      </w:r>
      <w:r w:rsidR="001C2798">
        <w:rPr>
          <w:rFonts w:cs="Arial"/>
        </w:rPr>
        <w:t xml:space="preserve"> 5,6,7,8,</w:t>
      </w:r>
      <w:r w:rsidR="008C6D9D">
        <w:rPr>
          <w:rFonts w:cs="Arial"/>
        </w:rPr>
        <w:t>9</w:t>
      </w:r>
      <w:r w:rsidR="001C2798">
        <w:rPr>
          <w:rFonts w:cs="Arial"/>
        </w:rPr>
        <w:t>,1</w:t>
      </w:r>
      <w:r w:rsidR="008C6D9D">
        <w:rPr>
          <w:rFonts w:cs="Arial"/>
        </w:rPr>
        <w:t>0</w:t>
      </w:r>
      <w:r w:rsidR="001C2798">
        <w:rPr>
          <w:rFonts w:cs="Arial"/>
        </w:rPr>
        <w:t>,1</w:t>
      </w:r>
      <w:r w:rsidR="008C6D9D">
        <w:rPr>
          <w:rFonts w:cs="Arial"/>
        </w:rPr>
        <w:t>6</w:t>
      </w:r>
      <w:r w:rsidR="001C2798">
        <w:rPr>
          <w:rFonts w:cs="Arial"/>
        </w:rPr>
        <w:t>,1</w:t>
      </w:r>
      <w:r w:rsidR="008C6D9D">
        <w:rPr>
          <w:rFonts w:cs="Arial"/>
        </w:rPr>
        <w:t>7</w:t>
      </w:r>
      <w:r w:rsidR="001C2798">
        <w:rPr>
          <w:rFonts w:cs="Arial"/>
        </w:rPr>
        <w:t>,1</w:t>
      </w:r>
      <w:r w:rsidR="008C6D9D">
        <w:rPr>
          <w:rFonts w:cs="Arial"/>
        </w:rPr>
        <w:t>8</w:t>
      </w:r>
      <w:r w:rsidR="008470CC">
        <w:rPr>
          <w:rFonts w:cs="Arial"/>
        </w:rPr>
        <w:t xml:space="preserve"> a </w:t>
      </w:r>
      <w:r w:rsidR="008C6D9D">
        <w:rPr>
          <w:rFonts w:cs="Arial"/>
        </w:rPr>
        <w:t>19</w:t>
      </w:r>
      <w:r w:rsidR="008470CC">
        <w:rPr>
          <w:rFonts w:cs="Arial"/>
        </w:rPr>
        <w:t xml:space="preserve"> </w:t>
      </w:r>
      <w:r w:rsidRPr="00B1571E">
        <w:rPr>
          <w:rFonts w:cs="Arial"/>
        </w:rPr>
        <w:t xml:space="preserve">této </w:t>
      </w:r>
      <w:r w:rsidR="0065205B" w:rsidRPr="00B1571E">
        <w:rPr>
          <w:rFonts w:cs="Arial"/>
        </w:rPr>
        <w:t>S</w:t>
      </w:r>
      <w:r w:rsidR="0065205B">
        <w:rPr>
          <w:rFonts w:cs="Arial"/>
        </w:rPr>
        <w:t>LA</w:t>
      </w:r>
      <w:r w:rsidRPr="00B1571E">
        <w:rPr>
          <w:rFonts w:cs="Arial"/>
        </w:rPr>
        <w:t>.</w:t>
      </w:r>
    </w:p>
    <w:p w14:paraId="4297CAF6" w14:textId="529088B4" w:rsidR="000531D4" w:rsidRPr="00B1571E" w:rsidRDefault="000531D4" w:rsidP="000531D4">
      <w:pPr>
        <w:pStyle w:val="Odstavec11"/>
        <w:numPr>
          <w:ilvl w:val="2"/>
          <w:numId w:val="29"/>
        </w:numPr>
        <w:tabs>
          <w:tab w:val="clear" w:pos="1213"/>
          <w:tab w:val="num" w:pos="851"/>
          <w:tab w:val="num" w:pos="1276"/>
        </w:tabs>
        <w:spacing w:before="0" w:after="120"/>
        <w:ind w:left="1134" w:hanging="425"/>
        <w:rPr>
          <w:rFonts w:cs="Arial"/>
        </w:rPr>
      </w:pPr>
      <w:r w:rsidRPr="00B1571E">
        <w:rPr>
          <w:rFonts w:cs="Arial"/>
        </w:rPr>
        <w:t>Pokud se Dodavatel dopustí méně závažného</w:t>
      </w:r>
      <w:r w:rsidR="00370388">
        <w:rPr>
          <w:rFonts w:cs="Arial"/>
        </w:rPr>
        <w:t>, nepodstatného</w:t>
      </w:r>
      <w:r w:rsidRPr="00B1571E">
        <w:rPr>
          <w:rFonts w:cs="Arial"/>
        </w:rPr>
        <w:t xml:space="preserve"> porušení povinnosti stanovené </w:t>
      </w:r>
      <w:r w:rsidR="00370388">
        <w:rPr>
          <w:rFonts w:cs="Arial"/>
        </w:rPr>
        <w:t xml:space="preserve">v této </w:t>
      </w:r>
      <w:r w:rsidR="0065205B" w:rsidRPr="00B1571E">
        <w:rPr>
          <w:rFonts w:cs="Arial"/>
        </w:rPr>
        <w:t>S</w:t>
      </w:r>
      <w:r w:rsidR="0065205B">
        <w:rPr>
          <w:rFonts w:cs="Arial"/>
        </w:rPr>
        <w:t>LA</w:t>
      </w:r>
      <w:r w:rsidRPr="00B1571E">
        <w:rPr>
          <w:rFonts w:cs="Arial"/>
        </w:rPr>
        <w:t>, je povinen Objednateli zaplatit smluvní pokutu ve výši 10.000,- Kč (slovy: deset tisíc korun českých) za každý jednotlivý případ porušení takové povinnosti.</w:t>
      </w:r>
    </w:p>
    <w:p w14:paraId="54521F20" w14:textId="4496A612" w:rsidR="000531D4" w:rsidRPr="00B4772C" w:rsidRDefault="000531D4" w:rsidP="000531D4">
      <w:pPr>
        <w:pStyle w:val="Odstavec11"/>
        <w:numPr>
          <w:ilvl w:val="2"/>
          <w:numId w:val="29"/>
        </w:numPr>
        <w:tabs>
          <w:tab w:val="num" w:pos="851"/>
        </w:tabs>
        <w:spacing w:before="0" w:after="120"/>
        <w:ind w:left="1134" w:hanging="425"/>
        <w:rPr>
          <w:rFonts w:cs="Arial"/>
        </w:rPr>
      </w:pPr>
      <w:r w:rsidRPr="00B4772C">
        <w:rPr>
          <w:rFonts w:cs="Arial"/>
        </w:rPr>
        <w:t xml:space="preserve">Dodavatel poruší svoji povinnost odstranit vadu ve sjednané lhůtě podle odst. </w:t>
      </w:r>
      <w:r w:rsidR="0094685C" w:rsidRPr="00B4772C">
        <w:rPr>
          <w:rFonts w:cs="Arial"/>
        </w:rPr>
        <w:t>19.4</w:t>
      </w:r>
      <w:r w:rsidRPr="00B4772C">
        <w:rPr>
          <w:rFonts w:cs="Arial"/>
        </w:rPr>
        <w:t xml:space="preserve"> nebo </w:t>
      </w:r>
      <w:r w:rsidR="0094685C" w:rsidRPr="00B4772C">
        <w:rPr>
          <w:rFonts w:cs="Arial"/>
        </w:rPr>
        <w:t>19.6</w:t>
      </w:r>
      <w:r w:rsidRPr="00B4772C">
        <w:rPr>
          <w:rFonts w:cs="Arial"/>
        </w:rPr>
        <w:t xml:space="preserve"> této </w:t>
      </w:r>
      <w:r w:rsidR="00CF5DCB" w:rsidRPr="00B4772C">
        <w:rPr>
          <w:rFonts w:cs="Arial"/>
        </w:rPr>
        <w:t>SLA</w:t>
      </w:r>
      <w:r w:rsidRPr="00B4772C">
        <w:rPr>
          <w:rFonts w:cs="Arial"/>
        </w:rPr>
        <w:t>, je Dodavatel povinen uhradit Objednateli smluvní pokutu ve výši 5.000,- Kč (slovy: pět tisíc korun českých) za každý započatý den prodlení až do řádného splnění této povinnosti;</w:t>
      </w:r>
    </w:p>
    <w:p w14:paraId="6D80EDB5" w14:textId="23D24669" w:rsidR="000531D4" w:rsidRPr="00B1571E" w:rsidRDefault="000531D4" w:rsidP="000531D4">
      <w:pPr>
        <w:pStyle w:val="Odstavec11"/>
        <w:numPr>
          <w:ilvl w:val="2"/>
          <w:numId w:val="29"/>
        </w:numPr>
        <w:tabs>
          <w:tab w:val="clear" w:pos="1213"/>
        </w:tabs>
        <w:spacing w:before="0" w:after="120"/>
        <w:ind w:left="1134" w:hanging="425"/>
        <w:rPr>
          <w:rFonts w:cs="Arial"/>
        </w:rPr>
      </w:pPr>
      <w:r w:rsidRPr="00B1571E">
        <w:rPr>
          <w:rFonts w:cs="Arial"/>
        </w:rPr>
        <w:t xml:space="preserve">kterékoli z prohlášení a záruk Dodavatele dle článku </w:t>
      </w:r>
      <w:r w:rsidR="0094685C">
        <w:rPr>
          <w:rFonts w:cs="Arial"/>
        </w:rPr>
        <w:t>6</w:t>
      </w:r>
      <w:r w:rsidRPr="00686C67">
        <w:rPr>
          <w:rFonts w:cs="Arial"/>
        </w:rPr>
        <w:t xml:space="preserve"> </w:t>
      </w:r>
      <w:r w:rsidR="00A17B6F">
        <w:rPr>
          <w:rFonts w:cs="Arial"/>
        </w:rPr>
        <w:t xml:space="preserve">SLA </w:t>
      </w:r>
      <w:r w:rsidRPr="00686C67">
        <w:rPr>
          <w:rFonts w:cs="Arial"/>
        </w:rPr>
        <w:t>bude nepravdivé a/nebo zavádějící, zavazuje se Dodavatel zaplatit</w:t>
      </w:r>
      <w:r w:rsidRPr="00B1571E">
        <w:rPr>
          <w:rFonts w:cs="Arial"/>
        </w:rPr>
        <w:t xml:space="preserve"> Objednateli smluvní pokutu ve výši 25.000,- Kč (slovy: dvacet pět tisíc korun českých) za každé takové nepravdivé a/nebo zavádějící prohlášení a/nebo záruku</w:t>
      </w:r>
      <w:r w:rsidR="00B020D0">
        <w:rPr>
          <w:rFonts w:cs="Arial"/>
        </w:rPr>
        <w:t>;</w:t>
      </w:r>
    </w:p>
    <w:p w14:paraId="66B4E1A7" w14:textId="79DB3083" w:rsidR="000531D4" w:rsidRPr="00B1571E" w:rsidRDefault="000531D4" w:rsidP="000531D4">
      <w:pPr>
        <w:pStyle w:val="Odstavec11"/>
        <w:numPr>
          <w:ilvl w:val="2"/>
          <w:numId w:val="29"/>
        </w:numPr>
        <w:tabs>
          <w:tab w:val="num" w:pos="851"/>
        </w:tabs>
        <w:spacing w:before="0" w:after="120"/>
        <w:ind w:left="1134" w:hanging="425"/>
        <w:rPr>
          <w:rFonts w:cs="Arial"/>
        </w:rPr>
      </w:pPr>
      <w:r w:rsidRPr="00B1571E">
        <w:rPr>
          <w:rFonts w:cs="Arial"/>
        </w:rPr>
        <w:t>Dodavatel uvede nepravdivé údaje v čestném prohlášení o neexistenci střetu zájmů a</w:t>
      </w:r>
      <w:r w:rsidR="005975EF">
        <w:rPr>
          <w:rFonts w:cs="Arial"/>
        </w:rPr>
        <w:t> </w:t>
      </w:r>
      <w:r w:rsidRPr="00B1571E">
        <w:rPr>
          <w:rFonts w:cs="Arial"/>
        </w:rPr>
        <w:t xml:space="preserve">pravdivosti údajů o skutečném majiteli, které je přílohou č. </w:t>
      </w:r>
      <w:r w:rsidR="008C6D9D">
        <w:rPr>
          <w:rFonts w:cs="Arial"/>
        </w:rPr>
        <w:t>8</w:t>
      </w:r>
      <w:r w:rsidRPr="00B1571E">
        <w:rPr>
          <w:rFonts w:cs="Arial"/>
        </w:rPr>
        <w:t xml:space="preserve"> </w:t>
      </w:r>
      <w:r w:rsidR="00FD1765" w:rsidRPr="00B1571E">
        <w:rPr>
          <w:rFonts w:cs="Arial"/>
        </w:rPr>
        <w:t>S</w:t>
      </w:r>
      <w:r w:rsidR="00FD1765">
        <w:rPr>
          <w:rFonts w:cs="Arial"/>
        </w:rPr>
        <w:t>LA</w:t>
      </w:r>
      <w:r w:rsidRPr="00B1571E">
        <w:rPr>
          <w:rFonts w:cs="Arial"/>
        </w:rPr>
        <w:t xml:space="preserve">, zavazuje se uhradit Objednateli smluvní pokutu ve výši </w:t>
      </w:r>
      <w:r>
        <w:rPr>
          <w:rFonts w:cs="Arial"/>
        </w:rPr>
        <w:t>1</w:t>
      </w:r>
      <w:r w:rsidRPr="00B1571E">
        <w:rPr>
          <w:rFonts w:cs="Arial"/>
        </w:rPr>
        <w:t>00 000 Kč</w:t>
      </w:r>
      <w:r w:rsidR="00805657">
        <w:rPr>
          <w:rFonts w:cs="Arial"/>
        </w:rPr>
        <w:t xml:space="preserve"> </w:t>
      </w:r>
      <w:r w:rsidR="00805657" w:rsidRPr="00B1571E">
        <w:rPr>
          <w:rFonts w:cs="Arial"/>
        </w:rPr>
        <w:t xml:space="preserve">(slovy: </w:t>
      </w:r>
      <w:r w:rsidR="00805657">
        <w:rPr>
          <w:rFonts w:cs="Arial"/>
        </w:rPr>
        <w:t xml:space="preserve">jedno </w:t>
      </w:r>
      <w:r w:rsidR="00805657" w:rsidRPr="00B1571E">
        <w:rPr>
          <w:rFonts w:cs="Arial"/>
        </w:rPr>
        <w:t>sto tisíc korun českých)</w:t>
      </w:r>
      <w:r w:rsidR="00B020D0" w:rsidRPr="00B020D0">
        <w:rPr>
          <w:rFonts w:cs="Arial"/>
        </w:rPr>
        <w:t xml:space="preserve"> </w:t>
      </w:r>
      <w:r w:rsidR="00B020D0" w:rsidRPr="00B1571E">
        <w:rPr>
          <w:rFonts w:cs="Arial"/>
        </w:rPr>
        <w:t>za každé takové nepravdivé a/nebo zavádějící prohlášení</w:t>
      </w:r>
      <w:r w:rsidRPr="00B1571E">
        <w:rPr>
          <w:rFonts w:cs="Arial"/>
        </w:rPr>
        <w:t>;</w:t>
      </w:r>
    </w:p>
    <w:p w14:paraId="4441AC1E" w14:textId="0F3FCAFB" w:rsidR="000531D4" w:rsidRPr="00B1571E" w:rsidRDefault="000531D4" w:rsidP="000531D4">
      <w:pPr>
        <w:pStyle w:val="Odstavec11"/>
        <w:numPr>
          <w:ilvl w:val="2"/>
          <w:numId w:val="29"/>
        </w:numPr>
        <w:tabs>
          <w:tab w:val="clear" w:pos="1213"/>
          <w:tab w:val="num" w:pos="1134"/>
          <w:tab w:val="num" w:pos="1276"/>
        </w:tabs>
        <w:spacing w:before="0" w:after="120"/>
        <w:ind w:left="1134" w:hanging="425"/>
        <w:rPr>
          <w:rFonts w:cs="Arial"/>
        </w:rPr>
      </w:pPr>
      <w:r>
        <w:rPr>
          <w:rFonts w:cs="Arial"/>
        </w:rPr>
        <w:t>V</w:t>
      </w:r>
      <w:r w:rsidRPr="00B1571E">
        <w:rPr>
          <w:rFonts w:cs="Arial"/>
        </w:rPr>
        <w:t xml:space="preserve"> případě, že Dodavatel poruší povinnost dle </w:t>
      </w:r>
      <w:r w:rsidRPr="00FE7FF5">
        <w:rPr>
          <w:rFonts w:cs="Arial"/>
        </w:rPr>
        <w:t>této</w:t>
      </w:r>
      <w:r w:rsidRPr="00B1571E">
        <w:rPr>
          <w:rFonts w:cs="Arial"/>
        </w:rPr>
        <w:t xml:space="preserve"> </w:t>
      </w:r>
      <w:r w:rsidR="001678B2" w:rsidRPr="00B1571E">
        <w:rPr>
          <w:rFonts w:cs="Arial"/>
        </w:rPr>
        <w:t>S</w:t>
      </w:r>
      <w:r w:rsidR="001678B2">
        <w:rPr>
          <w:rFonts w:cs="Arial"/>
        </w:rPr>
        <w:t>LA</w:t>
      </w:r>
      <w:r w:rsidR="001678B2" w:rsidRPr="00B1571E">
        <w:rPr>
          <w:rFonts w:cs="Arial"/>
        </w:rPr>
        <w:t xml:space="preserve"> </w:t>
      </w:r>
      <w:r w:rsidRPr="00B1571E">
        <w:rPr>
          <w:rFonts w:cs="Arial"/>
        </w:rPr>
        <w:t xml:space="preserve">informovat </w:t>
      </w:r>
      <w:r w:rsidR="008C6D9D">
        <w:rPr>
          <w:rFonts w:cs="Arial"/>
        </w:rPr>
        <w:t>O</w:t>
      </w:r>
      <w:r w:rsidRPr="00B1571E">
        <w:rPr>
          <w:rFonts w:cs="Arial"/>
        </w:rPr>
        <w:t xml:space="preserve">bjednatele o změně v zápisu údajů o jeho skutečném majiteli nebo o změně v zápisu údajů o skutečném majiteli poddodavatele, jehož prostřednictvím dodavatel v </w:t>
      </w:r>
      <w:r>
        <w:rPr>
          <w:rFonts w:cs="Arial"/>
        </w:rPr>
        <w:t>Z</w:t>
      </w:r>
      <w:r w:rsidRPr="00B1571E">
        <w:rPr>
          <w:rFonts w:cs="Arial"/>
        </w:rPr>
        <w:t xml:space="preserve">adávacím řízení vedoucím k uzavření této </w:t>
      </w:r>
      <w:r w:rsidR="000E0DA7">
        <w:rPr>
          <w:rFonts w:cs="Arial"/>
        </w:rPr>
        <w:t>SLA</w:t>
      </w:r>
      <w:r w:rsidR="000E0DA7" w:rsidRPr="00B1571E">
        <w:rPr>
          <w:rFonts w:cs="Arial"/>
        </w:rPr>
        <w:t xml:space="preserve"> </w:t>
      </w:r>
      <w:r w:rsidRPr="00B1571E">
        <w:rPr>
          <w:rFonts w:cs="Arial"/>
        </w:rPr>
        <w:t xml:space="preserve">prokazoval kvalifikaci, zavazuje se uhradit </w:t>
      </w:r>
      <w:r>
        <w:rPr>
          <w:rFonts w:cs="Arial"/>
        </w:rPr>
        <w:t>O</w:t>
      </w:r>
      <w:r w:rsidRPr="00B1571E">
        <w:rPr>
          <w:rFonts w:cs="Arial"/>
        </w:rPr>
        <w:t>bjednateli smluvní pokutu ve výši</w:t>
      </w:r>
    </w:p>
    <w:p w14:paraId="2674DCAF" w14:textId="63752AA0" w:rsidR="000531D4" w:rsidRPr="00B1571E" w:rsidRDefault="00A17B6F" w:rsidP="000531D4">
      <w:pPr>
        <w:pStyle w:val="Odstavec11"/>
        <w:numPr>
          <w:ilvl w:val="3"/>
          <w:numId w:val="29"/>
        </w:numPr>
        <w:tabs>
          <w:tab w:val="clear" w:pos="1942"/>
          <w:tab w:val="num" w:pos="1418"/>
        </w:tabs>
        <w:spacing w:before="0" w:after="120"/>
        <w:ind w:left="1418" w:hanging="284"/>
        <w:rPr>
          <w:rFonts w:cs="Arial"/>
        </w:rPr>
      </w:pPr>
      <w:r>
        <w:rPr>
          <w:rFonts w:cs="Arial"/>
        </w:rPr>
        <w:t>1000</w:t>
      </w:r>
      <w:r w:rsidRPr="00B1571E">
        <w:rPr>
          <w:rFonts w:cs="Arial"/>
        </w:rPr>
        <w:t xml:space="preserve">,- Kč (slovy: jeden tisíc korun českých) </w:t>
      </w:r>
      <w:r w:rsidR="000531D4" w:rsidRPr="00B1571E">
        <w:rPr>
          <w:rFonts w:cs="Arial"/>
        </w:rPr>
        <w:t>za každý započatý den prodlení s porušením této povinnosti, došlo-li v</w:t>
      </w:r>
      <w:r w:rsidR="005975EF">
        <w:rPr>
          <w:rFonts w:cs="Arial"/>
        </w:rPr>
        <w:t> </w:t>
      </w:r>
      <w:r w:rsidR="000531D4" w:rsidRPr="00B1571E">
        <w:rPr>
          <w:rFonts w:cs="Arial"/>
        </w:rPr>
        <w:t xml:space="preserve">důsledku této změny k zápisu veřejného funkcionáře uvedeného v ust. § 2 odst. 1 písm. c) ZSZ jako skutečného majitele </w:t>
      </w:r>
      <w:r w:rsidR="008C6D9D">
        <w:rPr>
          <w:rFonts w:cs="Arial"/>
        </w:rPr>
        <w:t>D</w:t>
      </w:r>
      <w:r w:rsidR="000531D4" w:rsidRPr="00B1571E">
        <w:rPr>
          <w:rFonts w:cs="Arial"/>
        </w:rPr>
        <w:t>odavatele nebo poddodavatele z titulu osoby s koncovým vlivem, nebo</w:t>
      </w:r>
    </w:p>
    <w:p w14:paraId="586BC5FD" w14:textId="73762BA8" w:rsidR="000531D4" w:rsidRPr="00DB09C7" w:rsidRDefault="000531D4" w:rsidP="00705289">
      <w:pPr>
        <w:pStyle w:val="Odstavec11"/>
        <w:numPr>
          <w:ilvl w:val="3"/>
          <w:numId w:val="29"/>
        </w:numPr>
        <w:tabs>
          <w:tab w:val="clear" w:pos="1942"/>
          <w:tab w:val="num" w:pos="1418"/>
        </w:tabs>
        <w:spacing w:before="0" w:after="120"/>
        <w:ind w:left="1418" w:hanging="284"/>
        <w:rPr>
          <w:rFonts w:cs="Arial"/>
        </w:rPr>
      </w:pPr>
      <w:r w:rsidRPr="00B1571E">
        <w:rPr>
          <w:rFonts w:cs="Arial"/>
        </w:rPr>
        <w:t xml:space="preserve">smluvní pokutu ve výši ve výši </w:t>
      </w:r>
      <w:r w:rsidR="00A17B6F">
        <w:rPr>
          <w:rFonts w:cs="Arial"/>
        </w:rPr>
        <w:t>500</w:t>
      </w:r>
      <w:r w:rsidR="00A17B6F" w:rsidRPr="00B1571E">
        <w:rPr>
          <w:rFonts w:cs="Arial"/>
        </w:rPr>
        <w:t xml:space="preserve">,- Kč (slovy: </w:t>
      </w:r>
      <w:r w:rsidR="00A17B6F">
        <w:rPr>
          <w:rFonts w:cs="Arial"/>
        </w:rPr>
        <w:t>pětset</w:t>
      </w:r>
      <w:r w:rsidR="00A17B6F" w:rsidRPr="00B1571E">
        <w:rPr>
          <w:rFonts w:cs="Arial"/>
        </w:rPr>
        <w:t xml:space="preserve"> korun českých) </w:t>
      </w:r>
      <w:r w:rsidRPr="00B1571E">
        <w:rPr>
          <w:rFonts w:cs="Arial"/>
        </w:rPr>
        <w:t>za každý započatý den prodlení s porušením této povinnosti, došlo-li v důsledku této změny k zápisu jakékoliv jiné změny.</w:t>
      </w:r>
    </w:p>
    <w:p w14:paraId="4F43EAE8" w14:textId="7A38F77C"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1727378C">
        <w:t xml:space="preserve">Provede-li Dodavatel Služby změnu osob, jejichž prostřednictvím v rámci zadávacího </w:t>
      </w:r>
      <w:r w:rsidRPr="00891E57">
        <w:rPr>
          <w:rFonts w:cs="Arial"/>
        </w:rPr>
        <w:t xml:space="preserve">řízení na veřejnou zakázku na jejímž základě je uzavřena tato </w:t>
      </w:r>
      <w:r w:rsidR="005A3DA2" w:rsidRPr="00891E57">
        <w:rPr>
          <w:rFonts w:cs="Arial"/>
        </w:rPr>
        <w:t>S</w:t>
      </w:r>
      <w:r w:rsidR="005A3DA2">
        <w:rPr>
          <w:rFonts w:cs="Arial"/>
        </w:rPr>
        <w:t>LA</w:t>
      </w:r>
      <w:r w:rsidR="006C2210">
        <w:rPr>
          <w:rFonts w:cs="Arial"/>
        </w:rPr>
        <w:t xml:space="preserve"> </w:t>
      </w:r>
      <w:r w:rsidRPr="00891E57">
        <w:rPr>
          <w:rFonts w:cs="Arial"/>
        </w:rPr>
        <w:t xml:space="preserve">prokázal splnění kvalifikačních požadavků v rozporu s odst. 6.11 této </w:t>
      </w:r>
      <w:r w:rsidR="005A3DA2" w:rsidRPr="00891E57">
        <w:rPr>
          <w:rFonts w:cs="Arial"/>
        </w:rPr>
        <w:t>S</w:t>
      </w:r>
      <w:r w:rsidR="005A3DA2">
        <w:rPr>
          <w:rFonts w:cs="Arial"/>
        </w:rPr>
        <w:t>LA</w:t>
      </w:r>
      <w:r w:rsidRPr="00891E57">
        <w:rPr>
          <w:rFonts w:cs="Arial"/>
        </w:rPr>
        <w:t xml:space="preserve">, je povinen zaplatit Objednateli smluvní pokutu ve výši 10.000,- </w:t>
      </w:r>
      <w:r w:rsidR="00516069" w:rsidRPr="00891E57">
        <w:rPr>
          <w:rFonts w:cs="Arial"/>
        </w:rPr>
        <w:t xml:space="preserve">(slovy: </w:t>
      </w:r>
      <w:r w:rsidR="00516069">
        <w:rPr>
          <w:rFonts w:cs="Arial"/>
        </w:rPr>
        <w:t>deset tisíc</w:t>
      </w:r>
      <w:r w:rsidR="00516069" w:rsidRPr="00891E57">
        <w:rPr>
          <w:rFonts w:cs="Arial"/>
        </w:rPr>
        <w:t xml:space="preserve"> korun českých)</w:t>
      </w:r>
      <w:r w:rsidR="00516069">
        <w:rPr>
          <w:rFonts w:cs="Arial"/>
        </w:rPr>
        <w:t xml:space="preserve"> </w:t>
      </w:r>
      <w:r w:rsidRPr="00891E57">
        <w:rPr>
          <w:rFonts w:cs="Arial"/>
        </w:rPr>
        <w:t>za každý zjištěný případ</w:t>
      </w:r>
      <w:r w:rsidR="004E776C">
        <w:rPr>
          <w:rFonts w:cs="Arial"/>
        </w:rPr>
        <w:t>.</w:t>
      </w:r>
      <w:r w:rsidRPr="00891E57">
        <w:rPr>
          <w:rFonts w:cs="Arial"/>
        </w:rPr>
        <w:t xml:space="preserve"> </w:t>
      </w:r>
    </w:p>
    <w:p w14:paraId="7B979733" w14:textId="4D782AC5"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00891E57">
        <w:rPr>
          <w:rFonts w:cs="Arial"/>
        </w:rPr>
        <w:lastRenderedPageBreak/>
        <w:t xml:space="preserve">Pokud Dodavatel uvede nepravdivé údaje v čestném prohlášení o nepodléhání omezujícím opatřením, které je přílohou č. 9 této </w:t>
      </w:r>
      <w:r w:rsidR="006C2210" w:rsidRPr="00891E57">
        <w:rPr>
          <w:rFonts w:cs="Arial"/>
        </w:rPr>
        <w:t>S</w:t>
      </w:r>
      <w:r w:rsidR="006C2210">
        <w:rPr>
          <w:rFonts w:cs="Arial"/>
        </w:rPr>
        <w:t>LA</w:t>
      </w:r>
      <w:r w:rsidRPr="00891E57">
        <w:rPr>
          <w:rFonts w:cs="Arial"/>
        </w:rPr>
        <w:t>, zavazuje se uhradit Objednateli smluvní pokutu ve výši ve výši 100.000 Kč (slovy: sto tisíc korun českých).</w:t>
      </w:r>
    </w:p>
    <w:p w14:paraId="01908654" w14:textId="027F20D2" w:rsidR="00891E57" w:rsidRPr="00891E57" w:rsidRDefault="00891E57" w:rsidP="00705289">
      <w:pPr>
        <w:pStyle w:val="Odstavec11"/>
        <w:numPr>
          <w:ilvl w:val="2"/>
          <w:numId w:val="29"/>
        </w:numPr>
        <w:tabs>
          <w:tab w:val="clear" w:pos="1213"/>
          <w:tab w:val="num" w:pos="1134"/>
          <w:tab w:val="num" w:pos="1276"/>
        </w:tabs>
        <w:spacing w:before="0" w:after="120"/>
        <w:ind w:left="1134" w:hanging="425"/>
        <w:rPr>
          <w:rFonts w:cs="Arial"/>
        </w:rPr>
      </w:pPr>
      <w:r w:rsidRPr="00891E57">
        <w:rPr>
          <w:rFonts w:cs="Arial"/>
        </w:rPr>
        <w:t xml:space="preserve">V případě, že </w:t>
      </w:r>
      <w:r w:rsidR="006C2210">
        <w:rPr>
          <w:rFonts w:cs="Arial"/>
        </w:rPr>
        <w:t>D</w:t>
      </w:r>
      <w:r w:rsidRPr="00891E57">
        <w:rPr>
          <w:rFonts w:cs="Arial"/>
        </w:rPr>
        <w:t xml:space="preserve">odavatel poruší povinnost dle této </w:t>
      </w:r>
      <w:r w:rsidR="00C20165" w:rsidRPr="00891E57">
        <w:rPr>
          <w:rFonts w:cs="Arial"/>
        </w:rPr>
        <w:t>S</w:t>
      </w:r>
      <w:r w:rsidR="00C20165">
        <w:rPr>
          <w:rFonts w:cs="Arial"/>
        </w:rPr>
        <w:t>LA</w:t>
      </w:r>
      <w:r w:rsidR="00C20165" w:rsidRPr="00891E57">
        <w:rPr>
          <w:rFonts w:cs="Arial"/>
        </w:rPr>
        <w:t xml:space="preserve"> </w:t>
      </w:r>
      <w:r w:rsidRPr="00891E57">
        <w:rPr>
          <w:rFonts w:cs="Arial"/>
        </w:rPr>
        <w:t>informovat Objednatele o změně údajů a skutečností, o nichž činil Dodavatel čestné prohlášení o</w:t>
      </w:r>
      <w:r w:rsidR="002634A9">
        <w:rPr>
          <w:rFonts w:cs="Arial"/>
        </w:rPr>
        <w:t> </w:t>
      </w:r>
      <w:r w:rsidRPr="00891E57">
        <w:rPr>
          <w:rFonts w:cs="Arial"/>
        </w:rPr>
        <w:t xml:space="preserve">nepodléhání omezujícím opatřením, které je přílohou č. 9 této </w:t>
      </w:r>
      <w:r w:rsidR="00C20165" w:rsidRPr="00891E57">
        <w:rPr>
          <w:rFonts w:cs="Arial"/>
        </w:rPr>
        <w:t>S</w:t>
      </w:r>
      <w:r w:rsidR="00C20165">
        <w:rPr>
          <w:rFonts w:cs="Arial"/>
        </w:rPr>
        <w:t>LA</w:t>
      </w:r>
      <w:r w:rsidR="00C20165" w:rsidRPr="00891E57">
        <w:rPr>
          <w:rFonts w:cs="Arial"/>
        </w:rPr>
        <w:t xml:space="preserve"> </w:t>
      </w:r>
      <w:r w:rsidRPr="00891E57">
        <w:rPr>
          <w:rFonts w:cs="Arial"/>
        </w:rPr>
        <w:t>a které vedou k</w:t>
      </w:r>
      <w:r w:rsidR="002634A9">
        <w:rPr>
          <w:rFonts w:cs="Arial"/>
        </w:rPr>
        <w:t> </w:t>
      </w:r>
      <w:r w:rsidRPr="00891E57">
        <w:rPr>
          <w:rFonts w:cs="Arial"/>
        </w:rPr>
        <w:t>jeho nepravdivosti, zavazuje se uhradit Objednateli smluvní pokutu ve výši 10.000 Kč (slovy: deset tisíc korun českých) za každý započatý den prodlení s porušením této povinnosti.</w:t>
      </w:r>
    </w:p>
    <w:p w14:paraId="0F4A07B9" w14:textId="7E46C72F" w:rsidR="009907DA" w:rsidRDefault="646306BD" w:rsidP="00EF10B9">
      <w:pPr>
        <w:pStyle w:val="Odstavec11"/>
        <w:ind w:left="709" w:hanging="567"/>
      </w:pPr>
      <w:r>
        <w:t>Smluvní pokuty stanovené v</w:t>
      </w:r>
      <w:r w:rsidR="37861556">
        <w:t> </w:t>
      </w:r>
      <w:r>
        <w:t>Listu služeb jsou splatné ke dni vyúčtování Ceny</w:t>
      </w:r>
      <w:r w:rsidR="03E44F3F">
        <w:t xml:space="preserve"> a/nebo</w:t>
      </w:r>
      <w:r w:rsidR="00BA7122">
        <w:t xml:space="preserve"> Ceny díla</w:t>
      </w:r>
      <w:r>
        <w:t xml:space="preserve">. Ostatní smluvní pokuty </w:t>
      </w:r>
      <w:r w:rsidRPr="1727378C">
        <w:rPr>
          <w:rFonts w:cs="Arial"/>
        </w:rPr>
        <w:t xml:space="preserve">vyúčtuje oprávněná </w:t>
      </w:r>
      <w:r w:rsidR="153751FD" w:rsidRPr="1727378C">
        <w:rPr>
          <w:rFonts w:cs="Arial"/>
        </w:rPr>
        <w:t>s</w:t>
      </w:r>
      <w:r w:rsidRPr="1727378C">
        <w:rPr>
          <w:rFonts w:cs="Arial"/>
        </w:rPr>
        <w:t xml:space="preserve">mluvní strana povinné </w:t>
      </w:r>
      <w:r w:rsidR="153751FD" w:rsidRPr="1727378C">
        <w:rPr>
          <w:rFonts w:cs="Arial"/>
        </w:rPr>
        <w:t>s</w:t>
      </w:r>
      <w:r w:rsidRPr="1727378C">
        <w:rPr>
          <w:rFonts w:cs="Arial"/>
        </w:rPr>
        <w:t>mluvní straně písemnou formou.</w:t>
      </w:r>
      <w:r w:rsidRPr="1727378C">
        <w:rPr>
          <w:rFonts w:cs="Arial"/>
          <w:i/>
          <w:iCs/>
        </w:rPr>
        <w:t xml:space="preserve"> </w:t>
      </w:r>
      <w:r w:rsidRPr="1727378C">
        <w:rPr>
          <w:rFonts w:cs="Arial"/>
        </w:rPr>
        <w:t xml:space="preserve">Ve vyúčtování musí být uvedeno ustanovení </w:t>
      </w:r>
      <w:r w:rsidR="00C20165" w:rsidRPr="1727378C">
        <w:rPr>
          <w:rFonts w:cs="Arial"/>
        </w:rPr>
        <w:t>S</w:t>
      </w:r>
      <w:r w:rsidR="00C20165">
        <w:rPr>
          <w:rFonts w:cs="Arial"/>
        </w:rPr>
        <w:t>LA/Smlouvy o dílo</w:t>
      </w:r>
      <w:r w:rsidRPr="1727378C">
        <w:rPr>
          <w:rFonts w:cs="Arial"/>
        </w:rPr>
        <w:t>, které k</w:t>
      </w:r>
      <w:r w:rsidR="37861556" w:rsidRPr="1727378C">
        <w:rPr>
          <w:rFonts w:cs="Arial"/>
        </w:rPr>
        <w:t> </w:t>
      </w:r>
      <w:r w:rsidRPr="1727378C">
        <w:rPr>
          <w:rFonts w:cs="Arial"/>
        </w:rPr>
        <w:t xml:space="preserve">vyúčtování smluvní pokuty opravňuje a způsob výpočtu celkové výše smluvní pokuty. Smluvní pokuty podle předchozí věty </w:t>
      </w:r>
      <w:r>
        <w:t xml:space="preserve">jsou splatné ve lhůtě patnácti (15) dní ode dne doručení jejich vyúčtování povinné smluvní straně.  </w:t>
      </w:r>
    </w:p>
    <w:p w14:paraId="54B298B8" w14:textId="60030AE8" w:rsidR="008F47A2" w:rsidRPr="009661DB" w:rsidRDefault="405DE0CD" w:rsidP="00EF10B9">
      <w:pPr>
        <w:pStyle w:val="Odstavec11"/>
        <w:ind w:left="709" w:hanging="567"/>
      </w:pPr>
      <w:r>
        <w:t xml:space="preserve">Ujednáním ani zaplacením </w:t>
      </w:r>
      <w:r w:rsidR="4D2538EC">
        <w:t>smluvn</w:t>
      </w:r>
      <w:r w:rsidR="22305A2B">
        <w:t>í pokut</w:t>
      </w:r>
      <w:r>
        <w:t>y</w:t>
      </w:r>
      <w:r w:rsidR="22305A2B">
        <w:t xml:space="preserve"> není dotčeno právo </w:t>
      </w:r>
      <w:r w:rsidR="646306BD">
        <w:t>O</w:t>
      </w:r>
      <w:r w:rsidR="22305A2B">
        <w:t>bjedn</w:t>
      </w:r>
      <w:r w:rsidR="4D2538EC">
        <w:t>atele účtovat náhradu škody v</w:t>
      </w:r>
      <w:r w:rsidR="2F83C5C9">
        <w:t>e</w:t>
      </w:r>
      <w:r w:rsidR="4D2538EC">
        <w:t> výši</w:t>
      </w:r>
      <w:r w:rsidR="2F83C5C9">
        <w:t xml:space="preserve"> přesahující částku zaplacené smluvní pokuty</w:t>
      </w:r>
      <w:r w:rsidR="22305A2B" w:rsidRPr="00372A06">
        <w:t>.</w:t>
      </w:r>
      <w:r w:rsidR="419F5C87" w:rsidRPr="00372A06">
        <w:t xml:space="preserve"> </w:t>
      </w:r>
    </w:p>
    <w:p w14:paraId="6299B757" w14:textId="08FF7250" w:rsidR="00D020A2" w:rsidRPr="006B512F" w:rsidRDefault="4D43211B" w:rsidP="00586021">
      <w:pPr>
        <w:pStyle w:val="Odstavec11"/>
        <w:ind w:left="709" w:hanging="567"/>
      </w:pPr>
      <w:r w:rsidRPr="00372A06">
        <w:t>Neuvedení smluvní pokuty ve Zprávě o čerpání služeb či její uvedení v nesprávné výši či</w:t>
      </w:r>
      <w:r w:rsidR="0029C843" w:rsidRPr="00372A06">
        <w:t> </w:t>
      </w:r>
      <w:r w:rsidRPr="00372A06">
        <w:t>rozsahu nedochází k zániku či jinému omezení nároku na smluvní pokutu na</w:t>
      </w:r>
      <w:r w:rsidR="0029C843" w:rsidRPr="00372A06">
        <w:t> </w:t>
      </w:r>
      <w:r w:rsidRPr="00372A06">
        <w:t>straně</w:t>
      </w:r>
      <w:r w:rsidR="0029C843" w:rsidRPr="00372A06">
        <w:t> </w:t>
      </w:r>
      <w:r w:rsidRPr="00372A06">
        <w:t>Objednatele.</w:t>
      </w:r>
    </w:p>
    <w:p w14:paraId="651DE232" w14:textId="4AE34F17" w:rsidR="000531D4" w:rsidRDefault="000531D4" w:rsidP="002925BA">
      <w:pPr>
        <w:pStyle w:val="Odstavec11"/>
        <w:ind w:left="709" w:hanging="567"/>
      </w:pPr>
      <w:r>
        <w:t>Uplatněním nároku na zaplacení smluvní pokuty ani jejím skutečným uhrazením nezanikne povinnost Dodavatele splnit povinnost, jejíž plnění bylo zajištěno smluvní pokutou, a</w:t>
      </w:r>
      <w:r w:rsidR="004027FF">
        <w:t> </w:t>
      </w:r>
      <w:r>
        <w:t>Dodavatel tak bude i nadále povinen ke splnění takovéto povinnosti. Vznikem povinnosti hradit smluvní pokutu ani jejím faktickým zaplacením není dotčen nárok Objednatele na</w:t>
      </w:r>
      <w:r w:rsidR="00D1008D">
        <w:t> </w:t>
      </w:r>
      <w:r>
        <w:t xml:space="preserve">odstoupení od této </w:t>
      </w:r>
      <w:r w:rsidR="00472D4A">
        <w:t>SLA</w:t>
      </w:r>
      <w:r>
        <w:t xml:space="preserve">. Odstoupením od </w:t>
      </w:r>
      <w:r w:rsidR="00472D4A">
        <w:t>SLA</w:t>
      </w:r>
      <w:r w:rsidR="00605A77">
        <w:t xml:space="preserve"> </w:t>
      </w:r>
      <w:r>
        <w:t>nárok na zaplacení smluvní</w:t>
      </w:r>
      <w:r w:rsidR="00D1008D">
        <w:t> </w:t>
      </w:r>
      <w:r>
        <w:t>pokuty</w:t>
      </w:r>
      <w:r w:rsidR="00D1008D">
        <w:t> </w:t>
      </w:r>
      <w:r>
        <w:t>nezaniká.</w:t>
      </w:r>
    </w:p>
    <w:p w14:paraId="2122D321" w14:textId="7953B548" w:rsidR="00D5544B" w:rsidRPr="008A37CF" w:rsidRDefault="68E54C9A" w:rsidP="000F1CA7">
      <w:pPr>
        <w:pStyle w:val="Odstavec11"/>
        <w:ind w:left="709" w:hanging="567"/>
      </w:pPr>
      <w:r w:rsidRPr="00372A06">
        <w:t>Dodavatel</w:t>
      </w:r>
      <w:r w:rsidR="2FE61B29" w:rsidRPr="00372A06">
        <w:t xml:space="preserve"> prohlašuje, že považuje smluvní pokuty za přiměřené povaze povinnostem, ke</w:t>
      </w:r>
      <w:r w:rsidR="0029C843" w:rsidRPr="00372A06">
        <w:t> </w:t>
      </w:r>
      <w:r w:rsidR="2FE61B29" w:rsidRPr="00372A06">
        <w:t xml:space="preserve">kterým se vztahují.  </w:t>
      </w:r>
    </w:p>
    <w:p w14:paraId="3B1A0C0D" w14:textId="1642F0F6" w:rsidR="007A76FE" w:rsidRDefault="007A76FE" w:rsidP="006243B1">
      <w:pPr>
        <w:pStyle w:val="Nadpis2"/>
      </w:pPr>
      <w:r>
        <w:t>PRÁVA K DUŠEVNÍMU VLASTNICTVÍ</w:t>
      </w:r>
      <w:r w:rsidR="0035321A">
        <w:t xml:space="preserve"> A DALŠÍ UJEDNÁNÍ</w:t>
      </w:r>
    </w:p>
    <w:p w14:paraId="714D2D81" w14:textId="6232FB86" w:rsidR="00563BD1" w:rsidRPr="00563BD1" w:rsidRDefault="28D65A61" w:rsidP="00AA0888">
      <w:pPr>
        <w:pStyle w:val="Odstavec11"/>
        <w:ind w:left="709" w:hanging="567"/>
      </w:pPr>
      <w:r>
        <w:t xml:space="preserve">Dojde-li při </w:t>
      </w:r>
      <w:r w:rsidR="04188F0B">
        <w:t>poskytování Služeb a/nebo zhotovování Díla</w:t>
      </w:r>
      <w:r>
        <w:t xml:space="preserve"> k vytvoření </w:t>
      </w:r>
      <w:r w:rsidR="00D246E1">
        <w:t>D</w:t>
      </w:r>
      <w:r>
        <w:t>íla</w:t>
      </w:r>
      <w:r w:rsidR="37861556">
        <w:t xml:space="preserve"> na základě uzavřené </w:t>
      </w:r>
      <w:r w:rsidR="00B125B3">
        <w:t>S</w:t>
      </w:r>
      <w:r w:rsidR="37861556">
        <w:t>mlouvy o dílo</w:t>
      </w:r>
      <w:r>
        <w:t xml:space="preserve">, které bude mít povahu </w:t>
      </w:r>
      <w:r w:rsidR="646306BD">
        <w:t>A</w:t>
      </w:r>
      <w:r>
        <w:t xml:space="preserve">utorského díla </w:t>
      </w:r>
      <w:r w:rsidR="646306BD">
        <w:t>A</w:t>
      </w:r>
      <w:r w:rsidR="40B4FDFA">
        <w:t>utorsk</w:t>
      </w:r>
      <w:r w:rsidR="646306BD">
        <w:t>ého</w:t>
      </w:r>
      <w:r w:rsidR="40B4FDFA">
        <w:t xml:space="preserve"> zákon</w:t>
      </w:r>
      <w:r w:rsidR="646306BD">
        <w:t xml:space="preserve">a, </w:t>
      </w:r>
      <w:r>
        <w:t>řídí se poměry k</w:t>
      </w:r>
      <w:r w:rsidR="3149F470">
        <w:t> </w:t>
      </w:r>
      <w:r>
        <w:t xml:space="preserve">takto nově vytvořenému </w:t>
      </w:r>
      <w:r w:rsidR="646306BD">
        <w:t>Autorskému d</w:t>
      </w:r>
      <w:r>
        <w:t xml:space="preserve">ílu platnými předpisy autorského práva. Pro případné nároky autorů tohoto </w:t>
      </w:r>
      <w:r w:rsidR="646306BD">
        <w:t>Autorskému d</w:t>
      </w:r>
      <w:r>
        <w:t xml:space="preserve">íla se uplatní ustanovení </w:t>
      </w:r>
      <w:r w:rsidR="646306BD">
        <w:t xml:space="preserve">Autorského </w:t>
      </w:r>
      <w:r>
        <w:t>zákona.</w:t>
      </w:r>
    </w:p>
    <w:p w14:paraId="38D7A573" w14:textId="6D7D19C6" w:rsidR="00563BD1" w:rsidRPr="00563BD1" w:rsidRDefault="68E54C9A" w:rsidP="00AA0888">
      <w:pPr>
        <w:pStyle w:val="Odstavec11"/>
        <w:ind w:left="709" w:hanging="567"/>
      </w:pPr>
      <w:r>
        <w:t>Dodavatel</w:t>
      </w:r>
      <w:r w:rsidR="28D65A61">
        <w:t xml:space="preserve"> poskytuje Objednateli licenci v dále stanoveném rozsahu pro užití </w:t>
      </w:r>
      <w:r w:rsidR="646306BD">
        <w:t>Autorského d</w:t>
      </w:r>
      <w:r w:rsidR="405DE0CD">
        <w:t xml:space="preserve">íla </w:t>
      </w:r>
      <w:r w:rsidR="28D65A61">
        <w:t>pro vlastní potřebu Objednatele bez územního omezení, a to v rozsahu využití všech funkcí a</w:t>
      </w:r>
      <w:r w:rsidR="5C173A74">
        <w:t> </w:t>
      </w:r>
      <w:r w:rsidR="28D65A61">
        <w:t xml:space="preserve">vlastností ve stavu ke dni předání </w:t>
      </w:r>
      <w:r w:rsidR="646306BD">
        <w:t>Autorského d</w:t>
      </w:r>
      <w:r w:rsidR="28D65A61">
        <w:t xml:space="preserve">íla. </w:t>
      </w:r>
    </w:p>
    <w:p w14:paraId="43F302B8" w14:textId="1A452648" w:rsidR="00563BD1" w:rsidRPr="00563BD1" w:rsidRDefault="28D65A61" w:rsidP="00AA0888">
      <w:pPr>
        <w:pStyle w:val="Odstavec11"/>
        <w:ind w:left="709" w:hanging="567"/>
      </w:pPr>
      <w:r>
        <w:t>Licence je poskytována jako časově</w:t>
      </w:r>
      <w:r w:rsidR="5F50509D">
        <w:t>,</w:t>
      </w:r>
      <w:r>
        <w:t xml:space="preserve"> množstevně</w:t>
      </w:r>
      <w:r w:rsidR="5F50509D">
        <w:t xml:space="preserve"> a teritoriálně</w:t>
      </w:r>
      <w:r>
        <w:t xml:space="preserve"> neomezená a výhradní, přičemž po celou dobu se uplatní pravidla uvedená v tomto článku</w:t>
      </w:r>
      <w:r w:rsidR="04188F0B">
        <w:t>, nedohodnou-li se výslovně smluvní strany písemně jinak</w:t>
      </w:r>
      <w:r>
        <w:t>.</w:t>
      </w:r>
    </w:p>
    <w:p w14:paraId="5CBC33CB" w14:textId="397CDBCE" w:rsidR="00563BD1" w:rsidRDefault="28D65A61" w:rsidP="00AA0888">
      <w:pPr>
        <w:pStyle w:val="Odstavec11"/>
        <w:ind w:left="709" w:hanging="567"/>
      </w:pPr>
      <w:r>
        <w:t xml:space="preserve">Objednatel je, bez výslovného předchozího souhlasu </w:t>
      </w:r>
      <w:r w:rsidR="68E54C9A">
        <w:t>Dodavatel</w:t>
      </w:r>
      <w:r>
        <w:t xml:space="preserve">e, oprávněn poskytnout sublicenci, licenci postoupit a zastavit, pronajmout, poskytnout jiná práva či umožnit výkon jakýchkoli práv k </w:t>
      </w:r>
      <w:r w:rsidR="2C740064">
        <w:t>Autorskému d</w:t>
      </w:r>
      <w:r>
        <w:t xml:space="preserve">ílu, a je oprávněn </w:t>
      </w:r>
      <w:r w:rsidR="2C740064">
        <w:t>Autorském d</w:t>
      </w:r>
      <w:r>
        <w:t xml:space="preserve">ílo zpřístupnit jiným osobám jakýmkoli způsobem. </w:t>
      </w:r>
    </w:p>
    <w:p w14:paraId="3B1BE29D" w14:textId="06094E46" w:rsidR="00563BD1" w:rsidRPr="00563BD1" w:rsidRDefault="28D65A61" w:rsidP="00AA0888">
      <w:pPr>
        <w:pStyle w:val="Odstavec11"/>
        <w:ind w:left="709" w:hanging="567"/>
      </w:pPr>
      <w:r>
        <w:t xml:space="preserve">Objednatel je oprávněn </w:t>
      </w:r>
      <w:r w:rsidR="2C740064">
        <w:t>Autorské d</w:t>
      </w:r>
      <w:r>
        <w:t xml:space="preserve">ílo rozmnožovat, rozšiřovat či jakýmkoli způsobem zpřístupnit či sdělovat třetím osobám. </w:t>
      </w:r>
    </w:p>
    <w:p w14:paraId="1BCE05CC" w14:textId="4C6ECE6F" w:rsidR="00563BD1" w:rsidRPr="00563BD1" w:rsidRDefault="28D65A61" w:rsidP="00AA0888">
      <w:pPr>
        <w:pStyle w:val="Odstavec11"/>
        <w:ind w:left="709" w:hanging="567"/>
      </w:pPr>
      <w:r>
        <w:t xml:space="preserve">Objednatel není oprávněn užívat </w:t>
      </w:r>
      <w:r w:rsidR="2C740064">
        <w:t>Autorské d</w:t>
      </w:r>
      <w:r>
        <w:t xml:space="preserve">ílo způsobem, jež by vedlo ke snížení jeho hodnoty nebo jež by vedlo k poškození práv a zájmů </w:t>
      </w:r>
      <w:r w:rsidR="68E54C9A">
        <w:t>Dodavatel</w:t>
      </w:r>
      <w:r>
        <w:t xml:space="preserve">e. </w:t>
      </w:r>
    </w:p>
    <w:p w14:paraId="49C11A1B" w14:textId="45295CAA" w:rsidR="00563BD1" w:rsidRDefault="28D65A61" w:rsidP="00AA0888">
      <w:pPr>
        <w:pStyle w:val="Odstavec11"/>
        <w:ind w:left="709" w:hanging="567"/>
      </w:pPr>
      <w:r>
        <w:t xml:space="preserve">Smluvní strany prohlašuji, že vzhledem k přínosu </w:t>
      </w:r>
      <w:r w:rsidR="68E54C9A">
        <w:t>Dodavatel</w:t>
      </w:r>
      <w:r w:rsidR="5E0A77C2">
        <w:t>e při určení podoby a </w:t>
      </w:r>
      <w:r>
        <w:t xml:space="preserve">požadavků na </w:t>
      </w:r>
      <w:r w:rsidR="00091C23">
        <w:t>D</w:t>
      </w:r>
      <w:r>
        <w:t xml:space="preserve">ílo, má </w:t>
      </w:r>
      <w:r w:rsidR="2C740064">
        <w:t>Autorské d</w:t>
      </w:r>
      <w:r>
        <w:t>íl</w:t>
      </w:r>
      <w:r w:rsidR="2C740064">
        <w:t>o</w:t>
      </w:r>
      <w:r>
        <w:t xml:space="preserve"> charakter díla na objednávku ve smyslu ustanoveni§ 61 </w:t>
      </w:r>
      <w:r w:rsidR="2C740064">
        <w:t xml:space="preserve">Autorského </w:t>
      </w:r>
      <w:r>
        <w:t xml:space="preserve">zákona. </w:t>
      </w:r>
    </w:p>
    <w:p w14:paraId="10136417" w14:textId="68BEE0AA" w:rsidR="003373A2" w:rsidRDefault="5F50509D" w:rsidP="003373A2">
      <w:pPr>
        <w:pStyle w:val="Odstavec11"/>
        <w:tabs>
          <w:tab w:val="num" w:pos="709"/>
        </w:tabs>
        <w:ind w:left="709" w:hanging="567"/>
      </w:pPr>
      <w:r>
        <w:t xml:space="preserve">Bude-li </w:t>
      </w:r>
      <w:r w:rsidR="2C740064">
        <w:t>Autorské d</w:t>
      </w:r>
      <w:r>
        <w:t xml:space="preserve">ílo, které </w:t>
      </w:r>
      <w:r w:rsidR="68E54C9A">
        <w:t>Dodavatel</w:t>
      </w:r>
      <w:r>
        <w:t xml:space="preserve"> vytvoří v rámci poskytování </w:t>
      </w:r>
      <w:r w:rsidR="2C740064">
        <w:t xml:space="preserve">Služby či jiného </w:t>
      </w:r>
      <w:r>
        <w:t>plnění</w:t>
      </w:r>
      <w:r w:rsidR="2C740064">
        <w:t xml:space="preserve"> podle této S</w:t>
      </w:r>
      <w:r w:rsidR="00344F51">
        <w:t>LA</w:t>
      </w:r>
      <w:r w:rsidR="2C740064">
        <w:t xml:space="preserve"> mít</w:t>
      </w:r>
      <w:r>
        <w:t xml:space="preserve"> povahu softwarového díla</w:t>
      </w:r>
      <w:r w:rsidR="2C740064">
        <w:t xml:space="preserve"> je</w:t>
      </w:r>
      <w:r>
        <w:t xml:space="preserve"> </w:t>
      </w:r>
      <w:r w:rsidR="68E54C9A">
        <w:t>Dodavatel</w:t>
      </w:r>
      <w:r>
        <w:t xml:space="preserve"> povinen bezprostředně po provedení </w:t>
      </w:r>
      <w:r>
        <w:lastRenderedPageBreak/>
        <w:t xml:space="preserve">úhrady </w:t>
      </w:r>
      <w:r w:rsidR="31974122">
        <w:t>C</w:t>
      </w:r>
      <w:r>
        <w:t>eny</w:t>
      </w:r>
      <w:r w:rsidR="0059666C">
        <w:t xml:space="preserve"> za dílo</w:t>
      </w:r>
      <w:r>
        <w:t>, nejpozději však do</w:t>
      </w:r>
      <w:r w:rsidR="04188F0B">
        <w:t xml:space="preserve"> deseti (</w:t>
      </w:r>
      <w:r>
        <w:t>10</w:t>
      </w:r>
      <w:r w:rsidR="04188F0B">
        <w:t>)</w:t>
      </w:r>
      <w:r>
        <w:t xml:space="preserve"> pracovních dnů od okamžiku </w:t>
      </w:r>
      <w:r w:rsidR="31974122">
        <w:t xml:space="preserve">její </w:t>
      </w:r>
      <w:r>
        <w:t xml:space="preserve">úhrady předat </w:t>
      </w:r>
      <w:r w:rsidR="31974122">
        <w:t>O</w:t>
      </w:r>
      <w:r>
        <w:t>bjednateli zdrojové kódy k takovému softwarovému dílu</w:t>
      </w:r>
      <w:r w:rsidR="31974122">
        <w:t xml:space="preserve"> a Dokumentaci se k ní vztahující</w:t>
      </w:r>
      <w:r>
        <w:t xml:space="preserve">. Předání se uskuteční protokolárně.  </w:t>
      </w:r>
    </w:p>
    <w:p w14:paraId="52F37782" w14:textId="222BE93D" w:rsidR="003373A2" w:rsidRDefault="5F50509D" w:rsidP="003373A2">
      <w:pPr>
        <w:pStyle w:val="Odstavec11"/>
        <w:tabs>
          <w:tab w:val="num" w:pos="709"/>
        </w:tabs>
        <w:ind w:left="709" w:hanging="567"/>
      </w:pPr>
      <w:r>
        <w:t xml:space="preserve">Objednatel není povinen využít touto </w:t>
      </w:r>
      <w:r w:rsidR="002164FA">
        <w:t xml:space="preserve">SLA/Smlouvou o dílo </w:t>
      </w:r>
      <w:r>
        <w:t>poskytnutou licenci ani z části.</w:t>
      </w:r>
    </w:p>
    <w:p w14:paraId="613C960F" w14:textId="7B943A22" w:rsidR="003373A2" w:rsidRDefault="5F50509D" w:rsidP="003373A2">
      <w:pPr>
        <w:pStyle w:val="Odstavec11"/>
        <w:tabs>
          <w:tab w:val="num" w:pos="709"/>
        </w:tabs>
        <w:ind w:left="709" w:hanging="567"/>
      </w:pPr>
      <w:r>
        <w:t xml:space="preserve">Smluvní strany tímto výslovně souhlasí s tím, že veškerá finanční vyrovnání za udělení práva na užívání </w:t>
      </w:r>
      <w:r w:rsidR="31974122">
        <w:t>Autorského d</w:t>
      </w:r>
      <w:r>
        <w:t xml:space="preserve">íla </w:t>
      </w:r>
      <w:r w:rsidR="31974122">
        <w:t>O</w:t>
      </w:r>
      <w:r>
        <w:t xml:space="preserve">bjednateli </w:t>
      </w:r>
      <w:r w:rsidR="68E54C9A">
        <w:t>Dodavatel</w:t>
      </w:r>
      <w:r>
        <w:t xml:space="preserve">em dle této </w:t>
      </w:r>
      <w:r w:rsidR="002164FA">
        <w:t xml:space="preserve">SLA/Smlouvy o dílo </w:t>
      </w:r>
      <w:r>
        <w:t>jsou plně zahrnuta ve</w:t>
      </w:r>
      <w:r w:rsidR="57B2B6EA">
        <w:t> </w:t>
      </w:r>
      <w:r>
        <w:t xml:space="preserve">smluvní </w:t>
      </w:r>
      <w:r w:rsidR="31974122">
        <w:t>C</w:t>
      </w:r>
      <w:r>
        <w:t xml:space="preserve">eně za </w:t>
      </w:r>
      <w:r w:rsidR="31974122">
        <w:t>S</w:t>
      </w:r>
      <w:r>
        <w:t>lužby</w:t>
      </w:r>
      <w:r w:rsidR="04188F0B">
        <w:t xml:space="preserve">, Ceně díla, a/nebo </w:t>
      </w:r>
      <w:r w:rsidR="4B95CCD2">
        <w:t>Odměně stanovené</w:t>
      </w:r>
      <w:r>
        <w:t xml:space="preserve"> v této </w:t>
      </w:r>
      <w:r w:rsidR="00D45066">
        <w:t xml:space="preserve">SLA/Smlouvě o dílo </w:t>
      </w:r>
      <w:r>
        <w:t xml:space="preserve">a/nebo </w:t>
      </w:r>
      <w:r w:rsidR="4B95CCD2">
        <w:t>ceny Autorského</w:t>
      </w:r>
      <w:r w:rsidR="31974122">
        <w:t xml:space="preserve"> d</w:t>
      </w:r>
      <w:r>
        <w:t xml:space="preserve">íla, byla-li mezi smluvními stranami sjednána. </w:t>
      </w:r>
    </w:p>
    <w:p w14:paraId="6AC4E320" w14:textId="4912C3BC" w:rsidR="002B1406" w:rsidRDefault="5F50509D" w:rsidP="00E001B1">
      <w:pPr>
        <w:pStyle w:val="Odstavec11"/>
        <w:tabs>
          <w:tab w:val="num" w:pos="709"/>
        </w:tabs>
        <w:ind w:left="709" w:hanging="567"/>
      </w:pPr>
      <w:r>
        <w:t>Je-li v tomto článku užito pojmu „</w:t>
      </w:r>
      <w:r w:rsidR="31974122">
        <w:t xml:space="preserve">Autorské </w:t>
      </w:r>
      <w:r>
        <w:t xml:space="preserve">Dílo" rozumí se jím </w:t>
      </w:r>
      <w:r w:rsidR="31974122">
        <w:t>Autorské d</w:t>
      </w:r>
      <w:r>
        <w:t xml:space="preserve">ílo jako celek, jednotlivé části </w:t>
      </w:r>
      <w:r w:rsidR="31974122">
        <w:t>Autorského d</w:t>
      </w:r>
      <w:r>
        <w:t xml:space="preserve">íla, či jeho části včetně příslušenství, dokumentace </w:t>
      </w:r>
      <w:r w:rsidR="31974122">
        <w:t>Autorského d</w:t>
      </w:r>
      <w:r>
        <w:t xml:space="preserve">íla, součásti </w:t>
      </w:r>
      <w:r w:rsidR="31974122">
        <w:t>Autorského d</w:t>
      </w:r>
      <w:r>
        <w:t xml:space="preserve">íla a dokumentace </w:t>
      </w:r>
      <w:r w:rsidR="31974122">
        <w:t>Autorského d</w:t>
      </w:r>
      <w:r>
        <w:t>íla, včetně hmotných nosičů a</w:t>
      </w:r>
      <w:r w:rsidR="57B2B6EA">
        <w:t> </w:t>
      </w:r>
      <w:r>
        <w:t xml:space="preserve">přípravných materiálů, na jejichž základě bylo </w:t>
      </w:r>
      <w:r w:rsidR="31974122">
        <w:t>Autorské dí</w:t>
      </w:r>
      <w:r>
        <w:t xml:space="preserve">lo vytvořeno. Pokud to neodporuje smyslu úpravy, rozumí se dílem všechny podoby, ve kterých je </w:t>
      </w:r>
      <w:r w:rsidR="31974122">
        <w:t>Autorské d</w:t>
      </w:r>
      <w:r>
        <w:t>ílo zachyceno nebo v nichž je vnímateln</w:t>
      </w:r>
      <w:r w:rsidR="62701D5B">
        <w:t>é, včetně jeho grafické podoby.</w:t>
      </w:r>
    </w:p>
    <w:p w14:paraId="1EC5643B" w14:textId="5FA136E9" w:rsidR="007A76FE" w:rsidRDefault="007A76FE" w:rsidP="006243B1">
      <w:pPr>
        <w:pStyle w:val="Nadpis2"/>
      </w:pPr>
      <w:bookmarkStart w:id="15" w:name="_Ref298848317"/>
      <w:bookmarkStart w:id="16" w:name="_Ref127868376"/>
      <w:r>
        <w:t>OCHRANA DAT A INFORMACÍ</w:t>
      </w:r>
      <w:bookmarkEnd w:id="15"/>
      <w:bookmarkEnd w:id="16"/>
    </w:p>
    <w:p w14:paraId="15A2F0F8" w14:textId="635FF627" w:rsidR="007A76FE" w:rsidRDefault="2CDCF167" w:rsidP="00AA0888">
      <w:pPr>
        <w:pStyle w:val="Odstavec11"/>
        <w:ind w:left="709" w:hanging="567"/>
      </w:pPr>
      <w:r>
        <w:t>S</w:t>
      </w:r>
      <w:r w:rsidR="2AE57728">
        <w:t>mluvní s</w:t>
      </w:r>
      <w:r>
        <w:t xml:space="preserve">trany jsou povinny zajistit utajení </w:t>
      </w:r>
      <w:r w:rsidR="31974122">
        <w:t xml:space="preserve">Důvěrných </w:t>
      </w:r>
      <w:r>
        <w:t>informací získaných v sou</w:t>
      </w:r>
      <w:r w:rsidR="00BA7122">
        <w:t>vislosti s</w:t>
      </w:r>
      <w:r w:rsidR="6B025DA6">
        <w:t> </w:t>
      </w:r>
      <w:r w:rsidR="00BA7122">
        <w:t xml:space="preserve">plněním této </w:t>
      </w:r>
      <w:r w:rsidR="006F5CAE">
        <w:t xml:space="preserve">SLA </w:t>
      </w:r>
      <w:r>
        <w:t xml:space="preserve">způsobem obvyklým pro utajování takových informací, není-li výslovně sjednáno jinak. Tato povinnost trvá po dobu uzavření </w:t>
      </w:r>
      <w:r w:rsidR="006F5CAE">
        <w:t xml:space="preserve">SLA </w:t>
      </w:r>
      <w:r>
        <w:t xml:space="preserve">a </w:t>
      </w:r>
      <w:r w:rsidR="4B95CCD2">
        <w:t>dva (</w:t>
      </w:r>
      <w:r>
        <w:t>2</w:t>
      </w:r>
      <w:r w:rsidR="4B95CCD2">
        <w:t>)</w:t>
      </w:r>
      <w:r>
        <w:t xml:space="preserve"> roky po ukončení účinnosti této </w:t>
      </w:r>
      <w:r w:rsidR="00D45066">
        <w:t>SLA</w:t>
      </w:r>
      <w:r>
        <w:t>. S</w:t>
      </w:r>
      <w:r w:rsidR="2AE57728">
        <w:t>mluvní s</w:t>
      </w:r>
      <w:r>
        <w:t>trany jsou povin</w:t>
      </w:r>
      <w:r w:rsidR="06870422">
        <w:t xml:space="preserve">ny zajistit utajení </w:t>
      </w:r>
      <w:r w:rsidR="31974122">
        <w:t xml:space="preserve">Důvěrných </w:t>
      </w:r>
      <w:r w:rsidR="06870422">
        <w:t>informací i </w:t>
      </w:r>
      <w:r>
        <w:t>u</w:t>
      </w:r>
      <w:r w:rsidR="06870422">
        <w:t> </w:t>
      </w:r>
      <w:r>
        <w:t>svých zaměstnanců, zástupců, jakož i jiných spolupracujících třetích stran, pokud jim takové informace byly poskytnuty.</w:t>
      </w:r>
    </w:p>
    <w:p w14:paraId="27032327" w14:textId="227034EC" w:rsidR="007A76FE" w:rsidRDefault="2CDCF167" w:rsidP="00AA0888">
      <w:pPr>
        <w:pStyle w:val="Odstavec11"/>
        <w:ind w:left="709" w:hanging="567"/>
      </w:pPr>
      <w:r>
        <w:t xml:space="preserve">Právo užívat, poskytovat a zpřístupnit </w:t>
      </w:r>
      <w:r w:rsidR="31974122">
        <w:t xml:space="preserve">Důvěrné </w:t>
      </w:r>
      <w:r>
        <w:t>informace mají obě s</w:t>
      </w:r>
      <w:r w:rsidR="2AE57728">
        <w:t>mluvní s</w:t>
      </w:r>
      <w:r>
        <w:t>trany pouze v</w:t>
      </w:r>
      <w:r w:rsidR="3B3D7BD1">
        <w:t> </w:t>
      </w:r>
      <w:r>
        <w:t xml:space="preserve">rozsahu a za podmínek nezbytných pro řádné plnění práv a povinností vyplývajících z této </w:t>
      </w:r>
      <w:r w:rsidR="00EE4108">
        <w:t>SLA</w:t>
      </w:r>
      <w:r>
        <w:t>.</w:t>
      </w:r>
    </w:p>
    <w:p w14:paraId="3E684677" w14:textId="77777777" w:rsidR="007A76FE" w:rsidRDefault="2CDCF167" w:rsidP="00AA0888">
      <w:pPr>
        <w:pStyle w:val="Odstavec11"/>
        <w:ind w:left="709" w:hanging="567"/>
      </w:pPr>
      <w:r>
        <w:t>Za informace dle</w:t>
      </w:r>
      <w:r w:rsidR="526BABDA">
        <w:t xml:space="preserve"> tohoto</w:t>
      </w:r>
      <w:r>
        <w:t xml:space="preserve"> článku se v žádném případě nepovažují informace, které se staly veřejně přístupnými. </w:t>
      </w:r>
    </w:p>
    <w:p w14:paraId="3906C9D9" w14:textId="5BFD0BA0" w:rsidR="00BD4F9F" w:rsidRDefault="53393C23" w:rsidP="00BD4F9F">
      <w:pPr>
        <w:pStyle w:val="Odstavec11"/>
        <w:ind w:left="709" w:hanging="567"/>
      </w:pPr>
      <w:r>
        <w:t xml:space="preserve">Žádné ustanovení této </w:t>
      </w:r>
      <w:r w:rsidR="006F5CAE">
        <w:t xml:space="preserve">SLA </w:t>
      </w:r>
      <w:r>
        <w:t xml:space="preserve">přitom nebrání nebo neomezuje </w:t>
      </w:r>
      <w:r w:rsidR="68E54C9A">
        <w:t>Dodavatel</w:t>
      </w:r>
      <w:r>
        <w:t xml:space="preserve">e ani </w:t>
      </w:r>
      <w:r w:rsidR="7521195B">
        <w:t>O</w:t>
      </w:r>
      <w:r>
        <w:t xml:space="preserve">bjednatele ve zveřejnění nebo obchodním využití jakékoliv technické znalosti, dovednosti nebo zkušenosti obecné povahy, kterou získal při plnění této </w:t>
      </w:r>
      <w:r w:rsidR="00EE4108">
        <w:t>SLA</w:t>
      </w:r>
      <w:r>
        <w:t>.</w:t>
      </w:r>
    </w:p>
    <w:p w14:paraId="547A6B2A" w14:textId="77777777" w:rsidR="00E42A84" w:rsidRDefault="00E42A84" w:rsidP="006243B1">
      <w:pPr>
        <w:pStyle w:val="Nadpis2"/>
      </w:pPr>
      <w:r>
        <w:t>ODPOVĚDNOST ZA VADY A ZÁRUČNÍ PODMÍNKY</w:t>
      </w:r>
    </w:p>
    <w:p w14:paraId="776E0238" w14:textId="426512A3" w:rsidR="00E42A84" w:rsidRDefault="68E54C9A" w:rsidP="00AA0888">
      <w:pPr>
        <w:pStyle w:val="Odstavec11"/>
        <w:ind w:left="709" w:hanging="567"/>
      </w:pPr>
      <w:r>
        <w:t>Dodavatel</w:t>
      </w:r>
      <w:r w:rsidR="32374A06">
        <w:t xml:space="preserve"> poskytuje </w:t>
      </w:r>
      <w:r w:rsidR="7521195B">
        <w:t>O</w:t>
      </w:r>
      <w:r w:rsidR="32374A06">
        <w:t>bjednateli záruku na veškeré dodávky</w:t>
      </w:r>
      <w:r w:rsidR="00130AAF">
        <w:t>, Dílo</w:t>
      </w:r>
      <w:r w:rsidR="32374A06">
        <w:t xml:space="preserve"> a </w:t>
      </w:r>
      <w:r w:rsidR="00130AAF">
        <w:t>S</w:t>
      </w:r>
      <w:r w:rsidR="32374A06">
        <w:t xml:space="preserve">lužby realizované </w:t>
      </w:r>
      <w:r w:rsidR="5019349B">
        <w:t xml:space="preserve">v rámci </w:t>
      </w:r>
      <w:r w:rsidR="2AE57728">
        <w:t xml:space="preserve">poskytování </w:t>
      </w:r>
      <w:r w:rsidR="7521195B">
        <w:t>S</w:t>
      </w:r>
      <w:r w:rsidR="2AE57728">
        <w:t>lužeb</w:t>
      </w:r>
      <w:r w:rsidR="5BDF0C51">
        <w:t xml:space="preserve"> či na základě Smlouvy o dílo</w:t>
      </w:r>
      <w:r w:rsidR="32374A06">
        <w:t xml:space="preserve">. Záruční lhůta v trvání </w:t>
      </w:r>
      <w:r w:rsidR="00886E2C">
        <w:t xml:space="preserve">12 </w:t>
      </w:r>
      <w:r w:rsidR="32374A06">
        <w:t xml:space="preserve">měsíců počíná běžet datem </w:t>
      </w:r>
      <w:r w:rsidR="419F5C87">
        <w:t xml:space="preserve">převzetí </w:t>
      </w:r>
      <w:r w:rsidR="32374A06">
        <w:t>plnění</w:t>
      </w:r>
      <w:r w:rsidR="419F5C87">
        <w:t xml:space="preserve"> </w:t>
      </w:r>
      <w:r w:rsidR="7521195B">
        <w:t>O</w:t>
      </w:r>
      <w:r w:rsidR="419F5C87">
        <w:t xml:space="preserve">bjednatelem od </w:t>
      </w:r>
      <w:r>
        <w:t>Dodavatel</w:t>
      </w:r>
      <w:r w:rsidR="419F5C87">
        <w:t>e</w:t>
      </w:r>
      <w:r w:rsidR="00E029A6">
        <w:t xml:space="preserve"> (dále jen „</w:t>
      </w:r>
      <w:r w:rsidR="00E029A6" w:rsidRPr="00E029A6">
        <w:rPr>
          <w:b/>
          <w:bCs/>
        </w:rPr>
        <w:t>Záruční lhůta</w:t>
      </w:r>
      <w:r w:rsidR="00E029A6">
        <w:t>“)</w:t>
      </w:r>
      <w:r w:rsidR="32374A06">
        <w:t>.</w:t>
      </w:r>
    </w:p>
    <w:p w14:paraId="1B02E250" w14:textId="65AB7AF6" w:rsidR="00E91D44" w:rsidRDefault="68E54C9A" w:rsidP="00AA0888">
      <w:pPr>
        <w:pStyle w:val="Odstavec11"/>
        <w:ind w:left="709" w:hanging="567"/>
      </w:pPr>
      <w:r>
        <w:t>Dodavatel</w:t>
      </w:r>
      <w:r w:rsidR="5019349B">
        <w:t xml:space="preserve"> nese odpovědnost za plnění svých závazků podle této </w:t>
      </w:r>
      <w:r w:rsidR="00EE4108">
        <w:t xml:space="preserve">SLA </w:t>
      </w:r>
      <w:r w:rsidR="5019349B">
        <w:t>v souladu s příslušnými ustanoveními</w:t>
      </w:r>
      <w:r w:rsidR="1E8A1A86">
        <w:t xml:space="preserve"> </w:t>
      </w:r>
      <w:r w:rsidR="4B95CCD2">
        <w:t xml:space="preserve">Občanského </w:t>
      </w:r>
      <w:r w:rsidR="2FE61B29">
        <w:t>zákoník</w:t>
      </w:r>
      <w:r w:rsidR="1E8A1A86">
        <w:t>u</w:t>
      </w:r>
      <w:r w:rsidR="5019349B">
        <w:t xml:space="preserve">, není-li stanoveno jinak. </w:t>
      </w:r>
    </w:p>
    <w:p w14:paraId="58B0E2E4" w14:textId="59F6BAC3" w:rsidR="00E42A84" w:rsidRDefault="68E54C9A" w:rsidP="00AA0888">
      <w:pPr>
        <w:pStyle w:val="Odstavec11"/>
        <w:ind w:left="709" w:hanging="567"/>
      </w:pPr>
      <w:r>
        <w:t>Dodavatel</w:t>
      </w:r>
      <w:r w:rsidR="32374A06">
        <w:t xml:space="preserve"> není odpovědný za vady v případě vyšší moci, zásahu třetích osob nebo</w:t>
      </w:r>
      <w:r w:rsidR="572690B0">
        <w:t xml:space="preserve"> za</w:t>
      </w:r>
      <w:r w:rsidR="32374A06">
        <w:t xml:space="preserve"> </w:t>
      </w:r>
      <w:r w:rsidR="572690B0">
        <w:t xml:space="preserve">vady prokazatelně </w:t>
      </w:r>
      <w:r w:rsidR="32374A06">
        <w:t xml:space="preserve">zapříčiněné zásahem </w:t>
      </w:r>
      <w:r w:rsidR="0C52ABFB">
        <w:t>O</w:t>
      </w:r>
      <w:r w:rsidR="32374A06">
        <w:t xml:space="preserve">bjednatele do </w:t>
      </w:r>
      <w:r w:rsidR="572690B0">
        <w:t xml:space="preserve">plnění převzatého od </w:t>
      </w:r>
      <w:r>
        <w:t>Dodavatel</w:t>
      </w:r>
      <w:r w:rsidR="572690B0">
        <w:t>e</w:t>
      </w:r>
      <w:r w:rsidR="32374A06">
        <w:t xml:space="preserve"> bez předchozí konzultace s </w:t>
      </w:r>
      <w:r>
        <w:t>Dodavatel</w:t>
      </w:r>
      <w:r w:rsidR="32374A06">
        <w:t>em.</w:t>
      </w:r>
      <w:r w:rsidR="572690B0">
        <w:t xml:space="preserve"> </w:t>
      </w:r>
      <w:r>
        <w:t>Dodavatel</w:t>
      </w:r>
      <w:r w:rsidR="572690B0">
        <w:t xml:space="preserve"> nese odpovědnost za vady způsobené třetí stranou, pokud dotčená dodávka byla realizována prostřednictvím </w:t>
      </w:r>
      <w:r>
        <w:t>Dodavatel</w:t>
      </w:r>
      <w:r w:rsidR="572690B0">
        <w:t>e.</w:t>
      </w:r>
      <w:r w:rsidR="32374A06">
        <w:t xml:space="preserve"> </w:t>
      </w:r>
    </w:p>
    <w:p w14:paraId="24BA3EF8" w14:textId="2A96922B" w:rsidR="0000784A" w:rsidRDefault="32374A06" w:rsidP="0087094D">
      <w:pPr>
        <w:pStyle w:val="Odstavec11"/>
        <w:ind w:left="709" w:hanging="567"/>
      </w:pPr>
      <w:bookmarkStart w:id="17" w:name="_Ref127868488"/>
      <w:r>
        <w:t xml:space="preserve">Vady </w:t>
      </w:r>
      <w:r w:rsidR="5B231B9F">
        <w:t>Služby</w:t>
      </w:r>
      <w:r w:rsidR="03E44F3F">
        <w:t xml:space="preserve"> a/nebo</w:t>
      </w:r>
      <w:r w:rsidR="5B231B9F">
        <w:t xml:space="preserve"> Díla </w:t>
      </w:r>
      <w:r>
        <w:t xml:space="preserve">zjištěné v </w:t>
      </w:r>
      <w:r w:rsidR="0087094D">
        <w:t>Z</w:t>
      </w:r>
      <w:r>
        <w:t xml:space="preserve">áruční </w:t>
      </w:r>
      <w:r w:rsidR="0087094D">
        <w:t>lhůtě</w:t>
      </w:r>
      <w:r>
        <w:t xml:space="preserve"> odstraní </w:t>
      </w:r>
      <w:r w:rsidR="68E54C9A">
        <w:t>Dodavatel</w:t>
      </w:r>
      <w:r>
        <w:t xml:space="preserve"> bezplatně.</w:t>
      </w:r>
      <w:bookmarkEnd w:id="17"/>
    </w:p>
    <w:p w14:paraId="4C85E3B1" w14:textId="7BF35A93" w:rsidR="00E42A84" w:rsidRDefault="32374A06" w:rsidP="009D2479">
      <w:pPr>
        <w:pStyle w:val="Odstavec11"/>
        <w:ind w:left="709" w:hanging="567"/>
      </w:pPr>
      <w:r>
        <w:t xml:space="preserve">V případě odstranění vady, na kterou se </w:t>
      </w:r>
      <w:r w:rsidR="2FE61B29">
        <w:t xml:space="preserve">prokazatelně a zcela </w:t>
      </w:r>
      <w:r>
        <w:t xml:space="preserve">nevztahuje záruka, bude </w:t>
      </w:r>
      <w:r w:rsidR="4B95CCD2">
        <w:t xml:space="preserve">Objednatel </w:t>
      </w:r>
      <w:r>
        <w:t xml:space="preserve">toto plnění ze strany </w:t>
      </w:r>
      <w:r w:rsidR="68E54C9A">
        <w:t>Dodavatel</w:t>
      </w:r>
      <w:r>
        <w:t xml:space="preserve">e hradit na základě potvrzených </w:t>
      </w:r>
      <w:r w:rsidR="4B95CCD2">
        <w:t>Zpráv o čerpání služ</w:t>
      </w:r>
      <w:r w:rsidR="3D7A7F89">
        <w:t>e</w:t>
      </w:r>
      <w:r w:rsidR="4B95CCD2">
        <w:t xml:space="preserve">b Kontaktní </w:t>
      </w:r>
      <w:r>
        <w:t xml:space="preserve">osobou </w:t>
      </w:r>
      <w:r w:rsidR="5BDF0C51">
        <w:t>O</w:t>
      </w:r>
      <w:r>
        <w:t>bjednatele</w:t>
      </w:r>
      <w:r w:rsidR="4B95CCD2">
        <w:t xml:space="preserve"> v oblasti smluvní a/nebo provozní</w:t>
      </w:r>
      <w:r>
        <w:t xml:space="preserve"> a v</w:t>
      </w:r>
      <w:r w:rsidR="4B95CCD2">
        <w:t> </w:t>
      </w:r>
      <w:r w:rsidR="5BDF0C51">
        <w:t>Ceně</w:t>
      </w:r>
      <w:r w:rsidR="4B95CCD2">
        <w:t xml:space="preserve"> </w:t>
      </w:r>
      <w:r w:rsidR="03E44F3F">
        <w:t xml:space="preserve">a/nebo </w:t>
      </w:r>
      <w:r w:rsidR="00BA7122">
        <w:t>v Ceně díla</w:t>
      </w:r>
      <w:r>
        <w:t xml:space="preserve">. </w:t>
      </w:r>
      <w:r w:rsidR="2FE61B29">
        <w:t xml:space="preserve">Případným sporem o tom, zda je vada vadou záruční či nikoliv, není dotčena povinnost </w:t>
      </w:r>
      <w:r w:rsidR="68E54C9A">
        <w:t>Dodavatel</w:t>
      </w:r>
      <w:r w:rsidR="2FE61B29">
        <w:t>e vadu odstranit, bude-li na jejím odstra</w:t>
      </w:r>
      <w:r w:rsidR="3D866C98">
        <w:t>nění</w:t>
      </w:r>
      <w:r w:rsidR="2FE61B29">
        <w:t xml:space="preserve"> </w:t>
      </w:r>
      <w:r w:rsidR="5BDF0C51">
        <w:t>O</w:t>
      </w:r>
      <w:r w:rsidR="2FE61B29">
        <w:t xml:space="preserve">bjednatel trvat. </w:t>
      </w:r>
    </w:p>
    <w:p w14:paraId="477CD232" w14:textId="14DE2F27" w:rsidR="00E42A84" w:rsidRDefault="32374A06" w:rsidP="009D2479">
      <w:pPr>
        <w:pStyle w:val="Odstavec11"/>
        <w:ind w:left="709" w:hanging="567"/>
      </w:pPr>
      <w:bookmarkStart w:id="18" w:name="_Ref127868508"/>
      <w:r w:rsidRPr="00685CF4">
        <w:t xml:space="preserve">V případě, že </w:t>
      </w:r>
      <w:r w:rsidR="68E54C9A" w:rsidRPr="00685CF4">
        <w:t>Dodavatel</w:t>
      </w:r>
      <w:r w:rsidRPr="00685CF4">
        <w:t xml:space="preserve"> není schopen </w:t>
      </w:r>
      <w:r w:rsidR="572690B0" w:rsidRPr="00685CF4">
        <w:t>odstranit vady vzniklé v </w:t>
      </w:r>
      <w:r w:rsidR="00165078" w:rsidRPr="00685CF4">
        <w:t>Z</w:t>
      </w:r>
      <w:r w:rsidR="572690B0" w:rsidRPr="00685CF4">
        <w:t xml:space="preserve">áruční </w:t>
      </w:r>
      <w:r w:rsidR="00165078" w:rsidRPr="00685CF4">
        <w:t>lhůtě</w:t>
      </w:r>
      <w:r w:rsidRPr="00685CF4">
        <w:t xml:space="preserve"> dle této </w:t>
      </w:r>
      <w:r w:rsidR="00972726" w:rsidRPr="00685CF4">
        <w:t xml:space="preserve">SLA </w:t>
      </w:r>
      <w:r w:rsidRPr="00685CF4">
        <w:t xml:space="preserve">v </w:t>
      </w:r>
      <w:r w:rsidR="6FD8D780" w:rsidRPr="00685CF4">
        <w:t xml:space="preserve">předem </w:t>
      </w:r>
      <w:r w:rsidRPr="00685CF4">
        <w:t>sjednaném termínu a nedohodnou</w:t>
      </w:r>
      <w:r>
        <w:t xml:space="preserve">-li se smluvní strany jinak, má </w:t>
      </w:r>
      <w:r w:rsidR="0C52ABFB">
        <w:t>O</w:t>
      </w:r>
      <w:r>
        <w:t xml:space="preserve">bjednatel právo zajistit si </w:t>
      </w:r>
      <w:r w:rsidR="0BBFE4E5">
        <w:t>plnění</w:t>
      </w:r>
      <w:r>
        <w:t xml:space="preserve"> za pomoci třetí strany v cenách obvyklých</w:t>
      </w:r>
      <w:r w:rsidR="003560C2">
        <w:t>, záruka Dodavatele v plném rozsahu tím není dotčena</w:t>
      </w:r>
      <w:r>
        <w:t xml:space="preserve">. Takovéto náklady má právo </w:t>
      </w:r>
      <w:r w:rsidR="0C52ABFB">
        <w:t>O</w:t>
      </w:r>
      <w:r>
        <w:t xml:space="preserve">bjednatel účtovat na vrub </w:t>
      </w:r>
      <w:r w:rsidR="68E54C9A">
        <w:t>Dodavatel</w:t>
      </w:r>
      <w:r>
        <w:t>e</w:t>
      </w:r>
      <w:r w:rsidR="2FE61B29">
        <w:t xml:space="preserve"> a </w:t>
      </w:r>
      <w:r w:rsidR="68E54C9A">
        <w:lastRenderedPageBreak/>
        <w:t>Dodavatel</w:t>
      </w:r>
      <w:r w:rsidR="2FE61B29">
        <w:t xml:space="preserve"> je povinen je uhradit</w:t>
      </w:r>
      <w:r w:rsidR="003560C2">
        <w:t xml:space="preserve">. </w:t>
      </w:r>
      <w:r>
        <w:t xml:space="preserve">O tomto kroku je </w:t>
      </w:r>
      <w:r w:rsidR="4B95CCD2">
        <w:t>O</w:t>
      </w:r>
      <w:r>
        <w:t xml:space="preserve">bjednatel povinen </w:t>
      </w:r>
      <w:r w:rsidR="68E54C9A">
        <w:t>Dodavatel</w:t>
      </w:r>
      <w:r>
        <w:t>e informovat prokazatelným způsobem a bez zbytečného odkladu.</w:t>
      </w:r>
      <w:bookmarkEnd w:id="18"/>
      <w:r>
        <w:t xml:space="preserve"> </w:t>
      </w:r>
    </w:p>
    <w:p w14:paraId="1A989A4A" w14:textId="639E7BB0" w:rsidR="0078257A" w:rsidRDefault="0078257A" w:rsidP="006243B1">
      <w:pPr>
        <w:pStyle w:val="Nadpis2"/>
      </w:pPr>
      <w:r>
        <w:t>ODPOVĚDNOST ZA ŠKODU</w:t>
      </w:r>
    </w:p>
    <w:p w14:paraId="6B63BF5A" w14:textId="27DE4872" w:rsidR="0078257A" w:rsidRDefault="0BBFE4E5" w:rsidP="00F021F2">
      <w:pPr>
        <w:pStyle w:val="Odstavec11"/>
        <w:ind w:left="709" w:hanging="567"/>
      </w:pPr>
      <w:r>
        <w:t>Smluvní strany nesou odpovědnost za způsobenou škodu v </w:t>
      </w:r>
      <w:r w:rsidR="04376E81">
        <w:t>rá</w:t>
      </w:r>
      <w:r>
        <w:t>m</w:t>
      </w:r>
      <w:r w:rsidR="04376E81">
        <w:t>c</w:t>
      </w:r>
      <w:r>
        <w:t xml:space="preserve">i </w:t>
      </w:r>
      <w:r w:rsidR="00E51AE5">
        <w:t xml:space="preserve">platných a </w:t>
      </w:r>
      <w:r w:rsidR="7D88FA38">
        <w:t xml:space="preserve">účinných </w:t>
      </w:r>
      <w:r w:rsidR="00E51AE5">
        <w:t xml:space="preserve">obecně závazných </w:t>
      </w:r>
      <w:r>
        <w:t>právních předpisů</w:t>
      </w:r>
      <w:r w:rsidR="7D88FA38">
        <w:t xml:space="preserve">, zejména Občanského zákoníku </w:t>
      </w:r>
      <w:r>
        <w:t xml:space="preserve">a </w:t>
      </w:r>
      <w:r w:rsidR="00F002FC">
        <w:t>SLA</w:t>
      </w:r>
      <w:r>
        <w:t>.</w:t>
      </w:r>
    </w:p>
    <w:p w14:paraId="6CB0E1EB" w14:textId="77777777" w:rsidR="0078257A" w:rsidRDefault="0BBFE4E5" w:rsidP="00F021F2">
      <w:pPr>
        <w:pStyle w:val="Odstavec11"/>
        <w:ind w:left="709" w:hanging="567"/>
      </w:pPr>
      <w:r>
        <w:t>Smluvní strany se zavazují k vyvinutí maximálníh</w:t>
      </w:r>
      <w:r w:rsidR="771BCA86">
        <w:t>o úsilí k předcházením škodám a </w:t>
      </w:r>
      <w:r>
        <w:t>k minimalizaci vzniklých škod.</w:t>
      </w:r>
    </w:p>
    <w:p w14:paraId="58D7E8E2" w14:textId="35F2380A" w:rsidR="00C204A1" w:rsidRDefault="04376E81" w:rsidP="00F021F2">
      <w:pPr>
        <w:pStyle w:val="Odstavec11"/>
        <w:ind w:left="709" w:hanging="567"/>
      </w:pPr>
      <w:r>
        <w:t>Smluvní stran</w:t>
      </w:r>
      <w:r w:rsidR="00FE3C56">
        <w:t>a</w:t>
      </w:r>
      <w:r>
        <w:t xml:space="preserve"> se zavazuj</w:t>
      </w:r>
      <w:r w:rsidR="00FE3C56">
        <w:t>e</w:t>
      </w:r>
      <w:r>
        <w:t xml:space="preserve"> upoz</w:t>
      </w:r>
      <w:r w:rsidR="771BCA86">
        <w:t>or</w:t>
      </w:r>
      <w:r>
        <w:t>nit druhou smluvní stranu bez zbytečného odkladu na</w:t>
      </w:r>
      <w:r w:rsidR="00286F14">
        <w:t> </w:t>
      </w:r>
      <w:r>
        <w:t xml:space="preserve">vzniklé okolnosti vylučující odpovědnost bránící řádnému plnění této </w:t>
      </w:r>
      <w:r w:rsidR="0034154B">
        <w:t>SLA</w:t>
      </w:r>
      <w:r>
        <w:t>.</w:t>
      </w:r>
    </w:p>
    <w:p w14:paraId="6E0E1152" w14:textId="741235AA" w:rsidR="00C204A1" w:rsidRPr="0078257A" w:rsidRDefault="04376E81" w:rsidP="00F021F2">
      <w:pPr>
        <w:pStyle w:val="Odstavec11"/>
        <w:ind w:left="709" w:hanging="567"/>
      </w:pPr>
      <w:r>
        <w:t>Žádná ze smluvních stran není odpovědna za prodlení způsobené okolnostmi vylučujícími odpovědnost</w:t>
      </w:r>
      <w:r w:rsidR="06F6DB9C">
        <w:t xml:space="preserve"> (§ 2913 odst. 2 </w:t>
      </w:r>
      <w:r w:rsidR="0C52ABFB">
        <w:t>O</w:t>
      </w:r>
      <w:r w:rsidR="06F6DB9C">
        <w:t>bčanského zákoníku)</w:t>
      </w:r>
      <w:r>
        <w:t xml:space="preserve">. Odpovědnost </w:t>
      </w:r>
      <w:r w:rsidR="79152C33">
        <w:t xml:space="preserve">za prodlení </w:t>
      </w:r>
      <w:r>
        <w:t xml:space="preserve">nevylučuje překážka, </w:t>
      </w:r>
      <w:r w:rsidR="2194DFAB">
        <w:t>vznikl</w:t>
      </w:r>
      <w:r w:rsidR="1E8A1A86">
        <w:t>á</w:t>
      </w:r>
      <w:r w:rsidR="2194DFAB">
        <w:t xml:space="preserve"> z osobních poměrů příslušné smluvní strany, nebo vzniklá až</w:t>
      </w:r>
      <w:r>
        <w:t xml:space="preserve"> v době, kdy povinná strana byla v prodlení s plněním své povinnost</w:t>
      </w:r>
      <w:r w:rsidR="6576EF5B">
        <w:t>i</w:t>
      </w:r>
      <w:r>
        <w:t>,</w:t>
      </w:r>
      <w:r w:rsidR="6576EF5B">
        <w:t xml:space="preserve"> </w:t>
      </w:r>
      <w:r w:rsidR="2194DFAB">
        <w:t>ani překážka, kterou by byla smluvní strana povinna podle smlouvy překonat</w:t>
      </w:r>
      <w:r>
        <w:t>. Účinky vylučující odpovědnost jsou omezeny pouze na dobu, dokud trvá překážka, s níž jsou tyto účinky spojeny.</w:t>
      </w:r>
    </w:p>
    <w:p w14:paraId="2CBB7438" w14:textId="543C3692" w:rsidR="00E42A84" w:rsidRPr="000429AE" w:rsidRDefault="00E42A84" w:rsidP="006243B1">
      <w:pPr>
        <w:pStyle w:val="Nadpis2"/>
      </w:pPr>
      <w:r w:rsidRPr="000429AE">
        <w:t xml:space="preserve">PLATNOST </w:t>
      </w:r>
      <w:r w:rsidR="00EE1E81">
        <w:t xml:space="preserve">A ÚČINNOST </w:t>
      </w:r>
      <w:r w:rsidRPr="000429AE">
        <w:t>SMLOUVY</w:t>
      </w:r>
    </w:p>
    <w:p w14:paraId="75854513" w14:textId="53C15946" w:rsidR="004F0D41" w:rsidRPr="000429AE" w:rsidRDefault="32374A06" w:rsidP="00DB09C7">
      <w:pPr>
        <w:pStyle w:val="Odstavec11"/>
        <w:spacing w:before="80"/>
        <w:ind w:left="709" w:hanging="567"/>
      </w:pPr>
      <w:bookmarkStart w:id="19" w:name="_Ref534178792"/>
      <w:r w:rsidRPr="000429AE">
        <w:t xml:space="preserve">Tato </w:t>
      </w:r>
      <w:r w:rsidR="0034154B" w:rsidRPr="000429AE">
        <w:t xml:space="preserve">SLA </w:t>
      </w:r>
      <w:r w:rsidRPr="000429AE">
        <w:t>se uzavírá na</w:t>
      </w:r>
      <w:r w:rsidR="771BCA86" w:rsidRPr="000429AE">
        <w:t xml:space="preserve"> dobu určitou, a to</w:t>
      </w:r>
      <w:r w:rsidR="03D02A84" w:rsidRPr="000429AE">
        <w:t xml:space="preserve"> dobu </w:t>
      </w:r>
      <w:r w:rsidR="3733D894" w:rsidRPr="000429AE">
        <w:t>84</w:t>
      </w:r>
      <w:r w:rsidR="03D02A84" w:rsidRPr="000429AE">
        <w:t xml:space="preserve"> měsíců </w:t>
      </w:r>
      <w:r w:rsidR="06870422" w:rsidRPr="000429AE">
        <w:t>od</w:t>
      </w:r>
      <w:r w:rsidR="61408975" w:rsidRPr="000429AE">
        <w:t>e dne</w:t>
      </w:r>
      <w:r w:rsidR="3E3D3E71" w:rsidRPr="000429AE">
        <w:t xml:space="preserve"> </w:t>
      </w:r>
      <w:r w:rsidR="003F4383">
        <w:t>platnosti a</w:t>
      </w:r>
      <w:r w:rsidR="003F4383" w:rsidRPr="000429AE">
        <w:t xml:space="preserve"> </w:t>
      </w:r>
      <w:r w:rsidR="3E3D3E71" w:rsidRPr="000429AE">
        <w:t xml:space="preserve">účinnosti </w:t>
      </w:r>
      <w:r w:rsidR="0034154B" w:rsidRPr="000429AE">
        <w:t>SLA</w:t>
      </w:r>
      <w:r w:rsidR="3E3D3E71" w:rsidRPr="000429AE">
        <w:t>.</w:t>
      </w:r>
      <w:r w:rsidR="008268BF" w:rsidRPr="000429AE">
        <w:t xml:space="preserve"> </w:t>
      </w:r>
      <w:r w:rsidR="610D902F" w:rsidRPr="000429AE">
        <w:t>Smlouva nabývá účinnosti</w:t>
      </w:r>
      <w:r w:rsidR="00C42E9D" w:rsidRPr="000429AE">
        <w:t>:</w:t>
      </w:r>
    </w:p>
    <w:p w14:paraId="725F1607" w14:textId="4AB9EA22" w:rsidR="00FD131B" w:rsidRPr="00463D49" w:rsidRDefault="610D902F" w:rsidP="00A46B7C">
      <w:pPr>
        <w:pStyle w:val="Odstavec111"/>
        <w:numPr>
          <w:ilvl w:val="2"/>
          <w:numId w:val="34"/>
        </w:numPr>
        <w:spacing w:before="80"/>
      </w:pPr>
      <w:r w:rsidRPr="000429AE">
        <w:t xml:space="preserve">dnem </w:t>
      </w:r>
      <w:r w:rsidR="00322E14" w:rsidRPr="00463D49">
        <w:t xml:space="preserve">dokončení a </w:t>
      </w:r>
      <w:r w:rsidR="00145F43" w:rsidRPr="00463D49">
        <w:t xml:space="preserve">úspěšné </w:t>
      </w:r>
      <w:r w:rsidRPr="00463D49">
        <w:t>a</w:t>
      </w:r>
      <w:r w:rsidR="3E3D3E71" w:rsidRPr="00463D49">
        <w:t>kceptace</w:t>
      </w:r>
      <w:r w:rsidR="00986B10" w:rsidRPr="00463D49">
        <w:t xml:space="preserve"> </w:t>
      </w:r>
      <w:r w:rsidR="001D115D" w:rsidRPr="00463D49">
        <w:t xml:space="preserve">Objednatelem </w:t>
      </w:r>
      <w:r w:rsidR="001418E8" w:rsidRPr="00463D49">
        <w:t xml:space="preserve">první </w:t>
      </w:r>
      <w:r w:rsidR="00145F43" w:rsidRPr="00463D49">
        <w:t xml:space="preserve">Dílčí </w:t>
      </w:r>
      <w:r w:rsidR="001418E8" w:rsidRPr="00463D49">
        <w:t>č</w:t>
      </w:r>
      <w:r w:rsidR="004F0D41" w:rsidRPr="00463D49">
        <w:t xml:space="preserve">ásti </w:t>
      </w:r>
      <w:r w:rsidR="001418E8" w:rsidRPr="00463D49">
        <w:t xml:space="preserve">Díla </w:t>
      </w:r>
      <w:r w:rsidR="00145F43" w:rsidRPr="00463D49">
        <w:t>realizované v rámci první Lokality dle Harmonogramu</w:t>
      </w:r>
      <w:r w:rsidR="004F0D41" w:rsidRPr="00463D49">
        <w:t xml:space="preserve"> </w:t>
      </w:r>
      <w:r w:rsidR="00005D1C" w:rsidRPr="00463D49">
        <w:t xml:space="preserve">dle Smlouvy o </w:t>
      </w:r>
      <w:r w:rsidR="00463D49" w:rsidRPr="00463D49">
        <w:t>dodávce</w:t>
      </w:r>
      <w:r w:rsidR="00005D1C" w:rsidRPr="00463D49">
        <w:t>.</w:t>
      </w:r>
    </w:p>
    <w:bookmarkEnd w:id="19"/>
    <w:p w14:paraId="2938F218" w14:textId="7696ADA0" w:rsidR="00C70592" w:rsidRPr="000429AE" w:rsidRDefault="52814DE8" w:rsidP="00574EA5">
      <w:pPr>
        <w:pStyle w:val="Odstavec11"/>
        <w:spacing w:before="80"/>
        <w:ind w:left="709" w:hanging="567"/>
      </w:pPr>
      <w:r w:rsidRPr="000429AE">
        <w:t xml:space="preserve">Tato </w:t>
      </w:r>
      <w:r w:rsidR="00DC54CE" w:rsidRPr="000429AE">
        <w:t xml:space="preserve">SLA </w:t>
      </w:r>
      <w:r w:rsidRPr="000429AE">
        <w:t xml:space="preserve">pozbývá </w:t>
      </w:r>
      <w:r w:rsidR="2C319854" w:rsidRPr="000429AE">
        <w:t>účinnosti</w:t>
      </w:r>
      <w:r w:rsidRPr="000429AE">
        <w:t>:</w:t>
      </w:r>
    </w:p>
    <w:p w14:paraId="08AC3AD8" w14:textId="41E6A79F" w:rsidR="006E218E" w:rsidRDefault="006E218E" w:rsidP="00A46B7C">
      <w:pPr>
        <w:pStyle w:val="Odstavec111"/>
        <w:numPr>
          <w:ilvl w:val="2"/>
          <w:numId w:val="52"/>
        </w:numPr>
        <w:spacing w:before="80"/>
      </w:pPr>
      <w:r>
        <w:t xml:space="preserve">uplynutím sjednané doby </w:t>
      </w:r>
      <w:r w:rsidR="0022512C">
        <w:t>trvání</w:t>
      </w:r>
      <w:r w:rsidR="003E6ED6">
        <w:t>,</w:t>
      </w:r>
    </w:p>
    <w:p w14:paraId="525A25D1" w14:textId="48B96018" w:rsidR="00C70592" w:rsidRPr="00C70592" w:rsidRDefault="00C70592" w:rsidP="00A46B7C">
      <w:pPr>
        <w:pStyle w:val="Odstavec111"/>
        <w:numPr>
          <w:ilvl w:val="2"/>
          <w:numId w:val="52"/>
        </w:numPr>
        <w:spacing w:before="80"/>
      </w:pPr>
      <w:r>
        <w:t>zánikem jedné ze smluvních stran</w:t>
      </w:r>
      <w:r w:rsidR="00524EF2">
        <w:t xml:space="preserve"> bez právního nástupce</w:t>
      </w:r>
      <w:r w:rsidR="003E6ED6">
        <w:t>,</w:t>
      </w:r>
    </w:p>
    <w:p w14:paraId="6769A95A" w14:textId="0A41D12B" w:rsidR="00C70592" w:rsidRPr="00AA7009" w:rsidRDefault="00C70592" w:rsidP="00A46B7C">
      <w:pPr>
        <w:pStyle w:val="Odstavec111"/>
        <w:numPr>
          <w:ilvl w:val="2"/>
          <w:numId w:val="52"/>
        </w:numPr>
        <w:spacing w:before="80"/>
      </w:pPr>
      <w:r w:rsidRPr="00C70592">
        <w:t xml:space="preserve">odstoupením od </w:t>
      </w:r>
      <w:r w:rsidR="00DC54CE">
        <w:t>SLA</w:t>
      </w:r>
      <w:r w:rsidR="003E6ED6">
        <w:t>,</w:t>
      </w:r>
    </w:p>
    <w:p w14:paraId="5B92C726" w14:textId="762C2CDA" w:rsidR="00C70592" w:rsidRPr="00C70592" w:rsidRDefault="00C70592" w:rsidP="00A46B7C">
      <w:pPr>
        <w:pStyle w:val="Odstavec111"/>
        <w:numPr>
          <w:ilvl w:val="2"/>
          <w:numId w:val="52"/>
        </w:numPr>
        <w:spacing w:before="80"/>
      </w:pPr>
      <w:r w:rsidRPr="00C70592">
        <w:t>výpovědí</w:t>
      </w:r>
      <w:r w:rsidR="003E6ED6">
        <w:t>.</w:t>
      </w:r>
    </w:p>
    <w:p w14:paraId="28EED466" w14:textId="532DE38B" w:rsidR="00C70592" w:rsidRDefault="68E54C9A" w:rsidP="009E5BEB">
      <w:pPr>
        <w:pStyle w:val="Odstavec11"/>
        <w:spacing w:before="80"/>
        <w:ind w:left="709" w:hanging="567"/>
      </w:pPr>
      <w:r>
        <w:t>Dodavatel</w:t>
      </w:r>
      <w:r w:rsidR="52814DE8">
        <w:t xml:space="preserve"> může od </w:t>
      </w:r>
      <w:r w:rsidR="00DC54CE">
        <w:t xml:space="preserve">SLA </w:t>
      </w:r>
      <w:r w:rsidR="52814DE8">
        <w:t xml:space="preserve">odstoupit s okamžitou </w:t>
      </w:r>
      <w:r w:rsidR="06F6DB9C">
        <w:t xml:space="preserve">účinností </w:t>
      </w:r>
      <w:r w:rsidR="52814DE8">
        <w:t xml:space="preserve">při podstatném porušení </w:t>
      </w:r>
      <w:r w:rsidR="00DC54CE">
        <w:t xml:space="preserve">SLA </w:t>
      </w:r>
      <w:r w:rsidR="5BDF0C51">
        <w:t>O</w:t>
      </w:r>
      <w:r w:rsidR="52814DE8">
        <w:t xml:space="preserve">bjednatelem. Za podstatné porušení </w:t>
      </w:r>
      <w:r w:rsidR="00DC54CE">
        <w:t xml:space="preserve">SLA </w:t>
      </w:r>
      <w:r w:rsidR="5BDF0C51">
        <w:t>O</w:t>
      </w:r>
      <w:r w:rsidR="52814DE8">
        <w:t>bjed</w:t>
      </w:r>
      <w:r w:rsidR="3524A44F">
        <w:t xml:space="preserve">natelem považují smluvní strany </w:t>
      </w:r>
      <w:r w:rsidR="52814DE8">
        <w:t xml:space="preserve">nezaplacení oprávněně fakturované částky </w:t>
      </w:r>
      <w:r w:rsidR="5BDF0C51">
        <w:t>O</w:t>
      </w:r>
      <w:r w:rsidR="3524A44F">
        <w:t xml:space="preserve">bjednatelem do </w:t>
      </w:r>
      <w:r w:rsidR="5BDF0C51">
        <w:t>devadesát</w:t>
      </w:r>
      <w:r w:rsidR="5B231B9F">
        <w:t>i</w:t>
      </w:r>
      <w:r w:rsidR="5BDF0C51">
        <w:t xml:space="preserve"> (</w:t>
      </w:r>
      <w:r w:rsidR="3524A44F">
        <w:t>90</w:t>
      </w:r>
      <w:r w:rsidR="5BDF0C51">
        <w:t>)</w:t>
      </w:r>
      <w:r w:rsidR="52814DE8">
        <w:t xml:space="preserve"> kalendářních dn</w:t>
      </w:r>
      <w:r w:rsidR="3524A44F">
        <w:t>ů</w:t>
      </w:r>
      <w:r w:rsidR="52814DE8">
        <w:t xml:space="preserve"> ode dne splatnosti řádné</w:t>
      </w:r>
      <w:r w:rsidR="1E8A1A86">
        <w:t xml:space="preserve"> faktury</w:t>
      </w:r>
      <w:r w:rsidR="22305A2B">
        <w:t xml:space="preserve">, ačkoliv byl </w:t>
      </w:r>
      <w:r w:rsidR="5BDF0C51">
        <w:t>O</w:t>
      </w:r>
      <w:r w:rsidR="22305A2B">
        <w:t>bjednatel na své prodlení písemně upozorněn</w:t>
      </w:r>
      <w:r w:rsidR="52814DE8">
        <w:t>.</w:t>
      </w:r>
    </w:p>
    <w:p w14:paraId="6D570D7E" w14:textId="588E3360" w:rsidR="00C70592" w:rsidRDefault="52814DE8" w:rsidP="009E5BEB">
      <w:pPr>
        <w:pStyle w:val="Odstavec11"/>
        <w:spacing w:before="80"/>
        <w:ind w:left="709" w:hanging="567"/>
      </w:pPr>
      <w:r>
        <w:t xml:space="preserve">Objednatel může od </w:t>
      </w:r>
      <w:r w:rsidR="00630524">
        <w:t xml:space="preserve">SLA </w:t>
      </w:r>
      <w:r>
        <w:t xml:space="preserve">odstoupit s okamžitou </w:t>
      </w:r>
      <w:r w:rsidR="06F6DB9C">
        <w:t xml:space="preserve">účinností </w:t>
      </w:r>
      <w:r>
        <w:t xml:space="preserve">při podstatném porušení </w:t>
      </w:r>
      <w:r w:rsidR="00793F3F">
        <w:t xml:space="preserve">této </w:t>
      </w:r>
      <w:r>
        <w:t xml:space="preserve">smlouvy </w:t>
      </w:r>
      <w:r w:rsidR="68E54C9A">
        <w:t>Dodavatel</w:t>
      </w:r>
      <w:r>
        <w:t xml:space="preserve">em. Za podstatné porušení smlouvy </w:t>
      </w:r>
      <w:r w:rsidR="68E54C9A">
        <w:t>Dodavatel</w:t>
      </w:r>
      <w:r>
        <w:t>em považují smluvní strany:</w:t>
      </w:r>
    </w:p>
    <w:p w14:paraId="3FAD7CB4" w14:textId="575A067A" w:rsidR="00C70592" w:rsidRPr="00636ECA" w:rsidRDefault="00C70592" w:rsidP="00574EA5">
      <w:pPr>
        <w:pStyle w:val="Odstavec111"/>
        <w:numPr>
          <w:ilvl w:val="2"/>
          <w:numId w:val="35"/>
        </w:numPr>
        <w:spacing w:before="80"/>
      </w:pPr>
      <w:r>
        <w:t xml:space="preserve">opakované </w:t>
      </w:r>
      <w:r w:rsidR="002C7FA8">
        <w:t xml:space="preserve">hrubé porušení </w:t>
      </w:r>
      <w:r>
        <w:t>podmínek</w:t>
      </w:r>
      <w:r w:rsidR="00BF794A">
        <w:t xml:space="preserve"> stanovených touto </w:t>
      </w:r>
      <w:r w:rsidR="00630524" w:rsidRPr="004413C7">
        <w:t>S</w:t>
      </w:r>
      <w:r w:rsidR="00630524">
        <w:t>LA</w:t>
      </w:r>
      <w:r w:rsidR="003E6ED6" w:rsidRPr="004413C7">
        <w:t>,</w:t>
      </w:r>
      <w:r w:rsidR="000E3099">
        <w:t xml:space="preserve"> </w:t>
      </w:r>
    </w:p>
    <w:p w14:paraId="7D95EED0" w14:textId="60D9C1C8" w:rsidR="00C70592" w:rsidRDefault="00C70592" w:rsidP="00B75504">
      <w:pPr>
        <w:pStyle w:val="Odstavec111"/>
        <w:numPr>
          <w:ilvl w:val="2"/>
          <w:numId w:val="35"/>
        </w:numPr>
        <w:spacing w:before="80"/>
      </w:pPr>
      <w:r>
        <w:t>ne</w:t>
      </w:r>
      <w:r w:rsidR="0039592B">
        <w:t>o</w:t>
      </w:r>
      <w:r>
        <w:t xml:space="preserve">důvodněné přerušení </w:t>
      </w:r>
      <w:r w:rsidR="00EA1B21">
        <w:t>S</w:t>
      </w:r>
      <w:r w:rsidR="00BF794A">
        <w:t xml:space="preserve">lužeb stanovené touto </w:t>
      </w:r>
      <w:r w:rsidR="00630524">
        <w:t xml:space="preserve">SLA </w:t>
      </w:r>
      <w:r w:rsidR="003D7A28">
        <w:t>a/nebo na základě této</w:t>
      </w:r>
      <w:r w:rsidR="00356504">
        <w:t> </w:t>
      </w:r>
      <w:r w:rsidR="00630524">
        <w:t>SLA</w:t>
      </w:r>
      <w:r w:rsidR="00B75504">
        <w:t>,</w:t>
      </w:r>
    </w:p>
    <w:p w14:paraId="0037D9A4" w14:textId="5822BC52" w:rsidR="00B75504" w:rsidRPr="00B75504" w:rsidRDefault="00B75504" w:rsidP="00574EA5">
      <w:pPr>
        <w:pStyle w:val="Odstavecseseznamem"/>
        <w:numPr>
          <w:ilvl w:val="2"/>
          <w:numId w:val="35"/>
        </w:numPr>
        <w:jc w:val="both"/>
        <w:rPr>
          <w:rFonts w:ascii="Arial" w:hAnsi="Arial"/>
        </w:rPr>
      </w:pPr>
      <w:r w:rsidRPr="00B75504">
        <w:rPr>
          <w:rFonts w:ascii="Arial" w:hAnsi="Arial"/>
        </w:rPr>
        <w:t>Dodavatel bude v prodlení s předložením či obnovením pojistné smlouvy dle článku 1</w:t>
      </w:r>
      <w:r w:rsidR="00891E57">
        <w:rPr>
          <w:rFonts w:ascii="Arial" w:hAnsi="Arial"/>
        </w:rPr>
        <w:t>4</w:t>
      </w:r>
      <w:r w:rsidRPr="00B75504">
        <w:rPr>
          <w:rFonts w:ascii="Arial" w:hAnsi="Arial"/>
        </w:rPr>
        <w:t xml:space="preserve"> této </w:t>
      </w:r>
      <w:r w:rsidR="00630524" w:rsidRPr="00B75504">
        <w:rPr>
          <w:rFonts w:ascii="Arial" w:hAnsi="Arial"/>
        </w:rPr>
        <w:t>S</w:t>
      </w:r>
      <w:r w:rsidR="00630524">
        <w:rPr>
          <w:rFonts w:ascii="Arial" w:hAnsi="Arial"/>
        </w:rPr>
        <w:t>LA</w:t>
      </w:r>
      <w:r w:rsidR="00630524" w:rsidRPr="00B75504">
        <w:rPr>
          <w:rFonts w:ascii="Arial" w:hAnsi="Arial"/>
        </w:rPr>
        <w:t xml:space="preserve"> </w:t>
      </w:r>
      <w:r w:rsidRPr="00B75504">
        <w:rPr>
          <w:rFonts w:ascii="Arial" w:hAnsi="Arial"/>
        </w:rPr>
        <w:t>po dobu delší než třicet (30) dnů, přestože byl na toto prodlení Objednatelem písemně upozorněn a byla mu takto poskytnuta přiměřená lhůta k nápravě (alespoň třiceti (30) dní),</w:t>
      </w:r>
    </w:p>
    <w:p w14:paraId="3CD97902" w14:textId="669235AC" w:rsidR="00B75504" w:rsidRDefault="00B75504" w:rsidP="00B75504">
      <w:pPr>
        <w:pStyle w:val="Odstavec111"/>
        <w:numPr>
          <w:ilvl w:val="2"/>
          <w:numId w:val="35"/>
        </w:numPr>
        <w:spacing w:before="80"/>
      </w:pPr>
      <w:r>
        <w:t>Dodavatel bude v prodlení se zaplacením smluvních pokut uplatněných Objednatelem dle článku ‎1</w:t>
      </w:r>
      <w:r w:rsidR="002D560F">
        <w:t>6</w:t>
      </w:r>
      <w:r>
        <w:t xml:space="preserve"> této </w:t>
      </w:r>
      <w:r w:rsidR="00630524">
        <w:t xml:space="preserve">SLA </w:t>
      </w:r>
      <w:r>
        <w:t>po dobu delší než třicet (30) dnů, přestože byl na toto prodlení Objednatelem písemně upozorněn a byla mu takto poskytnuta přiměřená lhůta k nápravě (alespoň třiceti (30) dní).</w:t>
      </w:r>
    </w:p>
    <w:p w14:paraId="7E04265A" w14:textId="3BC3102A" w:rsidR="00B75504" w:rsidRPr="004403E0" w:rsidRDefault="00B75504" w:rsidP="00B75504">
      <w:pPr>
        <w:pStyle w:val="Odstavec111"/>
        <w:numPr>
          <w:ilvl w:val="2"/>
          <w:numId w:val="35"/>
        </w:numPr>
        <w:spacing w:before="80"/>
      </w:pPr>
      <w:r>
        <w:t>Dodavatel bude v prodlení se zaplacením částky odpovídající nároku na náhradu škody uplatněného Objednatelem dle článku ‎2</w:t>
      </w:r>
      <w:r w:rsidR="002D560F">
        <w:t>0</w:t>
      </w:r>
      <w:r>
        <w:t xml:space="preserve"> </w:t>
      </w:r>
      <w:r w:rsidR="002F3EE2">
        <w:t>SLA</w:t>
      </w:r>
      <w:r>
        <w:t xml:space="preserve"> po dobu delší než třicet (30) dnů, přestože byl na toto prodlení Objednatelem písemně upozorněn a byla mu takto poskytnuta </w:t>
      </w:r>
      <w:r w:rsidRPr="004403E0">
        <w:t>přiměřená lhůta k nápravě (alespoň třiceti (30) dní).</w:t>
      </w:r>
    </w:p>
    <w:p w14:paraId="004048BB" w14:textId="569BB614" w:rsidR="00B75504" w:rsidRPr="004403E0" w:rsidRDefault="00B75504" w:rsidP="00B75504">
      <w:pPr>
        <w:pStyle w:val="Odstavec111"/>
        <w:numPr>
          <w:ilvl w:val="2"/>
          <w:numId w:val="35"/>
        </w:numPr>
        <w:spacing w:before="80"/>
      </w:pPr>
      <w:r w:rsidRPr="004403E0">
        <w:t xml:space="preserve">Dodavatel opakovaně nebo po dobu alespoň šedesáti (60) dnů porušuje nebo neplní některé požadavky na Službu dle příslušného Listu </w:t>
      </w:r>
      <w:r w:rsidR="00630524" w:rsidRPr="004403E0">
        <w:t>služby</w:t>
      </w:r>
      <w:r w:rsidRPr="004403E0">
        <w:t>, přestože byl na toto porušení Objednatelem písemně upozorněn a byla mu takto poskytnuta přiměřená lhůta k nápravě,</w:t>
      </w:r>
    </w:p>
    <w:p w14:paraId="3D32CF21" w14:textId="77777777" w:rsidR="00B75504" w:rsidRPr="004403E0" w:rsidRDefault="00B75504" w:rsidP="00B75504">
      <w:pPr>
        <w:pStyle w:val="Odstavec111"/>
        <w:numPr>
          <w:ilvl w:val="2"/>
          <w:numId w:val="35"/>
        </w:numPr>
        <w:spacing w:before="80"/>
      </w:pPr>
      <w:r w:rsidRPr="004403E0">
        <w:t>Dodavatel bude v prodlení se splněním lhůty pro dokončení Díla stanovené v Požadavku.</w:t>
      </w:r>
    </w:p>
    <w:p w14:paraId="6140EA5F" w14:textId="1CD29F91" w:rsidR="00B75504" w:rsidRPr="004403E0" w:rsidRDefault="00B75504" w:rsidP="00B75504">
      <w:pPr>
        <w:pStyle w:val="Odstavec111"/>
        <w:numPr>
          <w:ilvl w:val="2"/>
          <w:numId w:val="35"/>
        </w:numPr>
        <w:spacing w:before="80"/>
      </w:pPr>
      <w:r w:rsidRPr="004403E0">
        <w:lastRenderedPageBreak/>
        <w:t xml:space="preserve">Dodavatel poruší nebo nesplní některou svou povinnost podle této </w:t>
      </w:r>
      <w:r w:rsidR="00630524" w:rsidRPr="004403E0">
        <w:t>SLA</w:t>
      </w:r>
      <w:r w:rsidRPr="004403E0">
        <w:t xml:space="preserve">, v důsledku čehož nebude </w:t>
      </w:r>
      <w:r w:rsidR="00D44BA2" w:rsidRPr="004403E0">
        <w:t xml:space="preserve">PLC úroveň nebo její část </w:t>
      </w:r>
      <w:r w:rsidRPr="004403E0">
        <w:t>funkční po dobu delší než deset (10) dnů po sobě jdoucích,</w:t>
      </w:r>
    </w:p>
    <w:p w14:paraId="126C2E62" w14:textId="5312B355" w:rsidR="00B75504" w:rsidRPr="004403E0" w:rsidRDefault="00B75504" w:rsidP="00B75504">
      <w:pPr>
        <w:pStyle w:val="Odstavec111"/>
        <w:numPr>
          <w:ilvl w:val="2"/>
          <w:numId w:val="35"/>
        </w:numPr>
        <w:spacing w:before="80"/>
      </w:pPr>
      <w:r w:rsidRPr="004403E0">
        <w:t xml:space="preserve">Dodavatel poruší nebo nesplní některou svou povinnost, která je </w:t>
      </w:r>
      <w:r w:rsidR="00496073" w:rsidRPr="004403E0">
        <w:t>podstatným, závažným</w:t>
      </w:r>
      <w:r w:rsidRPr="004403E0">
        <w:t xml:space="preserve"> porušení</w:t>
      </w:r>
      <w:r w:rsidR="00496073" w:rsidRPr="004403E0">
        <w:t>m</w:t>
      </w:r>
      <w:r w:rsidRPr="004403E0">
        <w:t xml:space="preserve"> ustanovení této </w:t>
      </w:r>
      <w:r w:rsidR="00630524" w:rsidRPr="004403E0">
        <w:t xml:space="preserve">SLA </w:t>
      </w:r>
      <w:r w:rsidRPr="004403E0">
        <w:t>nebo jejích příloh.</w:t>
      </w:r>
    </w:p>
    <w:p w14:paraId="7BF79134" w14:textId="27B8922F" w:rsidR="006E218E" w:rsidRDefault="6AB51B90" w:rsidP="009E5BEB">
      <w:pPr>
        <w:pStyle w:val="Odstavec11"/>
        <w:spacing w:before="80"/>
        <w:ind w:left="709" w:hanging="567"/>
      </w:pPr>
      <w:r w:rsidRPr="004403E0">
        <w:t xml:space="preserve">Smluvní strany se též dohodly, že důvodem k odstoupení od </w:t>
      </w:r>
      <w:r w:rsidR="00F11F06" w:rsidRPr="004403E0">
        <w:t xml:space="preserve">SLA </w:t>
      </w:r>
      <w:r w:rsidRPr="004403E0">
        <w:t xml:space="preserve">ze strany </w:t>
      </w:r>
      <w:r w:rsidR="5BDF0C51" w:rsidRPr="004403E0">
        <w:t>O</w:t>
      </w:r>
      <w:r w:rsidRPr="004403E0">
        <w:t>bjednatele je i též případ,</w:t>
      </w:r>
      <w:r>
        <w:t xml:space="preserve"> kdy:</w:t>
      </w:r>
    </w:p>
    <w:p w14:paraId="638A6A9B" w14:textId="4CA14417" w:rsidR="006E218E" w:rsidRDefault="00D537ED" w:rsidP="00574EA5">
      <w:pPr>
        <w:pStyle w:val="Odstavec111"/>
        <w:numPr>
          <w:ilvl w:val="2"/>
          <w:numId w:val="36"/>
        </w:numPr>
        <w:spacing w:before="80"/>
      </w:pPr>
      <w:r>
        <w:t>Dodavatel</w:t>
      </w:r>
      <w:r w:rsidR="003E6ED6">
        <w:t xml:space="preserve"> vstoupí do likvidace,</w:t>
      </w:r>
    </w:p>
    <w:p w14:paraId="502899BE" w14:textId="2E83435B" w:rsidR="006E218E" w:rsidRDefault="00F40C64" w:rsidP="00574EA5">
      <w:pPr>
        <w:pStyle w:val="Odstavec111"/>
        <w:numPr>
          <w:ilvl w:val="2"/>
          <w:numId w:val="36"/>
        </w:numPr>
        <w:spacing w:before="80"/>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248ABEEE" w:rsidR="006E218E" w:rsidRDefault="00D537ED" w:rsidP="00574EA5">
      <w:pPr>
        <w:pStyle w:val="Odstavec111"/>
        <w:numPr>
          <w:ilvl w:val="2"/>
          <w:numId w:val="36"/>
        </w:numPr>
        <w:spacing w:before="80"/>
      </w:pPr>
      <w:r>
        <w:t>Dodavatel</w:t>
      </w:r>
      <w:r w:rsidR="006E218E">
        <w:t xml:space="preserve">i zanikne oprávnění nezbytné pro řádné plnění </w:t>
      </w:r>
      <w:r w:rsidR="00F11F06">
        <w:t>SLA</w:t>
      </w:r>
      <w:r w:rsidR="003E6ED6">
        <w:t>,</w:t>
      </w:r>
    </w:p>
    <w:p w14:paraId="2E1A5977" w14:textId="79CB7850" w:rsidR="006E218E" w:rsidRDefault="00F40C64" w:rsidP="00574EA5">
      <w:pPr>
        <w:pStyle w:val="Odstavec111"/>
        <w:numPr>
          <w:ilvl w:val="2"/>
          <w:numId w:val="36"/>
        </w:numPr>
        <w:spacing w:before="80"/>
      </w:pPr>
      <w:r>
        <w:t>v</w:t>
      </w:r>
      <w:r w:rsidR="006E218E">
        <w:t>yskytnou-li se sku</w:t>
      </w:r>
      <w:r>
        <w:t xml:space="preserve">tečnosti, za které </w:t>
      </w:r>
      <w:r w:rsidR="00D537ED">
        <w:t>Dodavatel</w:t>
      </w:r>
      <w:r w:rsidR="006E218E">
        <w:t xml:space="preserve"> neodpovídá a které brání v plnění </w:t>
      </w:r>
      <w:r w:rsidR="005A12E9">
        <w:t xml:space="preserve">SLA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574EA5">
      <w:pPr>
        <w:pStyle w:val="Odstavec111"/>
        <w:numPr>
          <w:ilvl w:val="2"/>
          <w:numId w:val="36"/>
        </w:numPr>
        <w:spacing w:before="80"/>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71CC82B" w14:textId="046751F7" w:rsidR="004B4772" w:rsidRDefault="006E218E" w:rsidP="00574EA5">
      <w:pPr>
        <w:pStyle w:val="Odstavec111"/>
        <w:numPr>
          <w:ilvl w:val="2"/>
          <w:numId w:val="36"/>
        </w:numPr>
        <w:spacing w:before="80"/>
      </w:pPr>
      <w:r>
        <w:t xml:space="preserve">pravomocné odsouzení </w:t>
      </w:r>
      <w:r w:rsidR="00D537ED">
        <w:t>Dodavatel</w:t>
      </w:r>
      <w:r>
        <w:t>e pro trestný čin podle zákona č. 418/2011 Sb., o</w:t>
      </w:r>
      <w:r w:rsidR="00956CBD">
        <w:t> </w:t>
      </w:r>
      <w:r>
        <w:t>trestní odpovědnosti právnických osob a řízení proti nim, v platném znění.</w:t>
      </w:r>
    </w:p>
    <w:p w14:paraId="25F31578" w14:textId="0A2EB6BA" w:rsidR="006B512F" w:rsidRDefault="1A633623" w:rsidP="00E22405">
      <w:pPr>
        <w:pStyle w:val="Odstavec11"/>
        <w:ind w:left="709" w:hanging="567"/>
      </w:pPr>
      <w:r>
        <w:t xml:space="preserve">Objednatel je oprávněn od této </w:t>
      </w:r>
      <w:r w:rsidR="00F11F06">
        <w:t xml:space="preserve">SLA </w:t>
      </w:r>
      <w:r>
        <w:t xml:space="preserve">odstoupit v případě, že Dodavatel uvedl nepravdivé údaje v čestném prohlášení o neexistenci střetu zájmů a pravdivosti údajů o skutečném majiteli, které je přílohou č. </w:t>
      </w:r>
      <w:r w:rsidR="755368C3">
        <w:t>9</w:t>
      </w:r>
      <w:r>
        <w:t xml:space="preserve"> této </w:t>
      </w:r>
      <w:r w:rsidR="00F11F06">
        <w:t>SLA</w:t>
      </w:r>
      <w:r>
        <w:t>.</w:t>
      </w:r>
    </w:p>
    <w:p w14:paraId="798B74A2" w14:textId="5E513BC5" w:rsidR="006B512F" w:rsidRDefault="1A633623" w:rsidP="00E22405">
      <w:pPr>
        <w:pStyle w:val="Odstavec11"/>
        <w:ind w:left="709" w:hanging="567"/>
      </w:pPr>
      <w:r>
        <w:t xml:space="preserve">Objednatel je oprávněn od této </w:t>
      </w:r>
      <w:r w:rsidR="00F11F06">
        <w:t xml:space="preserve">SLA </w:t>
      </w:r>
      <w:r>
        <w:t xml:space="preserve">odstoupit také v případě, že Dodavatel ve lhůtě dle </w:t>
      </w:r>
      <w:r w:rsidR="007A1829">
        <w:t>SLA</w:t>
      </w:r>
      <w:r>
        <w:t xml:space="preserve"> nevyrozuměl Objednatele o takové změně v zápisu údajů o jeho skutečném majiteli, při které byl jako skutečný majitel Dodavatele nebo poddodavatele do evidence zapsán veřejný funkcionář uvedený v ust. § 2 odst. 1 písm. c) ZSZ </w:t>
      </w:r>
    </w:p>
    <w:p w14:paraId="03F36EC7" w14:textId="38410C5A" w:rsidR="009F1B9C" w:rsidRPr="005E43CB" w:rsidRDefault="009F1B9C" w:rsidP="00E22405">
      <w:pPr>
        <w:pStyle w:val="Odstavec11"/>
        <w:ind w:left="709" w:hanging="567"/>
      </w:pPr>
      <w:bookmarkStart w:id="20" w:name="_Hlk73711307"/>
      <w:r w:rsidRPr="005E43CB">
        <w:t xml:space="preserve">Objednatel je oprávněn od této </w:t>
      </w:r>
      <w:r w:rsidR="00F11F06">
        <w:t>SLA</w:t>
      </w:r>
      <w:r w:rsidR="00F11F06" w:rsidRPr="005E43CB">
        <w:t xml:space="preserve"> </w:t>
      </w:r>
      <w:r w:rsidRPr="005E43CB">
        <w:t xml:space="preserve">odstoupit v případě, že </w:t>
      </w:r>
      <w:r w:rsidR="00B75504">
        <w:t>D</w:t>
      </w:r>
      <w:r w:rsidRPr="005E43CB">
        <w:t xml:space="preserve">odavatel uvedl nepravdivé údaje v čestném prohlášení o nepodléhání omezujícím opatřením, které je </w:t>
      </w:r>
      <w:r w:rsidRPr="00E22405">
        <w:t xml:space="preserve">přílohou č. </w:t>
      </w:r>
      <w:r w:rsidR="00893F30">
        <w:t>9</w:t>
      </w:r>
      <w:r w:rsidRPr="005E43CB">
        <w:t xml:space="preserve"> této</w:t>
      </w:r>
      <w:r w:rsidR="00893F30">
        <w:t xml:space="preserve"> </w:t>
      </w:r>
      <w:r w:rsidR="00F11F06">
        <w:t>SLA</w:t>
      </w:r>
      <w:r w:rsidRPr="005E43CB">
        <w:t>.</w:t>
      </w:r>
    </w:p>
    <w:bookmarkEnd w:id="20"/>
    <w:p w14:paraId="2CED7A92" w14:textId="3C25E030" w:rsidR="009F1B9C" w:rsidRPr="005E43CB" w:rsidRDefault="009F1B9C" w:rsidP="00E22405">
      <w:pPr>
        <w:pStyle w:val="Odstavec11"/>
        <w:ind w:left="709" w:hanging="567"/>
      </w:pPr>
      <w:r w:rsidRPr="005E43CB">
        <w:t xml:space="preserve">Objednatel je oprávněn od této </w:t>
      </w:r>
      <w:r w:rsidR="00F11F06">
        <w:t xml:space="preserve">SLA </w:t>
      </w:r>
      <w:r w:rsidRPr="005E43CB">
        <w:t xml:space="preserve">odstoupit také v případě, že </w:t>
      </w:r>
      <w:r w:rsidR="00B75504">
        <w:t>D</w:t>
      </w:r>
      <w:r w:rsidRPr="005E43CB">
        <w:t xml:space="preserve">odavatel nevyrozuměl objednatele o změně údajů a skutečností, o nichž činil </w:t>
      </w:r>
      <w:r w:rsidR="005A12E9">
        <w:t>D</w:t>
      </w:r>
      <w:r w:rsidR="005A12E9" w:rsidRPr="005E43CB">
        <w:t xml:space="preserve">odavatel </w:t>
      </w:r>
      <w:r w:rsidRPr="005E43CB">
        <w:t>čestné prohlášení o</w:t>
      </w:r>
      <w:r w:rsidR="00893F30">
        <w:t> </w:t>
      </w:r>
      <w:r w:rsidRPr="005E43CB">
        <w:t xml:space="preserve">nepodléhání omezujícím opatřením, které je </w:t>
      </w:r>
      <w:r w:rsidRPr="00E22405">
        <w:t xml:space="preserve">přílohou č. </w:t>
      </w:r>
      <w:r w:rsidR="00893F30">
        <w:t>9</w:t>
      </w:r>
      <w:r w:rsidRPr="005E43CB">
        <w:t xml:space="preserve"> této </w:t>
      </w:r>
      <w:r w:rsidR="00F11F06">
        <w:t xml:space="preserve">SLA </w:t>
      </w:r>
      <w:r w:rsidRPr="005E43CB">
        <w:t xml:space="preserve">a které vedou k jeho nepravdivosti, a to </w:t>
      </w:r>
      <w:r>
        <w:t xml:space="preserve">ve lhůtě stanovené </w:t>
      </w:r>
      <w:r w:rsidRPr="00E22405">
        <w:t>v </w:t>
      </w:r>
      <w:r w:rsidRPr="005E43CB">
        <w:t xml:space="preserve"> této </w:t>
      </w:r>
      <w:r w:rsidR="00F11F06">
        <w:t>SLA</w:t>
      </w:r>
      <w:r>
        <w:t>.</w:t>
      </w:r>
    </w:p>
    <w:p w14:paraId="283369B2" w14:textId="6EA41E5B" w:rsidR="00C70592" w:rsidRDefault="52814DE8" w:rsidP="00E22405">
      <w:pPr>
        <w:pStyle w:val="Odstavec11"/>
        <w:ind w:left="709" w:hanging="567"/>
      </w:pPr>
      <w:r>
        <w:t>Smlouva zaniká dnem následujícím po dni doručení</w:t>
      </w:r>
      <w:r w:rsidR="22305A2B">
        <w:t xml:space="preserve"> písemného</w:t>
      </w:r>
      <w:r>
        <w:t xml:space="preserve"> oznámení o odstoupení od </w:t>
      </w:r>
      <w:r w:rsidR="005A12E9">
        <w:t xml:space="preserve">SLA </w:t>
      </w:r>
      <w:r w:rsidR="22305A2B">
        <w:t xml:space="preserve">do sídla </w:t>
      </w:r>
      <w:r>
        <w:t>druhé smluvní stran</w:t>
      </w:r>
      <w:r w:rsidR="22305A2B">
        <w:t>y</w:t>
      </w:r>
      <w:r>
        <w:t>.</w:t>
      </w:r>
    </w:p>
    <w:p w14:paraId="576A995F" w14:textId="126809DF" w:rsidR="00C70592" w:rsidRDefault="52814DE8" w:rsidP="00E22405">
      <w:pPr>
        <w:pStyle w:val="Odstavec11"/>
        <w:ind w:left="709" w:hanging="567"/>
      </w:pPr>
      <w:r>
        <w:t xml:space="preserve">Právní úkon odstoupení od </w:t>
      </w:r>
      <w:r w:rsidR="00986526">
        <w:t xml:space="preserve">SLA </w:t>
      </w:r>
      <w:r>
        <w:t xml:space="preserve">musí být proveden písemnou formou a musí v něm být uveden konkrétní a nezaměnitelný důvod odstoupení. Odstoupením od </w:t>
      </w:r>
      <w:r w:rsidR="00986526">
        <w:t xml:space="preserve">SLA </w:t>
      </w:r>
      <w:r>
        <w:t xml:space="preserve">zanikají všechna práva, s výjimkou sankčních nároků, a povinnosti smluvních stran. Odstoupení od </w:t>
      </w:r>
      <w:r w:rsidR="00986526">
        <w:t xml:space="preserve">SLA </w:t>
      </w:r>
      <w:r>
        <w:t xml:space="preserve">se však nedotýká nároku na úhradu částek </w:t>
      </w:r>
      <w:r w:rsidR="22305A2B">
        <w:t xml:space="preserve">již poskytnutého plnění </w:t>
      </w:r>
      <w:r>
        <w:t xml:space="preserve">plynoucí ze </w:t>
      </w:r>
      <w:r w:rsidR="00986526">
        <w:t>SLA</w:t>
      </w:r>
      <w:r>
        <w:t>.</w:t>
      </w:r>
    </w:p>
    <w:p w14:paraId="2D2D0AC3" w14:textId="4A5144A4" w:rsidR="00B84B82" w:rsidRDefault="005A12E9" w:rsidP="00E22405">
      <w:pPr>
        <w:pStyle w:val="Odstavec11"/>
        <w:ind w:left="709" w:hanging="567"/>
      </w:pPr>
      <w:r>
        <w:t xml:space="preserve">SLA </w:t>
      </w:r>
      <w:r w:rsidR="52814DE8">
        <w:t xml:space="preserve">zaniká též </w:t>
      </w:r>
      <w:r w:rsidR="6AB51B90">
        <w:t xml:space="preserve">písemnou </w:t>
      </w:r>
      <w:r w:rsidR="52814DE8">
        <w:t xml:space="preserve">výpovědí doručenou druhé smluvní straně. </w:t>
      </w:r>
      <w:r w:rsidR="16B9E55F">
        <w:t xml:space="preserve">Výpovědní lhůta činí </w:t>
      </w:r>
      <w:r w:rsidR="5B231B9F">
        <w:t>tři (</w:t>
      </w:r>
      <w:r w:rsidR="6240C374">
        <w:t>3</w:t>
      </w:r>
      <w:r w:rsidR="5B231B9F">
        <w:t>)</w:t>
      </w:r>
      <w:r w:rsidR="16B9E55F">
        <w:t xml:space="preserve"> měsíce a </w:t>
      </w:r>
      <w:r w:rsidR="52814DE8">
        <w:t>počíná prvním dnem v měsíci následujícím po měsíci, v</w:t>
      </w:r>
      <w:r w:rsidR="0BBFE4E5">
        <w:t>e</w:t>
      </w:r>
      <w:r w:rsidR="52814DE8">
        <w:t xml:space="preserve"> kterém byla výpověď druhé smluvní straně doručena.</w:t>
      </w:r>
    </w:p>
    <w:p w14:paraId="2F8AA4D5" w14:textId="2AC32D7B" w:rsidR="00C70592" w:rsidRDefault="79A2C420" w:rsidP="00E22405">
      <w:pPr>
        <w:pStyle w:val="Odstavec11"/>
        <w:ind w:left="709" w:hanging="567"/>
      </w:pPr>
      <w:r>
        <w:t xml:space="preserve">Tato </w:t>
      </w:r>
      <w:r w:rsidR="00986526">
        <w:t xml:space="preserve">SLA </w:t>
      </w:r>
      <w:r>
        <w:t>zaniká, nenabyde-li účinnosti ani do třiceti šesti</w:t>
      </w:r>
      <w:r w:rsidR="5F25BA51">
        <w:t xml:space="preserve"> (36)</w:t>
      </w:r>
      <w:r>
        <w:t xml:space="preserve"> měsíců ode dne jejího uzavření a/nebo dojde-li k odstoupení od Smlouvy o dodávce.</w:t>
      </w:r>
    </w:p>
    <w:p w14:paraId="74E2589E" w14:textId="2BFC70B9" w:rsidR="00E42A84" w:rsidRDefault="00E42A84" w:rsidP="006243B1">
      <w:pPr>
        <w:pStyle w:val="Nadpis2"/>
      </w:pPr>
      <w:r>
        <w:t>ZÁVĚREČNÁ USTANOVENÍ</w:t>
      </w:r>
    </w:p>
    <w:p w14:paraId="2A6E8C0D" w14:textId="0C0594C9" w:rsidR="000F4BD6" w:rsidRDefault="00253815" w:rsidP="00F021F2">
      <w:pPr>
        <w:pStyle w:val="Odstavec11"/>
        <w:ind w:left="709" w:hanging="567"/>
      </w:pPr>
      <w:bookmarkStart w:id="21" w:name="_Ref356894538"/>
      <w:r>
        <w:t>SLA</w:t>
      </w:r>
      <w:r w:rsidR="79152C33">
        <w:t>, jakož</w:t>
      </w:r>
      <w:r w:rsidR="771BCA86">
        <w:t xml:space="preserve"> </w:t>
      </w:r>
      <w:r w:rsidR="79152C33">
        <w:t xml:space="preserve">i práva a povinnosti vzniklé na základě </w:t>
      </w:r>
      <w:r w:rsidR="00986526">
        <w:t xml:space="preserve">SLA </w:t>
      </w:r>
      <w:r w:rsidR="15EE7EC0">
        <w:t>a/nebo</w:t>
      </w:r>
      <w:r w:rsidR="12B88BA3">
        <w:t xml:space="preserve"> Smlouvy o dílo </w:t>
      </w:r>
      <w:r w:rsidR="79152C33">
        <w:t>v souvislo</w:t>
      </w:r>
      <w:r w:rsidR="771BCA86">
        <w:t>s</w:t>
      </w:r>
      <w:r w:rsidR="79152C33">
        <w:t xml:space="preserve">ti s ní se řídí </w:t>
      </w:r>
      <w:r w:rsidR="61AA3499">
        <w:t>O</w:t>
      </w:r>
      <w:r w:rsidR="06F6DB9C">
        <w:t>bčanský</w:t>
      </w:r>
      <w:r w:rsidR="1E8A1A86">
        <w:t>m</w:t>
      </w:r>
      <w:r w:rsidR="06F6DB9C">
        <w:t xml:space="preserve"> </w:t>
      </w:r>
      <w:r w:rsidR="79152C33">
        <w:t>z</w:t>
      </w:r>
      <w:r w:rsidR="494FCFC6">
        <w:t>ákoník</w:t>
      </w:r>
      <w:r w:rsidR="1E8A1A86">
        <w:t>em</w:t>
      </w:r>
      <w:r w:rsidR="06F6DB9C">
        <w:t xml:space="preserve"> </w:t>
      </w:r>
      <w:r w:rsidR="79152C33">
        <w:t xml:space="preserve">a </w:t>
      </w:r>
      <w:r w:rsidR="494FCFC6">
        <w:t xml:space="preserve">ostatními </w:t>
      </w:r>
      <w:r w:rsidR="79152C33">
        <w:t>obecně</w:t>
      </w:r>
      <w:r w:rsidR="494FCFC6">
        <w:t xml:space="preserve"> závaznými právními předpisy českého právního řádu.</w:t>
      </w:r>
      <w:bookmarkEnd w:id="21"/>
    </w:p>
    <w:p w14:paraId="6DFFA2DD" w14:textId="001AB763" w:rsidR="007F558D" w:rsidRPr="007F558D" w:rsidRDefault="7DAED122" w:rsidP="00F021F2">
      <w:pPr>
        <w:pStyle w:val="Odstavec11"/>
        <w:ind w:left="709" w:hanging="567"/>
      </w:pPr>
      <w:r>
        <w:t xml:space="preserve">Smluvní strany se výslovně dohodly, že na vztah smluvních stran založený </w:t>
      </w:r>
      <w:r w:rsidR="00986526">
        <w:t xml:space="preserve">SLA </w:t>
      </w:r>
      <w:r w:rsidR="15EE7EC0">
        <w:t>a/nebo Smlouvou o dílo</w:t>
      </w:r>
      <w:r w:rsidR="7D88FA38">
        <w:t>,</w:t>
      </w:r>
      <w:r>
        <w:t xml:space="preserve"> se neuplatní ustanovení </w:t>
      </w:r>
      <w:r w:rsidR="2C319854">
        <w:t xml:space="preserve">§§ 1764, 1765 a 1766 </w:t>
      </w:r>
      <w:r w:rsidR="61AA3499">
        <w:t>O</w:t>
      </w:r>
      <w:r>
        <w:t>bčansk</w:t>
      </w:r>
      <w:r w:rsidR="1E8A1A86">
        <w:t>ého</w:t>
      </w:r>
      <w:r>
        <w:t xml:space="preserve"> zákoník</w:t>
      </w:r>
      <w:r w:rsidR="1E8A1A86">
        <w:t>u</w:t>
      </w:r>
      <w:r w:rsidR="2C319854">
        <w:t>. S</w:t>
      </w:r>
      <w:r>
        <w:t>mluvní strany</w:t>
      </w:r>
      <w:r w:rsidR="2C319854">
        <w:t xml:space="preserve"> tedy</w:t>
      </w:r>
      <w:r>
        <w:t xml:space="preserve"> výslovně sjednávají, že změna okolností, která nastane po uzavření </w:t>
      </w:r>
      <w:r w:rsidR="00986526">
        <w:t xml:space="preserve">SLA </w:t>
      </w:r>
      <w:r>
        <w:t>s tím, že by taková změna okolností mohla podstatně založit hrubý nepoměr v</w:t>
      </w:r>
      <w:r w:rsidR="58BD25C5">
        <w:t> </w:t>
      </w:r>
      <w:r>
        <w:t xml:space="preserve">právech a povinnostech </w:t>
      </w:r>
      <w:r w:rsidR="12B88BA3">
        <w:t xml:space="preserve">smluvních </w:t>
      </w:r>
      <w:r>
        <w:t xml:space="preserve">stran, nebude uplatněna a smluvní strany nebudou oprávněny žádným způsobem </w:t>
      </w:r>
      <w:r>
        <w:lastRenderedPageBreak/>
        <w:t xml:space="preserve">domáhat se v takových případech vůči druhé smluvní straně obnovení jednání o </w:t>
      </w:r>
      <w:r w:rsidR="00986526">
        <w:t>SLA</w:t>
      </w:r>
      <w:r w:rsidR="64D5F1A8">
        <w:t>/nebo Smlouvě o dílo</w:t>
      </w:r>
      <w:r w:rsidR="12BFD9EA">
        <w:t xml:space="preserve"> a o jejich</w:t>
      </w:r>
      <w:r w:rsidR="12B88BA3">
        <w:t xml:space="preserve"> </w:t>
      </w:r>
      <w:r>
        <w:t>změn</w:t>
      </w:r>
      <w:r w:rsidR="12B88BA3">
        <w:t>ě</w:t>
      </w:r>
      <w:r>
        <w:t xml:space="preserve">.  </w:t>
      </w:r>
    </w:p>
    <w:p w14:paraId="0317F7D1" w14:textId="0F23AF28" w:rsidR="00AC496E" w:rsidRPr="00AC496E" w:rsidRDefault="04F0A9C4" w:rsidP="00F021F2">
      <w:pPr>
        <w:pStyle w:val="Odstavec11"/>
        <w:ind w:left="709" w:hanging="567"/>
      </w:pPr>
      <w:r>
        <w:t xml:space="preserve">Ustanovení této </w:t>
      </w:r>
      <w:r w:rsidR="00986526">
        <w:t xml:space="preserve">SLA </w:t>
      </w:r>
      <w:r w:rsidR="15EE7EC0">
        <w:t xml:space="preserve">a/nebo Smlouvy o dílo </w:t>
      </w:r>
      <w:r>
        <w:t xml:space="preserve">jsou oddělitelná v tom smyslu, že případná neplatnost, neúčinnost či nevymahatelnost některého z ustanovení této </w:t>
      </w:r>
      <w:r w:rsidR="00986526">
        <w:t xml:space="preserve">SLA </w:t>
      </w:r>
      <w:r w:rsidR="64D5F1A8">
        <w:t>a/nebo Smlouvy o dílo</w:t>
      </w:r>
      <w:r>
        <w:t xml:space="preserve"> nezpůsobuje neplatnost, neúčinnost či nevymahatelnost celé </w:t>
      </w:r>
      <w:r w:rsidR="00986526">
        <w:t xml:space="preserve">SLA </w:t>
      </w:r>
      <w:r w:rsidR="15EE7EC0">
        <w:t xml:space="preserve">a/nebo Smlouvy o dílo </w:t>
      </w:r>
      <w:r>
        <w:t xml:space="preserve">a ostatní ustanovení </w:t>
      </w:r>
      <w:r w:rsidR="00986526">
        <w:t xml:space="preserve">SLA </w:t>
      </w:r>
      <w:r w:rsidR="52FDA4A2">
        <w:t>a/nebo Smlouvy o dílo</w:t>
      </w:r>
      <w:r>
        <w:t xml:space="preserve"> zůstávají účinná, platná a</w:t>
      </w:r>
      <w:r w:rsidR="58BD25C5">
        <w:t> </w:t>
      </w:r>
      <w:r>
        <w:t xml:space="preserve">vymahatelná. Smluvní strany se v tomto případě zavazují, </w:t>
      </w:r>
      <w:r w:rsidR="5150E4C4">
        <w:t>že</w:t>
      </w:r>
      <w:r>
        <w:t xml:space="preserve"> namísto takového neúčinného, nevymahatelného či neplatného ustanovení platí přiměřeně úprava, která se bude tomuto ustanovení z hlediska věcného obsahu, účelu a hospodářského výsledku nejvíce přibližovat tomu, co obě</w:t>
      </w:r>
      <w:r w:rsidR="7F0A4894">
        <w:t xml:space="preserve"> smluvní</w:t>
      </w:r>
      <w:r>
        <w:t xml:space="preserve"> strany zamýšlely nebo co by byly podle smyslu a účelu zamýšlet chtěly.</w:t>
      </w:r>
    </w:p>
    <w:p w14:paraId="498AC665" w14:textId="0B24AE20" w:rsidR="00AC496E" w:rsidRDefault="64D5F1A8" w:rsidP="00F021F2">
      <w:pPr>
        <w:pStyle w:val="Odstavec11"/>
        <w:ind w:left="709" w:hanging="567"/>
      </w:pPr>
      <w:r>
        <w:t>V případě, že se ustanovení</w:t>
      </w:r>
      <w:r w:rsidR="12BFD9EA">
        <w:t xml:space="preserve"> </w:t>
      </w:r>
      <w:r w:rsidR="00986526">
        <w:t xml:space="preserve">SLA </w:t>
      </w:r>
      <w:r w:rsidR="15EE7EC0">
        <w:t>a/nebo Smlouvy o dílo</w:t>
      </w:r>
      <w:r w:rsidR="12BFD9EA">
        <w:t xml:space="preserve"> </w:t>
      </w:r>
      <w:r w:rsidR="04F0A9C4">
        <w:t>stane neplatným</w:t>
      </w:r>
      <w:r w:rsidR="06F6DB9C">
        <w:t>, neúčinným či</w:t>
      </w:r>
      <w:r w:rsidR="58BD25C5">
        <w:t> </w:t>
      </w:r>
      <w:r w:rsidR="06F6DB9C">
        <w:t>nevymahatelným</w:t>
      </w:r>
      <w:r w:rsidR="04F0A9C4">
        <w:t xml:space="preserve"> v důsledku změny legislativy</w:t>
      </w:r>
      <w:r w:rsidR="6E31A041">
        <w:t xml:space="preserve"> či v důsledku změny výkladu platných obecně závazných předpisů</w:t>
      </w:r>
      <w:r w:rsidR="04F0A9C4">
        <w:t>, zavazují se smluvní strany upravit jejich závazkový vztah do</w:t>
      </w:r>
      <w:r w:rsidR="58BD25C5">
        <w:t> </w:t>
      </w:r>
      <w:r w:rsidR="04F0A9C4">
        <w:t>souladu s platnými a</w:t>
      </w:r>
      <w:r w:rsidR="3D866C98">
        <w:t> </w:t>
      </w:r>
      <w:r w:rsidR="04F0A9C4">
        <w:t xml:space="preserve">účinnými obecně závaznými předpisy českého právního řádu.  </w:t>
      </w:r>
    </w:p>
    <w:p w14:paraId="6BE9F6BE" w14:textId="1144E6ED" w:rsidR="00E42A84" w:rsidRDefault="32374A06" w:rsidP="00F021F2">
      <w:pPr>
        <w:pStyle w:val="Odstavec11"/>
        <w:ind w:left="709" w:hanging="567"/>
      </w:pPr>
      <w:r>
        <w:t xml:space="preserve">Smluvní strany se zavazují řešit případné spory vzniklé na základě této </w:t>
      </w:r>
      <w:r w:rsidR="00986526">
        <w:t xml:space="preserve">SLA </w:t>
      </w:r>
      <w:r w:rsidR="64D5F1A8">
        <w:t>a/nebo Smlouvy o dílo</w:t>
      </w:r>
      <w:r>
        <w:t xml:space="preserve"> přednostně dohodou</w:t>
      </w:r>
      <w:r w:rsidR="25D75C3D">
        <w:t>, nebude-li spor mezi smluvními stranami vyřešen smírnou cestou</w:t>
      </w:r>
      <w:r w:rsidR="12BFD9EA">
        <w:t xml:space="preserve"> postupem stanoveným</w:t>
      </w:r>
      <w:r w:rsidR="5B231B9F">
        <w:t xml:space="preserve"> odst. </w:t>
      </w:r>
      <w:r w:rsidR="00002691">
        <w:t>1</w:t>
      </w:r>
      <w:r w:rsidR="00065CDB">
        <w:t>5</w:t>
      </w:r>
      <w:r w:rsidR="00002691">
        <w:t>.</w:t>
      </w:r>
      <w:r w:rsidR="00891E57">
        <w:t>7</w:t>
      </w:r>
      <w:r w:rsidR="5B231B9F">
        <w:t xml:space="preserve"> </w:t>
      </w:r>
      <w:r w:rsidR="00986526">
        <w:t>SLA</w:t>
      </w:r>
      <w:r w:rsidR="25D75C3D">
        <w:t>, jsou k řešení sporů příslušné soudy v České republic</w:t>
      </w:r>
      <w:r w:rsidR="5B231B9F">
        <w:t>e</w:t>
      </w:r>
      <w:r>
        <w:t xml:space="preserve">. </w:t>
      </w:r>
    </w:p>
    <w:p w14:paraId="2063FE22" w14:textId="79C16B02" w:rsidR="00E42A84" w:rsidRDefault="00253815" w:rsidP="00F021F2">
      <w:pPr>
        <w:pStyle w:val="Odstavec11"/>
        <w:ind w:left="709" w:hanging="567"/>
      </w:pPr>
      <w:r>
        <w:t xml:space="preserve">SLA </w:t>
      </w:r>
      <w:r w:rsidR="32374A06">
        <w:t xml:space="preserve">nabývá platnosti </w:t>
      </w:r>
      <w:r w:rsidR="537B4869">
        <w:t>dnem</w:t>
      </w:r>
      <w:r w:rsidR="2C319854">
        <w:t xml:space="preserve"> </w:t>
      </w:r>
      <w:r w:rsidR="4E0CD299">
        <w:t xml:space="preserve">jejího </w:t>
      </w:r>
      <w:r w:rsidR="2C319854">
        <w:t>uzavření</w:t>
      </w:r>
      <w:r w:rsidR="5B7941BF">
        <w:t>.</w:t>
      </w:r>
      <w:r w:rsidR="2C319854">
        <w:t xml:space="preserve"> Za den uzavření se považuje den uvedený u</w:t>
      </w:r>
      <w:r w:rsidR="58BD25C5">
        <w:t> </w:t>
      </w:r>
      <w:r w:rsidR="2C319854">
        <w:t>podpisů zástupců smluvních stran. Je-li</w:t>
      </w:r>
      <w:r w:rsidR="33C7C533">
        <w:t xml:space="preserve"> takto označeno více dní</w:t>
      </w:r>
      <w:r w:rsidR="2C319854">
        <w:t>, pak</w:t>
      </w:r>
      <w:r w:rsidR="33C7C533">
        <w:t xml:space="preserve"> je dnem uzavření </w:t>
      </w:r>
      <w:r w:rsidR="2C319854">
        <w:t xml:space="preserve">den pozdější. </w:t>
      </w:r>
      <w:r w:rsidR="000A2468">
        <w:t xml:space="preserve">Účinnosti nabývá SLA  v souladu s čl. </w:t>
      </w:r>
      <w:r w:rsidR="0023452D">
        <w:t>21 odst. 21.1 písm. a) SLA.</w:t>
      </w:r>
    </w:p>
    <w:p w14:paraId="5996CF20" w14:textId="2E9740EF" w:rsidR="004758F1" w:rsidRPr="00253815" w:rsidRDefault="0950977D" w:rsidP="00367C8C">
      <w:pPr>
        <w:pStyle w:val="Odstavec11"/>
        <w:tabs>
          <w:tab w:val="num" w:pos="709"/>
        </w:tabs>
        <w:ind w:left="709" w:hanging="567"/>
      </w:pPr>
      <w:r>
        <w:t xml:space="preserve">Smluvní strany se zavazují nesdělovat žádné třetí osobě žádné informace o existenci anebo obsahu </w:t>
      </w:r>
      <w:r w:rsidR="00986526">
        <w:t xml:space="preserve">SLA </w:t>
      </w:r>
      <w:r w:rsidR="15EE7EC0">
        <w:t>a/nebo Smlouvy o dílo</w:t>
      </w:r>
      <w:r w:rsidR="12BFD9EA">
        <w:t xml:space="preserve"> </w:t>
      </w:r>
      <w:r>
        <w:t>včetně všech jej</w:t>
      </w:r>
      <w:r w:rsidR="12BFD9EA">
        <w:t>i</w:t>
      </w:r>
      <w:r>
        <w:t>ch případných dodatků</w:t>
      </w:r>
      <w:r w:rsidR="12BFD9EA">
        <w:t xml:space="preserve"> (dále souhrnně také jen jako „</w:t>
      </w:r>
      <w:r w:rsidR="12BFD9EA" w:rsidRPr="1727378C">
        <w:rPr>
          <w:b/>
          <w:bCs/>
        </w:rPr>
        <w:t>smluvní dokumentace</w:t>
      </w:r>
      <w:r w:rsidR="12BFD9EA">
        <w:t>“)</w:t>
      </w:r>
      <w:r>
        <w:t xml:space="preserve"> a dále informace, které o druhé smluvní straně získala při jednáních o </w:t>
      </w:r>
      <w:r w:rsidR="12BFD9EA">
        <w:t xml:space="preserve">smluvní dokumentaci </w:t>
      </w:r>
      <w:r>
        <w:t xml:space="preserve">či jejím dodatku, během její platnosti i po jejím skončení bez předchozího písemného souhlasu druhé smluvní strany, s výjimkou případů, kdy tak vyžaduje </w:t>
      </w:r>
      <w:r w:rsidR="12BFD9EA">
        <w:t xml:space="preserve">smluvní dokumentace </w:t>
      </w:r>
      <w:r>
        <w:t xml:space="preserve">či její dodatek, zákon či jiný obecně závazný předpis, zejména zákon č. 106/1999 Sb., o svobodném přístupu k informacím, ve znění pozdějších předpisů, </w:t>
      </w:r>
      <w:r w:rsidR="00065CDB">
        <w:t>ZZVZ</w:t>
      </w:r>
      <w:r>
        <w:t xml:space="preserve">, a </w:t>
      </w:r>
      <w:r w:rsidR="12BFD9EA">
        <w:t>Z</w:t>
      </w:r>
      <w:r>
        <w:t xml:space="preserve">ákon o registru smluv. Pro případ, že tato </w:t>
      </w:r>
      <w:r w:rsidR="12BFD9EA">
        <w:t xml:space="preserve">smluvní dokumentace </w:t>
      </w:r>
      <w:r>
        <w:t>podléhá uveřejnění v</w:t>
      </w:r>
      <w:r w:rsidR="58BD25C5">
        <w:t> </w:t>
      </w:r>
      <w:r>
        <w:t xml:space="preserve">registru smluv dle </w:t>
      </w:r>
      <w:r w:rsidR="12BFD9EA">
        <w:t>Z</w:t>
      </w:r>
      <w:r>
        <w:t>ákona o registru smluv, smluvní strany si sjednávají, že uveřejnění takových dokumentů v registru smluv zajistí</w:t>
      </w:r>
      <w:r w:rsidR="12BFD9EA">
        <w:t xml:space="preserve"> O</w:t>
      </w:r>
      <w:r>
        <w:t xml:space="preserve">bjednatel v souladu se </w:t>
      </w:r>
      <w:r w:rsidR="12BFD9EA">
        <w:t>Z</w:t>
      </w:r>
      <w:r>
        <w:t xml:space="preserve">ákonem o registru smluv. V případě, že </w:t>
      </w:r>
      <w:r w:rsidR="12BFD9EA">
        <w:t>smluvní dokume</w:t>
      </w:r>
      <w:r w:rsidR="67323322">
        <w:t>n</w:t>
      </w:r>
      <w:r w:rsidR="12BFD9EA">
        <w:t>tace</w:t>
      </w:r>
      <w:r>
        <w:t xml:space="preserve"> nebud</w:t>
      </w:r>
      <w:r w:rsidR="67323322">
        <w:t>e</w:t>
      </w:r>
      <w:r>
        <w:t xml:space="preserve"> v registru smluv ze strany </w:t>
      </w:r>
      <w:r w:rsidR="67323322">
        <w:t>O</w:t>
      </w:r>
      <w:r>
        <w:t>bjednatele uveřejněn</w:t>
      </w:r>
      <w:r w:rsidR="67323322">
        <w:t>a</w:t>
      </w:r>
      <w:r>
        <w:t xml:space="preserve"> ve lhůtě a ve formátu dle zákona o registru smluv, </w:t>
      </w:r>
      <w:r w:rsidR="68E54C9A">
        <w:t>Dodavatel</w:t>
      </w:r>
      <w:r>
        <w:t xml:space="preserve"> vyzve písemně </w:t>
      </w:r>
      <w:r w:rsidR="67323322">
        <w:t>O</w:t>
      </w:r>
      <w:r>
        <w:t xml:space="preserve">bjednatele ke zjednání nápravy. </w:t>
      </w:r>
      <w:r w:rsidR="68E54C9A">
        <w:t>Dodavatel</w:t>
      </w:r>
      <w:r>
        <w:t xml:space="preserve"> se tímto vzdává možnosti sám ve smyslu ustanovení § 5 </w:t>
      </w:r>
      <w:r w:rsidR="67323322">
        <w:t>Z</w:t>
      </w:r>
      <w:r>
        <w:t xml:space="preserve">ákona o registru smluv uveřejnit </w:t>
      </w:r>
      <w:r w:rsidR="67323322">
        <w:t>smluvní dokumentaci</w:t>
      </w:r>
      <w:r>
        <w:t xml:space="preserve"> v registru smluv či již uveřejněné dokumenty </w:t>
      </w:r>
      <w:r w:rsidRPr="00253815">
        <w:t xml:space="preserve">opravit. V případě porušení zákazu uveřejnění či opravy dotčených dokumentů v registru smluv ze strany </w:t>
      </w:r>
      <w:r w:rsidR="68E54C9A" w:rsidRPr="00253815">
        <w:t>Dodavatel</w:t>
      </w:r>
      <w:r w:rsidRPr="00253815">
        <w:t xml:space="preserve">e, je </w:t>
      </w:r>
      <w:r w:rsidR="67323322" w:rsidRPr="00253815">
        <w:t>O</w:t>
      </w:r>
      <w:r w:rsidRPr="00253815">
        <w:t xml:space="preserve">bjednatel oprávněn požadovat po </w:t>
      </w:r>
      <w:r w:rsidR="68E54C9A" w:rsidRPr="00253815">
        <w:t>Dodavatel</w:t>
      </w:r>
      <w:r w:rsidRPr="00253815">
        <w:t>i zaplacení smluvní pokuty ve výši 50</w:t>
      </w:r>
      <w:r w:rsidR="00747071" w:rsidRPr="00253815">
        <w:t>.</w:t>
      </w:r>
      <w:r w:rsidRPr="00253815">
        <w:t>000,- Kč, která je splatná do</w:t>
      </w:r>
      <w:r w:rsidR="67323322" w:rsidRPr="00253815">
        <w:t xml:space="preserve"> třiceti</w:t>
      </w:r>
      <w:r w:rsidRPr="00253815">
        <w:t xml:space="preserve"> </w:t>
      </w:r>
      <w:r w:rsidR="67323322" w:rsidRPr="00253815">
        <w:t>(</w:t>
      </w:r>
      <w:r w:rsidRPr="00253815">
        <w:t>30</w:t>
      </w:r>
      <w:r w:rsidR="67323322" w:rsidRPr="00253815">
        <w:t>)</w:t>
      </w:r>
      <w:r w:rsidRPr="00253815">
        <w:t xml:space="preserve"> dnů ode dne doručení výzvy </w:t>
      </w:r>
      <w:r w:rsidR="67323322" w:rsidRPr="00253815">
        <w:t>O</w:t>
      </w:r>
      <w:r w:rsidRPr="00253815">
        <w:t xml:space="preserve">bjednatele k jejímu zaplacení </w:t>
      </w:r>
      <w:r w:rsidR="68E54C9A" w:rsidRPr="00253815">
        <w:t>Dodavatel</w:t>
      </w:r>
      <w:r w:rsidRPr="00253815">
        <w:t xml:space="preserve">em. </w:t>
      </w:r>
      <w:r w:rsidR="68E54C9A" w:rsidRPr="00253815">
        <w:t>Dodavatel</w:t>
      </w:r>
      <w:r w:rsidRPr="00253815">
        <w:t xml:space="preserve"> podpisem této S</w:t>
      </w:r>
      <w:r w:rsidR="00043DB3">
        <w:t>LA</w:t>
      </w:r>
      <w:r w:rsidRPr="00253815">
        <w:t xml:space="preserve"> potvrzuje, že souhlasí s uveřejněním </w:t>
      </w:r>
      <w:r w:rsidR="67323322" w:rsidRPr="00253815">
        <w:t>smluvní dokumentace</w:t>
      </w:r>
      <w:r w:rsidR="64D5F1A8" w:rsidRPr="00253815">
        <w:t xml:space="preserve"> </w:t>
      </w:r>
      <w:r w:rsidRPr="00253815">
        <w:t>v registru smluv.</w:t>
      </w:r>
    </w:p>
    <w:p w14:paraId="085CFCF5" w14:textId="2ACEE0D4" w:rsidR="00C3759B" w:rsidRPr="00253815" w:rsidRDefault="00C26DA4" w:rsidP="0041426C">
      <w:pPr>
        <w:pStyle w:val="Odstavec11"/>
        <w:tabs>
          <w:tab w:val="num" w:pos="709"/>
        </w:tabs>
        <w:ind w:left="709" w:hanging="567"/>
      </w:pPr>
      <w:r w:rsidRPr="00C26DA4">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FB0205">
        <w:rPr>
          <w:b/>
          <w:bCs/>
        </w:rPr>
        <w:t>ZTOPO</w:t>
      </w:r>
      <w:r w:rsidRPr="00C26DA4">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w:t>
      </w:r>
      <w:r w:rsidRPr="000429AE">
        <w:rPr>
          <w:b/>
          <w:bCs/>
        </w:rPr>
        <w:t>Etický kodex</w:t>
      </w:r>
      <w:r w:rsidRPr="00C26DA4">
        <w:t xml:space="preserve">“) a zavazuje se tento dodržovat na vlastní náklady a odpovědnost při plnění svých závazků vzniklých z této </w:t>
      </w:r>
      <w:r w:rsidR="00FB0205">
        <w:t>SLA</w:t>
      </w:r>
      <w:r w:rsidRPr="00C26DA4">
        <w:t xml:space="preserve">. Etický kodex v platném znění je uveřejněn na webových stránkách ČEPRO, a.s. (www.ceproas.cz). ČEPRO, a.s. je oprávněno Etický kodex jednostranně měnit k 31. 12. příslušného kalendářního roku, přičemž Etický kodex v aktuálním znění v případě změny vždy </w:t>
      </w:r>
      <w:r w:rsidRPr="00C26DA4">
        <w:lastRenderedPageBreak/>
        <w:t>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 Smluvní strany se zavazují a prohlašují, že splňují a budou po celou dobu trvání této S</w:t>
      </w:r>
      <w:r w:rsidR="00D07ED9">
        <w:t>LA</w:t>
      </w:r>
      <w:r w:rsidRPr="00C26DA4">
        <w:t xml:space="preserve"> dodržovat a splňovat kritéria a standardy chování společnosti ČEPRO, a.s. v obchodním styku, specifikované a uveřejněné na adrese https://www.ceproas.cz/vyberova-rizeni a etické zásady, obsažené v Etickém kodexu. Smluvní strany se zavazují si navzájem neprodleně oznámit důvodné podezření ohledně možného jednání, které je v rozporu se zásadami této smluvní doložky Compliance a mohlo by souviset s plněním S</w:t>
      </w:r>
      <w:r w:rsidR="00D07ED9">
        <w:t xml:space="preserve">LA </w:t>
      </w:r>
      <w:r w:rsidRPr="00C26DA4">
        <w:t>nebo s jejím uzavíráním.</w:t>
      </w:r>
    </w:p>
    <w:p w14:paraId="2DBA04FB" w14:textId="5C7B68CD" w:rsidR="00224956" w:rsidRDefault="00C26DA4" w:rsidP="0041426C">
      <w:pPr>
        <w:pStyle w:val="Odstavec11"/>
        <w:tabs>
          <w:tab w:val="num" w:pos="709"/>
        </w:tabs>
        <w:ind w:left="709" w:hanging="567"/>
      </w:pPr>
      <w:r w:rsidRPr="00C26DA4">
        <w:t xml:space="preserve">Smluvní strany se zavazují si navzájem neprodleně oznámit důvodné podezření ohledně možného jednání, které je v rozporu se zásadami této smluvní doložky Compliance a mohlo by souviset s plněním </w:t>
      </w:r>
      <w:r>
        <w:t>SLA</w:t>
      </w:r>
      <w:r w:rsidRPr="00C26DA4">
        <w:t xml:space="preserve"> nebo s jejím uzavíráním</w:t>
      </w:r>
      <w:r w:rsidR="67323322">
        <w:t>.</w:t>
      </w:r>
    </w:p>
    <w:p w14:paraId="738D4272" w14:textId="77777777" w:rsidR="006B512F" w:rsidRDefault="1A633623" w:rsidP="0041426C">
      <w:pPr>
        <w:pStyle w:val="Odstavec11"/>
        <w:tabs>
          <w:tab w:val="num" w:pos="709"/>
        </w:tabs>
        <w:ind w:left="709" w:hanging="567"/>
      </w:pPr>
      <w:r>
        <w:t>Dodavatel prohlašuje, že veřejný funkcionář uvedený v ust. § 2 odst. 1 písm. c) ZSZ, nebo jím ovládaná osoba nevlastní v Dodavateli podíl představující alespoň 25 % účasti společníka. Dodavatel.</w:t>
      </w:r>
    </w:p>
    <w:p w14:paraId="0D3AFBC4" w14:textId="59D8532C" w:rsidR="006B512F" w:rsidRDefault="1A633623" w:rsidP="0041426C">
      <w:pPr>
        <w:pStyle w:val="Odstavec11"/>
        <w:tabs>
          <w:tab w:val="num" w:pos="709"/>
        </w:tabs>
        <w:ind w:left="709" w:hanging="567"/>
      </w:pPr>
      <w:r>
        <w:t xml:space="preserve">Pokud po uzavření této </w:t>
      </w:r>
      <w:r w:rsidR="00093A20">
        <w:t xml:space="preserve">SLA </w:t>
      </w:r>
      <w:r>
        <w:t xml:space="preserve">veřejný funkcionář uvedený v ust. § 2 odst. 1 písm. c) ZSZ nebo jím ovládaná osoba nabyde do vlastnictví podíl představující alespoň 25 % účasti společníka v Dodavateli zavazuje se Dodavatel o této skutečnosti písemně vyrozumět Objednatele bez zbytečného odkladu po jejím vzniku, nejpozději však do pěti (5) pracovních dnů po jejím vzniku. </w:t>
      </w:r>
    </w:p>
    <w:p w14:paraId="2AD9347E" w14:textId="5AFBA3B0" w:rsidR="006B512F" w:rsidRDefault="1A633623" w:rsidP="0041426C">
      <w:pPr>
        <w:pStyle w:val="Odstavec11"/>
        <w:tabs>
          <w:tab w:val="num" w:pos="709"/>
        </w:tabs>
        <w:ind w:left="709" w:hanging="567"/>
      </w:pPr>
      <w:r>
        <w:t xml:space="preserve"> Dodavatel se zavazuje, že po dobu účinnosti této </w:t>
      </w:r>
      <w:r w:rsidR="00093A20">
        <w:t xml:space="preserve">SLA </w:t>
      </w:r>
      <w:r>
        <w:t>budou zapsané údaje o jeho skutečném majiteli odpovídat skutečnému stavu. Dodavatel se současně zavazuje písemně vyrozumět Objednatele o každé změně v údajích o jeho skutečném majiteli uvedených v</w:t>
      </w:r>
      <w:r w:rsidR="00A029F2">
        <w:t> </w:t>
      </w:r>
      <w:r>
        <w:t>evidenci skutečných majitelů bez zbytečného odkladu po jejich změně, nejpozději však do pěti (5) pracovních dnů po jejich změně.</w:t>
      </w:r>
    </w:p>
    <w:p w14:paraId="1CE56B3A" w14:textId="77777777" w:rsidR="00D910EE" w:rsidRPr="007147F0" w:rsidRDefault="00D910EE" w:rsidP="00D47E36">
      <w:pPr>
        <w:pStyle w:val="Odstavec11"/>
        <w:numPr>
          <w:ilvl w:val="0"/>
          <w:numId w:val="0"/>
        </w:numPr>
        <w:ind w:left="142"/>
        <w:rPr>
          <w:i/>
          <w:iCs/>
        </w:rPr>
      </w:pPr>
      <w:r w:rsidRPr="007147F0">
        <w:rPr>
          <w:i/>
          <w:iCs/>
          <w:highlight w:val="yellow"/>
        </w:rPr>
        <w:t>Alternativní varianta pro právnické osoby se sídlem v České republice</w:t>
      </w:r>
    </w:p>
    <w:p w14:paraId="5549A708" w14:textId="605E79FC" w:rsidR="007147F0" w:rsidRDefault="4F532B8D" w:rsidP="00C908EC">
      <w:pPr>
        <w:pStyle w:val="Odstavec11"/>
        <w:tabs>
          <w:tab w:val="num" w:pos="709"/>
        </w:tabs>
        <w:ind w:left="709" w:hanging="567"/>
      </w:pPr>
      <w:r>
        <w:t>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ust. § 2 odst. 1 písm. c) ZSZ.</w:t>
      </w:r>
    </w:p>
    <w:p w14:paraId="49E79F80" w14:textId="2F330B78" w:rsidR="00C13D66" w:rsidRDefault="59FCF25B" w:rsidP="00C13D66">
      <w:pPr>
        <w:pStyle w:val="Odstavec11"/>
        <w:tabs>
          <w:tab w:val="num" w:pos="709"/>
        </w:tabs>
        <w:ind w:left="709" w:hanging="567"/>
      </w:pPr>
      <w:r>
        <w:t xml:space="preserve">Dodavatel prohlašuje, že poddodavatel, jehož prostřednictvím Dodavatel v zadávacím řízení vedoucím k uzavření této </w:t>
      </w:r>
      <w:r w:rsidR="00093A20">
        <w:t xml:space="preserve">SLA </w:t>
      </w:r>
      <w:r>
        <w:t>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7E1AA70" w14:textId="77777777" w:rsidR="00300F0F" w:rsidRPr="007147F0" w:rsidRDefault="00300F0F" w:rsidP="00300F0F">
      <w:pPr>
        <w:pStyle w:val="Odstavec11"/>
        <w:numPr>
          <w:ilvl w:val="0"/>
          <w:numId w:val="0"/>
        </w:numPr>
        <w:tabs>
          <w:tab w:val="left" w:pos="709"/>
        </w:tabs>
        <w:ind w:left="709" w:hanging="567"/>
        <w:rPr>
          <w:i/>
          <w:iCs/>
          <w:highlight w:val="yellow"/>
        </w:rPr>
      </w:pPr>
      <w:r w:rsidRPr="007147F0">
        <w:rPr>
          <w:i/>
          <w:iCs/>
          <w:highlight w:val="yellow"/>
        </w:rPr>
        <w:t>Alternativní varianta pro právnické osoby se sídlem v zahraničí</w:t>
      </w:r>
    </w:p>
    <w:p w14:paraId="47545624" w14:textId="2B2C5FA8" w:rsidR="00300F0F" w:rsidRPr="000429AE" w:rsidRDefault="6F78F495" w:rsidP="000429AE">
      <w:pPr>
        <w:pStyle w:val="Odstavec11"/>
        <w:numPr>
          <w:ilvl w:val="0"/>
          <w:numId w:val="0"/>
        </w:numPr>
        <w:tabs>
          <w:tab w:val="num" w:pos="7945"/>
        </w:tabs>
        <w:ind w:left="709"/>
        <w:rPr>
          <w:i/>
          <w:iCs/>
        </w:rPr>
      </w:pPr>
      <w:r w:rsidRPr="000429AE">
        <w:rPr>
          <w:i/>
          <w:iCs/>
        </w:rPr>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0979798D" w14:textId="2810E9E5" w:rsidR="00300F0F" w:rsidRPr="000429AE" w:rsidRDefault="00300F0F" w:rsidP="000429AE">
      <w:pPr>
        <w:pStyle w:val="Odstavec11"/>
        <w:numPr>
          <w:ilvl w:val="0"/>
          <w:numId w:val="0"/>
        </w:numPr>
        <w:tabs>
          <w:tab w:val="num" w:pos="858"/>
        </w:tabs>
        <w:ind w:left="709"/>
        <w:rPr>
          <w:i/>
          <w:iCs/>
        </w:rPr>
      </w:pPr>
      <w:r w:rsidRPr="000429AE">
        <w:rPr>
          <w:i/>
          <w:iCs/>
        </w:rPr>
        <w:t xml:space="preserve">Dodavatel prohlašuje, že poddodavatel, jehož prostřednictvím Dodavatel v zadávacím řízení vedoucím k uzavření této </w:t>
      </w:r>
      <w:r w:rsidR="00F856CA" w:rsidRPr="000429AE">
        <w:rPr>
          <w:i/>
          <w:iCs/>
        </w:rPr>
        <w:t xml:space="preserve">SLA </w:t>
      </w:r>
      <w:r w:rsidRPr="000429AE">
        <w:rPr>
          <w:i/>
          <w:iCs/>
        </w:rPr>
        <w:t>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5714D102" w:rsidR="00224956" w:rsidRDefault="142E6D69" w:rsidP="00B1765D">
      <w:pPr>
        <w:pStyle w:val="Odstavec11"/>
        <w:tabs>
          <w:tab w:val="num" w:pos="709"/>
        </w:tabs>
        <w:ind w:left="709" w:hanging="567"/>
      </w:pPr>
      <w:r>
        <w:t>Objednatel</w:t>
      </w:r>
      <w:r w:rsidR="67323322">
        <w:t xml:space="preserve"> pro účely plnění </w:t>
      </w:r>
      <w:r w:rsidR="00093A20">
        <w:t>SLA</w:t>
      </w:r>
      <w:r>
        <w:t xml:space="preserve">, Smlouvy o dílo </w:t>
      </w:r>
      <w:r w:rsidR="67323322">
        <w:t xml:space="preserve">s </w:t>
      </w:r>
      <w:r>
        <w:t>Dodavatelem</w:t>
      </w:r>
      <w:r w:rsidR="67323322">
        <w:t xml:space="preserve">, případně pro účely ochrany oprávněných zájmů </w:t>
      </w:r>
      <w:r>
        <w:t>Objednatele</w:t>
      </w:r>
      <w:r w:rsidR="67323322">
        <w:t xml:space="preserve"> zpracovává osobní údaje </w:t>
      </w:r>
      <w:r>
        <w:t>Dodavatele</w:t>
      </w:r>
      <w:r w:rsidR="67323322">
        <w:t xml:space="preserve">, je-li tento fyzickou </w:t>
      </w:r>
      <w:r w:rsidR="67323322">
        <w:lastRenderedPageBreak/>
        <w:t xml:space="preserve">osobou, případně jeho zástupců/zaměstnanců. Bližší informace o tomto zpracování včetně práv </w:t>
      </w:r>
      <w:r>
        <w:t>Dodavatele</w:t>
      </w:r>
      <w:r w:rsidR="67323322">
        <w:t xml:space="preserve"> jako subjektu údajů jsou uveřejněny na www.ceproas.cz v sekci Ochrana osobních údajů.</w:t>
      </w:r>
      <w:r w:rsidR="13E4551F">
        <w:t xml:space="preserve"> Bud</w:t>
      </w:r>
      <w:r w:rsidR="722BABF3">
        <w:t>ou</w:t>
      </w:r>
      <w:r w:rsidR="13E4551F">
        <w:t>-li</w:t>
      </w:r>
      <w:r w:rsidR="0B2BD9E2">
        <w:t xml:space="preserve"> </w:t>
      </w:r>
      <w:r w:rsidR="131C10FC" w:rsidRPr="1727378C">
        <w:rPr>
          <w:noProof/>
        </w:rPr>
        <w:t xml:space="preserve">v souvislosti s poskytováním Služeb a/nebo zhotovováním Díla zpracovávány a mezi smluvními stranami předávány osobní údaje, zavazuje se </w:t>
      </w:r>
      <w:r w:rsidR="0B2BD9E2">
        <w:t>Dodavatel na výzvu Objednatele uzavřít Smlouvu o zpracování osobních údajů, jejíž vzorové znění je uvedeno v Příloze č.</w:t>
      </w:r>
      <w:r w:rsidR="5FB5FC1D">
        <w:t xml:space="preserve"> </w:t>
      </w:r>
      <w:r w:rsidR="23E79C47">
        <w:t>7</w:t>
      </w:r>
      <w:r w:rsidR="131C10FC">
        <w:t xml:space="preserve"> </w:t>
      </w:r>
      <w:r w:rsidR="00093A20">
        <w:t>SLA</w:t>
      </w:r>
      <w:r w:rsidR="131C10FC">
        <w:t>.</w:t>
      </w:r>
      <w:r w:rsidR="0B2BD9E2">
        <w:t xml:space="preserve"> </w:t>
      </w:r>
    </w:p>
    <w:p w14:paraId="04006402" w14:textId="2C1602A2" w:rsidR="008A37CF" w:rsidRPr="007A2F1F" w:rsidRDefault="008A37CF" w:rsidP="007A2F1F">
      <w:pPr>
        <w:pStyle w:val="Odstavec11"/>
        <w:tabs>
          <w:tab w:val="num" w:pos="709"/>
        </w:tabs>
        <w:ind w:left="709" w:hanging="567"/>
      </w:pPr>
      <w:r w:rsidRPr="007A2F1F">
        <w:t xml:space="preserve">Dodavatel prohlašuje a zavazuje se, že po dobu účinnosti této </w:t>
      </w:r>
      <w:r w:rsidR="00A25DAE" w:rsidRPr="007A2F1F">
        <w:t>S</w:t>
      </w:r>
      <w:r w:rsidR="00A25DAE">
        <w:t>LA</w:t>
      </w:r>
      <w:r w:rsidR="00A25DAE" w:rsidRPr="007A2F1F">
        <w:t xml:space="preserve"> </w:t>
      </w:r>
      <w:r w:rsidRPr="007A2F1F">
        <w:t xml:space="preserve">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40D0D" w:rsidRPr="007A2F1F">
        <w:t>9</w:t>
      </w:r>
      <w:r w:rsidRPr="007A2F1F">
        <w:t xml:space="preserve"> této </w:t>
      </w:r>
      <w:r w:rsidR="00A25DAE" w:rsidRPr="007A2F1F">
        <w:t>S</w:t>
      </w:r>
      <w:r w:rsidR="00A25DAE">
        <w:t>LA</w:t>
      </w:r>
      <w:r w:rsidRPr="007A2F1F">
        <w:t xml:space="preserve">. </w:t>
      </w:r>
    </w:p>
    <w:p w14:paraId="1E09497D" w14:textId="51C730C5" w:rsidR="008A37CF" w:rsidRPr="007A2F1F" w:rsidRDefault="008A37CF" w:rsidP="007A2F1F">
      <w:pPr>
        <w:pStyle w:val="Odstavec11"/>
        <w:tabs>
          <w:tab w:val="num" w:pos="709"/>
        </w:tabs>
        <w:ind w:left="709" w:hanging="567"/>
      </w:pPr>
      <w:r w:rsidRPr="007A2F1F">
        <w:t>Dodavatel se současně zavazuje písemně vyrozumět objednatele o změně údajů a</w:t>
      </w:r>
      <w:r w:rsidR="00C40D0D" w:rsidRPr="007A2F1F">
        <w:t> </w:t>
      </w:r>
      <w:r w:rsidRPr="007A2F1F">
        <w:t xml:space="preserve">skutečností, o nichž činil čestné prohlášení o nepodléhání omezujícím opatření, které je přílohou č. </w:t>
      </w:r>
      <w:r w:rsidR="00C40D0D" w:rsidRPr="007A2F1F">
        <w:t>9</w:t>
      </w:r>
      <w:r w:rsidRPr="007A2F1F">
        <w:t xml:space="preserve"> této </w:t>
      </w:r>
      <w:r w:rsidR="00A25DAE" w:rsidRPr="007A2F1F">
        <w:t>S</w:t>
      </w:r>
      <w:r w:rsidR="00A25DAE">
        <w:t>LA</w:t>
      </w:r>
      <w:r w:rsidRPr="007A2F1F">
        <w:t xml:space="preserve">, a to bez zbytečného odkladu, nejpozději však do pěti (5) pracovních dnů ode dne, kdy se dodavatel o takové změně dozvěděl a/nebo měl dozvědět. </w:t>
      </w:r>
    </w:p>
    <w:p w14:paraId="3244B465" w14:textId="58ABCC3A" w:rsidR="00E42A84" w:rsidRDefault="32374A06" w:rsidP="00B1765D">
      <w:pPr>
        <w:pStyle w:val="Odstavec11"/>
        <w:tabs>
          <w:tab w:val="num" w:pos="709"/>
        </w:tabs>
        <w:ind w:left="709" w:hanging="567"/>
      </w:pPr>
      <w:r>
        <w:t xml:space="preserve">Tato </w:t>
      </w:r>
      <w:r w:rsidR="00A25DAE">
        <w:t xml:space="preserve">SLA </w:t>
      </w:r>
      <w:r>
        <w:t xml:space="preserve">je vyhotovena </w:t>
      </w:r>
      <w:r w:rsidR="00352260">
        <w:t xml:space="preserve">a podepsána elektronicky. </w:t>
      </w:r>
    </w:p>
    <w:p w14:paraId="7BE8A77B" w14:textId="51C6AD81" w:rsidR="006E08B7" w:rsidRDefault="32374A06" w:rsidP="006E08B7">
      <w:pPr>
        <w:pStyle w:val="Odstavec11"/>
        <w:tabs>
          <w:tab w:val="num" w:pos="709"/>
        </w:tabs>
        <w:ind w:left="709" w:hanging="567"/>
      </w:pPr>
      <w:r>
        <w:t>Nedílnou součást</w:t>
      </w:r>
      <w:r w:rsidR="26BA6802">
        <w:t xml:space="preserve"> této </w:t>
      </w:r>
      <w:r w:rsidR="00A25DAE">
        <w:t xml:space="preserve">SLA </w:t>
      </w:r>
      <w:r w:rsidR="26BA6802">
        <w:t>tvoří její přílohy:</w:t>
      </w:r>
    </w:p>
    <w:p w14:paraId="183B7693" w14:textId="698CBA6E" w:rsidR="00EA1B21" w:rsidRPr="00BC75B7" w:rsidRDefault="00EA1B21" w:rsidP="007C0B66">
      <w:pPr>
        <w:pStyle w:val="Odstavec11"/>
        <w:numPr>
          <w:ilvl w:val="0"/>
          <w:numId w:val="0"/>
        </w:numPr>
        <w:tabs>
          <w:tab w:val="left" w:pos="1843"/>
        </w:tabs>
        <w:ind w:left="1843" w:hanging="1134"/>
      </w:pPr>
      <w:r w:rsidRPr="00BC75B7">
        <w:t>Příloha č. 1</w:t>
      </w:r>
      <w:r w:rsidR="00BC75B7">
        <w:t>:</w:t>
      </w:r>
      <w:r w:rsidRPr="00BC75B7">
        <w:t xml:space="preserve"> </w:t>
      </w:r>
      <w:r w:rsidR="007C0B66">
        <w:tab/>
      </w:r>
      <w:r w:rsidRPr="00BC75B7">
        <w:t>Katalog služeb</w:t>
      </w:r>
    </w:p>
    <w:p w14:paraId="3C40949C" w14:textId="56D8ED6B" w:rsidR="00EA1B21" w:rsidRPr="00BC75B7" w:rsidRDefault="00EA1B21" w:rsidP="007C0B66">
      <w:pPr>
        <w:pStyle w:val="Odstavec11"/>
        <w:numPr>
          <w:ilvl w:val="0"/>
          <w:numId w:val="0"/>
        </w:numPr>
        <w:tabs>
          <w:tab w:val="left" w:pos="1843"/>
        </w:tabs>
        <w:ind w:left="1843" w:hanging="1134"/>
      </w:pPr>
      <w:r w:rsidRPr="00BC75B7">
        <w:t>Příloha č. 2</w:t>
      </w:r>
      <w:r w:rsidR="00BC75B7">
        <w:t>:</w:t>
      </w:r>
      <w:r w:rsidRPr="00BC75B7">
        <w:t xml:space="preserve"> </w:t>
      </w:r>
      <w:r w:rsidR="007C0B66">
        <w:tab/>
      </w:r>
      <w:r w:rsidRPr="00BC75B7">
        <w:t>List</w:t>
      </w:r>
      <w:r w:rsidR="004F29F3" w:rsidRPr="00BC75B7">
        <w:t>/</w:t>
      </w:r>
      <w:r w:rsidRPr="00BC75B7">
        <w:t>y služeb</w:t>
      </w:r>
    </w:p>
    <w:p w14:paraId="1491E8C9" w14:textId="7A4E6924" w:rsidR="00EA1B21" w:rsidRPr="00BC75B7" w:rsidRDefault="00EA1B21" w:rsidP="007C0B66">
      <w:pPr>
        <w:pStyle w:val="Odstavec11"/>
        <w:numPr>
          <w:ilvl w:val="0"/>
          <w:numId w:val="0"/>
        </w:numPr>
        <w:tabs>
          <w:tab w:val="left" w:pos="1843"/>
        </w:tabs>
        <w:ind w:left="1843" w:hanging="1134"/>
      </w:pPr>
      <w:r w:rsidRPr="00BC75B7">
        <w:t xml:space="preserve">Příloha </w:t>
      </w:r>
      <w:r w:rsidR="003C3E35" w:rsidRPr="00BC75B7">
        <w:t xml:space="preserve">č. </w:t>
      </w:r>
      <w:r w:rsidR="000656A6" w:rsidRPr="00BC75B7">
        <w:t>3</w:t>
      </w:r>
      <w:r w:rsidR="00BC75B7">
        <w:t>:</w:t>
      </w:r>
      <w:r w:rsidR="003C3E35" w:rsidRPr="00BC75B7">
        <w:t xml:space="preserve"> </w:t>
      </w:r>
      <w:r w:rsidR="007C0B66">
        <w:tab/>
      </w:r>
      <w:r w:rsidR="00A254FF" w:rsidRPr="00BC75B7">
        <w:t xml:space="preserve">Katalog </w:t>
      </w:r>
      <w:r w:rsidR="0088012D">
        <w:t>aktiv</w:t>
      </w:r>
    </w:p>
    <w:p w14:paraId="3C9C1EC4" w14:textId="5C960C9D" w:rsidR="00A254FF" w:rsidRPr="00BC75B7" w:rsidRDefault="00A254FF" w:rsidP="007C0B66">
      <w:pPr>
        <w:pStyle w:val="Odstavec11"/>
        <w:numPr>
          <w:ilvl w:val="0"/>
          <w:numId w:val="0"/>
        </w:numPr>
        <w:tabs>
          <w:tab w:val="left" w:pos="1843"/>
        </w:tabs>
        <w:ind w:left="1843" w:hanging="1134"/>
      </w:pPr>
      <w:r w:rsidRPr="00BC75B7">
        <w:t xml:space="preserve">Příloha č. </w:t>
      </w:r>
      <w:r w:rsidR="000656A6" w:rsidRPr="00BC75B7">
        <w:t>4</w:t>
      </w:r>
      <w:r w:rsidR="00BC75B7">
        <w:t>:</w:t>
      </w:r>
      <w:r w:rsidRPr="00BC75B7">
        <w:t xml:space="preserve"> </w:t>
      </w:r>
      <w:r w:rsidR="007C0B66">
        <w:tab/>
      </w:r>
      <w:r w:rsidRPr="00BC75B7">
        <w:t xml:space="preserve">Bezpečnostní </w:t>
      </w:r>
      <w:r w:rsidR="009C538F" w:rsidRPr="00BC75B7">
        <w:t>požadavky</w:t>
      </w:r>
    </w:p>
    <w:p w14:paraId="4C552470" w14:textId="036EC8F1" w:rsidR="00EA1B21" w:rsidRPr="00BC75B7" w:rsidRDefault="00EA1B21" w:rsidP="007C0B66">
      <w:pPr>
        <w:pStyle w:val="Odstavec11"/>
        <w:numPr>
          <w:ilvl w:val="0"/>
          <w:numId w:val="0"/>
        </w:numPr>
        <w:tabs>
          <w:tab w:val="left" w:pos="1843"/>
        </w:tabs>
        <w:ind w:left="1843" w:hanging="1134"/>
      </w:pPr>
      <w:r w:rsidRPr="00BC75B7">
        <w:t xml:space="preserve">Příloha č. </w:t>
      </w:r>
      <w:r w:rsidR="000656A6" w:rsidRPr="00BC75B7">
        <w:t>5</w:t>
      </w:r>
      <w:r w:rsidR="00BC75B7">
        <w:t>:</w:t>
      </w:r>
      <w:r w:rsidRPr="00BC75B7">
        <w:t xml:space="preserve"> </w:t>
      </w:r>
      <w:r w:rsidR="007C0B66">
        <w:tab/>
      </w:r>
      <w:r w:rsidR="00810D89" w:rsidRPr="00BC75B7">
        <w:t>Obsah Smlouvy o dílo</w:t>
      </w:r>
    </w:p>
    <w:p w14:paraId="0097D3A4" w14:textId="4C1F7A3A" w:rsidR="00120A4B" w:rsidRPr="00BC75B7" w:rsidRDefault="00EA1B21" w:rsidP="007C0B66">
      <w:pPr>
        <w:pStyle w:val="Odstavec11"/>
        <w:numPr>
          <w:ilvl w:val="0"/>
          <w:numId w:val="0"/>
        </w:numPr>
        <w:tabs>
          <w:tab w:val="left" w:pos="1843"/>
        </w:tabs>
        <w:ind w:left="1843" w:hanging="1134"/>
      </w:pPr>
      <w:r w:rsidRPr="00BC75B7">
        <w:t>Příloha č.</w:t>
      </w:r>
      <w:r w:rsidR="0040056F" w:rsidRPr="00BC75B7">
        <w:t xml:space="preserve"> </w:t>
      </w:r>
      <w:r w:rsidR="000656A6" w:rsidRPr="00BC75B7">
        <w:t>6</w:t>
      </w:r>
      <w:r w:rsidR="009504C5">
        <w:t>:</w:t>
      </w:r>
      <w:r w:rsidRPr="00BC75B7">
        <w:t xml:space="preserve"> </w:t>
      </w:r>
      <w:r w:rsidR="007C0B66">
        <w:tab/>
      </w:r>
      <w:r w:rsidR="00FD1DD3" w:rsidRPr="00BC75B7">
        <w:t xml:space="preserve">Realizační tým </w:t>
      </w:r>
    </w:p>
    <w:p w14:paraId="15DCFEE4" w14:textId="6EA0D125" w:rsidR="00C06496" w:rsidRPr="00BC75B7" w:rsidRDefault="00D90308" w:rsidP="007C0B66">
      <w:pPr>
        <w:pStyle w:val="Odstavec11"/>
        <w:numPr>
          <w:ilvl w:val="0"/>
          <w:numId w:val="0"/>
        </w:numPr>
        <w:tabs>
          <w:tab w:val="left" w:pos="1843"/>
        </w:tabs>
        <w:ind w:left="1843" w:hanging="1134"/>
      </w:pPr>
      <w:r w:rsidRPr="00BC75B7">
        <w:t xml:space="preserve">Příloha č. </w:t>
      </w:r>
      <w:r w:rsidR="000656A6" w:rsidRPr="00BC75B7">
        <w:t>7</w:t>
      </w:r>
      <w:r w:rsidR="009504C5">
        <w:t>:</w:t>
      </w:r>
      <w:r w:rsidR="009C7C62" w:rsidRPr="00BC75B7">
        <w:t xml:space="preserve"> </w:t>
      </w:r>
      <w:r w:rsidR="007C0B66">
        <w:tab/>
      </w:r>
      <w:r w:rsidR="009C7C62" w:rsidRPr="00BC75B7">
        <w:t xml:space="preserve">Vzorové znění Smlouvy o </w:t>
      </w:r>
      <w:r w:rsidR="00792174" w:rsidRPr="00BC75B7">
        <w:t>zpracování osobních údajů</w:t>
      </w:r>
    </w:p>
    <w:p w14:paraId="540F9B01" w14:textId="2A845C9F" w:rsidR="00822F08" w:rsidRDefault="1A633623" w:rsidP="007C0B66">
      <w:pPr>
        <w:pStyle w:val="Odstavec11"/>
        <w:numPr>
          <w:ilvl w:val="0"/>
          <w:numId w:val="0"/>
        </w:numPr>
        <w:tabs>
          <w:tab w:val="left" w:pos="1843"/>
        </w:tabs>
        <w:ind w:left="1843" w:hanging="1134"/>
        <w:jc w:val="left"/>
      </w:pPr>
      <w:r w:rsidRPr="00BC75B7">
        <w:t>Příloha</w:t>
      </w:r>
      <w:r w:rsidR="00060275" w:rsidRPr="00BC75B7">
        <w:t xml:space="preserve"> </w:t>
      </w:r>
      <w:r w:rsidRPr="00BC75B7">
        <w:t>č.</w:t>
      </w:r>
      <w:r w:rsidR="00060275" w:rsidRPr="00BC75B7">
        <w:t xml:space="preserve"> </w:t>
      </w:r>
      <w:r w:rsidR="00B46FC9">
        <w:t>8</w:t>
      </w:r>
      <w:r w:rsidR="009504C5">
        <w:t>:</w:t>
      </w:r>
      <w:r w:rsidRPr="00BC75B7">
        <w:t xml:space="preserve"> </w:t>
      </w:r>
      <w:r w:rsidR="007C0B66">
        <w:tab/>
      </w:r>
      <w:r w:rsidRPr="00BC75B7">
        <w:t>Čestné prohlášení o neexistenci střetu zájmů a pravdivosti údajů</w:t>
      </w:r>
      <w:r w:rsidR="0092150B">
        <w:br/>
      </w:r>
      <w:r w:rsidRPr="00BC75B7">
        <w:t>o skutečném</w:t>
      </w:r>
      <w:r w:rsidR="0092150B">
        <w:t xml:space="preserve"> </w:t>
      </w:r>
      <w:r w:rsidRPr="00BC75B7">
        <w:t>majiteli</w:t>
      </w:r>
    </w:p>
    <w:p w14:paraId="67147146" w14:textId="32E2140F" w:rsidR="00E96361" w:rsidRPr="00BC75B7" w:rsidRDefault="00E96361" w:rsidP="007C0B66">
      <w:pPr>
        <w:pStyle w:val="Odstavec11"/>
        <w:numPr>
          <w:ilvl w:val="0"/>
          <w:numId w:val="0"/>
        </w:numPr>
        <w:tabs>
          <w:tab w:val="left" w:pos="1843"/>
        </w:tabs>
        <w:ind w:left="1843" w:hanging="1134"/>
        <w:jc w:val="left"/>
      </w:pPr>
      <w:r>
        <w:t>Příloha č. 9:</w:t>
      </w:r>
      <w:r w:rsidR="007C0B66">
        <w:tab/>
      </w:r>
      <w:r w:rsidR="007C0B66" w:rsidRPr="007C0B66">
        <w:t>Čestné prohlášení o nepodléhání omezujícím opatřením</w:t>
      </w:r>
    </w:p>
    <w:p w14:paraId="226BCA21" w14:textId="77777777" w:rsidR="006B512F" w:rsidRPr="00E76EA3" w:rsidRDefault="006B512F" w:rsidP="00D771E6">
      <w:pPr>
        <w:pStyle w:val="Odstavec111"/>
        <w:numPr>
          <w:ilvl w:val="0"/>
          <w:numId w:val="0"/>
        </w:numPr>
        <w:ind w:left="1213"/>
        <w:rPr>
          <w:u w:val="single"/>
        </w:rPr>
      </w:pPr>
    </w:p>
    <w:p w14:paraId="4942DB3B" w14:textId="75D09FEA" w:rsidR="005F411E" w:rsidRDefault="000C30DC" w:rsidP="009E17B0">
      <w:pPr>
        <w:jc w:val="both"/>
      </w:pPr>
      <w:r w:rsidRPr="000C30DC">
        <w:t xml:space="preserve">Obě smluvní strany prohlašují, že si </w:t>
      </w:r>
      <w:r w:rsidR="006D1D01">
        <w:t>SLA</w:t>
      </w:r>
      <w:r w:rsidR="006D1D01" w:rsidRPr="000C30DC">
        <w:t xml:space="preserve"> </w:t>
      </w:r>
      <w:r w:rsidRPr="000C30DC">
        <w:t xml:space="preserve">před jejím podpisem přečetly, a že byla uzavřena po vzájemném projednání jako projev jejich svobodné vůle určitě, vážně a srozumitelně. Na důkaz dohody o všech článcích </w:t>
      </w:r>
      <w:r w:rsidR="006D1D01">
        <w:t>SLA</w:t>
      </w:r>
      <w:r w:rsidR="006D1D01" w:rsidRPr="000C30DC">
        <w:t xml:space="preserve"> </w:t>
      </w:r>
      <w:r w:rsidRPr="000C30DC">
        <w:t>připojují pověření zástupci obou smluvních stran své vlastnoruční podpisy.</w:t>
      </w:r>
    </w:p>
    <w:p w14:paraId="1FF8FE1E" w14:textId="77777777" w:rsidR="00FF5018" w:rsidRDefault="00FF5018" w:rsidP="009E17B0">
      <w:pPr>
        <w:jc w:val="both"/>
      </w:pPr>
    </w:p>
    <w:p w14:paraId="6D5311FA" w14:textId="4FF0CF8D" w:rsidR="00FF5018" w:rsidRDefault="00FF5018" w:rsidP="00FF5018">
      <w:pPr>
        <w:tabs>
          <w:tab w:val="left" w:pos="4536"/>
        </w:tabs>
        <w:jc w:val="both"/>
      </w:pPr>
      <w:r>
        <w:t>V Praze dne</w:t>
      </w:r>
      <w:r>
        <w:tab/>
        <w:t>V …………….. dne</w:t>
      </w:r>
    </w:p>
    <w:p w14:paraId="5EF80595" w14:textId="60FEB8AB" w:rsidR="00FF5018" w:rsidRDefault="00FF5018" w:rsidP="00FF5018">
      <w:pPr>
        <w:tabs>
          <w:tab w:val="left" w:pos="4536"/>
        </w:tabs>
        <w:jc w:val="both"/>
      </w:pPr>
      <w:r>
        <w:t>Za Objednatele</w:t>
      </w:r>
      <w:r>
        <w:tab/>
        <w:t>Za Dodavatele</w:t>
      </w:r>
    </w:p>
    <w:p w14:paraId="06FB02EC" w14:textId="77777777" w:rsidR="00E114F3" w:rsidRDefault="00E114F3" w:rsidP="00FF5018">
      <w:pPr>
        <w:tabs>
          <w:tab w:val="left" w:pos="4536"/>
        </w:tabs>
        <w:jc w:val="both"/>
      </w:pPr>
    </w:p>
    <w:p w14:paraId="650A8608" w14:textId="5D6F5BD9" w:rsidR="00E114F3" w:rsidRDefault="00E114F3" w:rsidP="00FF5018">
      <w:pPr>
        <w:tabs>
          <w:tab w:val="left" w:pos="4536"/>
        </w:tabs>
        <w:jc w:val="both"/>
      </w:pPr>
      <w:r>
        <w:t>ČEPRO, a.s.</w:t>
      </w:r>
      <w:r>
        <w:tab/>
      </w:r>
      <w:r w:rsidRPr="00E114F3">
        <w:rPr>
          <w:highlight w:val="yellow"/>
        </w:rPr>
        <w:fldChar w:fldCharType="begin">
          <w:ffData>
            <w:name w:val="Text37"/>
            <w:enabled/>
            <w:calcOnExit w:val="0"/>
            <w:textInput/>
          </w:ffData>
        </w:fldChar>
      </w:r>
      <w:bookmarkStart w:id="22" w:name="Text37"/>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bookmarkEnd w:id="22"/>
    </w:p>
    <w:p w14:paraId="1F471465" w14:textId="77777777" w:rsidR="00E114F3" w:rsidRDefault="00E114F3" w:rsidP="00FF5018">
      <w:pPr>
        <w:tabs>
          <w:tab w:val="left" w:pos="4536"/>
        </w:tabs>
        <w:jc w:val="both"/>
      </w:pPr>
    </w:p>
    <w:p w14:paraId="09E46297" w14:textId="77777777" w:rsidR="00E114F3" w:rsidRDefault="00E114F3" w:rsidP="00FF5018">
      <w:pPr>
        <w:tabs>
          <w:tab w:val="left" w:pos="4536"/>
        </w:tabs>
        <w:jc w:val="both"/>
      </w:pPr>
    </w:p>
    <w:p w14:paraId="2939C265" w14:textId="341CDD31" w:rsidR="00E114F3" w:rsidRDefault="00E114F3" w:rsidP="00FF5018">
      <w:pPr>
        <w:tabs>
          <w:tab w:val="left" w:pos="4536"/>
        </w:tabs>
        <w:jc w:val="both"/>
      </w:pPr>
      <w:r>
        <w:t>.....................................................</w:t>
      </w:r>
      <w:r>
        <w:tab/>
        <w:t>.....................................................</w:t>
      </w:r>
    </w:p>
    <w:p w14:paraId="27933C5C" w14:textId="18BFC1A3" w:rsidR="00E114F3" w:rsidRDefault="00E114F3" w:rsidP="00FF5018">
      <w:pPr>
        <w:tabs>
          <w:tab w:val="left" w:pos="4536"/>
        </w:tabs>
        <w:jc w:val="both"/>
      </w:pPr>
      <w:r>
        <w:t>Mgr. Jan Duspěva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7983A010" w14:textId="60029190" w:rsidR="00E114F3" w:rsidRDefault="00E114F3" w:rsidP="00FF5018">
      <w:pPr>
        <w:tabs>
          <w:tab w:val="left" w:pos="4536"/>
        </w:tabs>
        <w:jc w:val="both"/>
      </w:pPr>
      <w:r>
        <w:t>Předseda představenstva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3AEF93EC" w14:textId="77777777" w:rsidR="007479A7" w:rsidRDefault="007479A7" w:rsidP="00FF5018">
      <w:pPr>
        <w:tabs>
          <w:tab w:val="left" w:pos="4536"/>
        </w:tabs>
        <w:jc w:val="both"/>
      </w:pPr>
    </w:p>
    <w:p w14:paraId="77669414" w14:textId="77777777" w:rsidR="007479A7" w:rsidRDefault="007479A7" w:rsidP="00FF5018">
      <w:pPr>
        <w:tabs>
          <w:tab w:val="left" w:pos="4536"/>
        </w:tabs>
        <w:jc w:val="both"/>
      </w:pPr>
    </w:p>
    <w:p w14:paraId="35C4CDDB" w14:textId="14445981" w:rsidR="007479A7" w:rsidRDefault="007479A7" w:rsidP="00FF5018">
      <w:pPr>
        <w:tabs>
          <w:tab w:val="left" w:pos="4536"/>
        </w:tabs>
        <w:jc w:val="both"/>
      </w:pPr>
      <w:r>
        <w:t>.....................................................</w:t>
      </w:r>
      <w:r>
        <w:tab/>
        <w:t>.....................................................</w:t>
      </w:r>
    </w:p>
    <w:p w14:paraId="7FF7C57F" w14:textId="3D6F08E2" w:rsidR="007479A7" w:rsidRDefault="007479A7" w:rsidP="00FF5018">
      <w:pPr>
        <w:tabs>
          <w:tab w:val="left" w:pos="4536"/>
        </w:tabs>
        <w:jc w:val="both"/>
      </w:pPr>
      <w:r>
        <w:t>Ing. František Todt</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p w14:paraId="54B08F39" w14:textId="56C9639A" w:rsidR="00182A9F" w:rsidRPr="00ED196C" w:rsidRDefault="007479A7" w:rsidP="007479A7">
      <w:pPr>
        <w:tabs>
          <w:tab w:val="left" w:pos="4536"/>
        </w:tabs>
        <w:jc w:val="both"/>
      </w:pPr>
      <w:r>
        <w:t>Člen představenstva</w:t>
      </w:r>
      <w:r>
        <w:tab/>
      </w:r>
      <w:r w:rsidRPr="00E114F3">
        <w:rPr>
          <w:highlight w:val="yellow"/>
        </w:rPr>
        <w:fldChar w:fldCharType="begin">
          <w:ffData>
            <w:name w:val="Text37"/>
            <w:enabled/>
            <w:calcOnExit w:val="0"/>
            <w:textInput/>
          </w:ffData>
        </w:fldChar>
      </w:r>
      <w:r w:rsidRPr="00E114F3">
        <w:rPr>
          <w:highlight w:val="yellow"/>
        </w:rPr>
        <w:instrText xml:space="preserve"> FORMTEXT </w:instrText>
      </w:r>
      <w:r w:rsidRPr="00E114F3">
        <w:rPr>
          <w:highlight w:val="yellow"/>
        </w:rPr>
      </w:r>
      <w:r w:rsidRPr="00E114F3">
        <w:rPr>
          <w:highlight w:val="yellow"/>
        </w:rPr>
        <w:fldChar w:fldCharType="separate"/>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noProof/>
          <w:highlight w:val="yellow"/>
        </w:rPr>
        <w:t> </w:t>
      </w:r>
      <w:r w:rsidRPr="00E114F3">
        <w:rPr>
          <w:highlight w:val="yellow"/>
        </w:rPr>
        <w:fldChar w:fldCharType="end"/>
      </w:r>
    </w:p>
    <w:sectPr w:rsidR="00182A9F" w:rsidRPr="00ED196C" w:rsidSect="00747071">
      <w:headerReference w:type="default" r:id="rId14"/>
      <w:pgSz w:w="11906" w:h="16838"/>
      <w:pgMar w:top="1800"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29E91" w14:textId="77777777" w:rsidR="00A25B48" w:rsidRDefault="00A25B48">
      <w:r>
        <w:separator/>
      </w:r>
    </w:p>
    <w:p w14:paraId="1DB9F51F" w14:textId="77777777" w:rsidR="00A25B48" w:rsidRDefault="00A25B48"/>
  </w:endnote>
  <w:endnote w:type="continuationSeparator" w:id="0">
    <w:p w14:paraId="737BEA62" w14:textId="77777777" w:rsidR="00A25B48" w:rsidRDefault="00A25B48">
      <w:r>
        <w:continuationSeparator/>
      </w:r>
    </w:p>
    <w:p w14:paraId="73DBB194" w14:textId="77777777" w:rsidR="00A25B48" w:rsidRDefault="00A25B48"/>
  </w:endnote>
  <w:endnote w:type="continuationNotice" w:id="1">
    <w:p w14:paraId="66EC582F" w14:textId="77777777" w:rsidR="00A25B48" w:rsidRDefault="00A25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4EA66" w14:textId="77777777" w:rsidR="00A25B48" w:rsidRDefault="00A25B48">
      <w:r>
        <w:separator/>
      </w:r>
    </w:p>
    <w:p w14:paraId="5321093F" w14:textId="77777777" w:rsidR="00A25B48" w:rsidRDefault="00A25B48"/>
  </w:footnote>
  <w:footnote w:type="continuationSeparator" w:id="0">
    <w:p w14:paraId="1F73F406" w14:textId="77777777" w:rsidR="00A25B48" w:rsidRDefault="00A25B48">
      <w:r>
        <w:continuationSeparator/>
      </w:r>
    </w:p>
    <w:p w14:paraId="3E654141" w14:textId="77777777" w:rsidR="00A25B48" w:rsidRDefault="00A25B48"/>
  </w:footnote>
  <w:footnote w:type="continuationNotice" w:id="1">
    <w:p w14:paraId="0762D889" w14:textId="77777777" w:rsidR="00A25B48" w:rsidRDefault="00A25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6C1E3F8A" w:rsidR="004F13F0" w:rsidRPr="00DE33D2" w:rsidRDefault="004F13F0" w:rsidP="00DE33D2">
    <w:pPr>
      <w:pStyle w:val="Zhlav"/>
      <w:rPr>
        <w:sz w:val="16"/>
        <w:szCs w:val="16"/>
      </w:rPr>
    </w:pPr>
    <w:r w:rsidRPr="00324977">
      <w:rPr>
        <w:sz w:val="16"/>
        <w:szCs w:val="16"/>
      </w:rPr>
      <w:t>ČEPRO, a. s.</w:t>
    </w:r>
    <w:r w:rsidRPr="00324977">
      <w:rPr>
        <w:sz w:val="16"/>
        <w:szCs w:val="16"/>
      </w:rPr>
      <w:tab/>
    </w:r>
    <w:r>
      <w:rPr>
        <w:sz w:val="16"/>
        <w:szCs w:val="16"/>
      </w:rPr>
      <w:t xml:space="preserve">Smlouva </w:t>
    </w:r>
    <w:r w:rsidR="00B358E3">
      <w:rPr>
        <w:sz w:val="16"/>
        <w:szCs w:val="16"/>
      </w:rPr>
      <w:t>č. ……………….</w:t>
    </w:r>
    <w:r w:rsidRPr="00DE33D2">
      <w:rPr>
        <w:sz w:val="16"/>
        <w:szCs w:val="16"/>
      </w:rPr>
      <w:t xml:space="preserve">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p>
  <w:p w14:paraId="24E3B21E" w14:textId="60B33A48" w:rsidR="004F13F0" w:rsidRDefault="00BF33CD" w:rsidP="00C83FB9">
    <w:pPr>
      <w:pStyle w:val="Zhlav"/>
      <w:rPr>
        <w:sz w:val="16"/>
        <w:szCs w:val="16"/>
      </w:rPr>
    </w:pPr>
    <w:r w:rsidRPr="008571ED">
      <w:rPr>
        <w:sz w:val="16"/>
        <w:szCs w:val="16"/>
      </w:rPr>
      <w:t>184/24/OCN</w:t>
    </w:r>
    <w:r w:rsidR="004F13F0">
      <w:rPr>
        <w:rStyle w:val="slostrnky"/>
        <w:sz w:val="16"/>
        <w:szCs w:val="16"/>
      </w:rPr>
      <w:t xml:space="preserve"> </w:t>
    </w:r>
    <w:r w:rsidR="004F13F0">
      <w:rPr>
        <w:sz w:val="16"/>
        <w:szCs w:val="16"/>
      </w:rPr>
      <w:tab/>
    </w:r>
    <w:r w:rsidR="00C83FB9" w:rsidRPr="00C83FB9">
      <w:rPr>
        <w:sz w:val="16"/>
        <w:szCs w:val="16"/>
      </w:rPr>
      <w:t>o poskytování služeb</w:t>
    </w:r>
    <w:r w:rsidR="00C83FB9">
      <w:rPr>
        <w:sz w:val="16"/>
        <w:szCs w:val="16"/>
      </w:rPr>
      <w:t xml:space="preserve"> </w:t>
    </w:r>
    <w:r w:rsidR="00C83FB9" w:rsidRPr="00C83FB9">
      <w:rPr>
        <w:sz w:val="16"/>
        <w:szCs w:val="16"/>
      </w:rPr>
      <w:t>podpory, údržby a rozvoje PLC úrovně řídicích systému skladů PHM</w:t>
    </w:r>
  </w:p>
  <w:p w14:paraId="4E34E85D" w14:textId="5C27DADF" w:rsidR="004F13F0" w:rsidRPr="00B5159C" w:rsidRDefault="00C83FB9" w:rsidP="00F33715">
    <w:pPr>
      <w:pStyle w:val="Zhlav"/>
      <w:pBdr>
        <w:bottom w:val="single" w:sz="4" w:space="1" w:color="auto"/>
      </w:pBdr>
      <w:rPr>
        <w:rStyle w:val="slostrnky"/>
        <w:sz w:val="16"/>
        <w:szCs w:val="16"/>
      </w:rPr>
    </w:pPr>
    <w:r>
      <w:rPr>
        <w:sz w:val="16"/>
        <w:szCs w:val="16"/>
      </w:rPr>
      <w:tab/>
      <w:t>SLA</w:t>
    </w:r>
  </w:p>
  <w:p w14:paraId="5EC30BDA" w14:textId="77777777" w:rsidR="004F13F0" w:rsidRDefault="004F13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04B5"/>
    <w:multiLevelType w:val="hybridMultilevel"/>
    <w:tmpl w:val="75D88390"/>
    <w:lvl w:ilvl="0" w:tplc="04050017">
      <w:start w:val="1"/>
      <w:numFmt w:val="lowerLetter"/>
      <w:lvlText w:val="%1)"/>
      <w:lvlJc w:val="left"/>
      <w:pPr>
        <w:ind w:left="1987" w:hanging="360"/>
      </w:pPr>
    </w:lvl>
    <w:lvl w:ilvl="1" w:tplc="04050019" w:tentative="1">
      <w:start w:val="1"/>
      <w:numFmt w:val="lowerLetter"/>
      <w:lvlText w:val="%2."/>
      <w:lvlJc w:val="left"/>
      <w:pPr>
        <w:ind w:left="2707" w:hanging="360"/>
      </w:pPr>
    </w:lvl>
    <w:lvl w:ilvl="2" w:tplc="0405001B" w:tentative="1">
      <w:start w:val="1"/>
      <w:numFmt w:val="lowerRoman"/>
      <w:lvlText w:val="%3."/>
      <w:lvlJc w:val="right"/>
      <w:pPr>
        <w:ind w:left="3427" w:hanging="180"/>
      </w:pPr>
    </w:lvl>
    <w:lvl w:ilvl="3" w:tplc="0405000F" w:tentative="1">
      <w:start w:val="1"/>
      <w:numFmt w:val="decimal"/>
      <w:lvlText w:val="%4."/>
      <w:lvlJc w:val="left"/>
      <w:pPr>
        <w:ind w:left="4147" w:hanging="360"/>
      </w:pPr>
    </w:lvl>
    <w:lvl w:ilvl="4" w:tplc="04050019" w:tentative="1">
      <w:start w:val="1"/>
      <w:numFmt w:val="lowerLetter"/>
      <w:lvlText w:val="%5."/>
      <w:lvlJc w:val="left"/>
      <w:pPr>
        <w:ind w:left="4867" w:hanging="360"/>
      </w:pPr>
    </w:lvl>
    <w:lvl w:ilvl="5" w:tplc="0405001B" w:tentative="1">
      <w:start w:val="1"/>
      <w:numFmt w:val="lowerRoman"/>
      <w:lvlText w:val="%6."/>
      <w:lvlJc w:val="right"/>
      <w:pPr>
        <w:ind w:left="5587" w:hanging="180"/>
      </w:pPr>
    </w:lvl>
    <w:lvl w:ilvl="6" w:tplc="0405000F" w:tentative="1">
      <w:start w:val="1"/>
      <w:numFmt w:val="decimal"/>
      <w:lvlText w:val="%7."/>
      <w:lvlJc w:val="left"/>
      <w:pPr>
        <w:ind w:left="6307" w:hanging="360"/>
      </w:pPr>
    </w:lvl>
    <w:lvl w:ilvl="7" w:tplc="04050019" w:tentative="1">
      <w:start w:val="1"/>
      <w:numFmt w:val="lowerLetter"/>
      <w:lvlText w:val="%8."/>
      <w:lvlJc w:val="left"/>
      <w:pPr>
        <w:ind w:left="7027" w:hanging="360"/>
      </w:pPr>
    </w:lvl>
    <w:lvl w:ilvl="8" w:tplc="0405001B" w:tentative="1">
      <w:start w:val="1"/>
      <w:numFmt w:val="lowerRoman"/>
      <w:lvlText w:val="%9."/>
      <w:lvlJc w:val="right"/>
      <w:pPr>
        <w:ind w:left="7747" w:hanging="180"/>
      </w:pPr>
    </w:lvl>
  </w:abstractNum>
  <w:abstractNum w:abstractNumId="1" w15:restartNumberingAfterBreak="0">
    <w:nsid w:val="133C07A3"/>
    <w:multiLevelType w:val="multilevel"/>
    <w:tmpl w:val="E402E328"/>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rPr>
        <w:rFonts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 w15:restartNumberingAfterBreak="0">
    <w:nsid w:val="1B23455B"/>
    <w:multiLevelType w:val="hybridMultilevel"/>
    <w:tmpl w:val="ADB8F6A8"/>
    <w:lvl w:ilvl="0" w:tplc="1102F0F0">
      <w:start w:val="1"/>
      <w:numFmt w:val="lowerLetter"/>
      <w:lvlText w:val="%1)"/>
      <w:lvlJc w:val="left"/>
      <w:pPr>
        <w:ind w:left="1584" w:hanging="360"/>
      </w:pPr>
      <w:rPr>
        <w:rFonts w:hint="default"/>
        <w:b w:val="0"/>
        <w:bCs w:val="0"/>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 w15:restartNumberingAfterBreak="0">
    <w:nsid w:val="1C896149"/>
    <w:multiLevelType w:val="hybridMultilevel"/>
    <w:tmpl w:val="08C85190"/>
    <w:lvl w:ilvl="0" w:tplc="87845002">
      <w:start w:val="1"/>
      <w:numFmt w:val="lowerLetter"/>
      <w:lvlText w:val="%1)"/>
      <w:lvlJc w:val="left"/>
      <w:pPr>
        <w:ind w:left="934" w:hanging="360"/>
      </w:pPr>
      <w:rPr>
        <w:rFonts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4" w15:restartNumberingAfterBreak="0">
    <w:nsid w:val="317C176A"/>
    <w:multiLevelType w:val="hybridMultilevel"/>
    <w:tmpl w:val="DB2004C0"/>
    <w:lvl w:ilvl="0" w:tplc="88DCDC8C">
      <w:start w:val="1"/>
      <w:numFmt w:val="lowerLetter"/>
      <w:lvlText w:val="%1)"/>
      <w:lvlJc w:val="left"/>
      <w:pPr>
        <w:ind w:left="720" w:hanging="360"/>
      </w:pPr>
    </w:lvl>
    <w:lvl w:ilvl="1" w:tplc="98E0710C">
      <w:start w:val="1"/>
      <w:numFmt w:val="lowerLetter"/>
      <w:lvlText w:val="%2."/>
      <w:lvlJc w:val="left"/>
      <w:pPr>
        <w:ind w:left="1440" w:hanging="360"/>
      </w:pPr>
    </w:lvl>
    <w:lvl w:ilvl="2" w:tplc="5622EABC">
      <w:start w:val="1"/>
      <w:numFmt w:val="lowerRoman"/>
      <w:lvlText w:val="%3."/>
      <w:lvlJc w:val="right"/>
      <w:pPr>
        <w:ind w:left="2160" w:hanging="180"/>
      </w:pPr>
    </w:lvl>
    <w:lvl w:ilvl="3" w:tplc="EBAA5C3A">
      <w:start w:val="1"/>
      <w:numFmt w:val="decimal"/>
      <w:lvlText w:val="%4."/>
      <w:lvlJc w:val="left"/>
      <w:pPr>
        <w:ind w:left="2880" w:hanging="360"/>
      </w:pPr>
    </w:lvl>
    <w:lvl w:ilvl="4" w:tplc="6F22EA84">
      <w:start w:val="1"/>
      <w:numFmt w:val="lowerLetter"/>
      <w:lvlText w:val="%5."/>
      <w:lvlJc w:val="left"/>
      <w:pPr>
        <w:ind w:left="3600" w:hanging="360"/>
      </w:pPr>
    </w:lvl>
    <w:lvl w:ilvl="5" w:tplc="7D407C6A">
      <w:start w:val="1"/>
      <w:numFmt w:val="lowerRoman"/>
      <w:lvlText w:val="%6."/>
      <w:lvlJc w:val="right"/>
      <w:pPr>
        <w:ind w:left="4320" w:hanging="180"/>
      </w:pPr>
    </w:lvl>
    <w:lvl w:ilvl="6" w:tplc="5B3C888E">
      <w:start w:val="1"/>
      <w:numFmt w:val="decimal"/>
      <w:lvlText w:val="%7."/>
      <w:lvlJc w:val="left"/>
      <w:pPr>
        <w:ind w:left="5040" w:hanging="360"/>
      </w:pPr>
    </w:lvl>
    <w:lvl w:ilvl="7" w:tplc="201E6DDE">
      <w:start w:val="1"/>
      <w:numFmt w:val="lowerLetter"/>
      <w:lvlText w:val="%8."/>
      <w:lvlJc w:val="left"/>
      <w:pPr>
        <w:ind w:left="5760" w:hanging="360"/>
      </w:pPr>
    </w:lvl>
    <w:lvl w:ilvl="8" w:tplc="5D5ABE14">
      <w:start w:val="1"/>
      <w:numFmt w:val="lowerRoman"/>
      <w:lvlText w:val="%9."/>
      <w:lvlJc w:val="right"/>
      <w:pPr>
        <w:ind w:left="6480" w:hanging="180"/>
      </w:pPr>
    </w:lvl>
  </w:abstractNum>
  <w:abstractNum w:abstractNumId="5"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3E021EE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7A591B"/>
    <w:multiLevelType w:val="multilevel"/>
    <w:tmpl w:val="75BC26C4"/>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7945"/>
        </w:tabs>
        <w:ind w:left="7945" w:hanging="432"/>
      </w:pPr>
      <w:rPr>
        <w:rFonts w:hint="default"/>
        <w:b w:val="0"/>
        <w:i w:val="0"/>
        <w:sz w:val="20"/>
        <w:szCs w:val="20"/>
      </w:rPr>
    </w:lvl>
    <w:lvl w:ilvl="2">
      <w:start w:val="5"/>
      <w:numFmt w:val="bullet"/>
      <w:pStyle w:val="Odstavec111"/>
      <w:lvlText w:val="-"/>
      <w:lvlJc w:val="left"/>
      <w:pPr>
        <w:tabs>
          <w:tab w:val="num" w:pos="1213"/>
        </w:tabs>
        <w:ind w:left="1213" w:hanging="504"/>
      </w:pPr>
      <w:rPr>
        <w:rFonts w:ascii="Arial" w:hAnsi="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9" w15:restartNumberingAfterBreak="0">
    <w:nsid w:val="4E0B3AEE"/>
    <w:multiLevelType w:val="multilevel"/>
    <w:tmpl w:val="1E22640C"/>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0" w15:restartNumberingAfterBreak="0">
    <w:nsid w:val="50C976FA"/>
    <w:multiLevelType w:val="multilevel"/>
    <w:tmpl w:val="7E60BE40"/>
    <w:lvl w:ilvl="0">
      <w:start w:val="12"/>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4772F2F"/>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4" w15:restartNumberingAfterBreak="0">
    <w:nsid w:val="57E069A4"/>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5" w15:restartNumberingAfterBreak="0">
    <w:nsid w:val="59C77695"/>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6" w15:restartNumberingAfterBreak="0">
    <w:nsid w:val="5FC25B69"/>
    <w:multiLevelType w:val="hybridMultilevel"/>
    <w:tmpl w:val="484E3C5E"/>
    <w:lvl w:ilvl="0" w:tplc="878450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A0B9C"/>
    <w:multiLevelType w:val="hybridMultilevel"/>
    <w:tmpl w:val="18C49DEE"/>
    <w:lvl w:ilvl="0" w:tplc="04050017">
      <w:start w:val="1"/>
      <w:numFmt w:val="lowerLetter"/>
      <w:lvlText w:val="%1)"/>
      <w:lvlJc w:val="left"/>
      <w:pPr>
        <w:ind w:left="934" w:hanging="360"/>
      </w:p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18"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0" w15:restartNumberingAfterBreak="0">
    <w:nsid w:val="6EC55A99"/>
    <w:multiLevelType w:val="multilevel"/>
    <w:tmpl w:val="F6722EE6"/>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lowerLetter"/>
      <w:lvlText w:val="%3)"/>
      <w:lvlJc w:val="left"/>
      <w:pPr>
        <w:ind w:left="1069" w:hanging="360"/>
      </w:p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1"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22"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4147C6"/>
    <w:multiLevelType w:val="multilevel"/>
    <w:tmpl w:val="9918D878"/>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4"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51228642">
    <w:abstractNumId w:val="8"/>
  </w:num>
  <w:num w:numId="2" w16cid:durableId="45372674">
    <w:abstractNumId w:val="5"/>
  </w:num>
  <w:num w:numId="3" w16cid:durableId="734855832">
    <w:abstractNumId w:val="22"/>
  </w:num>
  <w:num w:numId="4" w16cid:durableId="528644503">
    <w:abstractNumId w:val="18"/>
  </w:num>
  <w:num w:numId="5" w16cid:durableId="1054624297">
    <w:abstractNumId w:val="12"/>
  </w:num>
  <w:num w:numId="6" w16cid:durableId="1902211471">
    <w:abstractNumId w:val="7"/>
  </w:num>
  <w:num w:numId="7" w16cid:durableId="1852182768">
    <w:abstractNumId w:val="25"/>
  </w:num>
  <w:num w:numId="8" w16cid:durableId="473719526">
    <w:abstractNumId w:val="19"/>
  </w:num>
  <w:num w:numId="9" w16cid:durableId="262765111">
    <w:abstractNumId w:val="13"/>
  </w:num>
  <w:num w:numId="10" w16cid:durableId="1586501508">
    <w:abstractNumId w:val="10"/>
  </w:num>
  <w:num w:numId="11" w16cid:durableId="979072340">
    <w:abstractNumId w:val="1"/>
  </w:num>
  <w:num w:numId="12" w16cid:durableId="1676151988">
    <w:abstractNumId w:val="2"/>
  </w:num>
  <w:num w:numId="13" w16cid:durableId="392507548">
    <w:abstractNumId w:val="9"/>
  </w:num>
  <w:num w:numId="14" w16cid:durableId="115414839">
    <w:abstractNumId w:val="20"/>
  </w:num>
  <w:num w:numId="15" w16cid:durableId="1276403574">
    <w:abstractNumId w:val="8"/>
    <w:lvlOverride w:ilvl="0">
      <w:startOverride w:val="20"/>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4565452">
    <w:abstractNumId w:val="8"/>
  </w:num>
  <w:num w:numId="17" w16cid:durableId="168178147">
    <w:abstractNumId w:val="8"/>
  </w:num>
  <w:num w:numId="18" w16cid:durableId="298271008">
    <w:abstractNumId w:val="8"/>
  </w:num>
  <w:num w:numId="19" w16cid:durableId="1522352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9970685">
    <w:abstractNumId w:val="8"/>
  </w:num>
  <w:num w:numId="21" w16cid:durableId="1222450500">
    <w:abstractNumId w:val="8"/>
  </w:num>
  <w:num w:numId="22" w16cid:durableId="961422370">
    <w:abstractNumId w:val="8"/>
  </w:num>
  <w:num w:numId="23" w16cid:durableId="2005934369">
    <w:abstractNumId w:val="8"/>
  </w:num>
  <w:num w:numId="24" w16cid:durableId="1455447779">
    <w:abstractNumId w:val="17"/>
  </w:num>
  <w:num w:numId="25" w16cid:durableId="1453211032">
    <w:abstractNumId w:val="4"/>
  </w:num>
  <w:num w:numId="26" w16cid:durableId="592058555">
    <w:abstractNumId w:val="24"/>
  </w:num>
  <w:num w:numId="27" w16cid:durableId="32198834">
    <w:abstractNumId w:val="16"/>
  </w:num>
  <w:num w:numId="28" w16cid:durableId="2057772893">
    <w:abstractNumId w:val="3"/>
  </w:num>
  <w:num w:numId="29" w16cid:durableId="781261319">
    <w:abstractNumId w:val="23"/>
  </w:num>
  <w:num w:numId="30" w16cid:durableId="687171476">
    <w:abstractNumId w:val="8"/>
  </w:num>
  <w:num w:numId="31" w16cid:durableId="1537815535">
    <w:abstractNumId w:val="8"/>
  </w:num>
  <w:num w:numId="32" w16cid:durableId="926772576">
    <w:abstractNumId w:val="8"/>
  </w:num>
  <w:num w:numId="33" w16cid:durableId="1701661525">
    <w:abstractNumId w:val="8"/>
  </w:num>
  <w:num w:numId="34" w16cid:durableId="1982881445">
    <w:abstractNumId w:val="14"/>
  </w:num>
  <w:num w:numId="35" w16cid:durableId="1278217668">
    <w:abstractNumId w:val="11"/>
  </w:num>
  <w:num w:numId="36" w16cid:durableId="92676364">
    <w:abstractNumId w:val="15"/>
  </w:num>
  <w:num w:numId="37" w16cid:durableId="146629550">
    <w:abstractNumId w:val="8"/>
  </w:num>
  <w:num w:numId="38" w16cid:durableId="144204504">
    <w:abstractNumId w:val="8"/>
  </w:num>
  <w:num w:numId="39" w16cid:durableId="767429275">
    <w:abstractNumId w:val="0"/>
  </w:num>
  <w:num w:numId="40" w16cid:durableId="399906987">
    <w:abstractNumId w:val="8"/>
  </w:num>
  <w:num w:numId="41" w16cid:durableId="1099525230">
    <w:abstractNumId w:val="8"/>
  </w:num>
  <w:num w:numId="42" w16cid:durableId="1553884537">
    <w:abstractNumId w:val="8"/>
  </w:num>
  <w:num w:numId="43" w16cid:durableId="530847529">
    <w:abstractNumId w:val="8"/>
  </w:num>
  <w:num w:numId="44" w16cid:durableId="1457067091">
    <w:abstractNumId w:val="8"/>
  </w:num>
  <w:num w:numId="45" w16cid:durableId="655036853">
    <w:abstractNumId w:val="8"/>
  </w:num>
  <w:num w:numId="46" w16cid:durableId="703798133">
    <w:abstractNumId w:val="8"/>
  </w:num>
  <w:num w:numId="47" w16cid:durableId="289437493">
    <w:abstractNumId w:val="8"/>
  </w:num>
  <w:num w:numId="48" w16cid:durableId="1362631452">
    <w:abstractNumId w:val="8"/>
  </w:num>
  <w:num w:numId="49" w16cid:durableId="1691370510">
    <w:abstractNumId w:val="8"/>
  </w:num>
  <w:num w:numId="50" w16cid:durableId="756711390">
    <w:abstractNumId w:val="8"/>
  </w:num>
  <w:num w:numId="51" w16cid:durableId="593393290">
    <w:abstractNumId w:val="8"/>
  </w:num>
  <w:num w:numId="52" w16cid:durableId="1621103327">
    <w:abstractNumId w:val="6"/>
  </w:num>
  <w:num w:numId="53" w16cid:durableId="709066562">
    <w:abstractNumId w:val="8"/>
  </w:num>
  <w:num w:numId="54" w16cid:durableId="2019502930">
    <w:abstractNumId w:val="2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lčíková Zuzana">
    <w15:presenceInfo w15:providerId="AD" w15:userId="S::Zuzana.Molcikova@ceproas.cz::a44c6299-0df9-45a7-97bf-fdf449df44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305"/>
    <w:rsid w:val="0000064C"/>
    <w:rsid w:val="00002691"/>
    <w:rsid w:val="00002B37"/>
    <w:rsid w:val="00002C11"/>
    <w:rsid w:val="0000421B"/>
    <w:rsid w:val="00005D1C"/>
    <w:rsid w:val="00005FF6"/>
    <w:rsid w:val="0000642E"/>
    <w:rsid w:val="0000784A"/>
    <w:rsid w:val="00010171"/>
    <w:rsid w:val="000105FF"/>
    <w:rsid w:val="00010F40"/>
    <w:rsid w:val="00011133"/>
    <w:rsid w:val="00011F27"/>
    <w:rsid w:val="00012167"/>
    <w:rsid w:val="00012BB3"/>
    <w:rsid w:val="00012D5D"/>
    <w:rsid w:val="00013095"/>
    <w:rsid w:val="0001517E"/>
    <w:rsid w:val="000161AA"/>
    <w:rsid w:val="00017F44"/>
    <w:rsid w:val="00017F66"/>
    <w:rsid w:val="0002062E"/>
    <w:rsid w:val="0002145A"/>
    <w:rsid w:val="00022EC8"/>
    <w:rsid w:val="00023DCE"/>
    <w:rsid w:val="00026054"/>
    <w:rsid w:val="000262CE"/>
    <w:rsid w:val="00026841"/>
    <w:rsid w:val="00026C19"/>
    <w:rsid w:val="00027502"/>
    <w:rsid w:val="00027D7B"/>
    <w:rsid w:val="00032166"/>
    <w:rsid w:val="0003226E"/>
    <w:rsid w:val="000325E8"/>
    <w:rsid w:val="00033C07"/>
    <w:rsid w:val="00034982"/>
    <w:rsid w:val="00034A83"/>
    <w:rsid w:val="000362D5"/>
    <w:rsid w:val="0004277F"/>
    <w:rsid w:val="000429AE"/>
    <w:rsid w:val="00043DB3"/>
    <w:rsid w:val="000445C3"/>
    <w:rsid w:val="00045E35"/>
    <w:rsid w:val="00046709"/>
    <w:rsid w:val="00047293"/>
    <w:rsid w:val="00047FCF"/>
    <w:rsid w:val="0005177F"/>
    <w:rsid w:val="000531D4"/>
    <w:rsid w:val="000553A9"/>
    <w:rsid w:val="00055BBA"/>
    <w:rsid w:val="00056D03"/>
    <w:rsid w:val="00060275"/>
    <w:rsid w:val="00061D45"/>
    <w:rsid w:val="00062EED"/>
    <w:rsid w:val="000656A6"/>
    <w:rsid w:val="00065797"/>
    <w:rsid w:val="00065CDB"/>
    <w:rsid w:val="00067DF5"/>
    <w:rsid w:val="00067F13"/>
    <w:rsid w:val="000700C6"/>
    <w:rsid w:val="000711DC"/>
    <w:rsid w:val="00071490"/>
    <w:rsid w:val="00071DFF"/>
    <w:rsid w:val="00074BAA"/>
    <w:rsid w:val="00075F81"/>
    <w:rsid w:val="000760D0"/>
    <w:rsid w:val="00076174"/>
    <w:rsid w:val="00076896"/>
    <w:rsid w:val="00076FD1"/>
    <w:rsid w:val="00077224"/>
    <w:rsid w:val="00082415"/>
    <w:rsid w:val="00083AD6"/>
    <w:rsid w:val="00083FA8"/>
    <w:rsid w:val="00086308"/>
    <w:rsid w:val="00086D7E"/>
    <w:rsid w:val="0008755E"/>
    <w:rsid w:val="00090778"/>
    <w:rsid w:val="00090CAB"/>
    <w:rsid w:val="00091C23"/>
    <w:rsid w:val="00092DF0"/>
    <w:rsid w:val="00093A20"/>
    <w:rsid w:val="00094CF3"/>
    <w:rsid w:val="00094F98"/>
    <w:rsid w:val="00096C49"/>
    <w:rsid w:val="000978D4"/>
    <w:rsid w:val="000A162E"/>
    <w:rsid w:val="000A2468"/>
    <w:rsid w:val="000A2A36"/>
    <w:rsid w:val="000A3072"/>
    <w:rsid w:val="000A4013"/>
    <w:rsid w:val="000A6D80"/>
    <w:rsid w:val="000A7C45"/>
    <w:rsid w:val="000B0C6D"/>
    <w:rsid w:val="000B1813"/>
    <w:rsid w:val="000B2EAF"/>
    <w:rsid w:val="000B30E3"/>
    <w:rsid w:val="000B3D49"/>
    <w:rsid w:val="000B3F08"/>
    <w:rsid w:val="000B4214"/>
    <w:rsid w:val="000B62C6"/>
    <w:rsid w:val="000B65FE"/>
    <w:rsid w:val="000B67FD"/>
    <w:rsid w:val="000B6B53"/>
    <w:rsid w:val="000B6F76"/>
    <w:rsid w:val="000B7222"/>
    <w:rsid w:val="000B7B48"/>
    <w:rsid w:val="000C03C4"/>
    <w:rsid w:val="000C04F0"/>
    <w:rsid w:val="000C0DA5"/>
    <w:rsid w:val="000C163F"/>
    <w:rsid w:val="000C1DFE"/>
    <w:rsid w:val="000C30DC"/>
    <w:rsid w:val="000C4008"/>
    <w:rsid w:val="000C485B"/>
    <w:rsid w:val="000C5598"/>
    <w:rsid w:val="000C66F7"/>
    <w:rsid w:val="000C6811"/>
    <w:rsid w:val="000D1001"/>
    <w:rsid w:val="000D3C5D"/>
    <w:rsid w:val="000D5887"/>
    <w:rsid w:val="000D75C1"/>
    <w:rsid w:val="000D7809"/>
    <w:rsid w:val="000D7EC1"/>
    <w:rsid w:val="000E0DA7"/>
    <w:rsid w:val="000E14C5"/>
    <w:rsid w:val="000E3099"/>
    <w:rsid w:val="000E46AE"/>
    <w:rsid w:val="000E5346"/>
    <w:rsid w:val="000E5B41"/>
    <w:rsid w:val="000E5F85"/>
    <w:rsid w:val="000E77EF"/>
    <w:rsid w:val="000F0F08"/>
    <w:rsid w:val="000F157B"/>
    <w:rsid w:val="000F22C3"/>
    <w:rsid w:val="000F2D01"/>
    <w:rsid w:val="000F3096"/>
    <w:rsid w:val="000F3385"/>
    <w:rsid w:val="000F4BD6"/>
    <w:rsid w:val="000F586D"/>
    <w:rsid w:val="000F7BFC"/>
    <w:rsid w:val="00101F61"/>
    <w:rsid w:val="001050DA"/>
    <w:rsid w:val="00105290"/>
    <w:rsid w:val="0010623E"/>
    <w:rsid w:val="00106AC8"/>
    <w:rsid w:val="001119B4"/>
    <w:rsid w:val="00111F16"/>
    <w:rsid w:val="001121AA"/>
    <w:rsid w:val="00113674"/>
    <w:rsid w:val="00114768"/>
    <w:rsid w:val="00114D8B"/>
    <w:rsid w:val="001154F5"/>
    <w:rsid w:val="00116C24"/>
    <w:rsid w:val="00120A4B"/>
    <w:rsid w:val="00120B8A"/>
    <w:rsid w:val="00121A5D"/>
    <w:rsid w:val="00122717"/>
    <w:rsid w:val="0012477B"/>
    <w:rsid w:val="00124CC4"/>
    <w:rsid w:val="001307E1"/>
    <w:rsid w:val="00130AAF"/>
    <w:rsid w:val="00131B2A"/>
    <w:rsid w:val="00132538"/>
    <w:rsid w:val="001348D6"/>
    <w:rsid w:val="00134B6F"/>
    <w:rsid w:val="00134D81"/>
    <w:rsid w:val="00137969"/>
    <w:rsid w:val="00140B85"/>
    <w:rsid w:val="00141569"/>
    <w:rsid w:val="001418E8"/>
    <w:rsid w:val="00141B83"/>
    <w:rsid w:val="00143A8B"/>
    <w:rsid w:val="00144BD9"/>
    <w:rsid w:val="00145F43"/>
    <w:rsid w:val="00146833"/>
    <w:rsid w:val="00146D33"/>
    <w:rsid w:val="00147C48"/>
    <w:rsid w:val="00147C97"/>
    <w:rsid w:val="0015142C"/>
    <w:rsid w:val="00151637"/>
    <w:rsid w:val="00151B24"/>
    <w:rsid w:val="00151B9F"/>
    <w:rsid w:val="001523B5"/>
    <w:rsid w:val="001527FE"/>
    <w:rsid w:val="001542C4"/>
    <w:rsid w:val="00155190"/>
    <w:rsid w:val="001554BF"/>
    <w:rsid w:val="00157A57"/>
    <w:rsid w:val="0016194E"/>
    <w:rsid w:val="00161A13"/>
    <w:rsid w:val="001627B3"/>
    <w:rsid w:val="001638A7"/>
    <w:rsid w:val="001647B7"/>
    <w:rsid w:val="00165078"/>
    <w:rsid w:val="001660D1"/>
    <w:rsid w:val="00166B4E"/>
    <w:rsid w:val="001678B2"/>
    <w:rsid w:val="0017011F"/>
    <w:rsid w:val="00171773"/>
    <w:rsid w:val="00171AD0"/>
    <w:rsid w:val="00171B74"/>
    <w:rsid w:val="00174EF2"/>
    <w:rsid w:val="001750DD"/>
    <w:rsid w:val="00175F80"/>
    <w:rsid w:val="00176D38"/>
    <w:rsid w:val="00176EE8"/>
    <w:rsid w:val="0017768E"/>
    <w:rsid w:val="00177C2D"/>
    <w:rsid w:val="001801AE"/>
    <w:rsid w:val="00182A9F"/>
    <w:rsid w:val="00183D34"/>
    <w:rsid w:val="00184DFF"/>
    <w:rsid w:val="00184EB6"/>
    <w:rsid w:val="00185A43"/>
    <w:rsid w:val="00190D9E"/>
    <w:rsid w:val="00191938"/>
    <w:rsid w:val="00192F00"/>
    <w:rsid w:val="0019324D"/>
    <w:rsid w:val="00193A57"/>
    <w:rsid w:val="00195B2B"/>
    <w:rsid w:val="001A0EFD"/>
    <w:rsid w:val="001A2139"/>
    <w:rsid w:val="001A2F85"/>
    <w:rsid w:val="001A4521"/>
    <w:rsid w:val="001A4F12"/>
    <w:rsid w:val="001B06E9"/>
    <w:rsid w:val="001B20B4"/>
    <w:rsid w:val="001B33C7"/>
    <w:rsid w:val="001B3BE7"/>
    <w:rsid w:val="001B555B"/>
    <w:rsid w:val="001B72A9"/>
    <w:rsid w:val="001C2798"/>
    <w:rsid w:val="001C27C4"/>
    <w:rsid w:val="001C2DA7"/>
    <w:rsid w:val="001C55A6"/>
    <w:rsid w:val="001D115D"/>
    <w:rsid w:val="001D1490"/>
    <w:rsid w:val="001D2E1A"/>
    <w:rsid w:val="001D304A"/>
    <w:rsid w:val="001D358A"/>
    <w:rsid w:val="001D38EB"/>
    <w:rsid w:val="001D430B"/>
    <w:rsid w:val="001D4B51"/>
    <w:rsid w:val="001D5D46"/>
    <w:rsid w:val="001D6333"/>
    <w:rsid w:val="001D765C"/>
    <w:rsid w:val="001E04F4"/>
    <w:rsid w:val="001E3066"/>
    <w:rsid w:val="001E5378"/>
    <w:rsid w:val="001E70C2"/>
    <w:rsid w:val="001E7644"/>
    <w:rsid w:val="001E7BF2"/>
    <w:rsid w:val="001F23F1"/>
    <w:rsid w:val="001F5140"/>
    <w:rsid w:val="001F61F5"/>
    <w:rsid w:val="001F7A47"/>
    <w:rsid w:val="001F7D6D"/>
    <w:rsid w:val="001F7F18"/>
    <w:rsid w:val="0020075C"/>
    <w:rsid w:val="00201821"/>
    <w:rsid w:val="00201888"/>
    <w:rsid w:val="00201A85"/>
    <w:rsid w:val="002040BF"/>
    <w:rsid w:val="00204F72"/>
    <w:rsid w:val="00205735"/>
    <w:rsid w:val="00206CAE"/>
    <w:rsid w:val="00207F92"/>
    <w:rsid w:val="002100F8"/>
    <w:rsid w:val="0021162A"/>
    <w:rsid w:val="00211DD1"/>
    <w:rsid w:val="0021224F"/>
    <w:rsid w:val="00213FF0"/>
    <w:rsid w:val="002149AB"/>
    <w:rsid w:val="002159AF"/>
    <w:rsid w:val="00216229"/>
    <w:rsid w:val="002164FA"/>
    <w:rsid w:val="00220801"/>
    <w:rsid w:val="00222442"/>
    <w:rsid w:val="0022284F"/>
    <w:rsid w:val="002240D6"/>
    <w:rsid w:val="00224956"/>
    <w:rsid w:val="0022512C"/>
    <w:rsid w:val="0022532C"/>
    <w:rsid w:val="00225388"/>
    <w:rsid w:val="00225817"/>
    <w:rsid w:val="00226226"/>
    <w:rsid w:val="00226A92"/>
    <w:rsid w:val="002275E4"/>
    <w:rsid w:val="00230048"/>
    <w:rsid w:val="0023154F"/>
    <w:rsid w:val="002333B0"/>
    <w:rsid w:val="0023426F"/>
    <w:rsid w:val="0023452D"/>
    <w:rsid w:val="0023718C"/>
    <w:rsid w:val="0024029D"/>
    <w:rsid w:val="002418B2"/>
    <w:rsid w:val="00242EF2"/>
    <w:rsid w:val="002446F5"/>
    <w:rsid w:val="002464CD"/>
    <w:rsid w:val="00246553"/>
    <w:rsid w:val="00247022"/>
    <w:rsid w:val="002470F3"/>
    <w:rsid w:val="0025036F"/>
    <w:rsid w:val="002515BF"/>
    <w:rsid w:val="00253815"/>
    <w:rsid w:val="002557F1"/>
    <w:rsid w:val="00255F6E"/>
    <w:rsid w:val="0026081F"/>
    <w:rsid w:val="00261CD7"/>
    <w:rsid w:val="00262D3A"/>
    <w:rsid w:val="002634A9"/>
    <w:rsid w:val="00264304"/>
    <w:rsid w:val="00264597"/>
    <w:rsid w:val="00264A5D"/>
    <w:rsid w:val="0026593D"/>
    <w:rsid w:val="00265E08"/>
    <w:rsid w:val="002669A6"/>
    <w:rsid w:val="002707B0"/>
    <w:rsid w:val="00271085"/>
    <w:rsid w:val="00271CF2"/>
    <w:rsid w:val="00271F14"/>
    <w:rsid w:val="00272646"/>
    <w:rsid w:val="0027416B"/>
    <w:rsid w:val="002752AC"/>
    <w:rsid w:val="00275664"/>
    <w:rsid w:val="00275D6C"/>
    <w:rsid w:val="00276849"/>
    <w:rsid w:val="0028077A"/>
    <w:rsid w:val="0028152C"/>
    <w:rsid w:val="00284B34"/>
    <w:rsid w:val="00286CE4"/>
    <w:rsid w:val="00286F14"/>
    <w:rsid w:val="00290F6A"/>
    <w:rsid w:val="002914E8"/>
    <w:rsid w:val="002925BA"/>
    <w:rsid w:val="002929AA"/>
    <w:rsid w:val="00292D75"/>
    <w:rsid w:val="00294273"/>
    <w:rsid w:val="00295732"/>
    <w:rsid w:val="00297538"/>
    <w:rsid w:val="0029C843"/>
    <w:rsid w:val="002A0942"/>
    <w:rsid w:val="002A1ABD"/>
    <w:rsid w:val="002A2205"/>
    <w:rsid w:val="002A2674"/>
    <w:rsid w:val="002A298E"/>
    <w:rsid w:val="002A29FF"/>
    <w:rsid w:val="002A3A18"/>
    <w:rsid w:val="002A3CFA"/>
    <w:rsid w:val="002A462E"/>
    <w:rsid w:val="002A47CE"/>
    <w:rsid w:val="002A4BCB"/>
    <w:rsid w:val="002A570B"/>
    <w:rsid w:val="002A5B9F"/>
    <w:rsid w:val="002A6179"/>
    <w:rsid w:val="002A7B85"/>
    <w:rsid w:val="002A7F23"/>
    <w:rsid w:val="002B02A6"/>
    <w:rsid w:val="002B043D"/>
    <w:rsid w:val="002B1406"/>
    <w:rsid w:val="002B21DA"/>
    <w:rsid w:val="002B2769"/>
    <w:rsid w:val="002B5313"/>
    <w:rsid w:val="002B548E"/>
    <w:rsid w:val="002C070D"/>
    <w:rsid w:val="002C27B3"/>
    <w:rsid w:val="002C5D80"/>
    <w:rsid w:val="002C6EE1"/>
    <w:rsid w:val="002C7FA8"/>
    <w:rsid w:val="002D09F7"/>
    <w:rsid w:val="002D0BAD"/>
    <w:rsid w:val="002D1DC3"/>
    <w:rsid w:val="002D21BF"/>
    <w:rsid w:val="002D3B1B"/>
    <w:rsid w:val="002D4CFB"/>
    <w:rsid w:val="002D4D43"/>
    <w:rsid w:val="002D560F"/>
    <w:rsid w:val="002D7CAB"/>
    <w:rsid w:val="002E0176"/>
    <w:rsid w:val="002E0B4D"/>
    <w:rsid w:val="002E1102"/>
    <w:rsid w:val="002E20CE"/>
    <w:rsid w:val="002E4507"/>
    <w:rsid w:val="002E5B0C"/>
    <w:rsid w:val="002F0BCF"/>
    <w:rsid w:val="002F3CBA"/>
    <w:rsid w:val="002F3EE2"/>
    <w:rsid w:val="002F41AA"/>
    <w:rsid w:val="002F427C"/>
    <w:rsid w:val="002F45B1"/>
    <w:rsid w:val="002F4A79"/>
    <w:rsid w:val="002F4EBE"/>
    <w:rsid w:val="002F63CD"/>
    <w:rsid w:val="002F7897"/>
    <w:rsid w:val="002F79A8"/>
    <w:rsid w:val="00300C94"/>
    <w:rsid w:val="00300F0F"/>
    <w:rsid w:val="003014C4"/>
    <w:rsid w:val="00301650"/>
    <w:rsid w:val="00302373"/>
    <w:rsid w:val="00302F8B"/>
    <w:rsid w:val="00304FD4"/>
    <w:rsid w:val="003050BD"/>
    <w:rsid w:val="003058A2"/>
    <w:rsid w:val="003064AD"/>
    <w:rsid w:val="00306AD2"/>
    <w:rsid w:val="00307407"/>
    <w:rsid w:val="00307F3D"/>
    <w:rsid w:val="003110DC"/>
    <w:rsid w:val="00311276"/>
    <w:rsid w:val="00311518"/>
    <w:rsid w:val="003122F3"/>
    <w:rsid w:val="003163F5"/>
    <w:rsid w:val="003164B2"/>
    <w:rsid w:val="003168EC"/>
    <w:rsid w:val="00316C3E"/>
    <w:rsid w:val="00316C8B"/>
    <w:rsid w:val="00322455"/>
    <w:rsid w:val="00322E14"/>
    <w:rsid w:val="00325827"/>
    <w:rsid w:val="00325F56"/>
    <w:rsid w:val="00326264"/>
    <w:rsid w:val="00327286"/>
    <w:rsid w:val="00327CB4"/>
    <w:rsid w:val="00332E9F"/>
    <w:rsid w:val="003330E4"/>
    <w:rsid w:val="003333B7"/>
    <w:rsid w:val="00336AD2"/>
    <w:rsid w:val="00336EC4"/>
    <w:rsid w:val="003373A2"/>
    <w:rsid w:val="003373F9"/>
    <w:rsid w:val="00340EC1"/>
    <w:rsid w:val="003412B8"/>
    <w:rsid w:val="0034154B"/>
    <w:rsid w:val="00341FCA"/>
    <w:rsid w:val="0034431B"/>
    <w:rsid w:val="00344F51"/>
    <w:rsid w:val="0034506B"/>
    <w:rsid w:val="00345CD7"/>
    <w:rsid w:val="00346544"/>
    <w:rsid w:val="003514F1"/>
    <w:rsid w:val="003515BD"/>
    <w:rsid w:val="00352260"/>
    <w:rsid w:val="003524AB"/>
    <w:rsid w:val="003527A6"/>
    <w:rsid w:val="00352B98"/>
    <w:rsid w:val="0035321A"/>
    <w:rsid w:val="003536A8"/>
    <w:rsid w:val="00354417"/>
    <w:rsid w:val="00355BEC"/>
    <w:rsid w:val="003560C2"/>
    <w:rsid w:val="00356504"/>
    <w:rsid w:val="00356FE2"/>
    <w:rsid w:val="00357189"/>
    <w:rsid w:val="003579D5"/>
    <w:rsid w:val="00357A72"/>
    <w:rsid w:val="00357ED3"/>
    <w:rsid w:val="003606A7"/>
    <w:rsid w:val="003608AA"/>
    <w:rsid w:val="00361887"/>
    <w:rsid w:val="00363187"/>
    <w:rsid w:val="00364915"/>
    <w:rsid w:val="0036573B"/>
    <w:rsid w:val="00366591"/>
    <w:rsid w:val="00367892"/>
    <w:rsid w:val="00367C8C"/>
    <w:rsid w:val="00370388"/>
    <w:rsid w:val="003703BE"/>
    <w:rsid w:val="00370F11"/>
    <w:rsid w:val="003713CA"/>
    <w:rsid w:val="00371865"/>
    <w:rsid w:val="00371D48"/>
    <w:rsid w:val="00372164"/>
    <w:rsid w:val="00372A06"/>
    <w:rsid w:val="00372CA2"/>
    <w:rsid w:val="003732EB"/>
    <w:rsid w:val="00373544"/>
    <w:rsid w:val="003738E1"/>
    <w:rsid w:val="003748E5"/>
    <w:rsid w:val="00375217"/>
    <w:rsid w:val="003754EE"/>
    <w:rsid w:val="00375D4D"/>
    <w:rsid w:val="00375F0A"/>
    <w:rsid w:val="00376613"/>
    <w:rsid w:val="00376748"/>
    <w:rsid w:val="00376ABF"/>
    <w:rsid w:val="0037765C"/>
    <w:rsid w:val="0037776F"/>
    <w:rsid w:val="00377E2E"/>
    <w:rsid w:val="00377F16"/>
    <w:rsid w:val="003813F5"/>
    <w:rsid w:val="00381F76"/>
    <w:rsid w:val="003851CA"/>
    <w:rsid w:val="003860B6"/>
    <w:rsid w:val="003906EA"/>
    <w:rsid w:val="00391018"/>
    <w:rsid w:val="00392671"/>
    <w:rsid w:val="003931B7"/>
    <w:rsid w:val="00393B6C"/>
    <w:rsid w:val="003940CA"/>
    <w:rsid w:val="0039484C"/>
    <w:rsid w:val="0039592B"/>
    <w:rsid w:val="00395C42"/>
    <w:rsid w:val="00395E0D"/>
    <w:rsid w:val="003961C6"/>
    <w:rsid w:val="0039708B"/>
    <w:rsid w:val="0039799A"/>
    <w:rsid w:val="003A01FC"/>
    <w:rsid w:val="003A5275"/>
    <w:rsid w:val="003B0485"/>
    <w:rsid w:val="003B2EB7"/>
    <w:rsid w:val="003B4B4F"/>
    <w:rsid w:val="003B4C71"/>
    <w:rsid w:val="003B5225"/>
    <w:rsid w:val="003B628C"/>
    <w:rsid w:val="003B6715"/>
    <w:rsid w:val="003B7A3C"/>
    <w:rsid w:val="003B7DC1"/>
    <w:rsid w:val="003C25BA"/>
    <w:rsid w:val="003C2BE6"/>
    <w:rsid w:val="003C321B"/>
    <w:rsid w:val="003C3E35"/>
    <w:rsid w:val="003C3F03"/>
    <w:rsid w:val="003C4E9C"/>
    <w:rsid w:val="003C5021"/>
    <w:rsid w:val="003C5369"/>
    <w:rsid w:val="003C6451"/>
    <w:rsid w:val="003D0829"/>
    <w:rsid w:val="003D0F26"/>
    <w:rsid w:val="003D2287"/>
    <w:rsid w:val="003D337B"/>
    <w:rsid w:val="003D3812"/>
    <w:rsid w:val="003D3EC8"/>
    <w:rsid w:val="003D4307"/>
    <w:rsid w:val="003D4805"/>
    <w:rsid w:val="003D6ECD"/>
    <w:rsid w:val="003D71D9"/>
    <w:rsid w:val="003D7A28"/>
    <w:rsid w:val="003D7AF4"/>
    <w:rsid w:val="003E2207"/>
    <w:rsid w:val="003E53C1"/>
    <w:rsid w:val="003E6DC2"/>
    <w:rsid w:val="003E6ED6"/>
    <w:rsid w:val="003E7F3E"/>
    <w:rsid w:val="003F0922"/>
    <w:rsid w:val="003F0B06"/>
    <w:rsid w:val="003F2301"/>
    <w:rsid w:val="003F356F"/>
    <w:rsid w:val="003F3F8E"/>
    <w:rsid w:val="003F4383"/>
    <w:rsid w:val="003F4A2C"/>
    <w:rsid w:val="003F765A"/>
    <w:rsid w:val="003F7A5D"/>
    <w:rsid w:val="003F7AF0"/>
    <w:rsid w:val="003F7D4E"/>
    <w:rsid w:val="0040056F"/>
    <w:rsid w:val="004027FF"/>
    <w:rsid w:val="00402EB6"/>
    <w:rsid w:val="00407762"/>
    <w:rsid w:val="00407832"/>
    <w:rsid w:val="004104E4"/>
    <w:rsid w:val="004107CA"/>
    <w:rsid w:val="00411850"/>
    <w:rsid w:val="00412F51"/>
    <w:rsid w:val="0041406D"/>
    <w:rsid w:val="0041426C"/>
    <w:rsid w:val="00415D06"/>
    <w:rsid w:val="00415D2F"/>
    <w:rsid w:val="00416E19"/>
    <w:rsid w:val="004176FF"/>
    <w:rsid w:val="00420186"/>
    <w:rsid w:val="004202D8"/>
    <w:rsid w:val="004224CE"/>
    <w:rsid w:val="00422B94"/>
    <w:rsid w:val="00422D5A"/>
    <w:rsid w:val="004232F1"/>
    <w:rsid w:val="00423BEE"/>
    <w:rsid w:val="00425AB2"/>
    <w:rsid w:val="00425BD4"/>
    <w:rsid w:val="00426B4D"/>
    <w:rsid w:val="004304B2"/>
    <w:rsid w:val="00430F04"/>
    <w:rsid w:val="00431A2B"/>
    <w:rsid w:val="00432C8C"/>
    <w:rsid w:val="004355E9"/>
    <w:rsid w:val="0043685C"/>
    <w:rsid w:val="00436C35"/>
    <w:rsid w:val="004373A4"/>
    <w:rsid w:val="0043744A"/>
    <w:rsid w:val="00437A27"/>
    <w:rsid w:val="00437E28"/>
    <w:rsid w:val="004403E0"/>
    <w:rsid w:val="0044040B"/>
    <w:rsid w:val="00440A1F"/>
    <w:rsid w:val="00440DFE"/>
    <w:rsid w:val="004413C7"/>
    <w:rsid w:val="004416E5"/>
    <w:rsid w:val="0044391A"/>
    <w:rsid w:val="00445302"/>
    <w:rsid w:val="00447B58"/>
    <w:rsid w:val="00447B61"/>
    <w:rsid w:val="00454088"/>
    <w:rsid w:val="00461445"/>
    <w:rsid w:val="00461AAB"/>
    <w:rsid w:val="00463D49"/>
    <w:rsid w:val="00465828"/>
    <w:rsid w:val="004660A7"/>
    <w:rsid w:val="00466347"/>
    <w:rsid w:val="00467589"/>
    <w:rsid w:val="00467A5D"/>
    <w:rsid w:val="00467D12"/>
    <w:rsid w:val="00471A7D"/>
    <w:rsid w:val="00471B19"/>
    <w:rsid w:val="00472D4A"/>
    <w:rsid w:val="00473084"/>
    <w:rsid w:val="0047309F"/>
    <w:rsid w:val="00474235"/>
    <w:rsid w:val="00474688"/>
    <w:rsid w:val="00474ACE"/>
    <w:rsid w:val="004758F1"/>
    <w:rsid w:val="0047741C"/>
    <w:rsid w:val="00480C29"/>
    <w:rsid w:val="00480D13"/>
    <w:rsid w:val="00482413"/>
    <w:rsid w:val="00482557"/>
    <w:rsid w:val="004832E7"/>
    <w:rsid w:val="0048484A"/>
    <w:rsid w:val="00485C7D"/>
    <w:rsid w:val="00486049"/>
    <w:rsid w:val="00490537"/>
    <w:rsid w:val="00490DC1"/>
    <w:rsid w:val="00490DFB"/>
    <w:rsid w:val="00491750"/>
    <w:rsid w:val="00496073"/>
    <w:rsid w:val="004A0CED"/>
    <w:rsid w:val="004A11E7"/>
    <w:rsid w:val="004A15D7"/>
    <w:rsid w:val="004A18BE"/>
    <w:rsid w:val="004A2ADE"/>
    <w:rsid w:val="004A32F8"/>
    <w:rsid w:val="004A4FB0"/>
    <w:rsid w:val="004B15C7"/>
    <w:rsid w:val="004B1E7F"/>
    <w:rsid w:val="004B437B"/>
    <w:rsid w:val="004B4772"/>
    <w:rsid w:val="004B4CA8"/>
    <w:rsid w:val="004B514E"/>
    <w:rsid w:val="004B5E0C"/>
    <w:rsid w:val="004C0F8E"/>
    <w:rsid w:val="004C107B"/>
    <w:rsid w:val="004C2589"/>
    <w:rsid w:val="004C3C55"/>
    <w:rsid w:val="004C4008"/>
    <w:rsid w:val="004C4087"/>
    <w:rsid w:val="004C40A2"/>
    <w:rsid w:val="004C495E"/>
    <w:rsid w:val="004C4D6A"/>
    <w:rsid w:val="004C65F1"/>
    <w:rsid w:val="004C7CFE"/>
    <w:rsid w:val="004D0703"/>
    <w:rsid w:val="004D0B9C"/>
    <w:rsid w:val="004D20AE"/>
    <w:rsid w:val="004D2322"/>
    <w:rsid w:val="004D3CE6"/>
    <w:rsid w:val="004D4188"/>
    <w:rsid w:val="004D41DC"/>
    <w:rsid w:val="004D4BB2"/>
    <w:rsid w:val="004E14F5"/>
    <w:rsid w:val="004E2317"/>
    <w:rsid w:val="004E25B4"/>
    <w:rsid w:val="004E362A"/>
    <w:rsid w:val="004E4423"/>
    <w:rsid w:val="004E4C57"/>
    <w:rsid w:val="004E5BD4"/>
    <w:rsid w:val="004E5D7A"/>
    <w:rsid w:val="004E651A"/>
    <w:rsid w:val="004E776C"/>
    <w:rsid w:val="004E7FEC"/>
    <w:rsid w:val="004F0D41"/>
    <w:rsid w:val="004F0EAB"/>
    <w:rsid w:val="004F13F0"/>
    <w:rsid w:val="004F29F3"/>
    <w:rsid w:val="004F3ED0"/>
    <w:rsid w:val="004F65DE"/>
    <w:rsid w:val="004F7AD1"/>
    <w:rsid w:val="00500D9B"/>
    <w:rsid w:val="0050133C"/>
    <w:rsid w:val="005022DD"/>
    <w:rsid w:val="00504508"/>
    <w:rsid w:val="00504516"/>
    <w:rsid w:val="00504709"/>
    <w:rsid w:val="00505039"/>
    <w:rsid w:val="00506715"/>
    <w:rsid w:val="00507232"/>
    <w:rsid w:val="005104AF"/>
    <w:rsid w:val="00511BEA"/>
    <w:rsid w:val="00512A84"/>
    <w:rsid w:val="00513958"/>
    <w:rsid w:val="0051551A"/>
    <w:rsid w:val="00515FBE"/>
    <w:rsid w:val="00516069"/>
    <w:rsid w:val="0051610A"/>
    <w:rsid w:val="00516DBF"/>
    <w:rsid w:val="005171D4"/>
    <w:rsid w:val="00517DA7"/>
    <w:rsid w:val="00520A49"/>
    <w:rsid w:val="005218FC"/>
    <w:rsid w:val="00521DDD"/>
    <w:rsid w:val="005222A2"/>
    <w:rsid w:val="0052274C"/>
    <w:rsid w:val="005238E3"/>
    <w:rsid w:val="0052391E"/>
    <w:rsid w:val="00524B79"/>
    <w:rsid w:val="00524EF2"/>
    <w:rsid w:val="0052581B"/>
    <w:rsid w:val="00526A5E"/>
    <w:rsid w:val="00526D03"/>
    <w:rsid w:val="00527290"/>
    <w:rsid w:val="00527D2B"/>
    <w:rsid w:val="00531A14"/>
    <w:rsid w:val="00532DDC"/>
    <w:rsid w:val="00533323"/>
    <w:rsid w:val="00535DD4"/>
    <w:rsid w:val="00536891"/>
    <w:rsid w:val="00537CAA"/>
    <w:rsid w:val="005400D4"/>
    <w:rsid w:val="005426F1"/>
    <w:rsid w:val="00542FEC"/>
    <w:rsid w:val="005438EA"/>
    <w:rsid w:val="005462DE"/>
    <w:rsid w:val="00546834"/>
    <w:rsid w:val="0055046D"/>
    <w:rsid w:val="00550E6B"/>
    <w:rsid w:val="0055147C"/>
    <w:rsid w:val="00551546"/>
    <w:rsid w:val="00551FDE"/>
    <w:rsid w:val="00553796"/>
    <w:rsid w:val="00554220"/>
    <w:rsid w:val="00554B7A"/>
    <w:rsid w:val="00554C39"/>
    <w:rsid w:val="005552B6"/>
    <w:rsid w:val="00555B9C"/>
    <w:rsid w:val="00561DD4"/>
    <w:rsid w:val="00561DF1"/>
    <w:rsid w:val="00563BD1"/>
    <w:rsid w:val="00564A4E"/>
    <w:rsid w:val="00566878"/>
    <w:rsid w:val="00566E47"/>
    <w:rsid w:val="00570917"/>
    <w:rsid w:val="0057106B"/>
    <w:rsid w:val="00571836"/>
    <w:rsid w:val="005719CC"/>
    <w:rsid w:val="0057236F"/>
    <w:rsid w:val="00573226"/>
    <w:rsid w:val="0057323D"/>
    <w:rsid w:val="0057334F"/>
    <w:rsid w:val="00573694"/>
    <w:rsid w:val="00573B5D"/>
    <w:rsid w:val="00574823"/>
    <w:rsid w:val="00574EA5"/>
    <w:rsid w:val="00575130"/>
    <w:rsid w:val="00575407"/>
    <w:rsid w:val="0057630F"/>
    <w:rsid w:val="00580617"/>
    <w:rsid w:val="0058171C"/>
    <w:rsid w:val="0058272C"/>
    <w:rsid w:val="005839D4"/>
    <w:rsid w:val="00583FD6"/>
    <w:rsid w:val="00584A48"/>
    <w:rsid w:val="00586021"/>
    <w:rsid w:val="00586306"/>
    <w:rsid w:val="00590BE8"/>
    <w:rsid w:val="0059195E"/>
    <w:rsid w:val="00591C85"/>
    <w:rsid w:val="005934B1"/>
    <w:rsid w:val="00595F29"/>
    <w:rsid w:val="0059666C"/>
    <w:rsid w:val="005975EF"/>
    <w:rsid w:val="00597A4F"/>
    <w:rsid w:val="005A0049"/>
    <w:rsid w:val="005A0062"/>
    <w:rsid w:val="005A12E9"/>
    <w:rsid w:val="005A242B"/>
    <w:rsid w:val="005A3107"/>
    <w:rsid w:val="005A3DA2"/>
    <w:rsid w:val="005A3F7B"/>
    <w:rsid w:val="005A549C"/>
    <w:rsid w:val="005A664F"/>
    <w:rsid w:val="005A6F17"/>
    <w:rsid w:val="005A7A91"/>
    <w:rsid w:val="005A7E4D"/>
    <w:rsid w:val="005B0139"/>
    <w:rsid w:val="005B19F2"/>
    <w:rsid w:val="005B1C4A"/>
    <w:rsid w:val="005B30DC"/>
    <w:rsid w:val="005C085E"/>
    <w:rsid w:val="005C1609"/>
    <w:rsid w:val="005C2386"/>
    <w:rsid w:val="005C24E4"/>
    <w:rsid w:val="005C2995"/>
    <w:rsid w:val="005C337F"/>
    <w:rsid w:val="005C3450"/>
    <w:rsid w:val="005C34F0"/>
    <w:rsid w:val="005C3715"/>
    <w:rsid w:val="005C3793"/>
    <w:rsid w:val="005C4A96"/>
    <w:rsid w:val="005C54AE"/>
    <w:rsid w:val="005D2391"/>
    <w:rsid w:val="005D2466"/>
    <w:rsid w:val="005D38AA"/>
    <w:rsid w:val="005D3ADD"/>
    <w:rsid w:val="005D4051"/>
    <w:rsid w:val="005E0029"/>
    <w:rsid w:val="005E2AC4"/>
    <w:rsid w:val="005E2B64"/>
    <w:rsid w:val="005E3589"/>
    <w:rsid w:val="005E61CD"/>
    <w:rsid w:val="005E649E"/>
    <w:rsid w:val="005E6E16"/>
    <w:rsid w:val="005E729E"/>
    <w:rsid w:val="005F01C9"/>
    <w:rsid w:val="005F1266"/>
    <w:rsid w:val="005F220C"/>
    <w:rsid w:val="005F280A"/>
    <w:rsid w:val="005F411E"/>
    <w:rsid w:val="005F4558"/>
    <w:rsid w:val="005F4903"/>
    <w:rsid w:val="005F4922"/>
    <w:rsid w:val="005F5918"/>
    <w:rsid w:val="005F5A0A"/>
    <w:rsid w:val="005F6503"/>
    <w:rsid w:val="005F69A9"/>
    <w:rsid w:val="005F7078"/>
    <w:rsid w:val="005F787C"/>
    <w:rsid w:val="005F7894"/>
    <w:rsid w:val="00601EC3"/>
    <w:rsid w:val="006027F6"/>
    <w:rsid w:val="006046A4"/>
    <w:rsid w:val="00604A19"/>
    <w:rsid w:val="00604E3C"/>
    <w:rsid w:val="00605A77"/>
    <w:rsid w:val="006069B2"/>
    <w:rsid w:val="006073EF"/>
    <w:rsid w:val="00607418"/>
    <w:rsid w:val="006074BA"/>
    <w:rsid w:val="006075BD"/>
    <w:rsid w:val="00610440"/>
    <w:rsid w:val="00610457"/>
    <w:rsid w:val="006109D5"/>
    <w:rsid w:val="00610AAA"/>
    <w:rsid w:val="006113CA"/>
    <w:rsid w:val="0061196F"/>
    <w:rsid w:val="0061289A"/>
    <w:rsid w:val="0061289B"/>
    <w:rsid w:val="0061317C"/>
    <w:rsid w:val="006131CD"/>
    <w:rsid w:val="006144BF"/>
    <w:rsid w:val="006148B3"/>
    <w:rsid w:val="006153DD"/>
    <w:rsid w:val="006173DE"/>
    <w:rsid w:val="006203AB"/>
    <w:rsid w:val="006209EE"/>
    <w:rsid w:val="00621AC0"/>
    <w:rsid w:val="0062236F"/>
    <w:rsid w:val="006243B1"/>
    <w:rsid w:val="00624439"/>
    <w:rsid w:val="00624ABD"/>
    <w:rsid w:val="00626926"/>
    <w:rsid w:val="00626E61"/>
    <w:rsid w:val="006275B9"/>
    <w:rsid w:val="00630524"/>
    <w:rsid w:val="00631E35"/>
    <w:rsid w:val="00632605"/>
    <w:rsid w:val="00632EB6"/>
    <w:rsid w:val="00633020"/>
    <w:rsid w:val="00633B25"/>
    <w:rsid w:val="00634948"/>
    <w:rsid w:val="00635783"/>
    <w:rsid w:val="00636ECA"/>
    <w:rsid w:val="0064191A"/>
    <w:rsid w:val="006434D2"/>
    <w:rsid w:val="00643FCD"/>
    <w:rsid w:val="00644042"/>
    <w:rsid w:val="0064554E"/>
    <w:rsid w:val="006462A2"/>
    <w:rsid w:val="00646534"/>
    <w:rsid w:val="0064737F"/>
    <w:rsid w:val="0065027B"/>
    <w:rsid w:val="00650E99"/>
    <w:rsid w:val="0065205B"/>
    <w:rsid w:val="006520F3"/>
    <w:rsid w:val="0065285D"/>
    <w:rsid w:val="006529A9"/>
    <w:rsid w:val="00653CA0"/>
    <w:rsid w:val="006549C9"/>
    <w:rsid w:val="00655324"/>
    <w:rsid w:val="00656280"/>
    <w:rsid w:val="006570AC"/>
    <w:rsid w:val="006615B4"/>
    <w:rsid w:val="00661A4B"/>
    <w:rsid w:val="006622AD"/>
    <w:rsid w:val="006627A2"/>
    <w:rsid w:val="00662F14"/>
    <w:rsid w:val="0066537C"/>
    <w:rsid w:val="00665A9E"/>
    <w:rsid w:val="00666312"/>
    <w:rsid w:val="00666412"/>
    <w:rsid w:val="0066663F"/>
    <w:rsid w:val="00667705"/>
    <w:rsid w:val="00672F28"/>
    <w:rsid w:val="00673AC9"/>
    <w:rsid w:val="00676956"/>
    <w:rsid w:val="00676E2F"/>
    <w:rsid w:val="0068004F"/>
    <w:rsid w:val="00680B99"/>
    <w:rsid w:val="00681388"/>
    <w:rsid w:val="0068326A"/>
    <w:rsid w:val="0068462E"/>
    <w:rsid w:val="0068475D"/>
    <w:rsid w:val="00685CF4"/>
    <w:rsid w:val="006869B3"/>
    <w:rsid w:val="00686C67"/>
    <w:rsid w:val="00690183"/>
    <w:rsid w:val="00690494"/>
    <w:rsid w:val="00692FAE"/>
    <w:rsid w:val="006935A1"/>
    <w:rsid w:val="006935C5"/>
    <w:rsid w:val="00693A12"/>
    <w:rsid w:val="00694645"/>
    <w:rsid w:val="006948E0"/>
    <w:rsid w:val="00694D37"/>
    <w:rsid w:val="006963A2"/>
    <w:rsid w:val="00696AF4"/>
    <w:rsid w:val="0069701D"/>
    <w:rsid w:val="00697FAE"/>
    <w:rsid w:val="006A1483"/>
    <w:rsid w:val="006A20C6"/>
    <w:rsid w:val="006A2102"/>
    <w:rsid w:val="006A231E"/>
    <w:rsid w:val="006A4BEA"/>
    <w:rsid w:val="006A4DA6"/>
    <w:rsid w:val="006A5F38"/>
    <w:rsid w:val="006A6269"/>
    <w:rsid w:val="006A73D2"/>
    <w:rsid w:val="006A7B60"/>
    <w:rsid w:val="006B2024"/>
    <w:rsid w:val="006B2118"/>
    <w:rsid w:val="006B31E4"/>
    <w:rsid w:val="006B3865"/>
    <w:rsid w:val="006B512F"/>
    <w:rsid w:val="006B6776"/>
    <w:rsid w:val="006B70AA"/>
    <w:rsid w:val="006C1747"/>
    <w:rsid w:val="006C1B3A"/>
    <w:rsid w:val="006C1C46"/>
    <w:rsid w:val="006C2210"/>
    <w:rsid w:val="006C2B17"/>
    <w:rsid w:val="006C4559"/>
    <w:rsid w:val="006C52BC"/>
    <w:rsid w:val="006C68BA"/>
    <w:rsid w:val="006D1782"/>
    <w:rsid w:val="006D1B03"/>
    <w:rsid w:val="006D1D01"/>
    <w:rsid w:val="006D2229"/>
    <w:rsid w:val="006D441D"/>
    <w:rsid w:val="006D4474"/>
    <w:rsid w:val="006D5AB6"/>
    <w:rsid w:val="006D5AB8"/>
    <w:rsid w:val="006D6876"/>
    <w:rsid w:val="006D6ECE"/>
    <w:rsid w:val="006D7345"/>
    <w:rsid w:val="006E08B7"/>
    <w:rsid w:val="006E0EB2"/>
    <w:rsid w:val="006E218E"/>
    <w:rsid w:val="006E3D7C"/>
    <w:rsid w:val="006E44F1"/>
    <w:rsid w:val="006E4E77"/>
    <w:rsid w:val="006E5842"/>
    <w:rsid w:val="006E6330"/>
    <w:rsid w:val="006E6AE0"/>
    <w:rsid w:val="006E76F6"/>
    <w:rsid w:val="006E7C64"/>
    <w:rsid w:val="006F0B1C"/>
    <w:rsid w:val="006F26D4"/>
    <w:rsid w:val="006F2B18"/>
    <w:rsid w:val="006F2F73"/>
    <w:rsid w:val="006F2F79"/>
    <w:rsid w:val="006F300E"/>
    <w:rsid w:val="006F3A04"/>
    <w:rsid w:val="006F429E"/>
    <w:rsid w:val="006F5CAE"/>
    <w:rsid w:val="007011A9"/>
    <w:rsid w:val="0070206C"/>
    <w:rsid w:val="00702358"/>
    <w:rsid w:val="00702816"/>
    <w:rsid w:val="00703624"/>
    <w:rsid w:val="00703835"/>
    <w:rsid w:val="0070426E"/>
    <w:rsid w:val="00705031"/>
    <w:rsid w:val="00705289"/>
    <w:rsid w:val="007065E2"/>
    <w:rsid w:val="00707132"/>
    <w:rsid w:val="007079FC"/>
    <w:rsid w:val="00710BC0"/>
    <w:rsid w:val="00710C4C"/>
    <w:rsid w:val="00710EF5"/>
    <w:rsid w:val="0071322A"/>
    <w:rsid w:val="007147F0"/>
    <w:rsid w:val="00715DB1"/>
    <w:rsid w:val="0071605D"/>
    <w:rsid w:val="007161D8"/>
    <w:rsid w:val="00716A94"/>
    <w:rsid w:val="00716C1F"/>
    <w:rsid w:val="0071781A"/>
    <w:rsid w:val="0072043E"/>
    <w:rsid w:val="00722F81"/>
    <w:rsid w:val="007238DE"/>
    <w:rsid w:val="00723B76"/>
    <w:rsid w:val="007264B4"/>
    <w:rsid w:val="00726CEA"/>
    <w:rsid w:val="007305BF"/>
    <w:rsid w:val="00730F48"/>
    <w:rsid w:val="00731D1A"/>
    <w:rsid w:val="00731F81"/>
    <w:rsid w:val="0073458E"/>
    <w:rsid w:val="00734E21"/>
    <w:rsid w:val="00734EA3"/>
    <w:rsid w:val="00735A03"/>
    <w:rsid w:val="00740BA0"/>
    <w:rsid w:val="007425AF"/>
    <w:rsid w:val="00742A67"/>
    <w:rsid w:val="007432FB"/>
    <w:rsid w:val="00745CA9"/>
    <w:rsid w:val="00746DAA"/>
    <w:rsid w:val="00746F3C"/>
    <w:rsid w:val="00747071"/>
    <w:rsid w:val="007479A7"/>
    <w:rsid w:val="00750334"/>
    <w:rsid w:val="007506A9"/>
    <w:rsid w:val="00750868"/>
    <w:rsid w:val="00750CFE"/>
    <w:rsid w:val="0075120F"/>
    <w:rsid w:val="00751410"/>
    <w:rsid w:val="0075330D"/>
    <w:rsid w:val="00753996"/>
    <w:rsid w:val="00756330"/>
    <w:rsid w:val="00757658"/>
    <w:rsid w:val="00760F1E"/>
    <w:rsid w:val="0076500B"/>
    <w:rsid w:val="0076648C"/>
    <w:rsid w:val="00766AFC"/>
    <w:rsid w:val="00767142"/>
    <w:rsid w:val="00767C3F"/>
    <w:rsid w:val="00770941"/>
    <w:rsid w:val="00771469"/>
    <w:rsid w:val="00771546"/>
    <w:rsid w:val="0077459E"/>
    <w:rsid w:val="00774C5D"/>
    <w:rsid w:val="00775B52"/>
    <w:rsid w:val="00776704"/>
    <w:rsid w:val="007771FE"/>
    <w:rsid w:val="00777256"/>
    <w:rsid w:val="00777A0B"/>
    <w:rsid w:val="00780162"/>
    <w:rsid w:val="007801A3"/>
    <w:rsid w:val="0078040B"/>
    <w:rsid w:val="00781AC5"/>
    <w:rsid w:val="007823ED"/>
    <w:rsid w:val="0078257A"/>
    <w:rsid w:val="00782BC7"/>
    <w:rsid w:val="0078338D"/>
    <w:rsid w:val="007843A4"/>
    <w:rsid w:val="007848A6"/>
    <w:rsid w:val="00784BF1"/>
    <w:rsid w:val="00784D28"/>
    <w:rsid w:val="00785B69"/>
    <w:rsid w:val="007868AC"/>
    <w:rsid w:val="00786E5B"/>
    <w:rsid w:val="00786ECA"/>
    <w:rsid w:val="0079017F"/>
    <w:rsid w:val="00790707"/>
    <w:rsid w:val="00791C25"/>
    <w:rsid w:val="00791F88"/>
    <w:rsid w:val="00792174"/>
    <w:rsid w:val="0079301E"/>
    <w:rsid w:val="00793F3F"/>
    <w:rsid w:val="007955D9"/>
    <w:rsid w:val="00796F19"/>
    <w:rsid w:val="007A1829"/>
    <w:rsid w:val="007A2080"/>
    <w:rsid w:val="007A2439"/>
    <w:rsid w:val="007A2F1F"/>
    <w:rsid w:val="007A37F1"/>
    <w:rsid w:val="007A3A8A"/>
    <w:rsid w:val="007A4457"/>
    <w:rsid w:val="007A569C"/>
    <w:rsid w:val="007A5EFE"/>
    <w:rsid w:val="007A76FE"/>
    <w:rsid w:val="007B277A"/>
    <w:rsid w:val="007B2A9E"/>
    <w:rsid w:val="007B2CFC"/>
    <w:rsid w:val="007B4C60"/>
    <w:rsid w:val="007B4E28"/>
    <w:rsid w:val="007C0B66"/>
    <w:rsid w:val="007C0FEF"/>
    <w:rsid w:val="007C2F39"/>
    <w:rsid w:val="007C3701"/>
    <w:rsid w:val="007C3F10"/>
    <w:rsid w:val="007C4A12"/>
    <w:rsid w:val="007C6DE9"/>
    <w:rsid w:val="007C7914"/>
    <w:rsid w:val="007D0225"/>
    <w:rsid w:val="007D0C00"/>
    <w:rsid w:val="007D1369"/>
    <w:rsid w:val="007D33AD"/>
    <w:rsid w:val="007D3A8C"/>
    <w:rsid w:val="007D546A"/>
    <w:rsid w:val="007D66EF"/>
    <w:rsid w:val="007D6851"/>
    <w:rsid w:val="007D7440"/>
    <w:rsid w:val="007D7AD2"/>
    <w:rsid w:val="007E014D"/>
    <w:rsid w:val="007E027B"/>
    <w:rsid w:val="007E0CEE"/>
    <w:rsid w:val="007E144E"/>
    <w:rsid w:val="007E1BF0"/>
    <w:rsid w:val="007E1CFB"/>
    <w:rsid w:val="007E1F9E"/>
    <w:rsid w:val="007E3A58"/>
    <w:rsid w:val="007E3E2F"/>
    <w:rsid w:val="007E4415"/>
    <w:rsid w:val="007E6D3F"/>
    <w:rsid w:val="007E7049"/>
    <w:rsid w:val="007E7D60"/>
    <w:rsid w:val="007F06E6"/>
    <w:rsid w:val="007F1E86"/>
    <w:rsid w:val="007F1F6C"/>
    <w:rsid w:val="007F558D"/>
    <w:rsid w:val="007F6244"/>
    <w:rsid w:val="007F648E"/>
    <w:rsid w:val="007F71C7"/>
    <w:rsid w:val="007F7CBD"/>
    <w:rsid w:val="008017F3"/>
    <w:rsid w:val="00801C23"/>
    <w:rsid w:val="00802E49"/>
    <w:rsid w:val="0080336F"/>
    <w:rsid w:val="00803B0C"/>
    <w:rsid w:val="00805657"/>
    <w:rsid w:val="008062C5"/>
    <w:rsid w:val="00810D89"/>
    <w:rsid w:val="00813B3E"/>
    <w:rsid w:val="008148F0"/>
    <w:rsid w:val="00814EB6"/>
    <w:rsid w:val="00816942"/>
    <w:rsid w:val="00816D80"/>
    <w:rsid w:val="0082071D"/>
    <w:rsid w:val="00822F08"/>
    <w:rsid w:val="00823401"/>
    <w:rsid w:val="008237CA"/>
    <w:rsid w:val="0082391E"/>
    <w:rsid w:val="00825944"/>
    <w:rsid w:val="008268BF"/>
    <w:rsid w:val="00827515"/>
    <w:rsid w:val="00827528"/>
    <w:rsid w:val="0083032F"/>
    <w:rsid w:val="00831938"/>
    <w:rsid w:val="00833A94"/>
    <w:rsid w:val="00833E5F"/>
    <w:rsid w:val="00835C28"/>
    <w:rsid w:val="00836750"/>
    <w:rsid w:val="008412A6"/>
    <w:rsid w:val="00841397"/>
    <w:rsid w:val="00841E1F"/>
    <w:rsid w:val="00843042"/>
    <w:rsid w:val="008459FA"/>
    <w:rsid w:val="008470CC"/>
    <w:rsid w:val="00850F5E"/>
    <w:rsid w:val="008517F9"/>
    <w:rsid w:val="008519CB"/>
    <w:rsid w:val="00856E5A"/>
    <w:rsid w:val="008577CA"/>
    <w:rsid w:val="00857FBF"/>
    <w:rsid w:val="0086097A"/>
    <w:rsid w:val="008618F9"/>
    <w:rsid w:val="00862603"/>
    <w:rsid w:val="00862B4B"/>
    <w:rsid w:val="008654B1"/>
    <w:rsid w:val="008668C4"/>
    <w:rsid w:val="00866C67"/>
    <w:rsid w:val="0087094D"/>
    <w:rsid w:val="00870CF3"/>
    <w:rsid w:val="008717C0"/>
    <w:rsid w:val="00872032"/>
    <w:rsid w:val="00874F58"/>
    <w:rsid w:val="00875307"/>
    <w:rsid w:val="008768CF"/>
    <w:rsid w:val="0088012D"/>
    <w:rsid w:val="00880DE5"/>
    <w:rsid w:val="008827C2"/>
    <w:rsid w:val="008830C3"/>
    <w:rsid w:val="008838F0"/>
    <w:rsid w:val="008844CB"/>
    <w:rsid w:val="0088507C"/>
    <w:rsid w:val="00886E2C"/>
    <w:rsid w:val="00887B82"/>
    <w:rsid w:val="0089181E"/>
    <w:rsid w:val="00891E57"/>
    <w:rsid w:val="00891ECF"/>
    <w:rsid w:val="00892AB1"/>
    <w:rsid w:val="00893B20"/>
    <w:rsid w:val="00893F30"/>
    <w:rsid w:val="00895C27"/>
    <w:rsid w:val="00896275"/>
    <w:rsid w:val="008A1269"/>
    <w:rsid w:val="008A3172"/>
    <w:rsid w:val="008A3626"/>
    <w:rsid w:val="008A362F"/>
    <w:rsid w:val="008A37CF"/>
    <w:rsid w:val="008A3C40"/>
    <w:rsid w:val="008A5DEB"/>
    <w:rsid w:val="008A71C7"/>
    <w:rsid w:val="008A779F"/>
    <w:rsid w:val="008A7DB3"/>
    <w:rsid w:val="008A7E88"/>
    <w:rsid w:val="008B2331"/>
    <w:rsid w:val="008B267C"/>
    <w:rsid w:val="008B3DDE"/>
    <w:rsid w:val="008B462B"/>
    <w:rsid w:val="008B5056"/>
    <w:rsid w:val="008B5215"/>
    <w:rsid w:val="008B6EB7"/>
    <w:rsid w:val="008B6ED1"/>
    <w:rsid w:val="008C1803"/>
    <w:rsid w:val="008C3332"/>
    <w:rsid w:val="008C4139"/>
    <w:rsid w:val="008C4768"/>
    <w:rsid w:val="008C5D82"/>
    <w:rsid w:val="008C5F9C"/>
    <w:rsid w:val="008C6990"/>
    <w:rsid w:val="008C6D9D"/>
    <w:rsid w:val="008C703A"/>
    <w:rsid w:val="008C7240"/>
    <w:rsid w:val="008C7780"/>
    <w:rsid w:val="008C7B44"/>
    <w:rsid w:val="008C7B5D"/>
    <w:rsid w:val="008D13FD"/>
    <w:rsid w:val="008D37B0"/>
    <w:rsid w:val="008D543C"/>
    <w:rsid w:val="008D589C"/>
    <w:rsid w:val="008D5C2B"/>
    <w:rsid w:val="008D7255"/>
    <w:rsid w:val="008E4D25"/>
    <w:rsid w:val="008E4FF4"/>
    <w:rsid w:val="008E5A6E"/>
    <w:rsid w:val="008E6FA2"/>
    <w:rsid w:val="008E7FF2"/>
    <w:rsid w:val="008F03CF"/>
    <w:rsid w:val="008F2AF5"/>
    <w:rsid w:val="008F47A2"/>
    <w:rsid w:val="008F5EDB"/>
    <w:rsid w:val="008F6681"/>
    <w:rsid w:val="008F699A"/>
    <w:rsid w:val="008F74CE"/>
    <w:rsid w:val="009008CB"/>
    <w:rsid w:val="00900DC1"/>
    <w:rsid w:val="00902B5E"/>
    <w:rsid w:val="00903E1D"/>
    <w:rsid w:val="00903E2B"/>
    <w:rsid w:val="0090415F"/>
    <w:rsid w:val="009050AB"/>
    <w:rsid w:val="00905EAD"/>
    <w:rsid w:val="00905F24"/>
    <w:rsid w:val="00906073"/>
    <w:rsid w:val="00906F42"/>
    <w:rsid w:val="00910C37"/>
    <w:rsid w:val="00911D1C"/>
    <w:rsid w:val="00914E64"/>
    <w:rsid w:val="00915268"/>
    <w:rsid w:val="00917062"/>
    <w:rsid w:val="009173CB"/>
    <w:rsid w:val="00917598"/>
    <w:rsid w:val="00920192"/>
    <w:rsid w:val="0092150B"/>
    <w:rsid w:val="009227F0"/>
    <w:rsid w:val="0092502E"/>
    <w:rsid w:val="00925CC3"/>
    <w:rsid w:val="00931AB5"/>
    <w:rsid w:val="00932088"/>
    <w:rsid w:val="00932686"/>
    <w:rsid w:val="00933034"/>
    <w:rsid w:val="00934C2E"/>
    <w:rsid w:val="00934C48"/>
    <w:rsid w:val="009360C1"/>
    <w:rsid w:val="009369F4"/>
    <w:rsid w:val="00937E56"/>
    <w:rsid w:val="00941026"/>
    <w:rsid w:val="009434A6"/>
    <w:rsid w:val="009444AE"/>
    <w:rsid w:val="0094568A"/>
    <w:rsid w:val="00945694"/>
    <w:rsid w:val="0094685C"/>
    <w:rsid w:val="00946B3B"/>
    <w:rsid w:val="00950483"/>
    <w:rsid w:val="009504C5"/>
    <w:rsid w:val="009517A0"/>
    <w:rsid w:val="00951B2F"/>
    <w:rsid w:val="00951BD9"/>
    <w:rsid w:val="00952DDB"/>
    <w:rsid w:val="00953CD3"/>
    <w:rsid w:val="00953F2D"/>
    <w:rsid w:val="0095544D"/>
    <w:rsid w:val="0095661C"/>
    <w:rsid w:val="00956CBD"/>
    <w:rsid w:val="009614B6"/>
    <w:rsid w:val="0096281C"/>
    <w:rsid w:val="0096284B"/>
    <w:rsid w:val="00962874"/>
    <w:rsid w:val="009638BE"/>
    <w:rsid w:val="009648D4"/>
    <w:rsid w:val="00964E6C"/>
    <w:rsid w:val="009661DB"/>
    <w:rsid w:val="00970378"/>
    <w:rsid w:val="00970C6C"/>
    <w:rsid w:val="00971B8B"/>
    <w:rsid w:val="00972470"/>
    <w:rsid w:val="00972726"/>
    <w:rsid w:val="00972AF2"/>
    <w:rsid w:val="00973EB2"/>
    <w:rsid w:val="009744CD"/>
    <w:rsid w:val="0097581C"/>
    <w:rsid w:val="009758D9"/>
    <w:rsid w:val="00977420"/>
    <w:rsid w:val="0098240E"/>
    <w:rsid w:val="0098341C"/>
    <w:rsid w:val="009834F0"/>
    <w:rsid w:val="009837D2"/>
    <w:rsid w:val="00985860"/>
    <w:rsid w:val="00986526"/>
    <w:rsid w:val="00986B10"/>
    <w:rsid w:val="0098767C"/>
    <w:rsid w:val="00987929"/>
    <w:rsid w:val="00987C2D"/>
    <w:rsid w:val="009907DA"/>
    <w:rsid w:val="009912F1"/>
    <w:rsid w:val="00991377"/>
    <w:rsid w:val="00991487"/>
    <w:rsid w:val="00991F12"/>
    <w:rsid w:val="00993249"/>
    <w:rsid w:val="009934DB"/>
    <w:rsid w:val="009939BC"/>
    <w:rsid w:val="009943D4"/>
    <w:rsid w:val="009976F3"/>
    <w:rsid w:val="00997EA5"/>
    <w:rsid w:val="009A00C9"/>
    <w:rsid w:val="009A0CA1"/>
    <w:rsid w:val="009A1C89"/>
    <w:rsid w:val="009A58FC"/>
    <w:rsid w:val="009B1485"/>
    <w:rsid w:val="009B3E70"/>
    <w:rsid w:val="009B4D01"/>
    <w:rsid w:val="009B4E93"/>
    <w:rsid w:val="009B7050"/>
    <w:rsid w:val="009C1570"/>
    <w:rsid w:val="009C1BFF"/>
    <w:rsid w:val="009C2E71"/>
    <w:rsid w:val="009C538F"/>
    <w:rsid w:val="009C563A"/>
    <w:rsid w:val="009C72FD"/>
    <w:rsid w:val="009C7C62"/>
    <w:rsid w:val="009D04D9"/>
    <w:rsid w:val="009D0A78"/>
    <w:rsid w:val="009D16DF"/>
    <w:rsid w:val="009D1CA6"/>
    <w:rsid w:val="009D2479"/>
    <w:rsid w:val="009D27DE"/>
    <w:rsid w:val="009D3732"/>
    <w:rsid w:val="009D3B07"/>
    <w:rsid w:val="009D5F58"/>
    <w:rsid w:val="009D6678"/>
    <w:rsid w:val="009D6AD2"/>
    <w:rsid w:val="009D70F1"/>
    <w:rsid w:val="009D7D26"/>
    <w:rsid w:val="009E17B0"/>
    <w:rsid w:val="009E2583"/>
    <w:rsid w:val="009E26D5"/>
    <w:rsid w:val="009E3DD3"/>
    <w:rsid w:val="009E43BB"/>
    <w:rsid w:val="009E5BB0"/>
    <w:rsid w:val="009E5BC6"/>
    <w:rsid w:val="009E5BEB"/>
    <w:rsid w:val="009E6941"/>
    <w:rsid w:val="009F0FCB"/>
    <w:rsid w:val="009F15A3"/>
    <w:rsid w:val="009F1B9C"/>
    <w:rsid w:val="009F3346"/>
    <w:rsid w:val="009F379D"/>
    <w:rsid w:val="009F3FC1"/>
    <w:rsid w:val="009F554D"/>
    <w:rsid w:val="009F6AC7"/>
    <w:rsid w:val="009F6BC1"/>
    <w:rsid w:val="009F786F"/>
    <w:rsid w:val="00A001C5"/>
    <w:rsid w:val="00A013B5"/>
    <w:rsid w:val="00A01B22"/>
    <w:rsid w:val="00A029F2"/>
    <w:rsid w:val="00A03153"/>
    <w:rsid w:val="00A03A6F"/>
    <w:rsid w:val="00A03DC4"/>
    <w:rsid w:val="00A075B9"/>
    <w:rsid w:val="00A105B4"/>
    <w:rsid w:val="00A1117B"/>
    <w:rsid w:val="00A12188"/>
    <w:rsid w:val="00A12D55"/>
    <w:rsid w:val="00A13CED"/>
    <w:rsid w:val="00A15BB4"/>
    <w:rsid w:val="00A161F4"/>
    <w:rsid w:val="00A16FCE"/>
    <w:rsid w:val="00A176F8"/>
    <w:rsid w:val="00A17B6F"/>
    <w:rsid w:val="00A17E82"/>
    <w:rsid w:val="00A24B01"/>
    <w:rsid w:val="00A254FF"/>
    <w:rsid w:val="00A25B48"/>
    <w:rsid w:val="00A25DAE"/>
    <w:rsid w:val="00A2643C"/>
    <w:rsid w:val="00A2708C"/>
    <w:rsid w:val="00A31DA9"/>
    <w:rsid w:val="00A326FC"/>
    <w:rsid w:val="00A32958"/>
    <w:rsid w:val="00A32A27"/>
    <w:rsid w:val="00A348FB"/>
    <w:rsid w:val="00A34D7C"/>
    <w:rsid w:val="00A363C9"/>
    <w:rsid w:val="00A3677D"/>
    <w:rsid w:val="00A37336"/>
    <w:rsid w:val="00A37C79"/>
    <w:rsid w:val="00A4031A"/>
    <w:rsid w:val="00A40336"/>
    <w:rsid w:val="00A447F0"/>
    <w:rsid w:val="00A44837"/>
    <w:rsid w:val="00A45180"/>
    <w:rsid w:val="00A46B7C"/>
    <w:rsid w:val="00A46E1E"/>
    <w:rsid w:val="00A47D5C"/>
    <w:rsid w:val="00A47E6C"/>
    <w:rsid w:val="00A47EFB"/>
    <w:rsid w:val="00A47F4B"/>
    <w:rsid w:val="00A5046C"/>
    <w:rsid w:val="00A50E7B"/>
    <w:rsid w:val="00A51430"/>
    <w:rsid w:val="00A51B3D"/>
    <w:rsid w:val="00A51D36"/>
    <w:rsid w:val="00A52ECD"/>
    <w:rsid w:val="00A53530"/>
    <w:rsid w:val="00A53842"/>
    <w:rsid w:val="00A54D46"/>
    <w:rsid w:val="00A56057"/>
    <w:rsid w:val="00A60F61"/>
    <w:rsid w:val="00A61DAE"/>
    <w:rsid w:val="00A63371"/>
    <w:rsid w:val="00A64BF9"/>
    <w:rsid w:val="00A654FA"/>
    <w:rsid w:val="00A65604"/>
    <w:rsid w:val="00A65F55"/>
    <w:rsid w:val="00A702BD"/>
    <w:rsid w:val="00A71BE1"/>
    <w:rsid w:val="00A732C3"/>
    <w:rsid w:val="00A74BA6"/>
    <w:rsid w:val="00A75172"/>
    <w:rsid w:val="00A753BF"/>
    <w:rsid w:val="00A75C6A"/>
    <w:rsid w:val="00A80A01"/>
    <w:rsid w:val="00A810D4"/>
    <w:rsid w:val="00A83CE6"/>
    <w:rsid w:val="00A83E0D"/>
    <w:rsid w:val="00A83FBF"/>
    <w:rsid w:val="00A85181"/>
    <w:rsid w:val="00A85690"/>
    <w:rsid w:val="00A85C87"/>
    <w:rsid w:val="00A861E2"/>
    <w:rsid w:val="00A874D6"/>
    <w:rsid w:val="00A87571"/>
    <w:rsid w:val="00A94329"/>
    <w:rsid w:val="00A95A83"/>
    <w:rsid w:val="00A961F8"/>
    <w:rsid w:val="00A9692F"/>
    <w:rsid w:val="00A9697C"/>
    <w:rsid w:val="00A96EFD"/>
    <w:rsid w:val="00AA0888"/>
    <w:rsid w:val="00AA3E63"/>
    <w:rsid w:val="00AA4814"/>
    <w:rsid w:val="00AA7009"/>
    <w:rsid w:val="00AA7ED9"/>
    <w:rsid w:val="00AB0708"/>
    <w:rsid w:val="00AB0890"/>
    <w:rsid w:val="00AB22D9"/>
    <w:rsid w:val="00AB2425"/>
    <w:rsid w:val="00AB4289"/>
    <w:rsid w:val="00AB45A5"/>
    <w:rsid w:val="00AB49C2"/>
    <w:rsid w:val="00AB5EC7"/>
    <w:rsid w:val="00AC0B2F"/>
    <w:rsid w:val="00AC1835"/>
    <w:rsid w:val="00AC1DDA"/>
    <w:rsid w:val="00AC30B3"/>
    <w:rsid w:val="00AC422E"/>
    <w:rsid w:val="00AC496E"/>
    <w:rsid w:val="00AD0184"/>
    <w:rsid w:val="00AD03D0"/>
    <w:rsid w:val="00AD090E"/>
    <w:rsid w:val="00AD1F2B"/>
    <w:rsid w:val="00AD2EEC"/>
    <w:rsid w:val="00AD3EC8"/>
    <w:rsid w:val="00AD6FDD"/>
    <w:rsid w:val="00AE092D"/>
    <w:rsid w:val="00AE0DA2"/>
    <w:rsid w:val="00AE1A72"/>
    <w:rsid w:val="00AE21ED"/>
    <w:rsid w:val="00AE2727"/>
    <w:rsid w:val="00AE36FE"/>
    <w:rsid w:val="00AE38B6"/>
    <w:rsid w:val="00AE5C3B"/>
    <w:rsid w:val="00AE5FAF"/>
    <w:rsid w:val="00AE66F3"/>
    <w:rsid w:val="00AF0822"/>
    <w:rsid w:val="00AF11E6"/>
    <w:rsid w:val="00AF179A"/>
    <w:rsid w:val="00AF1BCE"/>
    <w:rsid w:val="00AF3A90"/>
    <w:rsid w:val="00AF4DD2"/>
    <w:rsid w:val="00AF6AAA"/>
    <w:rsid w:val="00AF6B6F"/>
    <w:rsid w:val="00AF760C"/>
    <w:rsid w:val="00AF7F67"/>
    <w:rsid w:val="00B00FF4"/>
    <w:rsid w:val="00B01539"/>
    <w:rsid w:val="00B01FFD"/>
    <w:rsid w:val="00B020D0"/>
    <w:rsid w:val="00B029F7"/>
    <w:rsid w:val="00B0491D"/>
    <w:rsid w:val="00B0521E"/>
    <w:rsid w:val="00B05433"/>
    <w:rsid w:val="00B063B7"/>
    <w:rsid w:val="00B06A59"/>
    <w:rsid w:val="00B07DBA"/>
    <w:rsid w:val="00B07F74"/>
    <w:rsid w:val="00B120F4"/>
    <w:rsid w:val="00B125B3"/>
    <w:rsid w:val="00B14CF4"/>
    <w:rsid w:val="00B1765D"/>
    <w:rsid w:val="00B17A92"/>
    <w:rsid w:val="00B20550"/>
    <w:rsid w:val="00B20B16"/>
    <w:rsid w:val="00B21EBF"/>
    <w:rsid w:val="00B2721C"/>
    <w:rsid w:val="00B308A5"/>
    <w:rsid w:val="00B3107C"/>
    <w:rsid w:val="00B32420"/>
    <w:rsid w:val="00B324F4"/>
    <w:rsid w:val="00B326F6"/>
    <w:rsid w:val="00B334C9"/>
    <w:rsid w:val="00B33792"/>
    <w:rsid w:val="00B3445E"/>
    <w:rsid w:val="00B357BB"/>
    <w:rsid w:val="00B358E3"/>
    <w:rsid w:val="00B36665"/>
    <w:rsid w:val="00B36973"/>
    <w:rsid w:val="00B3745E"/>
    <w:rsid w:val="00B41FAE"/>
    <w:rsid w:val="00B425D2"/>
    <w:rsid w:val="00B42AEE"/>
    <w:rsid w:val="00B4300B"/>
    <w:rsid w:val="00B444F6"/>
    <w:rsid w:val="00B45B9F"/>
    <w:rsid w:val="00B45F1A"/>
    <w:rsid w:val="00B46B92"/>
    <w:rsid w:val="00B46FC9"/>
    <w:rsid w:val="00B4772C"/>
    <w:rsid w:val="00B479EE"/>
    <w:rsid w:val="00B50464"/>
    <w:rsid w:val="00B5159C"/>
    <w:rsid w:val="00B52A13"/>
    <w:rsid w:val="00B53711"/>
    <w:rsid w:val="00B53720"/>
    <w:rsid w:val="00B54575"/>
    <w:rsid w:val="00B57C58"/>
    <w:rsid w:val="00B605D6"/>
    <w:rsid w:val="00B62623"/>
    <w:rsid w:val="00B62BAE"/>
    <w:rsid w:val="00B6314B"/>
    <w:rsid w:val="00B64698"/>
    <w:rsid w:val="00B654BB"/>
    <w:rsid w:val="00B656F4"/>
    <w:rsid w:val="00B6780B"/>
    <w:rsid w:val="00B704C5"/>
    <w:rsid w:val="00B71D18"/>
    <w:rsid w:val="00B72987"/>
    <w:rsid w:val="00B72E47"/>
    <w:rsid w:val="00B72E7B"/>
    <w:rsid w:val="00B72FC8"/>
    <w:rsid w:val="00B754C9"/>
    <w:rsid w:val="00B75504"/>
    <w:rsid w:val="00B7749F"/>
    <w:rsid w:val="00B77917"/>
    <w:rsid w:val="00B81CCB"/>
    <w:rsid w:val="00B8326C"/>
    <w:rsid w:val="00B8353E"/>
    <w:rsid w:val="00B84502"/>
    <w:rsid w:val="00B84B82"/>
    <w:rsid w:val="00B84BD8"/>
    <w:rsid w:val="00B85415"/>
    <w:rsid w:val="00B85F85"/>
    <w:rsid w:val="00B86298"/>
    <w:rsid w:val="00B86D54"/>
    <w:rsid w:val="00B8707E"/>
    <w:rsid w:val="00B9113B"/>
    <w:rsid w:val="00B9558A"/>
    <w:rsid w:val="00B955C8"/>
    <w:rsid w:val="00B95669"/>
    <w:rsid w:val="00B95956"/>
    <w:rsid w:val="00B95995"/>
    <w:rsid w:val="00B96C9A"/>
    <w:rsid w:val="00B976D0"/>
    <w:rsid w:val="00B9784B"/>
    <w:rsid w:val="00BA2330"/>
    <w:rsid w:val="00BA2336"/>
    <w:rsid w:val="00BA2588"/>
    <w:rsid w:val="00BA2826"/>
    <w:rsid w:val="00BA29A6"/>
    <w:rsid w:val="00BA4BD4"/>
    <w:rsid w:val="00BA7122"/>
    <w:rsid w:val="00BB1DB5"/>
    <w:rsid w:val="00BB62FD"/>
    <w:rsid w:val="00BB7FCC"/>
    <w:rsid w:val="00BC04E6"/>
    <w:rsid w:val="00BC05F2"/>
    <w:rsid w:val="00BC1FBE"/>
    <w:rsid w:val="00BC4309"/>
    <w:rsid w:val="00BC572B"/>
    <w:rsid w:val="00BC6760"/>
    <w:rsid w:val="00BC683C"/>
    <w:rsid w:val="00BC75B7"/>
    <w:rsid w:val="00BD0E86"/>
    <w:rsid w:val="00BD32CB"/>
    <w:rsid w:val="00BD3D58"/>
    <w:rsid w:val="00BD41C3"/>
    <w:rsid w:val="00BD4578"/>
    <w:rsid w:val="00BD4F9F"/>
    <w:rsid w:val="00BD58FD"/>
    <w:rsid w:val="00BD5D4A"/>
    <w:rsid w:val="00BE2017"/>
    <w:rsid w:val="00BE3374"/>
    <w:rsid w:val="00BE441B"/>
    <w:rsid w:val="00BE4557"/>
    <w:rsid w:val="00BE6EEB"/>
    <w:rsid w:val="00BE7560"/>
    <w:rsid w:val="00BE76DC"/>
    <w:rsid w:val="00BF02B1"/>
    <w:rsid w:val="00BF0439"/>
    <w:rsid w:val="00BF043A"/>
    <w:rsid w:val="00BF0DF9"/>
    <w:rsid w:val="00BF0E6F"/>
    <w:rsid w:val="00BF1506"/>
    <w:rsid w:val="00BF154F"/>
    <w:rsid w:val="00BF1E3F"/>
    <w:rsid w:val="00BF33CD"/>
    <w:rsid w:val="00BF4C53"/>
    <w:rsid w:val="00BF55A0"/>
    <w:rsid w:val="00BF5EC9"/>
    <w:rsid w:val="00BF701F"/>
    <w:rsid w:val="00BF78BA"/>
    <w:rsid w:val="00BF794A"/>
    <w:rsid w:val="00C00F95"/>
    <w:rsid w:val="00C0150D"/>
    <w:rsid w:val="00C02975"/>
    <w:rsid w:val="00C05D15"/>
    <w:rsid w:val="00C06496"/>
    <w:rsid w:val="00C06599"/>
    <w:rsid w:val="00C10B75"/>
    <w:rsid w:val="00C11063"/>
    <w:rsid w:val="00C11F25"/>
    <w:rsid w:val="00C13D66"/>
    <w:rsid w:val="00C14935"/>
    <w:rsid w:val="00C1517D"/>
    <w:rsid w:val="00C15233"/>
    <w:rsid w:val="00C15E57"/>
    <w:rsid w:val="00C16D5E"/>
    <w:rsid w:val="00C17270"/>
    <w:rsid w:val="00C178BA"/>
    <w:rsid w:val="00C20165"/>
    <w:rsid w:val="00C202E2"/>
    <w:rsid w:val="00C204A1"/>
    <w:rsid w:val="00C209C9"/>
    <w:rsid w:val="00C221B4"/>
    <w:rsid w:val="00C224D2"/>
    <w:rsid w:val="00C22718"/>
    <w:rsid w:val="00C234E4"/>
    <w:rsid w:val="00C24DD0"/>
    <w:rsid w:val="00C2540D"/>
    <w:rsid w:val="00C25CFC"/>
    <w:rsid w:val="00C26DA4"/>
    <w:rsid w:val="00C30217"/>
    <w:rsid w:val="00C30833"/>
    <w:rsid w:val="00C32399"/>
    <w:rsid w:val="00C33F1D"/>
    <w:rsid w:val="00C34AA6"/>
    <w:rsid w:val="00C3759B"/>
    <w:rsid w:val="00C40D0D"/>
    <w:rsid w:val="00C419C9"/>
    <w:rsid w:val="00C41FFA"/>
    <w:rsid w:val="00C42E9D"/>
    <w:rsid w:val="00C4392B"/>
    <w:rsid w:val="00C43DC8"/>
    <w:rsid w:val="00C43EA1"/>
    <w:rsid w:val="00C4630C"/>
    <w:rsid w:val="00C5058B"/>
    <w:rsid w:val="00C50BA4"/>
    <w:rsid w:val="00C52FE9"/>
    <w:rsid w:val="00C5324E"/>
    <w:rsid w:val="00C53C38"/>
    <w:rsid w:val="00C54B38"/>
    <w:rsid w:val="00C54E60"/>
    <w:rsid w:val="00C56BB1"/>
    <w:rsid w:val="00C56C2F"/>
    <w:rsid w:val="00C57CA1"/>
    <w:rsid w:val="00C57D19"/>
    <w:rsid w:val="00C6218A"/>
    <w:rsid w:val="00C6220F"/>
    <w:rsid w:val="00C62EEC"/>
    <w:rsid w:val="00C647A0"/>
    <w:rsid w:val="00C64F23"/>
    <w:rsid w:val="00C65781"/>
    <w:rsid w:val="00C6586F"/>
    <w:rsid w:val="00C66954"/>
    <w:rsid w:val="00C66F30"/>
    <w:rsid w:val="00C66FEA"/>
    <w:rsid w:val="00C6708A"/>
    <w:rsid w:val="00C70592"/>
    <w:rsid w:val="00C708EE"/>
    <w:rsid w:val="00C72E54"/>
    <w:rsid w:val="00C73E3B"/>
    <w:rsid w:val="00C73F33"/>
    <w:rsid w:val="00C75233"/>
    <w:rsid w:val="00C80489"/>
    <w:rsid w:val="00C81506"/>
    <w:rsid w:val="00C8184D"/>
    <w:rsid w:val="00C82672"/>
    <w:rsid w:val="00C82723"/>
    <w:rsid w:val="00C834F8"/>
    <w:rsid w:val="00C83FB9"/>
    <w:rsid w:val="00C854A5"/>
    <w:rsid w:val="00C857BB"/>
    <w:rsid w:val="00C85A71"/>
    <w:rsid w:val="00C85BEB"/>
    <w:rsid w:val="00C86882"/>
    <w:rsid w:val="00C873D4"/>
    <w:rsid w:val="00C87E01"/>
    <w:rsid w:val="00C908EC"/>
    <w:rsid w:val="00C92A74"/>
    <w:rsid w:val="00C93961"/>
    <w:rsid w:val="00C93E99"/>
    <w:rsid w:val="00C94F25"/>
    <w:rsid w:val="00C971D0"/>
    <w:rsid w:val="00C97778"/>
    <w:rsid w:val="00CA006B"/>
    <w:rsid w:val="00CA04E5"/>
    <w:rsid w:val="00CA2182"/>
    <w:rsid w:val="00CA2934"/>
    <w:rsid w:val="00CA41EA"/>
    <w:rsid w:val="00CA50C5"/>
    <w:rsid w:val="00CA50EE"/>
    <w:rsid w:val="00CA5479"/>
    <w:rsid w:val="00CA5E9E"/>
    <w:rsid w:val="00CA6933"/>
    <w:rsid w:val="00CB0EB6"/>
    <w:rsid w:val="00CB125B"/>
    <w:rsid w:val="00CB2479"/>
    <w:rsid w:val="00CB3C28"/>
    <w:rsid w:val="00CB3C87"/>
    <w:rsid w:val="00CB402A"/>
    <w:rsid w:val="00CB56F6"/>
    <w:rsid w:val="00CB6C21"/>
    <w:rsid w:val="00CB7A34"/>
    <w:rsid w:val="00CC0FBE"/>
    <w:rsid w:val="00CC140D"/>
    <w:rsid w:val="00CC218F"/>
    <w:rsid w:val="00CC224E"/>
    <w:rsid w:val="00CC44AD"/>
    <w:rsid w:val="00CC4A5C"/>
    <w:rsid w:val="00CC4B28"/>
    <w:rsid w:val="00CC7E31"/>
    <w:rsid w:val="00CD0668"/>
    <w:rsid w:val="00CD074B"/>
    <w:rsid w:val="00CD1A62"/>
    <w:rsid w:val="00CD3D5D"/>
    <w:rsid w:val="00CD4448"/>
    <w:rsid w:val="00CD6812"/>
    <w:rsid w:val="00CE15AE"/>
    <w:rsid w:val="00CE187A"/>
    <w:rsid w:val="00CE2343"/>
    <w:rsid w:val="00CE3BBD"/>
    <w:rsid w:val="00CE4F30"/>
    <w:rsid w:val="00CF0CEB"/>
    <w:rsid w:val="00CF35CA"/>
    <w:rsid w:val="00CF3A51"/>
    <w:rsid w:val="00CF3B07"/>
    <w:rsid w:val="00CF4187"/>
    <w:rsid w:val="00CF4702"/>
    <w:rsid w:val="00CF49D5"/>
    <w:rsid w:val="00CF5DCB"/>
    <w:rsid w:val="00CF67FE"/>
    <w:rsid w:val="00CF7720"/>
    <w:rsid w:val="00D0063B"/>
    <w:rsid w:val="00D0077E"/>
    <w:rsid w:val="00D020A2"/>
    <w:rsid w:val="00D03AB0"/>
    <w:rsid w:val="00D04698"/>
    <w:rsid w:val="00D04A3A"/>
    <w:rsid w:val="00D04AAB"/>
    <w:rsid w:val="00D07AF6"/>
    <w:rsid w:val="00D07E04"/>
    <w:rsid w:val="00D07ED9"/>
    <w:rsid w:val="00D1008D"/>
    <w:rsid w:val="00D1033C"/>
    <w:rsid w:val="00D10979"/>
    <w:rsid w:val="00D110D5"/>
    <w:rsid w:val="00D11FEC"/>
    <w:rsid w:val="00D13266"/>
    <w:rsid w:val="00D1364C"/>
    <w:rsid w:val="00D138E4"/>
    <w:rsid w:val="00D14837"/>
    <w:rsid w:val="00D15377"/>
    <w:rsid w:val="00D15712"/>
    <w:rsid w:val="00D17F63"/>
    <w:rsid w:val="00D20403"/>
    <w:rsid w:val="00D2135B"/>
    <w:rsid w:val="00D21F37"/>
    <w:rsid w:val="00D22366"/>
    <w:rsid w:val="00D22A16"/>
    <w:rsid w:val="00D242E4"/>
    <w:rsid w:val="00D246E1"/>
    <w:rsid w:val="00D27AB8"/>
    <w:rsid w:val="00D31F31"/>
    <w:rsid w:val="00D3217F"/>
    <w:rsid w:val="00D34A33"/>
    <w:rsid w:val="00D34AD9"/>
    <w:rsid w:val="00D35D64"/>
    <w:rsid w:val="00D35FF2"/>
    <w:rsid w:val="00D361F0"/>
    <w:rsid w:val="00D40946"/>
    <w:rsid w:val="00D41422"/>
    <w:rsid w:val="00D42563"/>
    <w:rsid w:val="00D42675"/>
    <w:rsid w:val="00D4426E"/>
    <w:rsid w:val="00D44425"/>
    <w:rsid w:val="00D44BA2"/>
    <w:rsid w:val="00D45066"/>
    <w:rsid w:val="00D45320"/>
    <w:rsid w:val="00D4557D"/>
    <w:rsid w:val="00D45F47"/>
    <w:rsid w:val="00D47C45"/>
    <w:rsid w:val="00D47E36"/>
    <w:rsid w:val="00D51343"/>
    <w:rsid w:val="00D53693"/>
    <w:rsid w:val="00D537ED"/>
    <w:rsid w:val="00D53A6A"/>
    <w:rsid w:val="00D540FB"/>
    <w:rsid w:val="00D5440E"/>
    <w:rsid w:val="00D5544B"/>
    <w:rsid w:val="00D55929"/>
    <w:rsid w:val="00D559E7"/>
    <w:rsid w:val="00D575F6"/>
    <w:rsid w:val="00D60041"/>
    <w:rsid w:val="00D64D46"/>
    <w:rsid w:val="00D65FAC"/>
    <w:rsid w:val="00D6745B"/>
    <w:rsid w:val="00D7037F"/>
    <w:rsid w:val="00D70899"/>
    <w:rsid w:val="00D74A01"/>
    <w:rsid w:val="00D75ABB"/>
    <w:rsid w:val="00D771E6"/>
    <w:rsid w:val="00D77216"/>
    <w:rsid w:val="00D800EA"/>
    <w:rsid w:val="00D84243"/>
    <w:rsid w:val="00D85F7E"/>
    <w:rsid w:val="00D86EC8"/>
    <w:rsid w:val="00D86F16"/>
    <w:rsid w:val="00D87787"/>
    <w:rsid w:val="00D900EA"/>
    <w:rsid w:val="00D90308"/>
    <w:rsid w:val="00D90921"/>
    <w:rsid w:val="00D910EE"/>
    <w:rsid w:val="00D91348"/>
    <w:rsid w:val="00D9150A"/>
    <w:rsid w:val="00D92D53"/>
    <w:rsid w:val="00D92E90"/>
    <w:rsid w:val="00D935E2"/>
    <w:rsid w:val="00D93DC4"/>
    <w:rsid w:val="00D95AD0"/>
    <w:rsid w:val="00D97BDC"/>
    <w:rsid w:val="00DA0B36"/>
    <w:rsid w:val="00DA1E54"/>
    <w:rsid w:val="00DA1FC8"/>
    <w:rsid w:val="00DA20A3"/>
    <w:rsid w:val="00DA3F8E"/>
    <w:rsid w:val="00DA59A1"/>
    <w:rsid w:val="00DA6DCB"/>
    <w:rsid w:val="00DA7F37"/>
    <w:rsid w:val="00DB09C7"/>
    <w:rsid w:val="00DB143A"/>
    <w:rsid w:val="00DB1FD4"/>
    <w:rsid w:val="00DB2785"/>
    <w:rsid w:val="00DB28F4"/>
    <w:rsid w:val="00DB482C"/>
    <w:rsid w:val="00DB5126"/>
    <w:rsid w:val="00DB7072"/>
    <w:rsid w:val="00DC0398"/>
    <w:rsid w:val="00DC193A"/>
    <w:rsid w:val="00DC1E19"/>
    <w:rsid w:val="00DC1F2C"/>
    <w:rsid w:val="00DC25E8"/>
    <w:rsid w:val="00DC2729"/>
    <w:rsid w:val="00DC4E21"/>
    <w:rsid w:val="00DC54CE"/>
    <w:rsid w:val="00DC6190"/>
    <w:rsid w:val="00DC7479"/>
    <w:rsid w:val="00DC7CB3"/>
    <w:rsid w:val="00DD0D4F"/>
    <w:rsid w:val="00DD125A"/>
    <w:rsid w:val="00DD1924"/>
    <w:rsid w:val="00DD1BB5"/>
    <w:rsid w:val="00DD2C2D"/>
    <w:rsid w:val="00DD36D8"/>
    <w:rsid w:val="00DD3BAB"/>
    <w:rsid w:val="00DD3FED"/>
    <w:rsid w:val="00DD4015"/>
    <w:rsid w:val="00DD5844"/>
    <w:rsid w:val="00DD5A71"/>
    <w:rsid w:val="00DD5B2B"/>
    <w:rsid w:val="00DD5FED"/>
    <w:rsid w:val="00DD66AC"/>
    <w:rsid w:val="00DD7077"/>
    <w:rsid w:val="00DE00C7"/>
    <w:rsid w:val="00DE1863"/>
    <w:rsid w:val="00DE2B61"/>
    <w:rsid w:val="00DE30A1"/>
    <w:rsid w:val="00DE33C5"/>
    <w:rsid w:val="00DE33D2"/>
    <w:rsid w:val="00DE4296"/>
    <w:rsid w:val="00DE4442"/>
    <w:rsid w:val="00DE46FE"/>
    <w:rsid w:val="00DE5615"/>
    <w:rsid w:val="00DE6785"/>
    <w:rsid w:val="00DE6EF6"/>
    <w:rsid w:val="00DE7991"/>
    <w:rsid w:val="00DF04D8"/>
    <w:rsid w:val="00DF05AF"/>
    <w:rsid w:val="00DF12D8"/>
    <w:rsid w:val="00DF2B59"/>
    <w:rsid w:val="00DF2D12"/>
    <w:rsid w:val="00DF2DC8"/>
    <w:rsid w:val="00DF338F"/>
    <w:rsid w:val="00DF42E7"/>
    <w:rsid w:val="00DF4F3F"/>
    <w:rsid w:val="00DF6150"/>
    <w:rsid w:val="00DF646A"/>
    <w:rsid w:val="00DF696A"/>
    <w:rsid w:val="00DF7094"/>
    <w:rsid w:val="00DF7CBE"/>
    <w:rsid w:val="00DF7D7A"/>
    <w:rsid w:val="00E001B1"/>
    <w:rsid w:val="00E028C1"/>
    <w:rsid w:val="00E029A6"/>
    <w:rsid w:val="00E04281"/>
    <w:rsid w:val="00E0542C"/>
    <w:rsid w:val="00E055BA"/>
    <w:rsid w:val="00E05967"/>
    <w:rsid w:val="00E05C4C"/>
    <w:rsid w:val="00E06177"/>
    <w:rsid w:val="00E06409"/>
    <w:rsid w:val="00E06422"/>
    <w:rsid w:val="00E101CC"/>
    <w:rsid w:val="00E113E0"/>
    <w:rsid w:val="00E114F3"/>
    <w:rsid w:val="00E11750"/>
    <w:rsid w:val="00E11DDA"/>
    <w:rsid w:val="00E14115"/>
    <w:rsid w:val="00E15FC9"/>
    <w:rsid w:val="00E1611E"/>
    <w:rsid w:val="00E17566"/>
    <w:rsid w:val="00E20AC8"/>
    <w:rsid w:val="00E22405"/>
    <w:rsid w:val="00E22849"/>
    <w:rsid w:val="00E240E4"/>
    <w:rsid w:val="00E24744"/>
    <w:rsid w:val="00E24FA8"/>
    <w:rsid w:val="00E263AB"/>
    <w:rsid w:val="00E26783"/>
    <w:rsid w:val="00E26F86"/>
    <w:rsid w:val="00E2752B"/>
    <w:rsid w:val="00E32759"/>
    <w:rsid w:val="00E34FFB"/>
    <w:rsid w:val="00E35203"/>
    <w:rsid w:val="00E40A2C"/>
    <w:rsid w:val="00E4209A"/>
    <w:rsid w:val="00E42540"/>
    <w:rsid w:val="00E425AB"/>
    <w:rsid w:val="00E42A84"/>
    <w:rsid w:val="00E436EA"/>
    <w:rsid w:val="00E44AC2"/>
    <w:rsid w:val="00E44BF1"/>
    <w:rsid w:val="00E45F64"/>
    <w:rsid w:val="00E50B02"/>
    <w:rsid w:val="00E51AE5"/>
    <w:rsid w:val="00E51EB0"/>
    <w:rsid w:val="00E54A20"/>
    <w:rsid w:val="00E56B07"/>
    <w:rsid w:val="00E5732A"/>
    <w:rsid w:val="00E623C0"/>
    <w:rsid w:val="00E62CEA"/>
    <w:rsid w:val="00E64F3E"/>
    <w:rsid w:val="00E65E60"/>
    <w:rsid w:val="00E663B8"/>
    <w:rsid w:val="00E73F24"/>
    <w:rsid w:val="00E743F8"/>
    <w:rsid w:val="00E75467"/>
    <w:rsid w:val="00E76187"/>
    <w:rsid w:val="00E76EA3"/>
    <w:rsid w:val="00E817AA"/>
    <w:rsid w:val="00E82EFE"/>
    <w:rsid w:val="00E83A49"/>
    <w:rsid w:val="00E83F92"/>
    <w:rsid w:val="00E84713"/>
    <w:rsid w:val="00E84840"/>
    <w:rsid w:val="00E85202"/>
    <w:rsid w:val="00E8763B"/>
    <w:rsid w:val="00E87B50"/>
    <w:rsid w:val="00E913DE"/>
    <w:rsid w:val="00E9157A"/>
    <w:rsid w:val="00E9186D"/>
    <w:rsid w:val="00E91D44"/>
    <w:rsid w:val="00E91D4C"/>
    <w:rsid w:val="00E92AF9"/>
    <w:rsid w:val="00E92F9E"/>
    <w:rsid w:val="00E93180"/>
    <w:rsid w:val="00E94476"/>
    <w:rsid w:val="00E946E1"/>
    <w:rsid w:val="00E96179"/>
    <w:rsid w:val="00E96361"/>
    <w:rsid w:val="00E96546"/>
    <w:rsid w:val="00E97557"/>
    <w:rsid w:val="00EA06B6"/>
    <w:rsid w:val="00EA0DD0"/>
    <w:rsid w:val="00EA16AD"/>
    <w:rsid w:val="00EA1B21"/>
    <w:rsid w:val="00EA1B89"/>
    <w:rsid w:val="00EA5BF3"/>
    <w:rsid w:val="00EA6B79"/>
    <w:rsid w:val="00EA6DE2"/>
    <w:rsid w:val="00EA7127"/>
    <w:rsid w:val="00EA713B"/>
    <w:rsid w:val="00EA75D2"/>
    <w:rsid w:val="00EB2382"/>
    <w:rsid w:val="00EB2524"/>
    <w:rsid w:val="00EB3731"/>
    <w:rsid w:val="00EB4744"/>
    <w:rsid w:val="00EB512E"/>
    <w:rsid w:val="00EB53A8"/>
    <w:rsid w:val="00EB68A5"/>
    <w:rsid w:val="00EC1A00"/>
    <w:rsid w:val="00EC3CED"/>
    <w:rsid w:val="00EC3DB8"/>
    <w:rsid w:val="00EC7B90"/>
    <w:rsid w:val="00ED0176"/>
    <w:rsid w:val="00ED0759"/>
    <w:rsid w:val="00ED07C1"/>
    <w:rsid w:val="00ED0DB7"/>
    <w:rsid w:val="00ED133C"/>
    <w:rsid w:val="00ED152C"/>
    <w:rsid w:val="00ED1926"/>
    <w:rsid w:val="00ED196C"/>
    <w:rsid w:val="00ED2DF6"/>
    <w:rsid w:val="00ED306F"/>
    <w:rsid w:val="00ED3F20"/>
    <w:rsid w:val="00ED554B"/>
    <w:rsid w:val="00ED5670"/>
    <w:rsid w:val="00ED6EBC"/>
    <w:rsid w:val="00ED77D9"/>
    <w:rsid w:val="00EE15C6"/>
    <w:rsid w:val="00EE1E81"/>
    <w:rsid w:val="00EE3A5D"/>
    <w:rsid w:val="00EE4108"/>
    <w:rsid w:val="00EE489E"/>
    <w:rsid w:val="00EE59DB"/>
    <w:rsid w:val="00EE5B4A"/>
    <w:rsid w:val="00EE62B1"/>
    <w:rsid w:val="00EE6353"/>
    <w:rsid w:val="00EE6899"/>
    <w:rsid w:val="00EE78B2"/>
    <w:rsid w:val="00EE7EE2"/>
    <w:rsid w:val="00EF10B9"/>
    <w:rsid w:val="00EF390A"/>
    <w:rsid w:val="00EF3963"/>
    <w:rsid w:val="00EF42CD"/>
    <w:rsid w:val="00EF4A9F"/>
    <w:rsid w:val="00EF5285"/>
    <w:rsid w:val="00EF54B6"/>
    <w:rsid w:val="00EF770F"/>
    <w:rsid w:val="00F002FC"/>
    <w:rsid w:val="00F00F4F"/>
    <w:rsid w:val="00F021F2"/>
    <w:rsid w:val="00F0222F"/>
    <w:rsid w:val="00F025DC"/>
    <w:rsid w:val="00F02AAF"/>
    <w:rsid w:val="00F02B92"/>
    <w:rsid w:val="00F02EB1"/>
    <w:rsid w:val="00F03355"/>
    <w:rsid w:val="00F04E14"/>
    <w:rsid w:val="00F10A55"/>
    <w:rsid w:val="00F11332"/>
    <w:rsid w:val="00F11F06"/>
    <w:rsid w:val="00F1336A"/>
    <w:rsid w:val="00F13D58"/>
    <w:rsid w:val="00F144E7"/>
    <w:rsid w:val="00F14ADD"/>
    <w:rsid w:val="00F14B91"/>
    <w:rsid w:val="00F16B06"/>
    <w:rsid w:val="00F17802"/>
    <w:rsid w:val="00F2013E"/>
    <w:rsid w:val="00F20370"/>
    <w:rsid w:val="00F20914"/>
    <w:rsid w:val="00F214E5"/>
    <w:rsid w:val="00F23908"/>
    <w:rsid w:val="00F23EB9"/>
    <w:rsid w:val="00F2477A"/>
    <w:rsid w:val="00F25428"/>
    <w:rsid w:val="00F25ED2"/>
    <w:rsid w:val="00F26448"/>
    <w:rsid w:val="00F27A94"/>
    <w:rsid w:val="00F27DFB"/>
    <w:rsid w:val="00F30682"/>
    <w:rsid w:val="00F30A63"/>
    <w:rsid w:val="00F3122E"/>
    <w:rsid w:val="00F31231"/>
    <w:rsid w:val="00F32304"/>
    <w:rsid w:val="00F336B5"/>
    <w:rsid w:val="00F33715"/>
    <w:rsid w:val="00F35D27"/>
    <w:rsid w:val="00F362E2"/>
    <w:rsid w:val="00F36EA7"/>
    <w:rsid w:val="00F371C5"/>
    <w:rsid w:val="00F4087B"/>
    <w:rsid w:val="00F40C64"/>
    <w:rsid w:val="00F418BE"/>
    <w:rsid w:val="00F41C2E"/>
    <w:rsid w:val="00F42076"/>
    <w:rsid w:val="00F4233C"/>
    <w:rsid w:val="00F4261D"/>
    <w:rsid w:val="00F42D28"/>
    <w:rsid w:val="00F43735"/>
    <w:rsid w:val="00F442BF"/>
    <w:rsid w:val="00F45967"/>
    <w:rsid w:val="00F4631A"/>
    <w:rsid w:val="00F466E8"/>
    <w:rsid w:val="00F46C58"/>
    <w:rsid w:val="00F47DCD"/>
    <w:rsid w:val="00F47EC4"/>
    <w:rsid w:val="00F505B4"/>
    <w:rsid w:val="00F50620"/>
    <w:rsid w:val="00F51066"/>
    <w:rsid w:val="00F51D41"/>
    <w:rsid w:val="00F52327"/>
    <w:rsid w:val="00F537E8"/>
    <w:rsid w:val="00F54A64"/>
    <w:rsid w:val="00F55331"/>
    <w:rsid w:val="00F55456"/>
    <w:rsid w:val="00F56238"/>
    <w:rsid w:val="00F56934"/>
    <w:rsid w:val="00F577FF"/>
    <w:rsid w:val="00F62651"/>
    <w:rsid w:val="00F62F70"/>
    <w:rsid w:val="00F63B82"/>
    <w:rsid w:val="00F66FCD"/>
    <w:rsid w:val="00F6757A"/>
    <w:rsid w:val="00F70EF2"/>
    <w:rsid w:val="00F7134F"/>
    <w:rsid w:val="00F723F2"/>
    <w:rsid w:val="00F72CCD"/>
    <w:rsid w:val="00F74BE6"/>
    <w:rsid w:val="00F74E33"/>
    <w:rsid w:val="00F750CD"/>
    <w:rsid w:val="00F75A57"/>
    <w:rsid w:val="00F76198"/>
    <w:rsid w:val="00F76A6C"/>
    <w:rsid w:val="00F76F9C"/>
    <w:rsid w:val="00F8013C"/>
    <w:rsid w:val="00F828A8"/>
    <w:rsid w:val="00F83822"/>
    <w:rsid w:val="00F83881"/>
    <w:rsid w:val="00F84279"/>
    <w:rsid w:val="00F849C0"/>
    <w:rsid w:val="00F856BF"/>
    <w:rsid w:val="00F856CA"/>
    <w:rsid w:val="00F874AC"/>
    <w:rsid w:val="00F87B4B"/>
    <w:rsid w:val="00F91248"/>
    <w:rsid w:val="00F92471"/>
    <w:rsid w:val="00F92B7E"/>
    <w:rsid w:val="00F92D38"/>
    <w:rsid w:val="00F934BB"/>
    <w:rsid w:val="00F938BE"/>
    <w:rsid w:val="00F94EB9"/>
    <w:rsid w:val="00F95D50"/>
    <w:rsid w:val="00F962E2"/>
    <w:rsid w:val="00F97286"/>
    <w:rsid w:val="00F97706"/>
    <w:rsid w:val="00F97E47"/>
    <w:rsid w:val="00FA3501"/>
    <w:rsid w:val="00FA3AFB"/>
    <w:rsid w:val="00FA49DE"/>
    <w:rsid w:val="00FB0205"/>
    <w:rsid w:val="00FB1BA9"/>
    <w:rsid w:val="00FB2AFC"/>
    <w:rsid w:val="00FB3031"/>
    <w:rsid w:val="00FB3ABB"/>
    <w:rsid w:val="00FB3C00"/>
    <w:rsid w:val="00FB43CE"/>
    <w:rsid w:val="00FB5178"/>
    <w:rsid w:val="00FB5E83"/>
    <w:rsid w:val="00FB61E5"/>
    <w:rsid w:val="00FB6D5C"/>
    <w:rsid w:val="00FB7766"/>
    <w:rsid w:val="00FC010D"/>
    <w:rsid w:val="00FC0A23"/>
    <w:rsid w:val="00FC4901"/>
    <w:rsid w:val="00FC5488"/>
    <w:rsid w:val="00FC738F"/>
    <w:rsid w:val="00FC7871"/>
    <w:rsid w:val="00FD01C9"/>
    <w:rsid w:val="00FD0DA7"/>
    <w:rsid w:val="00FD131B"/>
    <w:rsid w:val="00FD1765"/>
    <w:rsid w:val="00FD1DD3"/>
    <w:rsid w:val="00FD2BE9"/>
    <w:rsid w:val="00FD37BF"/>
    <w:rsid w:val="00FD3EE7"/>
    <w:rsid w:val="00FD459D"/>
    <w:rsid w:val="00FD6822"/>
    <w:rsid w:val="00FE0096"/>
    <w:rsid w:val="00FE0E30"/>
    <w:rsid w:val="00FE1417"/>
    <w:rsid w:val="00FE1637"/>
    <w:rsid w:val="00FE16ED"/>
    <w:rsid w:val="00FE2283"/>
    <w:rsid w:val="00FE3961"/>
    <w:rsid w:val="00FE3966"/>
    <w:rsid w:val="00FE3C56"/>
    <w:rsid w:val="00FE5FED"/>
    <w:rsid w:val="00FE627E"/>
    <w:rsid w:val="00FE68AE"/>
    <w:rsid w:val="00FE7D85"/>
    <w:rsid w:val="00FE7FF5"/>
    <w:rsid w:val="00FF01CD"/>
    <w:rsid w:val="00FF1CD8"/>
    <w:rsid w:val="00FF298C"/>
    <w:rsid w:val="00FF30EC"/>
    <w:rsid w:val="00FF3E2E"/>
    <w:rsid w:val="00FF44D7"/>
    <w:rsid w:val="00FF49BC"/>
    <w:rsid w:val="00FF5018"/>
    <w:rsid w:val="00FF5EE4"/>
    <w:rsid w:val="00FF6F56"/>
    <w:rsid w:val="00FF7326"/>
    <w:rsid w:val="00FF7FA3"/>
    <w:rsid w:val="013756DF"/>
    <w:rsid w:val="01B682DB"/>
    <w:rsid w:val="02CBD303"/>
    <w:rsid w:val="02F547CC"/>
    <w:rsid w:val="03D02A84"/>
    <w:rsid w:val="03E44F3F"/>
    <w:rsid w:val="04188F0B"/>
    <w:rsid w:val="04376E81"/>
    <w:rsid w:val="04F0A9C4"/>
    <w:rsid w:val="0502903A"/>
    <w:rsid w:val="053A5E6B"/>
    <w:rsid w:val="06870422"/>
    <w:rsid w:val="069360E9"/>
    <w:rsid w:val="06F6DB9C"/>
    <w:rsid w:val="0767AB4E"/>
    <w:rsid w:val="07BEEA13"/>
    <w:rsid w:val="07FEE5CE"/>
    <w:rsid w:val="084C5E80"/>
    <w:rsid w:val="0950977D"/>
    <w:rsid w:val="0B2BD9E2"/>
    <w:rsid w:val="0B6096E7"/>
    <w:rsid w:val="0BBFE4E5"/>
    <w:rsid w:val="0BF1D707"/>
    <w:rsid w:val="0C52ABFB"/>
    <w:rsid w:val="0D524063"/>
    <w:rsid w:val="0E13230F"/>
    <w:rsid w:val="0E1C97A9"/>
    <w:rsid w:val="0E301A57"/>
    <w:rsid w:val="0E4E4AE3"/>
    <w:rsid w:val="0F8A9EB5"/>
    <w:rsid w:val="0F9A7085"/>
    <w:rsid w:val="100005E0"/>
    <w:rsid w:val="11A800AA"/>
    <w:rsid w:val="1222C447"/>
    <w:rsid w:val="1240CFA2"/>
    <w:rsid w:val="128A7DE6"/>
    <w:rsid w:val="12B88BA3"/>
    <w:rsid w:val="12BFD9EA"/>
    <w:rsid w:val="131C10FC"/>
    <w:rsid w:val="134F4EA9"/>
    <w:rsid w:val="13971CF1"/>
    <w:rsid w:val="13A72CAE"/>
    <w:rsid w:val="13E4551F"/>
    <w:rsid w:val="142E6D69"/>
    <w:rsid w:val="145FED8F"/>
    <w:rsid w:val="14B46E95"/>
    <w:rsid w:val="1507792D"/>
    <w:rsid w:val="153751FD"/>
    <w:rsid w:val="158E073B"/>
    <w:rsid w:val="15B60EE1"/>
    <w:rsid w:val="15EE7EC0"/>
    <w:rsid w:val="16084B63"/>
    <w:rsid w:val="161DFF9E"/>
    <w:rsid w:val="165F818F"/>
    <w:rsid w:val="16B9E55F"/>
    <w:rsid w:val="1727378C"/>
    <w:rsid w:val="17A8E28C"/>
    <w:rsid w:val="18243EF1"/>
    <w:rsid w:val="183F19EF"/>
    <w:rsid w:val="189F3E68"/>
    <w:rsid w:val="19ED7BEC"/>
    <w:rsid w:val="1A5478E6"/>
    <w:rsid w:val="1A633623"/>
    <w:rsid w:val="1BA97390"/>
    <w:rsid w:val="1CF947E3"/>
    <w:rsid w:val="1D4E7B6E"/>
    <w:rsid w:val="1DC73576"/>
    <w:rsid w:val="1E8A1A86"/>
    <w:rsid w:val="1EF69A71"/>
    <w:rsid w:val="1F61FB04"/>
    <w:rsid w:val="1FEA9CE5"/>
    <w:rsid w:val="201DE30E"/>
    <w:rsid w:val="20D60535"/>
    <w:rsid w:val="21139A79"/>
    <w:rsid w:val="2184C2E0"/>
    <w:rsid w:val="2190ADB0"/>
    <w:rsid w:val="2194DFAB"/>
    <w:rsid w:val="219DD244"/>
    <w:rsid w:val="222DCE07"/>
    <w:rsid w:val="22305A2B"/>
    <w:rsid w:val="2242EC91"/>
    <w:rsid w:val="2287F672"/>
    <w:rsid w:val="229A96DA"/>
    <w:rsid w:val="23CB184A"/>
    <w:rsid w:val="23D9FA43"/>
    <w:rsid w:val="23E79C47"/>
    <w:rsid w:val="253C36F1"/>
    <w:rsid w:val="25D75C3D"/>
    <w:rsid w:val="2601EFA8"/>
    <w:rsid w:val="260F4955"/>
    <w:rsid w:val="26231B08"/>
    <w:rsid w:val="26BA6802"/>
    <w:rsid w:val="26D46A15"/>
    <w:rsid w:val="27182297"/>
    <w:rsid w:val="2777ADCB"/>
    <w:rsid w:val="27AD304B"/>
    <w:rsid w:val="280BC0F4"/>
    <w:rsid w:val="283E63D6"/>
    <w:rsid w:val="28663CBB"/>
    <w:rsid w:val="28C43312"/>
    <w:rsid w:val="28D65A61"/>
    <w:rsid w:val="297A6321"/>
    <w:rsid w:val="2AE57728"/>
    <w:rsid w:val="2B2797F7"/>
    <w:rsid w:val="2C319854"/>
    <w:rsid w:val="2C740064"/>
    <w:rsid w:val="2CA684E5"/>
    <w:rsid w:val="2CDCF167"/>
    <w:rsid w:val="2CE8EBF3"/>
    <w:rsid w:val="2D425920"/>
    <w:rsid w:val="2F83C5C9"/>
    <w:rsid w:val="2FE61B29"/>
    <w:rsid w:val="3009A791"/>
    <w:rsid w:val="3032BAA4"/>
    <w:rsid w:val="307BCBC5"/>
    <w:rsid w:val="3149F470"/>
    <w:rsid w:val="31541291"/>
    <w:rsid w:val="31974122"/>
    <w:rsid w:val="32374A06"/>
    <w:rsid w:val="324681EF"/>
    <w:rsid w:val="3300F311"/>
    <w:rsid w:val="336189B8"/>
    <w:rsid w:val="33C7C533"/>
    <w:rsid w:val="3411610C"/>
    <w:rsid w:val="3415E074"/>
    <w:rsid w:val="3524A44F"/>
    <w:rsid w:val="3530997E"/>
    <w:rsid w:val="364FD911"/>
    <w:rsid w:val="3683A3ED"/>
    <w:rsid w:val="36EEB3C8"/>
    <w:rsid w:val="3733D894"/>
    <w:rsid w:val="373736BF"/>
    <w:rsid w:val="37861556"/>
    <w:rsid w:val="37B0EF0F"/>
    <w:rsid w:val="384D4EF5"/>
    <w:rsid w:val="384E87B1"/>
    <w:rsid w:val="39343027"/>
    <w:rsid w:val="3B3D7BD1"/>
    <w:rsid w:val="3B3EB682"/>
    <w:rsid w:val="3CA7258C"/>
    <w:rsid w:val="3CA95A3E"/>
    <w:rsid w:val="3D7A7F89"/>
    <w:rsid w:val="3D866C98"/>
    <w:rsid w:val="3DFFCE84"/>
    <w:rsid w:val="3E215AC2"/>
    <w:rsid w:val="3E3D3E71"/>
    <w:rsid w:val="3E70E922"/>
    <w:rsid w:val="3F9F7662"/>
    <w:rsid w:val="3FA0D100"/>
    <w:rsid w:val="3FBD2B23"/>
    <w:rsid w:val="3FD2CC79"/>
    <w:rsid w:val="40070498"/>
    <w:rsid w:val="400F8022"/>
    <w:rsid w:val="405DE0CD"/>
    <w:rsid w:val="40B4FDFA"/>
    <w:rsid w:val="412345AD"/>
    <w:rsid w:val="419F5C87"/>
    <w:rsid w:val="41DB9243"/>
    <w:rsid w:val="42203DF0"/>
    <w:rsid w:val="42961689"/>
    <w:rsid w:val="434D3127"/>
    <w:rsid w:val="4501D6D7"/>
    <w:rsid w:val="45133ECC"/>
    <w:rsid w:val="451B0F4C"/>
    <w:rsid w:val="4613444A"/>
    <w:rsid w:val="475A9C5B"/>
    <w:rsid w:val="48B41275"/>
    <w:rsid w:val="48B701F2"/>
    <w:rsid w:val="494FCFC6"/>
    <w:rsid w:val="499F3F59"/>
    <w:rsid w:val="4AC5F1E7"/>
    <w:rsid w:val="4B95CCD2"/>
    <w:rsid w:val="4C570F0C"/>
    <w:rsid w:val="4D2538EC"/>
    <w:rsid w:val="4D43211B"/>
    <w:rsid w:val="4DC7F9B7"/>
    <w:rsid w:val="4DF20882"/>
    <w:rsid w:val="4E0CD299"/>
    <w:rsid w:val="4E0D1786"/>
    <w:rsid w:val="4F532B8D"/>
    <w:rsid w:val="4F536004"/>
    <w:rsid w:val="5019349B"/>
    <w:rsid w:val="5150E4C4"/>
    <w:rsid w:val="517AFAD4"/>
    <w:rsid w:val="526BABDA"/>
    <w:rsid w:val="52814DE8"/>
    <w:rsid w:val="52FDA4A2"/>
    <w:rsid w:val="53393C23"/>
    <w:rsid w:val="537B4869"/>
    <w:rsid w:val="53FD83DA"/>
    <w:rsid w:val="53FE568A"/>
    <w:rsid w:val="542F3EC6"/>
    <w:rsid w:val="54DA3D1F"/>
    <w:rsid w:val="55587115"/>
    <w:rsid w:val="556E2550"/>
    <w:rsid w:val="55C76A9E"/>
    <w:rsid w:val="562C382E"/>
    <w:rsid w:val="566D3013"/>
    <w:rsid w:val="567C1C57"/>
    <w:rsid w:val="572690B0"/>
    <w:rsid w:val="57B2B6EA"/>
    <w:rsid w:val="57BA5C2A"/>
    <w:rsid w:val="57CF59B0"/>
    <w:rsid w:val="58517277"/>
    <w:rsid w:val="58BD25C5"/>
    <w:rsid w:val="58BF2944"/>
    <w:rsid w:val="5923542A"/>
    <w:rsid w:val="59CDE14C"/>
    <w:rsid w:val="59FCF25B"/>
    <w:rsid w:val="5B231B9F"/>
    <w:rsid w:val="5B7941BF"/>
    <w:rsid w:val="5BD2EB35"/>
    <w:rsid w:val="5BDF0C51"/>
    <w:rsid w:val="5C173A74"/>
    <w:rsid w:val="5C346429"/>
    <w:rsid w:val="5C82C2F7"/>
    <w:rsid w:val="5C997D73"/>
    <w:rsid w:val="5CDC7A8D"/>
    <w:rsid w:val="5D8ABEA2"/>
    <w:rsid w:val="5E0A77C2"/>
    <w:rsid w:val="5E0BA0D4"/>
    <w:rsid w:val="5E7841F8"/>
    <w:rsid w:val="5F25BA51"/>
    <w:rsid w:val="5F50509D"/>
    <w:rsid w:val="5FB5FC1D"/>
    <w:rsid w:val="610D902F"/>
    <w:rsid w:val="61408975"/>
    <w:rsid w:val="6165BBA5"/>
    <w:rsid w:val="61AA3499"/>
    <w:rsid w:val="6205085F"/>
    <w:rsid w:val="62164BBF"/>
    <w:rsid w:val="622C7D82"/>
    <w:rsid w:val="6240C374"/>
    <w:rsid w:val="62701D5B"/>
    <w:rsid w:val="636F8CF1"/>
    <w:rsid w:val="641B089D"/>
    <w:rsid w:val="646306BD"/>
    <w:rsid w:val="64B5B735"/>
    <w:rsid w:val="64D5F1A8"/>
    <w:rsid w:val="64E98823"/>
    <w:rsid w:val="64EC03A7"/>
    <w:rsid w:val="6576EF5B"/>
    <w:rsid w:val="65A84D4C"/>
    <w:rsid w:val="6608A70D"/>
    <w:rsid w:val="6635F43A"/>
    <w:rsid w:val="66B0B51C"/>
    <w:rsid w:val="67323322"/>
    <w:rsid w:val="67E1D8F9"/>
    <w:rsid w:val="68083A40"/>
    <w:rsid w:val="682711C4"/>
    <w:rsid w:val="682B2FDA"/>
    <w:rsid w:val="68DE5716"/>
    <w:rsid w:val="68E54C9A"/>
    <w:rsid w:val="69235A0A"/>
    <w:rsid w:val="6927BAE3"/>
    <w:rsid w:val="69D6ED44"/>
    <w:rsid w:val="6AB51B90"/>
    <w:rsid w:val="6B025DA6"/>
    <w:rsid w:val="6B60BC78"/>
    <w:rsid w:val="6BAF5372"/>
    <w:rsid w:val="6CC024C0"/>
    <w:rsid w:val="6D0FD5D1"/>
    <w:rsid w:val="6DA039ED"/>
    <w:rsid w:val="6E31A041"/>
    <w:rsid w:val="6E9C42B7"/>
    <w:rsid w:val="6F78F495"/>
    <w:rsid w:val="6FA7CA1A"/>
    <w:rsid w:val="6FC29E36"/>
    <w:rsid w:val="6FD8D780"/>
    <w:rsid w:val="70029FC3"/>
    <w:rsid w:val="70599185"/>
    <w:rsid w:val="71A0EA74"/>
    <w:rsid w:val="72112F90"/>
    <w:rsid w:val="722BABF3"/>
    <w:rsid w:val="73A182A0"/>
    <w:rsid w:val="73C53A3E"/>
    <w:rsid w:val="74B80432"/>
    <w:rsid w:val="74CA13EA"/>
    <w:rsid w:val="7521195B"/>
    <w:rsid w:val="755368C3"/>
    <w:rsid w:val="7562A959"/>
    <w:rsid w:val="7572B6C8"/>
    <w:rsid w:val="75B87127"/>
    <w:rsid w:val="771BCA86"/>
    <w:rsid w:val="77E8D68E"/>
    <w:rsid w:val="7858B881"/>
    <w:rsid w:val="79152C33"/>
    <w:rsid w:val="7956EADB"/>
    <w:rsid w:val="79A2C420"/>
    <w:rsid w:val="7BACB1A9"/>
    <w:rsid w:val="7BC4200C"/>
    <w:rsid w:val="7BD16007"/>
    <w:rsid w:val="7C19F96E"/>
    <w:rsid w:val="7C6071FC"/>
    <w:rsid w:val="7C60B69D"/>
    <w:rsid w:val="7CBED7D4"/>
    <w:rsid w:val="7CC71772"/>
    <w:rsid w:val="7CD3DE3B"/>
    <w:rsid w:val="7D07AF29"/>
    <w:rsid w:val="7D4BBF80"/>
    <w:rsid w:val="7D58C82C"/>
    <w:rsid w:val="7D88FA38"/>
    <w:rsid w:val="7DAED122"/>
    <w:rsid w:val="7DF62EB3"/>
    <w:rsid w:val="7E030697"/>
    <w:rsid w:val="7E6FDAB0"/>
    <w:rsid w:val="7E99A2F3"/>
    <w:rsid w:val="7EE5CC71"/>
    <w:rsid w:val="7F0A4894"/>
    <w:rsid w:val="7FEA4BC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243B1"/>
    <w:pPr>
      <w:keepNext/>
      <w:numPr>
        <w:numId w:val="1"/>
      </w:numPr>
      <w:spacing w:before="360" w:after="60"/>
      <w:ind w:hanging="567"/>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tabs>
        <w:tab w:val="clear" w:pos="7945"/>
        <w:tab w:val="num" w:pos="858"/>
      </w:tabs>
      <w:spacing w:before="120"/>
      <w:ind w:left="858"/>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39799A"/>
    <w:rPr>
      <w:color w:val="605E5C"/>
      <w:shd w:val="clear" w:color="auto" w:fill="E1DFDD"/>
    </w:rPr>
  </w:style>
  <w:style w:type="character" w:customStyle="1" w:styleId="normaltextrun">
    <w:name w:val="normaltextrun"/>
    <w:basedOn w:val="Standardnpsmoodstavce"/>
    <w:rsid w:val="004F13F0"/>
  </w:style>
  <w:style w:type="character" w:customStyle="1" w:styleId="eop">
    <w:name w:val="eop"/>
    <w:basedOn w:val="Standardnpsmoodstavce"/>
    <w:rsid w:val="004F13F0"/>
  </w:style>
  <w:style w:type="character" w:customStyle="1" w:styleId="spellingerror">
    <w:name w:val="spellingerror"/>
    <w:basedOn w:val="Standardnpsmoodstavce"/>
    <w:rsid w:val="004F13F0"/>
  </w:style>
  <w:style w:type="character" w:customStyle="1" w:styleId="e24kjd">
    <w:name w:val="e24kjd"/>
    <w:basedOn w:val="Standardnpsmoodstavce"/>
    <w:rsid w:val="00504516"/>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1C2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6534172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z/cs/financni-trhy/devizovy-trh/kurzy-devizoveho-trhu/kurzy-devizoveho-trh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desk.cepro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03FB78-CD7A-4705-8E11-BD34BED0D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3.xml><?xml version="1.0" encoding="utf-8"?>
<ds:datastoreItem xmlns:ds="http://schemas.openxmlformats.org/officeDocument/2006/customXml" ds:itemID="{46634428-BC7A-4385-AF3B-7FBE87331266}">
  <ds:schemaRefs>
    <ds:schemaRef ds:uri="http://schemas.openxmlformats.org/officeDocument/2006/bibliography"/>
  </ds:schemaRefs>
</ds:datastoreItem>
</file>

<file path=customXml/itemProps4.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12165</Words>
  <Characters>72267</Characters>
  <Application>Microsoft Office Word</Application>
  <DocSecurity>0</DocSecurity>
  <Lines>602</Lines>
  <Paragraphs>168</Paragraphs>
  <ScaleCrop>false</ScaleCrop>
  <HeadingPairs>
    <vt:vector size="6" baseType="variant">
      <vt:variant>
        <vt:lpstr>Title</vt:lpstr>
      </vt:variant>
      <vt:variant>
        <vt:i4>1</vt:i4>
      </vt:variant>
      <vt:variant>
        <vt:lpstr>Název</vt:lpstr>
      </vt:variant>
      <vt:variant>
        <vt:i4>1</vt:i4>
      </vt:variant>
      <vt:variant>
        <vt:lpstr>Názov</vt:lpstr>
      </vt:variant>
      <vt:variant>
        <vt:i4>1</vt:i4>
      </vt:variant>
    </vt:vector>
  </HeadingPairs>
  <TitlesOfParts>
    <vt:vector size="3" baseType="lpstr">
      <vt:lpstr/>
      <vt:lpstr/>
      <vt:lpstr/>
    </vt:vector>
  </TitlesOfParts>
  <Company>ČEPRO, a. s.</Company>
  <LinksUpToDate>false</LinksUpToDate>
  <CharactersWithSpaces>84264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17</cp:revision>
  <cp:lastPrinted>2024-08-13T09:33:00Z</cp:lastPrinted>
  <dcterms:created xsi:type="dcterms:W3CDTF">2025-04-30T14:02:00Z</dcterms:created>
  <dcterms:modified xsi:type="dcterms:W3CDTF">2025-05-06T08:35:00Z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