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106" w:rsidRDefault="005E2106" w:rsidP="009D441A">
      <w:pPr>
        <w:pStyle w:val="Nzev"/>
        <w:jc w:val="center"/>
        <w:rPr>
          <w:rFonts w:ascii="Times New Roman" w:hAnsi="Times New Roman" w:cs="Times New Roman"/>
          <w:b/>
          <w:color w:val="000000" w:themeColor="text1"/>
          <w:sz w:val="40"/>
          <w:szCs w:val="40"/>
        </w:rPr>
      </w:pPr>
      <w:bookmarkStart w:id="0" w:name="_GoBack"/>
      <w:bookmarkEnd w:id="0"/>
    </w:p>
    <w:p w:rsidR="009D441A" w:rsidRPr="00B26060" w:rsidRDefault="009D441A" w:rsidP="009D441A">
      <w:pPr>
        <w:pStyle w:val="Nzev"/>
        <w:jc w:val="center"/>
        <w:rPr>
          <w:rFonts w:ascii="Times New Roman" w:hAnsi="Times New Roman" w:cs="Times New Roman"/>
          <w:b/>
          <w:color w:val="000000" w:themeColor="text1"/>
          <w:sz w:val="40"/>
          <w:szCs w:val="40"/>
        </w:rPr>
      </w:pPr>
      <w:r w:rsidRPr="00B26060">
        <w:rPr>
          <w:rFonts w:ascii="Times New Roman" w:hAnsi="Times New Roman" w:cs="Times New Roman"/>
          <w:b/>
          <w:color w:val="000000" w:themeColor="text1"/>
          <w:sz w:val="40"/>
          <w:szCs w:val="40"/>
        </w:rPr>
        <w:t>SMLOUVA O DÍLO</w:t>
      </w:r>
      <w:r w:rsidR="00C44180" w:rsidRPr="00B26060">
        <w:rPr>
          <w:rFonts w:ascii="Times New Roman" w:hAnsi="Times New Roman" w:cs="Times New Roman"/>
          <w:b/>
          <w:color w:val="000000" w:themeColor="text1"/>
          <w:sz w:val="40"/>
          <w:szCs w:val="40"/>
        </w:rPr>
        <w:t xml:space="preserve"> NA STAVBU</w:t>
      </w:r>
    </w:p>
    <w:p w:rsidR="009D441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č. </w:t>
      </w:r>
      <w:r w:rsidR="002A5403" w:rsidRPr="00B26060">
        <w:rPr>
          <w:rFonts w:ascii="Times New Roman" w:hAnsi="Times New Roman" w:cs="Times New Roman"/>
          <w:color w:val="000000" w:themeColor="text1"/>
          <w:sz w:val="24"/>
          <w:szCs w:val="24"/>
        </w:rPr>
        <w:t>Objednatel</w:t>
      </w:r>
      <w:r w:rsidRPr="00B26060">
        <w:rPr>
          <w:rFonts w:ascii="Times New Roman" w:hAnsi="Times New Roman" w:cs="Times New Roman"/>
          <w:color w:val="000000" w:themeColor="text1"/>
          <w:sz w:val="24"/>
          <w:szCs w:val="24"/>
        </w:rPr>
        <w:t>e …………….</w:t>
      </w:r>
    </w:p>
    <w:p w:rsidR="009D441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č. </w:t>
      </w:r>
      <w:r w:rsidR="002A5403" w:rsidRPr="00B26060">
        <w:rPr>
          <w:rFonts w:ascii="Times New Roman" w:hAnsi="Times New Roman" w:cs="Times New Roman"/>
          <w:color w:val="000000" w:themeColor="text1"/>
          <w:sz w:val="24"/>
          <w:szCs w:val="24"/>
        </w:rPr>
        <w:t>Zhotovitel</w:t>
      </w:r>
      <w:r w:rsidRPr="00B26060">
        <w:rPr>
          <w:rFonts w:ascii="Times New Roman" w:hAnsi="Times New Roman" w:cs="Times New Roman"/>
          <w:color w:val="000000" w:themeColor="text1"/>
          <w:sz w:val="24"/>
          <w:szCs w:val="24"/>
        </w:rPr>
        <w:t>e …………….</w:t>
      </w:r>
    </w:p>
    <w:p w:rsidR="009D441A" w:rsidRPr="00B26060" w:rsidRDefault="009D441A" w:rsidP="009D441A">
      <w:pPr>
        <w:pStyle w:val="Nzev"/>
        <w:jc w:val="center"/>
        <w:rPr>
          <w:rFonts w:ascii="Times New Roman" w:hAnsi="Times New Roman" w:cs="Times New Roman"/>
          <w:color w:val="000000" w:themeColor="text1"/>
          <w:sz w:val="24"/>
          <w:szCs w:val="24"/>
        </w:rPr>
      </w:pPr>
    </w:p>
    <w:p w:rsidR="0096542A" w:rsidRPr="00B26060" w:rsidRDefault="009D441A" w:rsidP="009D441A">
      <w:pPr>
        <w:pStyle w:val="Nzev"/>
        <w:jc w:val="cente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w:t>
      </w:r>
      <w:r w:rsidR="002F1CD1">
        <w:rPr>
          <w:rFonts w:ascii="Times New Roman" w:hAnsi="Times New Roman" w:cs="Times New Roman"/>
          <w:color w:val="000000" w:themeColor="text1"/>
          <w:sz w:val="24"/>
          <w:szCs w:val="24"/>
        </w:rPr>
        <w:t>Úprava technologie CHČOV – ČEPRO, a.s., Cerekvice nad Bystřicí</w:t>
      </w:r>
      <w:r w:rsidRPr="00B26060">
        <w:rPr>
          <w:rFonts w:ascii="Times New Roman" w:hAnsi="Times New Roman" w:cs="Times New Roman"/>
          <w:color w:val="000000" w:themeColor="text1"/>
          <w:sz w:val="24"/>
          <w:szCs w:val="24"/>
        </w:rPr>
        <w:t>“</w:t>
      </w:r>
    </w:p>
    <w:p w:rsidR="009D441A" w:rsidRPr="00B26060" w:rsidRDefault="009D441A" w:rsidP="009D441A">
      <w:pPr>
        <w:pStyle w:val="Nadpis1"/>
        <w:numPr>
          <w:ilvl w:val="0"/>
          <w:numId w:val="1"/>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Smluvní strany</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sz w:val="24"/>
          <w:szCs w:val="20"/>
        </w:rPr>
      </w:pP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b/>
          <w:color w:val="000000" w:themeColor="text1"/>
        </w:rPr>
        <w:t>Objednatel:</w:t>
      </w:r>
      <w:r w:rsidRPr="00B26060">
        <w:rPr>
          <w:rFonts w:ascii="Times New Roman" w:eastAsia="Times New Roman" w:hAnsi="Times New Roman" w:cs="Times New Roman"/>
          <w:color w:val="000000" w:themeColor="text1"/>
        </w:rPr>
        <w:tab/>
      </w:r>
      <w:r w:rsidRPr="00B26060">
        <w:rPr>
          <w:rFonts w:ascii="Times New Roman" w:eastAsia="Times New Roman" w:hAnsi="Times New Roman" w:cs="Times New Roman"/>
          <w:b/>
          <w:color w:val="000000" w:themeColor="text1"/>
        </w:rPr>
        <w:t>ČEPRO, a.s.</w:t>
      </w:r>
    </w:p>
    <w:p w:rsidR="009D441A" w:rsidRPr="00B26060" w:rsidRDefault="009D441A" w:rsidP="009D441A">
      <w:pPr>
        <w:tabs>
          <w:tab w:val="left" w:pos="21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se sídlem:</w:t>
      </w:r>
      <w:r w:rsidRPr="00B26060">
        <w:rPr>
          <w:rFonts w:ascii="Times New Roman" w:eastAsia="Times New Roman" w:hAnsi="Times New Roman" w:cs="Times New Roman"/>
          <w:color w:val="000000" w:themeColor="text1"/>
        </w:rPr>
        <w:tab/>
        <w:t>Praha 7, Dělnická č.</w:t>
      </w:r>
      <w:r w:rsidR="00797571">
        <w:rPr>
          <w:rFonts w:ascii="Times New Roman" w:eastAsia="Times New Roman" w:hAnsi="Times New Roman" w:cs="Times New Roman"/>
          <w:color w:val="000000" w:themeColor="text1"/>
        </w:rPr>
        <w:t xml:space="preserve"> </w:t>
      </w:r>
      <w:r w:rsidRPr="00B26060">
        <w:rPr>
          <w:rFonts w:ascii="Times New Roman" w:eastAsia="Times New Roman" w:hAnsi="Times New Roman" w:cs="Times New Roman"/>
          <w:color w:val="000000" w:themeColor="text1"/>
        </w:rPr>
        <w:t>p.</w:t>
      </w:r>
      <w:r w:rsidR="00797571">
        <w:rPr>
          <w:rFonts w:ascii="Times New Roman" w:eastAsia="Times New Roman" w:hAnsi="Times New Roman" w:cs="Times New Roman"/>
          <w:color w:val="000000" w:themeColor="text1"/>
        </w:rPr>
        <w:t xml:space="preserve"> </w:t>
      </w:r>
      <w:r w:rsidRPr="00B26060">
        <w:rPr>
          <w:rFonts w:ascii="Times New Roman" w:eastAsia="Times New Roman" w:hAnsi="Times New Roman" w:cs="Times New Roman"/>
          <w:color w:val="000000" w:themeColor="text1"/>
        </w:rPr>
        <w:t>213, č.</w:t>
      </w:r>
      <w:r w:rsidR="00797571">
        <w:rPr>
          <w:rFonts w:ascii="Times New Roman" w:eastAsia="Times New Roman" w:hAnsi="Times New Roman" w:cs="Times New Roman"/>
          <w:color w:val="000000" w:themeColor="text1"/>
        </w:rPr>
        <w:t xml:space="preserve"> </w:t>
      </w:r>
      <w:r w:rsidRPr="00B26060">
        <w:rPr>
          <w:rFonts w:ascii="Times New Roman" w:eastAsia="Times New Roman" w:hAnsi="Times New Roman" w:cs="Times New Roman"/>
          <w:color w:val="000000" w:themeColor="text1"/>
        </w:rPr>
        <w:t>or. 12, PSČ 170 04</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zapsaná:</w:t>
      </w:r>
      <w:r w:rsidRPr="00B26060">
        <w:rPr>
          <w:rFonts w:ascii="Times New Roman" w:eastAsia="Times New Roman" w:hAnsi="Times New Roman" w:cs="Times New Roman"/>
          <w:color w:val="000000" w:themeColor="text1"/>
        </w:rPr>
        <w:tab/>
        <w:t>Obchodní rejstřík Městského soudu v Praze, oddíl B, vložka 2341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bankovní spojení:</w:t>
      </w:r>
      <w:r w:rsidRPr="00B26060">
        <w:rPr>
          <w:rFonts w:ascii="Times New Roman" w:eastAsia="Times New Roman" w:hAnsi="Times New Roman" w:cs="Times New Roman"/>
          <w:color w:val="000000" w:themeColor="text1"/>
        </w:rPr>
        <w:tab/>
        <w:t>Komerční banka a.s.</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themeColor="text1"/>
        </w:rPr>
      </w:pPr>
      <w:r w:rsidRPr="00B26060">
        <w:rPr>
          <w:rFonts w:ascii="Times New Roman" w:eastAsia="Times New Roman" w:hAnsi="Times New Roman" w:cs="Times New Roman"/>
          <w:color w:val="000000" w:themeColor="text1"/>
        </w:rPr>
        <w:t>č.</w:t>
      </w:r>
      <w:r w:rsidR="00797571">
        <w:rPr>
          <w:rFonts w:ascii="Times New Roman" w:eastAsia="Times New Roman" w:hAnsi="Times New Roman" w:cs="Times New Roman"/>
          <w:color w:val="000000" w:themeColor="text1"/>
        </w:rPr>
        <w:t xml:space="preserve"> </w:t>
      </w:r>
      <w:r w:rsidRPr="00B26060">
        <w:rPr>
          <w:rFonts w:ascii="Times New Roman" w:eastAsia="Times New Roman" w:hAnsi="Times New Roman" w:cs="Times New Roman"/>
          <w:color w:val="000000" w:themeColor="text1"/>
        </w:rPr>
        <w:t>účtu:</w:t>
      </w:r>
      <w:r w:rsidRPr="00B26060">
        <w:rPr>
          <w:rFonts w:ascii="Times New Roman" w:eastAsia="Times New Roman" w:hAnsi="Times New Roman" w:cs="Times New Roman"/>
          <w:color w:val="000000" w:themeColor="text1"/>
        </w:rPr>
        <w:tab/>
      </w:r>
      <w:r w:rsidRPr="00B26060">
        <w:rPr>
          <w:rFonts w:ascii="Times New Roman" w:eastAsia="Times New Roman" w:hAnsi="Times New Roman" w:cs="Times New Roman"/>
          <w:bCs/>
          <w:color w:val="000000" w:themeColor="text1"/>
        </w:rPr>
        <w:t>11 902931/0100</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IČ:</w:t>
      </w:r>
      <w:r w:rsidRPr="00B26060">
        <w:rPr>
          <w:rFonts w:ascii="Times New Roman" w:eastAsia="Times New Roman" w:hAnsi="Times New Roman" w:cs="Times New Roman"/>
          <w:color w:val="000000" w:themeColor="text1"/>
        </w:rPr>
        <w:tab/>
        <w:t>60193531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DIČ:</w:t>
      </w:r>
      <w:r w:rsidRPr="00B26060">
        <w:rPr>
          <w:rFonts w:ascii="Times New Roman" w:eastAsia="Times New Roman" w:hAnsi="Times New Roman" w:cs="Times New Roman"/>
          <w:color w:val="000000" w:themeColor="text1"/>
        </w:rPr>
        <w:tab/>
        <w:t>CZ60193531</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jednající:</w:t>
      </w:r>
      <w:r w:rsidRPr="00B26060">
        <w:rPr>
          <w:rFonts w:ascii="Times New Roman" w:eastAsia="Times New Roman" w:hAnsi="Times New Roman" w:cs="Times New Roman"/>
          <w:color w:val="000000" w:themeColor="text1"/>
        </w:rPr>
        <w:tab/>
      </w:r>
      <w:r w:rsidR="00541BF2">
        <w:rPr>
          <w:rFonts w:ascii="Times New Roman" w:eastAsia="Times New Roman" w:hAnsi="Times New Roman" w:cs="Times New Roman"/>
          <w:color w:val="000000" w:themeColor="text1"/>
        </w:rPr>
        <w:t>Mgr. Jan Duspěva</w:t>
      </w:r>
      <w:r w:rsidRPr="00B26060">
        <w:rPr>
          <w:rFonts w:ascii="Times New Roman" w:eastAsia="Times New Roman" w:hAnsi="Times New Roman" w:cs="Times New Roman"/>
          <w:color w:val="000000" w:themeColor="text1"/>
        </w:rPr>
        <w:t>, předseda představenstva</w:t>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ab/>
        <w:t>Ing. Ladislav Staněk, člen představenstva</w:t>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Osoby oprávněné jednat za objednatele v rámci uzavřené </w:t>
      </w:r>
      <w:r w:rsidR="00DF50BD"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mlouvy</w:t>
      </w:r>
      <w:r w:rsidR="00DF50BD" w:rsidRPr="00B26060">
        <w:rPr>
          <w:rFonts w:ascii="Times New Roman" w:eastAsia="Times New Roman" w:hAnsi="Times New Roman" w:cs="Times New Roman"/>
          <w:color w:val="000000" w:themeColor="text1"/>
        </w:rPr>
        <w:t xml:space="preserve"> o dílo</w:t>
      </w:r>
      <w:r w:rsidR="002F1CD1">
        <w:rPr>
          <w:rFonts w:ascii="Times New Roman" w:eastAsia="Times New Roman" w:hAnsi="Times New Roman" w:cs="Times New Roman"/>
          <w:color w:val="000000" w:themeColor="text1"/>
        </w:rPr>
        <w:t>, každý samostatně</w:t>
      </w:r>
      <w:r w:rsidRPr="00B26060">
        <w:rPr>
          <w:rFonts w:ascii="Times New Roman" w:eastAsia="Times New Roman" w:hAnsi="Times New Roman" w:cs="Times New Roman"/>
          <w:color w:val="000000" w:themeColor="text1"/>
        </w:rPr>
        <w:t>:</w:t>
      </w:r>
    </w:p>
    <w:tbl>
      <w:tblPr>
        <w:tblStyle w:val="Mkatabulky"/>
        <w:tblW w:w="0" w:type="auto"/>
        <w:tblLook w:val="04A0" w:firstRow="1" w:lastRow="0" w:firstColumn="1" w:lastColumn="0" w:noHBand="0" w:noVBand="1"/>
      </w:tblPr>
      <w:tblGrid>
        <w:gridCol w:w="2574"/>
        <w:gridCol w:w="2299"/>
        <w:gridCol w:w="1797"/>
        <w:gridCol w:w="2618"/>
      </w:tblGrid>
      <w:tr w:rsidR="00B26060" w:rsidRPr="00B26060" w:rsidTr="00C83AC3">
        <w:trPr>
          <w:trHeight w:val="401"/>
        </w:trPr>
        <w:tc>
          <w:tcPr>
            <w:tcW w:w="2574"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ve věcech:</w:t>
            </w:r>
          </w:p>
        </w:tc>
        <w:tc>
          <w:tcPr>
            <w:tcW w:w="2299"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jméno a příjmení:</w:t>
            </w:r>
          </w:p>
        </w:tc>
        <w:tc>
          <w:tcPr>
            <w:tcW w:w="1797"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telefon:</w:t>
            </w:r>
          </w:p>
        </w:tc>
        <w:tc>
          <w:tcPr>
            <w:tcW w:w="2618" w:type="dxa"/>
            <w:vAlign w:val="center"/>
          </w:tcPr>
          <w:p w:rsidR="00FC4E8B" w:rsidRPr="00B26060" w:rsidRDefault="00FC4E8B" w:rsidP="00FC4E8B">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e</w:t>
            </w:r>
            <w:r w:rsidR="00DF50BD" w:rsidRPr="00B26060">
              <w:rPr>
                <w:rFonts w:ascii="Times New Roman" w:eastAsia="Times New Roman" w:hAnsi="Times New Roman" w:cs="Times New Roman"/>
                <w:color w:val="000000" w:themeColor="text1"/>
              </w:rPr>
              <w:t>-</w:t>
            </w:r>
            <w:r w:rsidRPr="00B26060">
              <w:rPr>
                <w:rFonts w:ascii="Times New Roman" w:eastAsia="Times New Roman" w:hAnsi="Times New Roman" w:cs="Times New Roman"/>
                <w:color w:val="000000" w:themeColor="text1"/>
              </w:rPr>
              <w:t>mail:</w:t>
            </w:r>
          </w:p>
        </w:tc>
      </w:tr>
      <w:tr w:rsidR="00B26060" w:rsidRPr="00B26060" w:rsidTr="00C83AC3">
        <w:tc>
          <w:tcPr>
            <w:tcW w:w="2574" w:type="dxa"/>
          </w:tcPr>
          <w:p w:rsidR="00FC4E8B" w:rsidRPr="00B26060" w:rsidRDefault="00FC4E8B" w:rsidP="00C44180">
            <w:pPr>
              <w:overflowPunct w:val="0"/>
              <w:autoSpaceDE w:val="0"/>
              <w:autoSpaceDN w:val="0"/>
              <w:adjustRightInd w:val="0"/>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smluvních</w:t>
            </w:r>
            <w:r w:rsidR="00C44180" w:rsidRPr="00B26060">
              <w:rPr>
                <w:rFonts w:ascii="Times New Roman" w:eastAsia="Times New Roman" w:hAnsi="Times New Roman" w:cs="Times New Roman"/>
                <w:color w:val="000000" w:themeColor="text1"/>
              </w:rPr>
              <w:t xml:space="preserve"> a </w:t>
            </w:r>
            <w:r w:rsidR="000E3789" w:rsidRPr="00B26060">
              <w:rPr>
                <w:rFonts w:ascii="Times New Roman" w:eastAsia="Times New Roman" w:hAnsi="Times New Roman" w:cs="Times New Roman"/>
                <w:color w:val="000000" w:themeColor="text1"/>
              </w:rPr>
              <w:t>smluvní dokumentace</w:t>
            </w:r>
          </w:p>
        </w:tc>
        <w:tc>
          <w:tcPr>
            <w:tcW w:w="2299" w:type="dxa"/>
          </w:tcPr>
          <w:p w:rsidR="00FC4E8B" w:rsidRPr="00B26060" w:rsidRDefault="00C67EC9"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Ing. Ivo Jirovský</w:t>
            </w:r>
          </w:p>
        </w:tc>
        <w:tc>
          <w:tcPr>
            <w:tcW w:w="1797" w:type="dxa"/>
          </w:tcPr>
          <w:p w:rsidR="00FC4E8B" w:rsidRPr="00B26060" w:rsidRDefault="00C67EC9"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739 240 352</w:t>
            </w:r>
          </w:p>
        </w:tc>
        <w:tc>
          <w:tcPr>
            <w:tcW w:w="2618" w:type="dxa"/>
          </w:tcPr>
          <w:p w:rsidR="00FC4E8B" w:rsidRPr="00B26060" w:rsidRDefault="00C67EC9"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ivo.jirovsky@ceproas.cz</w:t>
            </w:r>
          </w:p>
        </w:tc>
      </w:tr>
      <w:tr w:rsidR="00B26060" w:rsidRPr="00B26060" w:rsidTr="00C83AC3">
        <w:tc>
          <w:tcPr>
            <w:tcW w:w="2574" w:type="dxa"/>
          </w:tcPr>
          <w:p w:rsidR="00FC4E8B" w:rsidRPr="00B26060" w:rsidRDefault="005B3F36"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w:t>
            </w:r>
            <w:r w:rsidR="00FC4E8B" w:rsidRPr="00B26060">
              <w:rPr>
                <w:rFonts w:ascii="Times New Roman" w:eastAsia="Times New Roman" w:hAnsi="Times New Roman" w:cs="Times New Roman"/>
                <w:color w:val="000000" w:themeColor="text1"/>
              </w:rPr>
              <w:t>echnický dozor</w:t>
            </w:r>
          </w:p>
        </w:tc>
        <w:tc>
          <w:tcPr>
            <w:tcW w:w="2299" w:type="dxa"/>
          </w:tcPr>
          <w:p w:rsidR="00FC4E8B" w:rsidRDefault="00C83AC3"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Lubomír Schier</w:t>
            </w:r>
          </w:p>
          <w:p w:rsidR="00C67EC9" w:rsidRPr="00B26060" w:rsidRDefault="00C67EC9" w:rsidP="0040502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97" w:type="dxa"/>
          </w:tcPr>
          <w:p w:rsidR="00FC4E8B" w:rsidRDefault="00C83AC3"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602 495 152</w:t>
            </w:r>
          </w:p>
          <w:p w:rsidR="00797571" w:rsidRPr="00B26060" w:rsidRDefault="00797571"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618" w:type="dxa"/>
          </w:tcPr>
          <w:p w:rsidR="00FC4E8B" w:rsidRDefault="007A68FF"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9" w:history="1">
              <w:r w:rsidR="00C83AC3" w:rsidRPr="00EA4DC7">
                <w:rPr>
                  <w:rStyle w:val="Hypertextovodkaz"/>
                  <w:rFonts w:ascii="Times New Roman" w:eastAsia="Times New Roman" w:hAnsi="Times New Roman" w:cs="Times New Roman"/>
                </w:rPr>
                <w:t>lubomir.schier@ceproas.cz</w:t>
              </w:r>
            </w:hyperlink>
          </w:p>
          <w:p w:rsidR="00797571" w:rsidRPr="00B26060" w:rsidRDefault="00797571" w:rsidP="00C612EC">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C83AC3" w:rsidRPr="00B26060" w:rsidTr="00C83AC3">
        <w:tc>
          <w:tcPr>
            <w:tcW w:w="2574" w:type="dxa"/>
          </w:tcPr>
          <w:p w:rsidR="00C83AC3" w:rsidRPr="00B26060" w:rsidRDefault="00C612EC"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w:t>
            </w:r>
            <w:r w:rsidR="00C83AC3" w:rsidRPr="00B26060">
              <w:rPr>
                <w:rFonts w:ascii="Times New Roman" w:eastAsia="Times New Roman" w:hAnsi="Times New Roman" w:cs="Times New Roman"/>
                <w:color w:val="000000" w:themeColor="text1"/>
              </w:rPr>
              <w:t>utorský dozor</w:t>
            </w:r>
          </w:p>
        </w:tc>
        <w:tc>
          <w:tcPr>
            <w:tcW w:w="2299" w:type="dxa"/>
          </w:tcPr>
          <w:p w:rsidR="00C83AC3" w:rsidRDefault="00C83AC3"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Lubomír Schier</w:t>
            </w:r>
          </w:p>
          <w:p w:rsidR="00C83AC3" w:rsidRPr="00B26060" w:rsidRDefault="00C83AC3"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97" w:type="dxa"/>
          </w:tcPr>
          <w:p w:rsidR="00C83AC3" w:rsidRDefault="00C83AC3"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602 495 152</w:t>
            </w:r>
          </w:p>
          <w:p w:rsidR="00C83AC3" w:rsidRPr="00B26060" w:rsidRDefault="00C83AC3"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618" w:type="dxa"/>
          </w:tcPr>
          <w:p w:rsidR="00C83AC3" w:rsidRDefault="007A68FF"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0" w:history="1">
              <w:r w:rsidR="00C83AC3" w:rsidRPr="00EA4DC7">
                <w:rPr>
                  <w:rStyle w:val="Hypertextovodkaz"/>
                  <w:rFonts w:ascii="Times New Roman" w:eastAsia="Times New Roman" w:hAnsi="Times New Roman" w:cs="Times New Roman"/>
                </w:rPr>
                <w:t>lubomir.schier@ceproas.cz</w:t>
              </w:r>
            </w:hyperlink>
          </w:p>
          <w:p w:rsidR="00C83AC3" w:rsidRPr="00B26060" w:rsidRDefault="00C83AC3"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C612EC" w:rsidRPr="00B26060" w:rsidTr="00C83AC3">
        <w:tc>
          <w:tcPr>
            <w:tcW w:w="2574" w:type="dxa"/>
          </w:tcPr>
          <w:p w:rsidR="00C612EC" w:rsidRPr="00B26060" w:rsidRDefault="00C612EC" w:rsidP="00BD4D87">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Stavební dozor</w:t>
            </w:r>
          </w:p>
        </w:tc>
        <w:tc>
          <w:tcPr>
            <w:tcW w:w="2299" w:type="dxa"/>
          </w:tcPr>
          <w:p w:rsidR="00C612EC"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Lubomír Schier</w:t>
            </w:r>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97" w:type="dxa"/>
          </w:tcPr>
          <w:p w:rsidR="00C612EC"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602 495 152</w:t>
            </w:r>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618" w:type="dxa"/>
          </w:tcPr>
          <w:p w:rsidR="00C612EC" w:rsidRDefault="007A68FF"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1" w:history="1">
              <w:r w:rsidR="00C612EC" w:rsidRPr="00EA4DC7">
                <w:rPr>
                  <w:rStyle w:val="Hypertextovodkaz"/>
                  <w:rFonts w:ascii="Times New Roman" w:eastAsia="Times New Roman" w:hAnsi="Times New Roman" w:cs="Times New Roman"/>
                </w:rPr>
                <w:t>lubomir.schier@ceproas.cz</w:t>
              </w:r>
            </w:hyperlink>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C612EC" w:rsidRPr="00B26060" w:rsidTr="00C83AC3">
        <w:tc>
          <w:tcPr>
            <w:tcW w:w="2574" w:type="dxa"/>
          </w:tcPr>
          <w:p w:rsidR="00C612EC" w:rsidRPr="00B26060" w:rsidRDefault="00C612EC" w:rsidP="00BD4D87">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zápisů do stavebního deníku</w:t>
            </w:r>
          </w:p>
        </w:tc>
        <w:tc>
          <w:tcPr>
            <w:tcW w:w="2299" w:type="dxa"/>
          </w:tcPr>
          <w:p w:rsidR="00C612EC"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Lubomír Schier</w:t>
            </w:r>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97" w:type="dxa"/>
          </w:tcPr>
          <w:p w:rsidR="00C612EC"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602 495 152</w:t>
            </w:r>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618" w:type="dxa"/>
          </w:tcPr>
          <w:p w:rsidR="00C612EC" w:rsidRDefault="007A68FF"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2" w:history="1">
              <w:r w:rsidR="00C612EC" w:rsidRPr="00EA4DC7">
                <w:rPr>
                  <w:rStyle w:val="Hypertextovodkaz"/>
                  <w:rFonts w:ascii="Times New Roman" w:eastAsia="Times New Roman" w:hAnsi="Times New Roman" w:cs="Times New Roman"/>
                </w:rPr>
                <w:t>lubomir.schier@ceproas.cz</w:t>
              </w:r>
            </w:hyperlink>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C612EC" w:rsidRPr="00B26060" w:rsidTr="00C83AC3">
        <w:tc>
          <w:tcPr>
            <w:tcW w:w="2574" w:type="dxa"/>
          </w:tcPr>
          <w:p w:rsidR="00C612EC" w:rsidRPr="00B26060" w:rsidRDefault="00C612EC"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předání a převzetí díla</w:t>
            </w:r>
          </w:p>
        </w:tc>
        <w:tc>
          <w:tcPr>
            <w:tcW w:w="2299" w:type="dxa"/>
          </w:tcPr>
          <w:p w:rsidR="00C612EC"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Lubomír Schier</w:t>
            </w:r>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97" w:type="dxa"/>
          </w:tcPr>
          <w:p w:rsidR="00C612EC"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602 495 152</w:t>
            </w:r>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618" w:type="dxa"/>
          </w:tcPr>
          <w:p w:rsidR="00C612EC" w:rsidRDefault="007A68FF"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hyperlink r:id="rId13" w:history="1">
              <w:r w:rsidR="00C612EC" w:rsidRPr="00EA4DC7">
                <w:rPr>
                  <w:rStyle w:val="Hypertextovodkaz"/>
                  <w:rFonts w:ascii="Times New Roman" w:eastAsia="Times New Roman" w:hAnsi="Times New Roman" w:cs="Times New Roman"/>
                </w:rPr>
                <w:t>lubomir.schier@ceproas.cz</w:t>
              </w:r>
            </w:hyperlink>
          </w:p>
          <w:p w:rsidR="00C612EC" w:rsidRPr="00B26060" w:rsidRDefault="00C612EC" w:rsidP="006D7995">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C612EC" w:rsidRPr="00B26060" w:rsidTr="00C83AC3">
        <w:tc>
          <w:tcPr>
            <w:tcW w:w="2574" w:type="dxa"/>
          </w:tcPr>
          <w:p w:rsidR="00C612EC" w:rsidRPr="00B26060" w:rsidRDefault="00C612EC"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dodržování bezpečnostních opatření (včetně BOZP)</w:t>
            </w:r>
          </w:p>
        </w:tc>
        <w:tc>
          <w:tcPr>
            <w:tcW w:w="2299" w:type="dxa"/>
          </w:tcPr>
          <w:p w:rsidR="00C612EC" w:rsidRPr="00405025" w:rsidRDefault="00C612EC"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797" w:type="dxa"/>
          </w:tcPr>
          <w:p w:rsidR="00C612EC" w:rsidRPr="00405025" w:rsidRDefault="00C612EC"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618" w:type="dxa"/>
          </w:tcPr>
          <w:p w:rsidR="00C612EC" w:rsidRPr="00405025" w:rsidRDefault="00C612EC" w:rsidP="009D441A">
            <w:pPr>
              <w:overflowPunct w:val="0"/>
              <w:autoSpaceDE w:val="0"/>
              <w:autoSpaceDN w:val="0"/>
              <w:adjustRightInd w:val="0"/>
              <w:jc w:val="both"/>
              <w:textAlignment w:val="baseline"/>
              <w:rPr>
                <w:rStyle w:val="Odkaznakoment"/>
                <w:rFonts w:ascii="Arial" w:hAnsi="Arial" w:cs="Arial"/>
                <w:color w:val="000000" w:themeColor="text1"/>
                <w:sz w:val="20"/>
                <w:szCs w:val="20"/>
              </w:rPr>
            </w:pPr>
          </w:p>
        </w:tc>
      </w:tr>
    </w:tbl>
    <w:p w:rsidR="00FC4E8B" w:rsidRPr="00B26060" w:rsidRDefault="00FC4E8B"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FC4E8B"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sidDel="00FC4E8B">
        <w:rPr>
          <w:rFonts w:ascii="Times New Roman" w:eastAsia="Times New Roman" w:hAnsi="Times New Roman" w:cs="Times New Roman"/>
          <w:color w:val="000000" w:themeColor="text1"/>
        </w:rPr>
        <w:t xml:space="preserve"> </w:t>
      </w:r>
      <w:r w:rsidR="009D441A" w:rsidRPr="00B26060">
        <w:rPr>
          <w:rFonts w:ascii="Times New Roman" w:eastAsia="Times New Roman" w:hAnsi="Times New Roman" w:cs="Times New Roman"/>
          <w:color w:val="000000" w:themeColor="text1"/>
        </w:rPr>
        <w:t>(dále jen „</w:t>
      </w:r>
      <w:r w:rsidR="002A5403" w:rsidRPr="00B26060">
        <w:rPr>
          <w:rFonts w:ascii="Times New Roman" w:eastAsia="Times New Roman" w:hAnsi="Times New Roman" w:cs="Times New Roman"/>
          <w:b/>
          <w:i/>
          <w:color w:val="000000" w:themeColor="text1"/>
        </w:rPr>
        <w:t>O</w:t>
      </w:r>
      <w:r w:rsidR="009D441A" w:rsidRPr="00B26060">
        <w:rPr>
          <w:rFonts w:ascii="Times New Roman" w:eastAsia="Times New Roman" w:hAnsi="Times New Roman" w:cs="Times New Roman"/>
          <w:b/>
          <w:i/>
          <w:color w:val="000000" w:themeColor="text1"/>
        </w:rPr>
        <w:t>bjednatel</w:t>
      </w:r>
      <w:r w:rsidR="009D441A" w:rsidRPr="00B26060">
        <w:rPr>
          <w:rFonts w:ascii="Times New Roman" w:eastAsia="Times New Roman" w:hAnsi="Times New Roman" w:cs="Times New Roman"/>
          <w:color w:val="000000" w:themeColor="text1"/>
        </w:rPr>
        <w:t>“)</w:t>
      </w:r>
      <w:r w:rsidR="009D441A" w:rsidRPr="00B26060">
        <w:rPr>
          <w:rFonts w:ascii="Times New Roman" w:eastAsia="Times New Roman" w:hAnsi="Times New Roman" w:cs="Times New Roman"/>
          <w:color w:val="000000" w:themeColor="text1"/>
        </w:rPr>
        <w:tab/>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rPr>
      </w:pPr>
      <w:r w:rsidRPr="00B26060">
        <w:rPr>
          <w:rFonts w:ascii="Times New Roman" w:eastAsia="Times New Roman" w:hAnsi="Times New Roman" w:cs="Times New Roman"/>
          <w:b/>
          <w:color w:val="000000" w:themeColor="text1"/>
        </w:rPr>
        <w:t>a</w:t>
      </w: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themeColor="text1"/>
        </w:rPr>
      </w:pPr>
      <w:r w:rsidRPr="00B26060">
        <w:rPr>
          <w:rFonts w:ascii="Times New Roman" w:eastAsia="Times New Roman" w:hAnsi="Times New Roman" w:cs="Times New Roman"/>
          <w:b/>
          <w:color w:val="000000" w:themeColor="text1"/>
        </w:rPr>
        <w:t>Zhotovitel:</w:t>
      </w:r>
      <w:r w:rsidRPr="00B26060">
        <w:rPr>
          <w:rFonts w:ascii="Times New Roman" w:eastAsia="Times New Roman" w:hAnsi="Times New Roman" w:cs="Times New Roman"/>
          <w:b/>
          <w:color w:val="000000" w:themeColor="text1"/>
        </w:rPr>
        <w:tab/>
      </w:r>
    </w:p>
    <w:p w:rsidR="009D441A" w:rsidRPr="00B26060" w:rsidRDefault="009D441A" w:rsidP="009D441A">
      <w:pPr>
        <w:tabs>
          <w:tab w:val="left" w:pos="216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se sídlem:</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zapsaná:</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bankovní spojení: </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číslo účtu: </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IČ:</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DIČ:</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jednající/zastoupena:</w:t>
      </w:r>
      <w:r w:rsidRPr="00B26060">
        <w:rPr>
          <w:rFonts w:ascii="Times New Roman" w:eastAsia="Times New Roman" w:hAnsi="Times New Roman" w:cs="Times New Roman"/>
          <w:color w:val="000000" w:themeColor="text1"/>
        </w:rPr>
        <w:tab/>
      </w:r>
    </w:p>
    <w:p w:rsidR="009D441A" w:rsidRPr="00B26060" w:rsidRDefault="009D441A" w:rsidP="009D441A">
      <w:pPr>
        <w:tabs>
          <w:tab w:val="left" w:pos="2160"/>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9D441A"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Osoby oprávněné jednat za zhotovitele v rámci uzavřené </w:t>
      </w:r>
      <w:r w:rsidR="00DF50BD"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mlouvy</w:t>
      </w:r>
      <w:r w:rsidR="00DF50BD" w:rsidRPr="00B26060">
        <w:rPr>
          <w:rFonts w:ascii="Times New Roman" w:eastAsia="Times New Roman" w:hAnsi="Times New Roman" w:cs="Times New Roman"/>
          <w:color w:val="000000" w:themeColor="text1"/>
        </w:rPr>
        <w:t xml:space="preserve"> o dílo</w:t>
      </w:r>
      <w:r w:rsidRPr="00B26060">
        <w:rPr>
          <w:rFonts w:ascii="Times New Roman" w:eastAsia="Times New Roman" w:hAnsi="Times New Roman" w:cs="Times New Roman"/>
          <w:color w:val="000000" w:themeColor="text1"/>
        </w:rPr>
        <w:t>:</w:t>
      </w:r>
    </w:p>
    <w:tbl>
      <w:tblPr>
        <w:tblStyle w:val="Mkatabulky"/>
        <w:tblW w:w="0" w:type="auto"/>
        <w:tblLook w:val="04A0" w:firstRow="1" w:lastRow="0" w:firstColumn="1" w:lastColumn="0" w:noHBand="0" w:noVBand="1"/>
      </w:tblPr>
      <w:tblGrid>
        <w:gridCol w:w="2660"/>
        <w:gridCol w:w="2410"/>
        <w:gridCol w:w="1839"/>
        <w:gridCol w:w="2303"/>
      </w:tblGrid>
      <w:tr w:rsidR="00B26060" w:rsidRPr="00B26060" w:rsidTr="00DF50BD">
        <w:trPr>
          <w:trHeight w:val="438"/>
        </w:trPr>
        <w:tc>
          <w:tcPr>
            <w:tcW w:w="2660"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ve věcech:</w:t>
            </w:r>
          </w:p>
        </w:tc>
        <w:tc>
          <w:tcPr>
            <w:tcW w:w="2410"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jméno a příjmení:</w:t>
            </w:r>
          </w:p>
        </w:tc>
        <w:tc>
          <w:tcPr>
            <w:tcW w:w="1839"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telefon:</w:t>
            </w:r>
          </w:p>
        </w:tc>
        <w:tc>
          <w:tcPr>
            <w:tcW w:w="2303" w:type="dxa"/>
            <w:vAlign w:val="center"/>
          </w:tcPr>
          <w:p w:rsidR="00DF50BD" w:rsidRPr="00B26060" w:rsidRDefault="00DF50BD" w:rsidP="00DF50BD">
            <w:pPr>
              <w:overflowPunct w:val="0"/>
              <w:autoSpaceDE w:val="0"/>
              <w:autoSpaceDN w:val="0"/>
              <w:adjustRightInd w:val="0"/>
              <w:jc w:val="center"/>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e-mail:</w:t>
            </w:r>
          </w:p>
        </w:tc>
      </w:tr>
      <w:tr w:rsidR="00B26060" w:rsidRPr="00B26060" w:rsidTr="00DF50BD">
        <w:tc>
          <w:tcPr>
            <w:tcW w:w="2660" w:type="dxa"/>
          </w:tcPr>
          <w:p w:rsidR="00DF50BD" w:rsidRPr="00B26060" w:rsidRDefault="00DF50BD" w:rsidP="00B16375">
            <w:pPr>
              <w:overflowPunct w:val="0"/>
              <w:autoSpaceDE w:val="0"/>
              <w:autoSpaceDN w:val="0"/>
              <w:adjustRightInd w:val="0"/>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smluvních</w:t>
            </w:r>
            <w:r w:rsidR="00B16375" w:rsidRPr="00B26060">
              <w:rPr>
                <w:rFonts w:ascii="Times New Roman" w:eastAsia="Times New Roman" w:hAnsi="Times New Roman" w:cs="Times New Roman"/>
                <w:color w:val="000000" w:themeColor="text1"/>
              </w:rPr>
              <w:t xml:space="preserve"> a smluvní dokumentace</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technických</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z</w:t>
            </w:r>
            <w:r w:rsidR="004C573A" w:rsidRPr="00B26060">
              <w:rPr>
                <w:rFonts w:ascii="Times New Roman" w:eastAsia="Times New Roman" w:hAnsi="Times New Roman" w:cs="Times New Roman"/>
                <w:color w:val="000000" w:themeColor="text1"/>
              </w:rPr>
              <w:t>ápisů</w:t>
            </w:r>
            <w:r w:rsidRPr="00B26060">
              <w:rPr>
                <w:rFonts w:ascii="Times New Roman" w:eastAsia="Times New Roman" w:hAnsi="Times New Roman" w:cs="Times New Roman"/>
                <w:color w:val="000000" w:themeColor="text1"/>
              </w:rPr>
              <w:t xml:space="preserve"> do stavebního deníku</w:t>
            </w:r>
          </w:p>
        </w:tc>
        <w:tc>
          <w:tcPr>
            <w:tcW w:w="2410"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DF50BD" w:rsidRPr="00B26060" w:rsidRDefault="00DF50BD"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B26060" w:rsidRPr="00B26060" w:rsidTr="00DF50BD">
        <w:tc>
          <w:tcPr>
            <w:tcW w:w="2660" w:type="dxa"/>
          </w:tcPr>
          <w:p w:rsidR="00392F37" w:rsidRPr="00B26060" w:rsidRDefault="001E0351"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předání a převzetí díla</w:t>
            </w:r>
          </w:p>
        </w:tc>
        <w:tc>
          <w:tcPr>
            <w:tcW w:w="2410"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392F37" w:rsidRPr="00B26060" w:rsidRDefault="00392F37"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r w:rsidR="00292BE4" w:rsidRPr="00B26060" w:rsidTr="00DF50BD">
        <w:tc>
          <w:tcPr>
            <w:tcW w:w="2660"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dodržování </w:t>
            </w:r>
            <w:r w:rsidR="00C9513E" w:rsidRPr="00B26060">
              <w:rPr>
                <w:rFonts w:ascii="Times New Roman" w:eastAsia="Times New Roman" w:hAnsi="Times New Roman" w:cs="Times New Roman"/>
                <w:color w:val="000000" w:themeColor="text1"/>
              </w:rPr>
              <w:t xml:space="preserve">bezpečnostních opatření (včetně </w:t>
            </w:r>
            <w:r w:rsidRPr="00B26060">
              <w:rPr>
                <w:rFonts w:ascii="Times New Roman" w:eastAsia="Times New Roman" w:hAnsi="Times New Roman" w:cs="Times New Roman"/>
                <w:color w:val="000000" w:themeColor="text1"/>
              </w:rPr>
              <w:t>BOZP</w:t>
            </w:r>
            <w:r w:rsidR="00C9513E" w:rsidRPr="00B26060">
              <w:rPr>
                <w:rFonts w:ascii="Times New Roman" w:eastAsia="Times New Roman" w:hAnsi="Times New Roman" w:cs="Times New Roman"/>
                <w:color w:val="000000" w:themeColor="text1"/>
              </w:rPr>
              <w:t>)</w:t>
            </w:r>
          </w:p>
        </w:tc>
        <w:tc>
          <w:tcPr>
            <w:tcW w:w="2410"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1839"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c>
          <w:tcPr>
            <w:tcW w:w="2303" w:type="dxa"/>
          </w:tcPr>
          <w:p w:rsidR="00292BE4" w:rsidRPr="00B26060" w:rsidRDefault="00292BE4" w:rsidP="009D441A">
            <w:pPr>
              <w:overflowPunct w:val="0"/>
              <w:autoSpaceDE w:val="0"/>
              <w:autoSpaceDN w:val="0"/>
              <w:adjustRightInd w:val="0"/>
              <w:jc w:val="both"/>
              <w:textAlignment w:val="baseline"/>
              <w:rPr>
                <w:rFonts w:ascii="Times New Roman" w:eastAsia="Times New Roman" w:hAnsi="Times New Roman" w:cs="Times New Roman"/>
                <w:color w:val="000000" w:themeColor="text1"/>
              </w:rPr>
            </w:pPr>
          </w:p>
        </w:tc>
      </w:tr>
    </w:tbl>
    <w:p w:rsidR="00DF50BD" w:rsidRPr="00B26060" w:rsidRDefault="00DF50BD" w:rsidP="009D441A">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9D441A" w:rsidRPr="00B26060" w:rsidRDefault="00DF50BD" w:rsidP="0084481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r w:rsidRPr="00B26060" w:rsidDel="00DF50BD">
        <w:rPr>
          <w:rFonts w:ascii="Times New Roman" w:eastAsia="Times New Roman" w:hAnsi="Times New Roman" w:cs="Times New Roman"/>
          <w:color w:val="000000" w:themeColor="text1"/>
        </w:rPr>
        <w:t xml:space="preserve"> </w:t>
      </w:r>
      <w:r w:rsidR="009D441A" w:rsidRPr="00B26060">
        <w:rPr>
          <w:rFonts w:ascii="Times New Roman" w:eastAsia="Times New Roman" w:hAnsi="Times New Roman" w:cs="Times New Roman"/>
          <w:color w:val="000000" w:themeColor="text1"/>
        </w:rPr>
        <w:t>(dále jen „</w:t>
      </w:r>
      <w:r w:rsidR="002A5403" w:rsidRPr="00B26060">
        <w:rPr>
          <w:rFonts w:ascii="Times New Roman" w:eastAsia="Times New Roman" w:hAnsi="Times New Roman" w:cs="Times New Roman"/>
          <w:b/>
          <w:i/>
          <w:color w:val="000000" w:themeColor="text1"/>
        </w:rPr>
        <w:t>Z</w:t>
      </w:r>
      <w:r w:rsidR="009D441A" w:rsidRPr="00B26060">
        <w:rPr>
          <w:rFonts w:ascii="Times New Roman" w:eastAsia="Times New Roman" w:hAnsi="Times New Roman" w:cs="Times New Roman"/>
          <w:b/>
          <w:i/>
          <w:color w:val="000000" w:themeColor="text1"/>
        </w:rPr>
        <w:t>hotovitel</w:t>
      </w:r>
      <w:r w:rsidR="009D441A" w:rsidRPr="00B26060">
        <w:rPr>
          <w:rFonts w:ascii="Times New Roman" w:eastAsia="Times New Roman" w:hAnsi="Times New Roman" w:cs="Times New Roman"/>
          <w:color w:val="000000" w:themeColor="text1"/>
        </w:rPr>
        <w:t>“)</w:t>
      </w:r>
    </w:p>
    <w:p w:rsidR="009D441A" w:rsidRPr="00B26060" w:rsidRDefault="009D441A" w:rsidP="0084481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themeColor="text1"/>
        </w:rPr>
      </w:pPr>
    </w:p>
    <w:p w:rsidR="007E2B07" w:rsidRPr="00B26060" w:rsidRDefault="009D441A" w:rsidP="0084481B">
      <w:pPr>
        <w:jc w:val="both"/>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w:t>
      </w:r>
      <w:r w:rsidR="002A5403" w:rsidRPr="00B26060">
        <w:rPr>
          <w:rFonts w:ascii="Times New Roman" w:eastAsia="Times New Roman" w:hAnsi="Times New Roman" w:cs="Times New Roman"/>
          <w:color w:val="000000" w:themeColor="text1"/>
        </w:rPr>
        <w:t>Objednatel</w:t>
      </w:r>
      <w:r w:rsidRPr="00B26060">
        <w:rPr>
          <w:rFonts w:ascii="Times New Roman" w:eastAsia="Times New Roman" w:hAnsi="Times New Roman" w:cs="Times New Roman"/>
          <w:color w:val="000000" w:themeColor="text1"/>
        </w:rPr>
        <w:t xml:space="preserve"> a </w:t>
      </w:r>
      <w:r w:rsidR="002A5403" w:rsidRPr="00B26060">
        <w:rPr>
          <w:rFonts w:ascii="Times New Roman" w:eastAsia="Times New Roman" w:hAnsi="Times New Roman" w:cs="Times New Roman"/>
          <w:color w:val="000000" w:themeColor="text1"/>
        </w:rPr>
        <w:t>Zhotovitel</w:t>
      </w:r>
      <w:r w:rsidRPr="00B26060">
        <w:rPr>
          <w:rFonts w:ascii="Times New Roman" w:eastAsia="Times New Roman" w:hAnsi="Times New Roman" w:cs="Times New Roman"/>
          <w:color w:val="000000" w:themeColor="text1"/>
        </w:rPr>
        <w:t xml:space="preserve"> společně též „</w:t>
      </w:r>
      <w:r w:rsidR="00334CEA" w:rsidRPr="00B26060">
        <w:rPr>
          <w:rFonts w:ascii="Times New Roman" w:eastAsia="Times New Roman" w:hAnsi="Times New Roman" w:cs="Times New Roman"/>
          <w:b/>
          <w:i/>
          <w:color w:val="000000" w:themeColor="text1"/>
        </w:rPr>
        <w:t>S</w:t>
      </w:r>
      <w:r w:rsidRPr="00B26060">
        <w:rPr>
          <w:rFonts w:ascii="Times New Roman" w:eastAsia="Times New Roman" w:hAnsi="Times New Roman" w:cs="Times New Roman"/>
          <w:b/>
          <w:i/>
          <w:color w:val="000000" w:themeColor="text1"/>
        </w:rPr>
        <w:t>mluvní strany</w:t>
      </w:r>
      <w:r w:rsidRPr="00B26060">
        <w:rPr>
          <w:rFonts w:ascii="Times New Roman" w:eastAsia="Times New Roman" w:hAnsi="Times New Roman" w:cs="Times New Roman"/>
          <w:color w:val="000000" w:themeColor="text1"/>
        </w:rPr>
        <w:t>“)</w:t>
      </w:r>
    </w:p>
    <w:p w:rsidR="007E2B07" w:rsidRPr="00B26060" w:rsidRDefault="007E2B07" w:rsidP="0084481B">
      <w:pPr>
        <w:jc w:val="both"/>
        <w:rPr>
          <w:rFonts w:ascii="Times New Roman" w:eastAsia="Times New Roman" w:hAnsi="Times New Roman" w:cs="Times New Roman"/>
          <w:color w:val="000000" w:themeColor="text1"/>
        </w:rPr>
      </w:pPr>
      <w:r w:rsidRPr="00B26060">
        <w:rPr>
          <w:rFonts w:ascii="Times New Roman" w:eastAsia="Times New Roman" w:hAnsi="Times New Roman" w:cs="Times New Roman"/>
          <w:color w:val="000000" w:themeColor="text1"/>
        </w:rPr>
        <w:t xml:space="preserve">níže uvedeného dne, měsíce a roku uzavřely tuto </w:t>
      </w:r>
      <w:r w:rsidR="00F95887" w:rsidRPr="00B26060">
        <w:rPr>
          <w:rFonts w:ascii="Times New Roman" w:eastAsia="Times New Roman" w:hAnsi="Times New Roman" w:cs="Times New Roman"/>
          <w:color w:val="000000" w:themeColor="text1"/>
        </w:rPr>
        <w:t>s</w:t>
      </w:r>
      <w:r w:rsidRPr="00B26060">
        <w:rPr>
          <w:rFonts w:ascii="Times New Roman" w:eastAsia="Times New Roman" w:hAnsi="Times New Roman" w:cs="Times New Roman"/>
          <w:color w:val="000000" w:themeColor="text1"/>
        </w:rPr>
        <w:t>mlouvu o dílo (dále jen „</w:t>
      </w:r>
      <w:r w:rsidRPr="00B26060">
        <w:rPr>
          <w:rFonts w:ascii="Times New Roman" w:eastAsia="Times New Roman" w:hAnsi="Times New Roman" w:cs="Times New Roman"/>
          <w:b/>
          <w:i/>
          <w:color w:val="000000" w:themeColor="text1"/>
        </w:rPr>
        <w:t>Smlouva</w:t>
      </w:r>
      <w:r w:rsidRPr="00B26060">
        <w:rPr>
          <w:rFonts w:ascii="Times New Roman" w:eastAsia="Times New Roman" w:hAnsi="Times New Roman" w:cs="Times New Roman"/>
          <w:color w:val="000000" w:themeColor="text1"/>
        </w:rPr>
        <w:t>“) podle § </w:t>
      </w:r>
      <w:smartTag w:uri="urn:schemas-microsoft-com:office:smarttags" w:element="metricconverter">
        <w:smartTagPr>
          <w:attr w:name="ProductID" w:val="536 a"/>
        </w:smartTagPr>
        <w:r w:rsidRPr="00B26060">
          <w:rPr>
            <w:rFonts w:ascii="Times New Roman" w:eastAsia="Times New Roman" w:hAnsi="Times New Roman" w:cs="Times New Roman"/>
            <w:color w:val="000000" w:themeColor="text1"/>
          </w:rPr>
          <w:t>536 a</w:t>
        </w:r>
      </w:smartTag>
      <w:r w:rsidRPr="00B26060">
        <w:rPr>
          <w:rFonts w:ascii="Times New Roman" w:eastAsia="Times New Roman" w:hAnsi="Times New Roman" w:cs="Times New Roman"/>
          <w:color w:val="000000" w:themeColor="text1"/>
        </w:rPr>
        <w:t xml:space="preserve"> násl. zákona č. 513/1991 Sb., obchodní zákoník, ve znění pozdějších předpisů</w:t>
      </w:r>
      <w:r w:rsidR="00FC4E8B" w:rsidRPr="00B26060">
        <w:rPr>
          <w:rFonts w:ascii="Times New Roman" w:eastAsia="Times New Roman" w:hAnsi="Times New Roman" w:cs="Times New Roman"/>
          <w:color w:val="000000" w:themeColor="text1"/>
        </w:rPr>
        <w:t xml:space="preserve"> (dále jen „</w:t>
      </w:r>
      <w:r w:rsidR="00407769" w:rsidRPr="00B26060">
        <w:rPr>
          <w:rFonts w:ascii="Times New Roman" w:eastAsia="Times New Roman" w:hAnsi="Times New Roman" w:cs="Times New Roman"/>
          <w:b/>
          <w:i/>
          <w:color w:val="000000" w:themeColor="text1"/>
        </w:rPr>
        <w:t>O</w:t>
      </w:r>
      <w:r w:rsidR="00FC4E8B" w:rsidRPr="00B26060">
        <w:rPr>
          <w:rFonts w:ascii="Times New Roman" w:eastAsia="Times New Roman" w:hAnsi="Times New Roman" w:cs="Times New Roman"/>
          <w:b/>
          <w:i/>
          <w:color w:val="000000" w:themeColor="text1"/>
        </w:rPr>
        <w:t>bchodní zákoník</w:t>
      </w:r>
      <w:r w:rsidR="00FC4E8B" w:rsidRPr="00B26060">
        <w:rPr>
          <w:rFonts w:ascii="Times New Roman" w:eastAsia="Times New Roman" w:hAnsi="Times New Roman" w:cs="Times New Roman"/>
          <w:color w:val="000000" w:themeColor="text1"/>
        </w:rPr>
        <w:t>“)</w:t>
      </w:r>
      <w:r w:rsidRPr="00B26060">
        <w:rPr>
          <w:rFonts w:ascii="Times New Roman" w:eastAsia="Times New Roman" w:hAnsi="Times New Roman" w:cs="Times New Roman"/>
          <w:color w:val="000000" w:themeColor="text1"/>
        </w:rPr>
        <w:t>.</w:t>
      </w:r>
    </w:p>
    <w:p w:rsidR="007E2B07" w:rsidRPr="00B26060" w:rsidRDefault="007E2B07" w:rsidP="0084481B">
      <w:pPr>
        <w:pStyle w:val="Nadpis1"/>
        <w:numPr>
          <w:ilvl w:val="0"/>
          <w:numId w:val="1"/>
        </w:numPr>
        <w:jc w:val="both"/>
        <w:rPr>
          <w:rFonts w:ascii="Times New Roman" w:eastAsia="Times New Roman" w:hAnsi="Times New Roman" w:cs="Times New Roman"/>
          <w:color w:val="000000" w:themeColor="text1"/>
          <w:sz w:val="24"/>
          <w:szCs w:val="20"/>
        </w:rPr>
      </w:pPr>
      <w:r w:rsidRPr="00B26060">
        <w:rPr>
          <w:rFonts w:ascii="Times New Roman" w:eastAsia="Times New Roman" w:hAnsi="Times New Roman" w:cs="Times New Roman"/>
          <w:color w:val="000000" w:themeColor="text1"/>
          <w:sz w:val="24"/>
          <w:szCs w:val="20"/>
        </w:rPr>
        <w:t>Základní údaje o díle</w:t>
      </w:r>
    </w:p>
    <w:p w:rsidR="007E2B07" w:rsidRPr="00B26060" w:rsidRDefault="007E2B0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Název díla: „</w:t>
      </w:r>
      <w:r w:rsidR="002F1CD1">
        <w:rPr>
          <w:rFonts w:ascii="Times New Roman" w:hAnsi="Times New Roman" w:cs="Times New Roman"/>
          <w:color w:val="000000" w:themeColor="text1"/>
          <w:sz w:val="24"/>
          <w:szCs w:val="24"/>
        </w:rPr>
        <w:t>Úprava technologie CHČOV – ČEPRO, a.s., Cerekvice nad Bystřicí</w:t>
      </w:r>
      <w:r w:rsidRPr="00B26060">
        <w:rPr>
          <w:rFonts w:ascii="Times New Roman" w:hAnsi="Times New Roman" w:cs="Times New Roman"/>
          <w:color w:val="000000" w:themeColor="text1"/>
        </w:rPr>
        <w:t>“</w:t>
      </w:r>
    </w:p>
    <w:p w:rsidR="007E2B07" w:rsidRPr="00B26060" w:rsidRDefault="007E2B0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prohlašuje, že má veškerá oprávnění a technické vybavení potřebné k řádnému splnění této Smlouvy. </w:t>
      </w:r>
    </w:p>
    <w:p w:rsidR="00CF5BB8" w:rsidRPr="00B26060" w:rsidRDefault="00AA553A"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Zhotovitel je povinen provést dílo v</w:t>
      </w:r>
      <w:r w:rsidR="00D25A99" w:rsidRPr="00B26060">
        <w:rPr>
          <w:rFonts w:ascii="Times New Roman" w:hAnsi="Times New Roman" w:cs="Times New Roman"/>
          <w:color w:val="000000" w:themeColor="text1"/>
        </w:rPr>
        <w:t xml:space="preserve"> rozsah</w:t>
      </w:r>
      <w:r w:rsidRPr="00B26060">
        <w:rPr>
          <w:rFonts w:ascii="Times New Roman" w:hAnsi="Times New Roman" w:cs="Times New Roman"/>
          <w:color w:val="000000" w:themeColor="text1"/>
        </w:rPr>
        <w:t>u</w:t>
      </w:r>
      <w:r w:rsidR="00D25A99" w:rsidRPr="00B26060">
        <w:rPr>
          <w:rFonts w:ascii="Times New Roman" w:hAnsi="Times New Roman" w:cs="Times New Roman"/>
          <w:color w:val="000000" w:themeColor="text1"/>
        </w:rPr>
        <w:t xml:space="preserve"> a </w:t>
      </w:r>
      <w:r w:rsidR="0084481B" w:rsidRPr="00B26060">
        <w:rPr>
          <w:rFonts w:ascii="Times New Roman" w:hAnsi="Times New Roman" w:cs="Times New Roman"/>
          <w:color w:val="000000" w:themeColor="text1"/>
        </w:rPr>
        <w:t xml:space="preserve">dle </w:t>
      </w:r>
      <w:r w:rsidR="00D25A99" w:rsidRPr="00B26060">
        <w:rPr>
          <w:rFonts w:ascii="Times New Roman" w:hAnsi="Times New Roman" w:cs="Times New Roman"/>
          <w:color w:val="000000" w:themeColor="text1"/>
        </w:rPr>
        <w:t>technické</w:t>
      </w:r>
      <w:r w:rsidRPr="00B26060">
        <w:rPr>
          <w:rFonts w:ascii="Times New Roman" w:hAnsi="Times New Roman" w:cs="Times New Roman"/>
          <w:color w:val="000000" w:themeColor="text1"/>
        </w:rPr>
        <w:t>ho</w:t>
      </w:r>
      <w:r w:rsidR="00D25A99" w:rsidRPr="00B26060">
        <w:rPr>
          <w:rFonts w:ascii="Times New Roman" w:hAnsi="Times New Roman" w:cs="Times New Roman"/>
          <w:color w:val="000000" w:themeColor="text1"/>
        </w:rPr>
        <w:t xml:space="preserve"> řešení </w:t>
      </w:r>
      <w:r w:rsidRPr="00B26060">
        <w:rPr>
          <w:rFonts w:ascii="Times New Roman" w:hAnsi="Times New Roman" w:cs="Times New Roman"/>
          <w:color w:val="000000" w:themeColor="text1"/>
        </w:rPr>
        <w:t>podle</w:t>
      </w:r>
      <w:r w:rsidR="00CF5BB8" w:rsidRPr="00B26060">
        <w:rPr>
          <w:rFonts w:ascii="Times New Roman" w:hAnsi="Times New Roman" w:cs="Times New Roman"/>
          <w:color w:val="000000" w:themeColor="text1"/>
        </w:rPr>
        <w:t xml:space="preserve"> níže uvedené dokumentace (dále jen „</w:t>
      </w:r>
      <w:r w:rsidR="00CF5BB8" w:rsidRPr="00B26060">
        <w:rPr>
          <w:rFonts w:ascii="Times New Roman" w:hAnsi="Times New Roman" w:cs="Times New Roman"/>
          <w:b/>
          <w:i/>
          <w:color w:val="000000" w:themeColor="text1"/>
        </w:rPr>
        <w:t>Závazné podklady</w:t>
      </w:r>
      <w:r w:rsidR="00CF5BB8" w:rsidRPr="00B26060">
        <w:rPr>
          <w:rFonts w:ascii="Times New Roman" w:hAnsi="Times New Roman" w:cs="Times New Roman"/>
          <w:color w:val="000000" w:themeColor="text1"/>
        </w:rPr>
        <w:t>“):</w:t>
      </w:r>
    </w:p>
    <w:p w:rsidR="00CF5BB8" w:rsidRPr="00B26060" w:rsidRDefault="00AA553A" w:rsidP="0084481B">
      <w:pPr>
        <w:pStyle w:val="Odstavecseseznamem"/>
        <w:numPr>
          <w:ilvl w:val="0"/>
          <w:numId w:val="6"/>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 </w:t>
      </w:r>
      <w:r w:rsidR="002A5403"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hotoviteli předané a jím převzaté</w:t>
      </w:r>
      <w:r w:rsidR="00D25A99" w:rsidRPr="00B26060">
        <w:rPr>
          <w:rFonts w:ascii="Times New Roman" w:hAnsi="Times New Roman" w:cs="Times New Roman"/>
          <w:color w:val="000000" w:themeColor="text1"/>
        </w:rPr>
        <w:t xml:space="preserve"> </w:t>
      </w:r>
      <w:r w:rsidR="002A5403" w:rsidRPr="00B26060">
        <w:rPr>
          <w:rFonts w:ascii="Times New Roman" w:hAnsi="Times New Roman" w:cs="Times New Roman"/>
          <w:color w:val="000000" w:themeColor="text1"/>
        </w:rPr>
        <w:t>z</w:t>
      </w:r>
      <w:r w:rsidR="00D25A99" w:rsidRPr="00B26060">
        <w:rPr>
          <w:rFonts w:ascii="Times New Roman" w:hAnsi="Times New Roman" w:cs="Times New Roman"/>
          <w:color w:val="000000" w:themeColor="text1"/>
        </w:rPr>
        <w:t>adávací dokumentace</w:t>
      </w:r>
      <w:r w:rsidR="00CE0E68" w:rsidRPr="00B26060">
        <w:rPr>
          <w:rFonts w:ascii="Times New Roman" w:hAnsi="Times New Roman" w:cs="Times New Roman"/>
          <w:color w:val="000000" w:themeColor="text1"/>
        </w:rPr>
        <w:t xml:space="preserve"> ze </w:t>
      </w:r>
      <w:r w:rsidR="00CE0E68" w:rsidRPr="00884D00">
        <w:rPr>
          <w:rFonts w:ascii="Times New Roman" w:hAnsi="Times New Roman" w:cs="Times New Roman"/>
          <w:color w:val="000000" w:themeColor="text1"/>
        </w:rPr>
        <w:t xml:space="preserve">dne </w:t>
      </w:r>
      <w:r w:rsidR="00497459">
        <w:rPr>
          <w:rFonts w:ascii="Times New Roman" w:hAnsi="Times New Roman" w:cs="Times New Roman"/>
          <w:color w:val="000000" w:themeColor="text1"/>
        </w:rPr>
        <w:t>14. 8. 2013</w:t>
      </w:r>
      <w:r w:rsidR="00D25A99" w:rsidRPr="00884D00">
        <w:rPr>
          <w:rFonts w:ascii="Times New Roman" w:hAnsi="Times New Roman" w:cs="Times New Roman"/>
          <w:color w:val="000000" w:themeColor="text1"/>
        </w:rPr>
        <w:t xml:space="preserve"> k</w:t>
      </w:r>
      <w:r w:rsidR="00D25A99" w:rsidRPr="00B26060">
        <w:rPr>
          <w:rFonts w:ascii="Times New Roman" w:hAnsi="Times New Roman" w:cs="Times New Roman"/>
          <w:color w:val="000000" w:themeColor="text1"/>
        </w:rPr>
        <w:t> zakázce č.</w:t>
      </w:r>
      <w:r w:rsidR="00C83AC3">
        <w:rPr>
          <w:rFonts w:ascii="Times New Roman" w:hAnsi="Times New Roman" w:cs="Times New Roman"/>
          <w:color w:val="000000" w:themeColor="text1"/>
        </w:rPr>
        <w:t>1</w:t>
      </w:r>
      <w:r w:rsidR="002F1CD1">
        <w:rPr>
          <w:rFonts w:ascii="Times New Roman" w:hAnsi="Times New Roman" w:cs="Times New Roman"/>
          <w:color w:val="000000" w:themeColor="text1"/>
        </w:rPr>
        <w:t>72</w:t>
      </w:r>
      <w:r w:rsidR="00541BF2">
        <w:rPr>
          <w:rFonts w:ascii="Times New Roman" w:hAnsi="Times New Roman" w:cs="Times New Roman"/>
          <w:color w:val="000000" w:themeColor="text1"/>
        </w:rPr>
        <w:t>/13/OCN</w:t>
      </w:r>
      <w:r w:rsidR="00CE0E68" w:rsidRPr="00B26060">
        <w:rPr>
          <w:rFonts w:ascii="Times New Roman" w:hAnsi="Times New Roman" w:cs="Times New Roman"/>
          <w:color w:val="000000" w:themeColor="text1"/>
        </w:rPr>
        <w:t xml:space="preserve">, </w:t>
      </w:r>
      <w:r w:rsidR="002A5403" w:rsidRPr="00B26060">
        <w:rPr>
          <w:rFonts w:ascii="Times New Roman" w:hAnsi="Times New Roman" w:cs="Times New Roman"/>
          <w:color w:val="000000" w:themeColor="text1"/>
        </w:rPr>
        <w:t>nazvané</w:t>
      </w:r>
      <w:r w:rsidR="00CE0E68" w:rsidRPr="00B26060">
        <w:rPr>
          <w:rFonts w:ascii="Times New Roman" w:hAnsi="Times New Roman" w:cs="Times New Roman"/>
          <w:color w:val="000000" w:themeColor="text1"/>
        </w:rPr>
        <w:t xml:space="preserve"> „</w:t>
      </w:r>
      <w:r w:rsidR="002F1CD1">
        <w:rPr>
          <w:rFonts w:ascii="Times New Roman" w:hAnsi="Times New Roman" w:cs="Times New Roman"/>
          <w:color w:val="000000" w:themeColor="text1"/>
          <w:sz w:val="24"/>
          <w:szCs w:val="24"/>
        </w:rPr>
        <w:t>Úprava technologie CHČOV – ČEPRO, a.s., Cerekvice nad Bystřicí</w:t>
      </w:r>
      <w:r w:rsidR="00CE0E68" w:rsidRPr="00B26060">
        <w:rPr>
          <w:rFonts w:ascii="Times New Roman" w:hAnsi="Times New Roman" w:cs="Times New Roman"/>
          <w:color w:val="000000" w:themeColor="text1"/>
        </w:rPr>
        <w:t>“</w:t>
      </w:r>
      <w:r w:rsidR="00D25A99" w:rsidRPr="00B26060">
        <w:rPr>
          <w:rFonts w:ascii="Times New Roman" w:hAnsi="Times New Roman" w:cs="Times New Roman"/>
          <w:color w:val="000000" w:themeColor="text1"/>
        </w:rPr>
        <w:t>, včetně jejích příloh (dále jen „</w:t>
      </w:r>
      <w:r w:rsidR="00D25A99" w:rsidRPr="00B26060">
        <w:rPr>
          <w:rFonts w:ascii="Times New Roman" w:hAnsi="Times New Roman" w:cs="Times New Roman"/>
          <w:b/>
          <w:i/>
          <w:color w:val="000000" w:themeColor="text1"/>
        </w:rPr>
        <w:t>Zadávací dokumentace</w:t>
      </w:r>
      <w:r w:rsidR="00D25A99" w:rsidRPr="00B26060">
        <w:rPr>
          <w:rFonts w:ascii="Times New Roman" w:hAnsi="Times New Roman" w:cs="Times New Roman"/>
          <w:color w:val="000000" w:themeColor="text1"/>
        </w:rPr>
        <w:t>“)</w:t>
      </w:r>
      <w:r w:rsidR="00F73949" w:rsidRPr="00B26060">
        <w:rPr>
          <w:rFonts w:ascii="Times New Roman" w:hAnsi="Times New Roman" w:cs="Times New Roman"/>
          <w:color w:val="000000" w:themeColor="text1"/>
        </w:rPr>
        <w:t xml:space="preserve">, </w:t>
      </w:r>
    </w:p>
    <w:p w:rsidR="007E2B07" w:rsidRDefault="00F73949" w:rsidP="0084481B">
      <w:pPr>
        <w:pStyle w:val="Odstavecseseznamem"/>
        <w:numPr>
          <w:ilvl w:val="0"/>
          <w:numId w:val="6"/>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nabídk</w:t>
      </w:r>
      <w:r w:rsidR="002A5403" w:rsidRPr="00B26060">
        <w:rPr>
          <w:rFonts w:ascii="Times New Roman" w:hAnsi="Times New Roman" w:cs="Times New Roman"/>
          <w:color w:val="000000" w:themeColor="text1"/>
        </w:rPr>
        <w:t>y</w:t>
      </w:r>
      <w:r w:rsidRPr="00B26060">
        <w:rPr>
          <w:rFonts w:ascii="Times New Roman" w:hAnsi="Times New Roman" w:cs="Times New Roman"/>
          <w:color w:val="000000" w:themeColor="text1"/>
        </w:rPr>
        <w:t xml:space="preserve"> </w:t>
      </w:r>
      <w:r w:rsidR="002A5403" w:rsidRPr="00B26060">
        <w:rPr>
          <w:rFonts w:ascii="Times New Roman" w:hAnsi="Times New Roman" w:cs="Times New Roman"/>
          <w:color w:val="000000" w:themeColor="text1"/>
        </w:rPr>
        <w:t xml:space="preserve">Zhotovitele </w:t>
      </w:r>
      <w:r w:rsidRPr="00B26060">
        <w:rPr>
          <w:rFonts w:ascii="Times New Roman" w:hAnsi="Times New Roman" w:cs="Times New Roman"/>
          <w:color w:val="000000" w:themeColor="text1"/>
        </w:rPr>
        <w:t>č</w:t>
      </w:r>
      <w:r w:rsidRPr="00541BF2">
        <w:rPr>
          <w:rFonts w:ascii="Times New Roman" w:hAnsi="Times New Roman" w:cs="Times New Roman"/>
          <w:color w:val="000000" w:themeColor="text1"/>
          <w:highlight w:val="yellow"/>
        </w:rPr>
        <w:t>. …….</w:t>
      </w:r>
      <w:r w:rsidRPr="00B26060">
        <w:rPr>
          <w:rFonts w:ascii="Times New Roman" w:hAnsi="Times New Roman" w:cs="Times New Roman"/>
          <w:color w:val="000000" w:themeColor="text1"/>
        </w:rPr>
        <w:t xml:space="preserve"> ze </w:t>
      </w:r>
      <w:r w:rsidRPr="00541BF2">
        <w:rPr>
          <w:rFonts w:ascii="Times New Roman" w:hAnsi="Times New Roman" w:cs="Times New Roman"/>
          <w:color w:val="000000" w:themeColor="text1"/>
          <w:highlight w:val="yellow"/>
        </w:rPr>
        <w:t>dne …….</w:t>
      </w:r>
      <w:r w:rsidRPr="00B26060">
        <w:rPr>
          <w:rFonts w:ascii="Times New Roman" w:hAnsi="Times New Roman" w:cs="Times New Roman"/>
          <w:color w:val="000000" w:themeColor="text1"/>
        </w:rPr>
        <w:t xml:space="preserve"> </w:t>
      </w:r>
      <w:r w:rsidR="00DF2B0D" w:rsidRPr="00B26060">
        <w:rPr>
          <w:rFonts w:ascii="Times New Roman" w:hAnsi="Times New Roman" w:cs="Times New Roman"/>
          <w:color w:val="000000" w:themeColor="text1"/>
        </w:rPr>
        <w:t xml:space="preserve">podané do </w:t>
      </w:r>
      <w:r w:rsidR="0058084C">
        <w:rPr>
          <w:rFonts w:ascii="Times New Roman" w:hAnsi="Times New Roman" w:cs="Times New Roman"/>
          <w:color w:val="000000" w:themeColor="text1"/>
        </w:rPr>
        <w:t>výběrového řízení</w:t>
      </w:r>
      <w:r w:rsidR="0058084C"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(dále jen „</w:t>
      </w:r>
      <w:r w:rsidR="00334CEA" w:rsidRPr="00B26060">
        <w:rPr>
          <w:rFonts w:ascii="Times New Roman" w:hAnsi="Times New Roman" w:cs="Times New Roman"/>
          <w:b/>
          <w:i/>
          <w:color w:val="000000" w:themeColor="text1"/>
        </w:rPr>
        <w:t>N</w:t>
      </w:r>
      <w:r w:rsidRPr="00B26060">
        <w:rPr>
          <w:rFonts w:ascii="Times New Roman" w:hAnsi="Times New Roman" w:cs="Times New Roman"/>
          <w:b/>
          <w:i/>
          <w:color w:val="000000" w:themeColor="text1"/>
        </w:rPr>
        <w:t>abídka</w:t>
      </w:r>
      <w:r w:rsidRPr="00B26060">
        <w:rPr>
          <w:rFonts w:ascii="Times New Roman" w:hAnsi="Times New Roman" w:cs="Times New Roman"/>
          <w:color w:val="000000" w:themeColor="text1"/>
        </w:rPr>
        <w:t xml:space="preserve">“), </w:t>
      </w:r>
    </w:p>
    <w:p w:rsidR="0084481B" w:rsidRPr="00B26060" w:rsidRDefault="0084481B"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V případě rozporu mezi jednotlivými dokumenty Závazných podkladů má přednost Zadávací dokumentace.</w:t>
      </w:r>
    </w:p>
    <w:p w:rsidR="00F73949" w:rsidRPr="00B26060" w:rsidRDefault="00F73949"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odpovídá za kompletnost </w:t>
      </w:r>
      <w:r w:rsidR="00DF2B0D" w:rsidRPr="00B26060">
        <w:rPr>
          <w:rFonts w:ascii="Times New Roman" w:hAnsi="Times New Roman" w:cs="Times New Roman"/>
          <w:color w:val="000000" w:themeColor="text1"/>
        </w:rPr>
        <w:t>N</w:t>
      </w:r>
      <w:r w:rsidRPr="00B26060">
        <w:rPr>
          <w:rFonts w:ascii="Times New Roman" w:hAnsi="Times New Roman" w:cs="Times New Roman"/>
          <w:color w:val="000000" w:themeColor="text1"/>
        </w:rPr>
        <w:t xml:space="preserve">abídky a za skutečnost, že </w:t>
      </w:r>
      <w:r w:rsidR="00DF2B0D" w:rsidRPr="00B26060">
        <w:rPr>
          <w:rFonts w:ascii="Times New Roman" w:hAnsi="Times New Roman" w:cs="Times New Roman"/>
          <w:color w:val="000000" w:themeColor="text1"/>
        </w:rPr>
        <w:t>N</w:t>
      </w:r>
      <w:r w:rsidRPr="00B26060">
        <w:rPr>
          <w:rFonts w:ascii="Times New Roman" w:hAnsi="Times New Roman" w:cs="Times New Roman"/>
          <w:color w:val="000000" w:themeColor="text1"/>
        </w:rPr>
        <w:t>abídka zajišťuje provedení díla podle Zadávací dokumentace v celém jeho rozsahu a se všemi jeho součástmi.</w:t>
      </w:r>
    </w:p>
    <w:p w:rsidR="00F73949" w:rsidRPr="00B26060" w:rsidRDefault="00344DE7" w:rsidP="00344DE7">
      <w:pPr>
        <w:pStyle w:val="Nadpis1"/>
        <w:numPr>
          <w:ilvl w:val="0"/>
          <w:numId w:val="1"/>
        </w:numPr>
        <w:rPr>
          <w:rFonts w:ascii="Times New Roman" w:eastAsia="Times New Roman" w:hAnsi="Times New Roman" w:cs="Times New Roman"/>
          <w:color w:val="000000" w:themeColor="text1"/>
          <w:sz w:val="24"/>
          <w:szCs w:val="20"/>
        </w:rPr>
      </w:pPr>
      <w:r w:rsidRPr="00B26060">
        <w:rPr>
          <w:rFonts w:ascii="Times New Roman" w:eastAsia="Times New Roman" w:hAnsi="Times New Roman" w:cs="Times New Roman"/>
          <w:color w:val="000000" w:themeColor="text1"/>
          <w:sz w:val="24"/>
          <w:szCs w:val="20"/>
        </w:rPr>
        <w:t>Předmět plnění</w:t>
      </w:r>
    </w:p>
    <w:p w:rsidR="0056502F" w:rsidRPr="00B26060" w:rsidRDefault="0056502F" w:rsidP="0084481B">
      <w:pPr>
        <w:pStyle w:val="Odstavecseseznamem"/>
        <w:numPr>
          <w:ilvl w:val="1"/>
          <w:numId w:val="1"/>
        </w:numPr>
        <w:spacing w:after="0"/>
        <w:ind w:left="425" w:hanging="425"/>
        <w:jc w:val="both"/>
        <w:rPr>
          <w:rFonts w:ascii="Times New Roman" w:hAnsi="Times New Roman" w:cs="Times New Roman"/>
          <w:color w:val="000000" w:themeColor="text1"/>
        </w:rPr>
      </w:pPr>
      <w:r w:rsidRPr="00B26060">
        <w:rPr>
          <w:rFonts w:ascii="Times New Roman" w:hAnsi="Times New Roman" w:cs="Times New Roman"/>
          <w:color w:val="000000" w:themeColor="text1"/>
        </w:rPr>
        <w:t>Předmětem této Smlouvy je realizace díla „</w:t>
      </w:r>
      <w:r w:rsidR="002F1CD1">
        <w:rPr>
          <w:rFonts w:ascii="Times New Roman" w:hAnsi="Times New Roman" w:cs="Times New Roman"/>
          <w:color w:val="000000" w:themeColor="text1"/>
          <w:sz w:val="24"/>
          <w:szCs w:val="24"/>
        </w:rPr>
        <w:t>Úprava technologie CHČOV – ČEPRO, a.s., Cerekvice nad Bystřicí</w:t>
      </w:r>
      <w:r w:rsidRPr="00B26060">
        <w:rPr>
          <w:rFonts w:ascii="Times New Roman" w:hAnsi="Times New Roman" w:cs="Times New Roman"/>
          <w:color w:val="000000" w:themeColor="text1"/>
        </w:rPr>
        <w:t xml:space="preserve">“, které zahrnuje zejména níže uvedené </w:t>
      </w:r>
      <w:r w:rsidR="00C57CA5">
        <w:rPr>
          <w:rFonts w:ascii="Times New Roman" w:hAnsi="Times New Roman" w:cs="Times New Roman"/>
          <w:color w:val="000000" w:themeColor="text1"/>
        </w:rPr>
        <w:t xml:space="preserve">služby, </w:t>
      </w:r>
      <w:r w:rsidRPr="00B26060">
        <w:rPr>
          <w:rFonts w:ascii="Times New Roman" w:hAnsi="Times New Roman" w:cs="Times New Roman"/>
          <w:color w:val="000000" w:themeColor="text1"/>
        </w:rPr>
        <w:t>dodávky</w:t>
      </w:r>
      <w:r w:rsidR="00541BF2">
        <w:rPr>
          <w:rFonts w:ascii="Times New Roman" w:hAnsi="Times New Roman" w:cs="Times New Roman"/>
          <w:color w:val="000000" w:themeColor="text1"/>
        </w:rPr>
        <w:t xml:space="preserve"> a</w:t>
      </w:r>
      <w:r w:rsidRPr="00B26060">
        <w:rPr>
          <w:rFonts w:ascii="Times New Roman" w:hAnsi="Times New Roman" w:cs="Times New Roman"/>
          <w:color w:val="000000" w:themeColor="text1"/>
        </w:rPr>
        <w:t xml:space="preserve"> práce:</w:t>
      </w:r>
    </w:p>
    <w:p w:rsidR="0056502F" w:rsidRPr="00B26060" w:rsidRDefault="007A68FF" w:rsidP="00797571">
      <w:pPr>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1636939451"/>
        </w:sdtPr>
        <w:sdtEndPr/>
        <w:sdtContent>
          <w:r w:rsidR="000A2F64" w:rsidRPr="00B26060">
            <w:rPr>
              <w:rFonts w:ascii="MS Gothic" w:eastAsia="MS Gothic" w:hAnsi="MS Gothic" w:cs="Times New Roman" w:hint="eastAsia"/>
              <w:color w:val="000000" w:themeColor="text1"/>
            </w:rPr>
            <w:t>☐</w:t>
          </w:r>
        </w:sdtContent>
      </w:sdt>
      <w:sdt>
        <w:sdtPr>
          <w:rPr>
            <w:rFonts w:ascii="Times New Roman" w:hAnsi="Times New Roman" w:cs="Times New Roman"/>
            <w:color w:val="000000" w:themeColor="text1"/>
          </w:rPr>
          <w:id w:val="9929237"/>
          <w:showingPlcHdr/>
        </w:sdtPr>
        <w:sdtEndPr/>
        <w:sdtContent>
          <w:r w:rsidR="0084481B" w:rsidRPr="00541BF2">
            <w:rPr>
              <w:rFonts w:ascii="Times New Roman" w:hAnsi="Times New Roman" w:cs="Times New Roman"/>
              <w:color w:val="000000" w:themeColor="text1"/>
            </w:rPr>
            <w:t xml:space="preserve">     </w:t>
          </w:r>
        </w:sdtContent>
      </w:sdt>
      <w:r w:rsidR="00C57CA5">
        <w:rPr>
          <w:rFonts w:ascii="Times New Roman" w:hAnsi="Times New Roman" w:cs="Times New Roman"/>
          <w:color w:val="000000" w:themeColor="text1"/>
        </w:rPr>
        <w:t xml:space="preserve">realizace </w:t>
      </w:r>
      <w:r w:rsidR="00541BF2" w:rsidRPr="00541BF2">
        <w:rPr>
          <w:rFonts w:ascii="Times New Roman" w:hAnsi="Times New Roman" w:cs="Times New Roman"/>
        </w:rPr>
        <w:t>stavební</w:t>
      </w:r>
      <w:r w:rsidR="00C57CA5">
        <w:rPr>
          <w:rFonts w:ascii="Times New Roman" w:hAnsi="Times New Roman" w:cs="Times New Roman"/>
        </w:rPr>
        <w:t>ch</w:t>
      </w:r>
      <w:r w:rsidR="00541BF2" w:rsidRPr="00541BF2">
        <w:rPr>
          <w:rFonts w:ascii="Times New Roman" w:hAnsi="Times New Roman" w:cs="Times New Roman"/>
        </w:rPr>
        <w:t xml:space="preserve"> prác</w:t>
      </w:r>
      <w:r w:rsidR="00C57CA5">
        <w:rPr>
          <w:rFonts w:ascii="Times New Roman" w:hAnsi="Times New Roman" w:cs="Times New Roman"/>
        </w:rPr>
        <w:t>í</w:t>
      </w:r>
      <w:r w:rsidR="00541BF2" w:rsidRPr="00541BF2">
        <w:rPr>
          <w:rFonts w:ascii="Times New Roman" w:hAnsi="Times New Roman" w:cs="Times New Roman"/>
        </w:rPr>
        <w:t xml:space="preserve"> </w:t>
      </w:r>
      <w:r w:rsidR="00C57CA5">
        <w:rPr>
          <w:rFonts w:ascii="Times New Roman" w:hAnsi="Times New Roman" w:cs="Times New Roman"/>
        </w:rPr>
        <w:t>a dodávek</w:t>
      </w:r>
      <w:r w:rsidR="008F0A85">
        <w:rPr>
          <w:rFonts w:ascii="Times New Roman" w:hAnsi="Times New Roman" w:cs="Times New Roman"/>
        </w:rPr>
        <w:t xml:space="preserve"> pro úpravu, resp. rekonstrukci CHČOV</w:t>
      </w:r>
      <w:r w:rsidR="00C57CA5">
        <w:rPr>
          <w:rFonts w:ascii="Times New Roman" w:hAnsi="Times New Roman" w:cs="Times New Roman"/>
        </w:rPr>
        <w:t xml:space="preserve"> </w:t>
      </w:r>
      <w:r w:rsidR="00541BF2" w:rsidRPr="00541BF2">
        <w:rPr>
          <w:rFonts w:ascii="Times New Roman" w:hAnsi="Times New Roman" w:cs="Times New Roman"/>
        </w:rPr>
        <w:t>v rozsahu uvedeném v</w:t>
      </w:r>
      <w:r w:rsidR="00C57CA5">
        <w:rPr>
          <w:rFonts w:ascii="Times New Roman" w:hAnsi="Times New Roman" w:cs="Times New Roman"/>
        </w:rPr>
        <w:t xml:space="preserve"> Závazných podkladech, zejména v </w:t>
      </w:r>
      <w:r w:rsidR="00541BF2" w:rsidRPr="00541BF2">
        <w:rPr>
          <w:rFonts w:ascii="Times New Roman" w:hAnsi="Times New Roman" w:cs="Times New Roman"/>
        </w:rPr>
        <w:t xml:space="preserve">projektové dokumentaci (dále též jen „PD“), zpracované firmou </w:t>
      </w:r>
      <w:r w:rsidR="002F1CD1">
        <w:rPr>
          <w:rFonts w:ascii="Times New Roman" w:hAnsi="Times New Roman" w:cs="Times New Roman"/>
        </w:rPr>
        <w:t>PATOK, a.s.</w:t>
      </w:r>
      <w:r w:rsidR="00C83AC3">
        <w:rPr>
          <w:rFonts w:ascii="Times New Roman" w:hAnsi="Times New Roman" w:cs="Times New Roman"/>
        </w:rPr>
        <w:t xml:space="preserve">, </w:t>
      </w:r>
      <w:r w:rsidR="002F1CD1">
        <w:rPr>
          <w:rFonts w:ascii="Times New Roman" w:hAnsi="Times New Roman" w:cs="Times New Roman"/>
        </w:rPr>
        <w:t>U Porcelánky 2903</w:t>
      </w:r>
      <w:r w:rsidR="00C83AC3">
        <w:rPr>
          <w:rFonts w:ascii="Times New Roman" w:hAnsi="Times New Roman" w:cs="Times New Roman"/>
        </w:rPr>
        <w:t xml:space="preserve">, </w:t>
      </w:r>
      <w:r w:rsidR="002F1CD1">
        <w:rPr>
          <w:rFonts w:ascii="Times New Roman" w:hAnsi="Times New Roman" w:cs="Times New Roman"/>
        </w:rPr>
        <w:t>440 01 Louny</w:t>
      </w:r>
      <w:r w:rsidR="00541BF2" w:rsidRPr="00541BF2">
        <w:rPr>
          <w:rFonts w:ascii="Times New Roman" w:hAnsi="Times New Roman" w:cs="Times New Roman"/>
        </w:rPr>
        <w:t>.</w:t>
      </w:r>
    </w:p>
    <w:p w:rsidR="002F1CD1" w:rsidRDefault="007A68FF" w:rsidP="00EF3844">
      <w:pPr>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9929243"/>
        </w:sdtPr>
        <w:sdtEndPr/>
        <w:sdtContent>
          <w:sdt>
            <w:sdtPr>
              <w:rPr>
                <w:rFonts w:ascii="MS Gothic" w:eastAsia="MS Gothic" w:hAnsi="MS Gothic" w:cs="Times New Roman" w:hint="eastAsia"/>
                <w:color w:val="000000" w:themeColor="text1"/>
              </w:rPr>
              <w:id w:val="-733704361"/>
            </w:sdtPr>
            <w:sdtEndPr/>
            <w:sdtContent>
              <w:r w:rsidR="000A2F64" w:rsidRPr="00B26060">
                <w:rPr>
                  <w:rFonts w:ascii="MS Gothic" w:eastAsia="MS Gothic" w:hAnsi="MS Gothic" w:cs="Times New Roman" w:hint="eastAsia"/>
                  <w:color w:val="000000" w:themeColor="text1"/>
                </w:rPr>
                <w:t>☐</w:t>
              </w:r>
            </w:sdtContent>
          </w:sdt>
        </w:sdtContent>
      </w:sdt>
      <w:r w:rsidR="0056502F" w:rsidRPr="00B26060">
        <w:rPr>
          <w:rFonts w:ascii="Times New Roman" w:hAnsi="Times New Roman" w:cs="Times New Roman"/>
          <w:color w:val="000000" w:themeColor="text1"/>
        </w:rPr>
        <w:tab/>
      </w:r>
      <w:r w:rsidR="002F1CD1">
        <w:rPr>
          <w:rFonts w:ascii="Times New Roman" w:hAnsi="Times New Roman" w:cs="Times New Roman"/>
          <w:color w:val="000000" w:themeColor="text1"/>
        </w:rPr>
        <w:t xml:space="preserve">zajištění provozu CHČOV po dobu </w:t>
      </w:r>
      <w:r w:rsidR="008F0A85">
        <w:rPr>
          <w:rFonts w:ascii="Times New Roman" w:hAnsi="Times New Roman" w:cs="Times New Roman"/>
          <w:color w:val="000000" w:themeColor="text1"/>
        </w:rPr>
        <w:t xml:space="preserve">její </w:t>
      </w:r>
      <w:r w:rsidR="002F1CD1">
        <w:rPr>
          <w:rFonts w:ascii="Times New Roman" w:hAnsi="Times New Roman" w:cs="Times New Roman"/>
          <w:color w:val="000000" w:themeColor="text1"/>
        </w:rPr>
        <w:t>rekonstrukce</w:t>
      </w:r>
    </w:p>
    <w:p w:rsidR="0056502F" w:rsidRPr="00B26060" w:rsidRDefault="007A68FF" w:rsidP="00F90EBF">
      <w:pPr>
        <w:spacing w:after="0"/>
        <w:ind w:left="1701" w:hanging="425"/>
        <w:jc w:val="both"/>
        <w:rPr>
          <w:rFonts w:ascii="Times New Roman" w:hAnsi="Times New Roman" w:cs="Times New Roman"/>
          <w:color w:val="000000" w:themeColor="text1"/>
        </w:rPr>
      </w:pPr>
      <w:sdt>
        <w:sdtPr>
          <w:rPr>
            <w:rFonts w:ascii="MS Gothic" w:eastAsia="MS Gothic" w:hAnsi="MS Gothic" w:cs="Times New Roman" w:hint="eastAsia"/>
            <w:color w:val="000000" w:themeColor="text1"/>
          </w:rPr>
          <w:id w:val="-1676952187"/>
        </w:sdtPr>
        <w:sdtEndPr/>
        <w:sdtContent>
          <w:r w:rsidR="002F1CD1" w:rsidRPr="00B26060">
            <w:rPr>
              <w:rFonts w:ascii="MS Gothic" w:eastAsia="MS Gothic" w:hAnsi="MS Gothic" w:cs="Times New Roman" w:hint="eastAsia"/>
              <w:color w:val="000000" w:themeColor="text1"/>
            </w:rPr>
            <w:t>☐</w:t>
          </w:r>
        </w:sdtContent>
      </w:sdt>
      <w:r w:rsidR="002F1CD1" w:rsidRPr="00B26060">
        <w:rPr>
          <w:rFonts w:ascii="Times New Roman" w:hAnsi="Times New Roman" w:cs="Times New Roman"/>
          <w:color w:val="000000" w:themeColor="text1"/>
        </w:rPr>
        <w:t xml:space="preserve"> </w:t>
      </w:r>
      <w:r w:rsidR="002F1CD1">
        <w:rPr>
          <w:rFonts w:ascii="Times New Roman" w:hAnsi="Times New Roman" w:cs="Times New Roman"/>
          <w:color w:val="000000" w:themeColor="text1"/>
        </w:rPr>
        <w:tab/>
      </w:r>
      <w:r w:rsidR="0056502F" w:rsidRPr="00B26060">
        <w:rPr>
          <w:rFonts w:ascii="Times New Roman" w:hAnsi="Times New Roman" w:cs="Times New Roman"/>
          <w:color w:val="000000" w:themeColor="text1"/>
        </w:rPr>
        <w:t>vypra</w:t>
      </w:r>
      <w:r w:rsidR="00EF3844">
        <w:rPr>
          <w:rFonts w:ascii="Times New Roman" w:hAnsi="Times New Roman" w:cs="Times New Roman"/>
          <w:color w:val="000000" w:themeColor="text1"/>
        </w:rPr>
        <w:t>cování technologického postupu,</w:t>
      </w:r>
    </w:p>
    <w:p w:rsidR="008F0A85" w:rsidRDefault="007A68FF" w:rsidP="008F0A85">
      <w:pPr>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9929246"/>
        </w:sdtPr>
        <w:sdtEndPr/>
        <w:sdtContent>
          <w:sdt>
            <w:sdtPr>
              <w:rPr>
                <w:rFonts w:ascii="MS Gothic" w:eastAsia="MS Gothic" w:hAnsi="MS Gothic" w:cs="Times New Roman" w:hint="eastAsia"/>
                <w:color w:val="000000" w:themeColor="text1"/>
              </w:rPr>
              <w:id w:val="-100732507"/>
            </w:sdtPr>
            <w:sdtEndPr/>
            <w:sdtContent>
              <w:r w:rsidR="000A2F64" w:rsidRPr="00B26060">
                <w:rPr>
                  <w:rFonts w:ascii="MS Gothic" w:eastAsia="MS Gothic" w:hAnsi="MS Gothic" w:cs="Times New Roman" w:hint="eastAsia"/>
                  <w:color w:val="000000" w:themeColor="text1"/>
                </w:rPr>
                <w:t>☐</w:t>
              </w:r>
            </w:sdtContent>
          </w:sdt>
        </w:sdtContent>
      </w:sdt>
      <w:r w:rsidR="0056502F" w:rsidRPr="00B26060">
        <w:rPr>
          <w:rFonts w:ascii="Times New Roman" w:hAnsi="Times New Roman" w:cs="Times New Roman"/>
          <w:color w:val="000000" w:themeColor="text1"/>
        </w:rPr>
        <w:tab/>
        <w:t>vypracování dokumentace skutečného provedení,</w:t>
      </w:r>
    </w:p>
    <w:p w:rsidR="008F0A85" w:rsidRDefault="007A68FF" w:rsidP="002201BF">
      <w:pPr>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929506233"/>
        </w:sdtPr>
        <w:sdtEndPr/>
        <w:sdtContent>
          <w:sdt>
            <w:sdtPr>
              <w:rPr>
                <w:rFonts w:ascii="MS Gothic" w:eastAsia="MS Gothic" w:hAnsi="MS Gothic" w:cs="Times New Roman" w:hint="eastAsia"/>
                <w:color w:val="000000" w:themeColor="text1"/>
              </w:rPr>
              <w:id w:val="-222298134"/>
            </w:sdtPr>
            <w:sdtEndPr/>
            <w:sdtContent>
              <w:r w:rsidR="004558E7" w:rsidRPr="00B26060">
                <w:rPr>
                  <w:rFonts w:ascii="MS Gothic" w:eastAsia="MS Gothic" w:hAnsi="MS Gothic" w:cs="Times New Roman" w:hint="eastAsia"/>
                  <w:color w:val="000000" w:themeColor="text1"/>
                </w:rPr>
                <w:t>☐</w:t>
              </w:r>
            </w:sdtContent>
          </w:sdt>
        </w:sdtContent>
      </w:sdt>
      <w:r w:rsidR="004558E7" w:rsidRPr="00B26060">
        <w:rPr>
          <w:rFonts w:ascii="Times New Roman" w:hAnsi="Times New Roman" w:cs="Times New Roman"/>
          <w:color w:val="000000" w:themeColor="text1"/>
        </w:rPr>
        <w:tab/>
      </w:r>
      <w:r w:rsidR="008F0A85">
        <w:rPr>
          <w:rFonts w:ascii="Times New Roman" w:hAnsi="Times New Roman" w:cs="Times New Roman"/>
          <w:color w:val="000000" w:themeColor="text1"/>
        </w:rPr>
        <w:t>provedení potřebných geodetických prací, vyhotovení geodetického zaměření díla,</w:t>
      </w:r>
    </w:p>
    <w:p w:rsidR="008F0A85" w:rsidRDefault="008F0A85" w:rsidP="002201BF">
      <w:pPr>
        <w:spacing w:after="0"/>
        <w:ind w:left="1701" w:hanging="425"/>
        <w:jc w:val="both"/>
        <w:rPr>
          <w:rFonts w:ascii="Times New Roman" w:hAnsi="Times New Roman" w:cs="Times New Roman"/>
          <w:color w:val="000000" w:themeColor="text1"/>
        </w:rPr>
      </w:pPr>
    </w:p>
    <w:p w:rsidR="008F0A85" w:rsidRPr="008F0A85" w:rsidRDefault="004558E7" w:rsidP="008F0A85">
      <w:pPr>
        <w:spacing w:after="0"/>
        <w:ind w:left="1701" w:hanging="425"/>
        <w:jc w:val="both"/>
        <w:rPr>
          <w:rFonts w:ascii="Times New Roman" w:hAnsi="Times New Roman" w:cs="Times New Roman"/>
          <w:color w:val="000000" w:themeColor="text1"/>
        </w:rPr>
      </w:pPr>
      <w:r w:rsidRPr="00F44030">
        <w:rPr>
          <w:rFonts w:ascii="Times New Roman" w:hAnsi="Times New Roman" w:cs="Times New Roman"/>
          <w:color w:val="000000" w:themeColor="text1"/>
        </w:rPr>
        <w:t>vyp</w:t>
      </w:r>
      <w:r w:rsidR="002201BF" w:rsidRPr="00F44030">
        <w:rPr>
          <w:rFonts w:ascii="Times New Roman" w:hAnsi="Times New Roman" w:cs="Times New Roman"/>
          <w:color w:val="000000" w:themeColor="text1"/>
        </w:rPr>
        <w:t>racování výchozí revizní zprávy</w:t>
      </w:r>
      <w:r w:rsidR="00F44030">
        <w:rPr>
          <w:rFonts w:ascii="Times New Roman" w:hAnsi="Times New Roman" w:cs="Times New Roman"/>
          <w:color w:val="000000" w:themeColor="text1"/>
        </w:rPr>
        <w:t xml:space="preserve"> na část elektro</w:t>
      </w:r>
      <w:r w:rsidR="008F0A85">
        <w:rPr>
          <w:rFonts w:ascii="Times New Roman" w:hAnsi="Times New Roman" w:cs="Times New Roman"/>
          <w:color w:val="000000" w:themeColor="text1"/>
        </w:rPr>
        <w:t xml:space="preserve">, </w:t>
      </w:r>
      <w:r w:rsidR="008F0A85" w:rsidRPr="008F0A85">
        <w:rPr>
          <w:rFonts w:ascii="Times New Roman" w:hAnsi="Times New Roman" w:cs="Times New Roman"/>
          <w:color w:val="000000" w:themeColor="text1"/>
        </w:rPr>
        <w:t>vyhotovení všech protokolů o provedených zkouškách, atestů výchozích a revizních zpráv vyhrazených zařízení, návodů k obsluze a údržbě výrobků a zařízení, u kterých tato dokumentace je předepsána nebo přichází do úvahy, prohlášení o shodě aj.</w:t>
      </w:r>
    </w:p>
    <w:p w:rsidR="008F0A85" w:rsidRPr="00B26060" w:rsidRDefault="008F0A85" w:rsidP="002201BF">
      <w:pPr>
        <w:spacing w:after="0"/>
        <w:ind w:left="1701" w:hanging="425"/>
        <w:jc w:val="both"/>
        <w:rPr>
          <w:rFonts w:ascii="Times New Roman" w:hAnsi="Times New Roman" w:cs="Times New Roman"/>
          <w:color w:val="000000" w:themeColor="text1"/>
        </w:rPr>
      </w:pPr>
    </w:p>
    <w:p w:rsidR="008F0A85" w:rsidRDefault="007A68FF" w:rsidP="0084481B">
      <w:pPr>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9929249"/>
        </w:sdtPr>
        <w:sdtEndPr/>
        <w:sdtContent>
          <w:sdt>
            <w:sdtPr>
              <w:rPr>
                <w:rFonts w:ascii="MS Gothic" w:eastAsia="MS Gothic" w:hAnsi="MS Gothic" w:cs="Times New Roman" w:hint="eastAsia"/>
                <w:color w:val="000000" w:themeColor="text1"/>
                <w:sz w:val="16"/>
                <w:szCs w:val="16"/>
              </w:rPr>
              <w:id w:val="-890108132"/>
            </w:sdtPr>
            <w:sdtEndPr/>
            <w:sdtContent>
              <w:r w:rsidR="000A2F64" w:rsidRPr="00B26060">
                <w:rPr>
                  <w:rFonts w:ascii="MS Gothic" w:eastAsia="MS Gothic" w:hAnsi="MS Gothic" w:cs="Times New Roman" w:hint="eastAsia"/>
                  <w:color w:val="000000" w:themeColor="text1"/>
                </w:rPr>
                <w:t>☐</w:t>
              </w:r>
            </w:sdtContent>
          </w:sdt>
        </w:sdtContent>
      </w:sdt>
      <w:r w:rsidR="0056502F" w:rsidRPr="00B26060">
        <w:rPr>
          <w:rFonts w:ascii="Times New Roman" w:hAnsi="Times New Roman" w:cs="Times New Roman"/>
          <w:color w:val="000000" w:themeColor="text1"/>
        </w:rPr>
        <w:tab/>
        <w:t>vyzkoušení díla,</w:t>
      </w:r>
      <w:r w:rsidR="00E461A0">
        <w:rPr>
          <w:rFonts w:ascii="Times New Roman" w:hAnsi="Times New Roman" w:cs="Times New Roman"/>
          <w:color w:val="000000" w:themeColor="text1"/>
        </w:rPr>
        <w:t xml:space="preserve"> projekt individuálních a komplexních zkoušek</w:t>
      </w:r>
      <w:r w:rsidR="008F0A85">
        <w:rPr>
          <w:rFonts w:ascii="Times New Roman" w:hAnsi="Times New Roman" w:cs="Times New Roman"/>
          <w:color w:val="000000" w:themeColor="text1"/>
        </w:rPr>
        <w:t>,</w:t>
      </w:r>
    </w:p>
    <w:p w:rsidR="008F0A85" w:rsidRPr="00032E0E" w:rsidRDefault="008F0A85" w:rsidP="00032E0E">
      <w:pPr>
        <w:pStyle w:val="Odstavecseseznamem"/>
        <w:numPr>
          <w:ilvl w:val="0"/>
          <w:numId w:val="40"/>
        </w:numPr>
        <w:spacing w:after="0"/>
        <w:jc w:val="both"/>
        <w:rPr>
          <w:rFonts w:ascii="Times New Roman" w:hAnsi="Times New Roman" w:cs="Times New Roman"/>
          <w:color w:val="000000" w:themeColor="text1"/>
        </w:rPr>
      </w:pPr>
      <w:r w:rsidRPr="00032E0E">
        <w:rPr>
          <w:rFonts w:ascii="Times New Roman" w:hAnsi="Times New Roman" w:cs="Times New Roman"/>
          <w:color w:val="000000" w:themeColor="text1"/>
        </w:rPr>
        <w:t>zkušební provoz</w:t>
      </w:r>
      <w:r w:rsidR="00032E0E" w:rsidRPr="00032E0E">
        <w:rPr>
          <w:rFonts w:ascii="Times New Roman" w:hAnsi="Times New Roman" w:cs="Times New Roman"/>
          <w:color w:val="000000" w:themeColor="text1"/>
        </w:rPr>
        <w:t xml:space="preserve"> po</w:t>
      </w:r>
      <w:r w:rsidR="00032E0E">
        <w:rPr>
          <w:rFonts w:ascii="Times New Roman" w:hAnsi="Times New Roman" w:cs="Times New Roman"/>
          <w:color w:val="000000" w:themeColor="text1"/>
        </w:rPr>
        <w:t xml:space="preserve">žadovaný stavební úřadem – viz stanovisko </w:t>
      </w:r>
      <w:r w:rsidR="005E2106">
        <w:rPr>
          <w:rFonts w:ascii="Times New Roman" w:hAnsi="Times New Roman" w:cs="Times New Roman"/>
          <w:color w:val="000000" w:themeColor="text1"/>
        </w:rPr>
        <w:t>Krajského úřadu, Odboru životního prostředí a zemědělství</w:t>
      </w:r>
    </w:p>
    <w:p w:rsidR="0056502F" w:rsidRPr="00B26060" w:rsidRDefault="0056502F" w:rsidP="008F0A85">
      <w:pPr>
        <w:spacing w:after="0"/>
        <w:ind w:left="1701" w:hanging="425"/>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 </w:t>
      </w:r>
      <w:r w:rsidR="008F0A85">
        <w:rPr>
          <w:rFonts w:ascii="Times New Roman" w:hAnsi="Times New Roman" w:cs="Times New Roman"/>
          <w:color w:val="000000" w:themeColor="text1"/>
        </w:rPr>
        <w:t xml:space="preserve">Zpracování a </w:t>
      </w:r>
      <w:r w:rsidR="008F0A85" w:rsidRPr="00B8111C">
        <w:rPr>
          <w:rFonts w:ascii="Times New Roman" w:hAnsi="Times New Roman" w:cs="Times New Roman"/>
          <w:bCs/>
          <w:color w:val="000000" w:themeColor="text1"/>
        </w:rPr>
        <w:t>a podání návrhu (žádosti) o povolení k provozu, účast a</w:t>
      </w:r>
      <w:r w:rsidR="008F0A85">
        <w:rPr>
          <w:rFonts w:ascii="Times New Roman" w:hAnsi="Times New Roman" w:cs="Times New Roman"/>
          <w:bCs/>
          <w:color w:val="000000" w:themeColor="text1"/>
        </w:rPr>
        <w:t xml:space="preserve"> kompletní zajištění kolaudace, a to </w:t>
      </w:r>
      <w:r w:rsidR="008F0A85" w:rsidRPr="00B8111C">
        <w:rPr>
          <w:rFonts w:ascii="Times New Roman" w:hAnsi="Times New Roman" w:cs="Times New Roman"/>
          <w:bCs/>
          <w:color w:val="000000" w:themeColor="text1"/>
        </w:rPr>
        <w:t xml:space="preserve">zajištění </w:t>
      </w:r>
      <w:r w:rsidR="008F0A85">
        <w:rPr>
          <w:rFonts w:ascii="Times New Roman" w:hAnsi="Times New Roman" w:cs="Times New Roman"/>
          <w:bCs/>
          <w:color w:val="000000" w:themeColor="text1"/>
        </w:rPr>
        <w:t xml:space="preserve">vydání </w:t>
      </w:r>
      <w:r w:rsidR="008F0A85" w:rsidRPr="00B8111C">
        <w:rPr>
          <w:rFonts w:ascii="Times New Roman" w:hAnsi="Times New Roman" w:cs="Times New Roman"/>
          <w:bCs/>
          <w:color w:val="000000" w:themeColor="text1"/>
        </w:rPr>
        <w:t>pravomocného kolaudačního</w:t>
      </w:r>
      <w:r w:rsidR="008F0A85">
        <w:rPr>
          <w:rFonts w:ascii="Times New Roman" w:hAnsi="Times New Roman" w:cs="Times New Roman"/>
          <w:bCs/>
          <w:color w:val="000000" w:themeColor="text1"/>
        </w:rPr>
        <w:t xml:space="preserve"> souhlasu</w:t>
      </w:r>
      <w:r w:rsidR="008F0A85" w:rsidRPr="00B8111C">
        <w:rPr>
          <w:rFonts w:ascii="Times New Roman" w:hAnsi="Times New Roman" w:cs="Times New Roman"/>
          <w:bCs/>
          <w:color w:val="000000" w:themeColor="text1"/>
        </w:rPr>
        <w:t xml:space="preserve"> včetně všech</w:t>
      </w:r>
      <w:r w:rsidR="008F0A85">
        <w:rPr>
          <w:rFonts w:ascii="Times New Roman" w:hAnsi="Times New Roman" w:cs="Times New Roman"/>
          <w:bCs/>
          <w:color w:val="000000" w:themeColor="text1"/>
        </w:rPr>
        <w:t xml:space="preserve"> nutných rozhodnutí a vyjádření pro vydání kolaudačního souhlasu, </w:t>
      </w:r>
      <w:r w:rsidR="008F0A85" w:rsidRPr="00B8111C">
        <w:rPr>
          <w:rFonts w:ascii="Times New Roman" w:hAnsi="Times New Roman" w:cs="Times New Roman"/>
          <w:bCs/>
          <w:color w:val="000000" w:themeColor="text1"/>
        </w:rPr>
        <w:t xml:space="preserve">zastupování </w:t>
      </w:r>
      <w:r w:rsidR="008F0A85">
        <w:rPr>
          <w:rFonts w:ascii="Times New Roman" w:hAnsi="Times New Roman" w:cs="Times New Roman"/>
          <w:bCs/>
          <w:color w:val="000000" w:themeColor="text1"/>
        </w:rPr>
        <w:t>Objednatele</w:t>
      </w:r>
      <w:r w:rsidR="008F0A85" w:rsidRPr="00B8111C">
        <w:rPr>
          <w:rFonts w:ascii="Times New Roman" w:hAnsi="Times New Roman" w:cs="Times New Roman"/>
          <w:bCs/>
          <w:color w:val="000000" w:themeColor="text1"/>
        </w:rPr>
        <w:t xml:space="preserve"> při kolaudačním řízení</w:t>
      </w:r>
      <w:r w:rsidR="008F0A85">
        <w:rPr>
          <w:rFonts w:ascii="Times New Roman" w:hAnsi="Times New Roman" w:cs="Times New Roman"/>
          <w:bCs/>
          <w:color w:val="000000" w:themeColor="text1"/>
        </w:rPr>
        <w:t xml:space="preserve"> a</w:t>
      </w:r>
      <w:r w:rsidR="008F0A85" w:rsidRPr="00B8111C">
        <w:rPr>
          <w:rFonts w:ascii="Times New Roman" w:hAnsi="Times New Roman" w:cs="Times New Roman"/>
          <w:bCs/>
          <w:color w:val="000000" w:themeColor="text1"/>
        </w:rPr>
        <w:t xml:space="preserve"> případně dalších souvisejících jednáních, spolupráce se stavebním úřadem při zajištění vydání kolaudačního </w:t>
      </w:r>
      <w:r w:rsidR="008F0A85">
        <w:rPr>
          <w:rFonts w:ascii="Times New Roman" w:hAnsi="Times New Roman" w:cs="Times New Roman"/>
          <w:bCs/>
          <w:color w:val="000000" w:themeColor="text1"/>
        </w:rPr>
        <w:t>souhlasu</w:t>
      </w:r>
    </w:p>
    <w:p w:rsidR="002F1CD1" w:rsidRDefault="007A68FF" w:rsidP="0084481B">
      <w:pPr>
        <w:spacing w:after="0"/>
        <w:ind w:left="1701" w:hanging="425"/>
        <w:jc w:val="both"/>
        <w:rPr>
          <w:rFonts w:ascii="Times New Roman" w:hAnsi="Times New Roman" w:cs="Times New Roman"/>
          <w:color w:val="000000" w:themeColor="text1"/>
        </w:rPr>
      </w:pPr>
      <w:sdt>
        <w:sdtPr>
          <w:rPr>
            <w:rFonts w:ascii="MS Gothic" w:eastAsia="MS Gothic" w:hAnsi="MS Gothic" w:cs="Times New Roman" w:hint="eastAsia"/>
            <w:color w:val="000000" w:themeColor="text1"/>
          </w:rPr>
          <w:id w:val="162973888"/>
        </w:sdtPr>
        <w:sdtEndPr/>
        <w:sdtContent>
          <w:r w:rsidR="004558E7" w:rsidRPr="00B26060">
            <w:rPr>
              <w:rFonts w:ascii="MS Gothic" w:eastAsia="MS Gothic" w:hAnsi="MS Gothic" w:cs="Times New Roman" w:hint="eastAsia"/>
              <w:color w:val="000000" w:themeColor="text1"/>
            </w:rPr>
            <w:t>☐</w:t>
          </w:r>
        </w:sdtContent>
      </w:sdt>
      <w:r w:rsidR="004558E7" w:rsidRPr="00B26060">
        <w:rPr>
          <w:rFonts w:ascii="Times New Roman" w:hAnsi="Times New Roman" w:cs="Times New Roman"/>
          <w:color w:val="000000" w:themeColor="text1"/>
        </w:rPr>
        <w:t xml:space="preserve"> </w:t>
      </w:r>
      <w:r w:rsidR="004558E7">
        <w:rPr>
          <w:rFonts w:ascii="Times New Roman" w:hAnsi="Times New Roman" w:cs="Times New Roman"/>
          <w:color w:val="000000" w:themeColor="text1"/>
        </w:rPr>
        <w:t xml:space="preserve"> </w:t>
      </w:r>
      <w:r w:rsidR="004558E7">
        <w:rPr>
          <w:rFonts w:ascii="Times New Roman" w:hAnsi="Times New Roman" w:cs="Times New Roman"/>
          <w:color w:val="000000" w:themeColor="text1"/>
        </w:rPr>
        <w:tab/>
      </w:r>
      <w:r w:rsidR="008F0A85">
        <w:rPr>
          <w:rFonts w:ascii="Times New Roman" w:hAnsi="Times New Roman" w:cs="Times New Roman"/>
          <w:color w:val="000000" w:themeColor="text1"/>
        </w:rPr>
        <w:t xml:space="preserve">vypracování </w:t>
      </w:r>
      <w:r w:rsidR="002F1CD1">
        <w:rPr>
          <w:rFonts w:ascii="Times New Roman" w:hAnsi="Times New Roman" w:cs="Times New Roman"/>
          <w:color w:val="000000" w:themeColor="text1"/>
        </w:rPr>
        <w:t>manuál</w:t>
      </w:r>
      <w:r w:rsidR="008F0A85">
        <w:rPr>
          <w:rFonts w:ascii="Times New Roman" w:hAnsi="Times New Roman" w:cs="Times New Roman"/>
          <w:color w:val="000000" w:themeColor="text1"/>
        </w:rPr>
        <w:t>u</w:t>
      </w:r>
      <w:r w:rsidR="002F1CD1">
        <w:rPr>
          <w:rFonts w:ascii="Times New Roman" w:hAnsi="Times New Roman" w:cs="Times New Roman"/>
          <w:color w:val="000000" w:themeColor="text1"/>
        </w:rPr>
        <w:t xml:space="preserve"> k obsluze, návrh provozního předpisu a proškolení obsluhy</w:t>
      </w:r>
      <w:r w:rsidR="00192377">
        <w:rPr>
          <w:rFonts w:ascii="Times New Roman" w:hAnsi="Times New Roman" w:cs="Times New Roman"/>
          <w:color w:val="000000" w:themeColor="text1"/>
        </w:rPr>
        <w:t>,</w:t>
      </w:r>
    </w:p>
    <w:p w:rsidR="00192377" w:rsidRDefault="00192377" w:rsidP="0084481B">
      <w:pPr>
        <w:spacing w:after="0"/>
        <w:ind w:left="1701" w:hanging="425"/>
        <w:jc w:val="both"/>
        <w:rPr>
          <w:rFonts w:ascii="Times New Roman" w:hAnsi="Times New Roman" w:cs="Times New Roman"/>
          <w:color w:val="000000" w:themeColor="text1"/>
        </w:rPr>
      </w:pPr>
      <w:r>
        <w:rPr>
          <w:rFonts w:ascii="Times New Roman" w:hAnsi="Times New Roman" w:cs="Times New Roman"/>
          <w:color w:val="000000" w:themeColor="text1"/>
        </w:rPr>
        <w:t>uvedení do provozu</w:t>
      </w:r>
    </w:p>
    <w:p w:rsidR="001C28CB" w:rsidRPr="00B26060" w:rsidRDefault="001C28CB" w:rsidP="00192377">
      <w:pPr>
        <w:spacing w:after="0"/>
        <w:jc w:val="both"/>
        <w:rPr>
          <w:rFonts w:ascii="Times New Roman" w:hAnsi="Times New Roman" w:cs="Times New Roman"/>
          <w:color w:val="000000" w:themeColor="text1"/>
        </w:rPr>
      </w:pPr>
    </w:p>
    <w:p w:rsidR="0056502F" w:rsidRPr="00B26060" w:rsidRDefault="0056502F" w:rsidP="0084481B">
      <w:pPr>
        <w:spacing w:after="0"/>
        <w:ind w:left="425"/>
        <w:jc w:val="both"/>
        <w:rPr>
          <w:color w:val="000000" w:themeColor="text1"/>
        </w:rPr>
      </w:pPr>
      <w:r w:rsidRPr="00B26060">
        <w:rPr>
          <w:rFonts w:ascii="Times New Roman" w:hAnsi="Times New Roman" w:cs="Times New Roman"/>
          <w:color w:val="000000" w:themeColor="text1"/>
        </w:rPr>
        <w:t>(dále jen „</w:t>
      </w:r>
      <w:r w:rsidRPr="00B26060">
        <w:rPr>
          <w:rFonts w:ascii="Times New Roman" w:hAnsi="Times New Roman" w:cs="Times New Roman"/>
          <w:b/>
          <w:i/>
          <w:color w:val="000000" w:themeColor="text1"/>
        </w:rPr>
        <w:t>Dílo</w:t>
      </w:r>
      <w:r w:rsidRPr="00B26060">
        <w:rPr>
          <w:rFonts w:ascii="Times New Roman" w:hAnsi="Times New Roman" w:cs="Times New Roman"/>
          <w:color w:val="000000" w:themeColor="text1"/>
        </w:rPr>
        <w:t>“).</w:t>
      </w:r>
    </w:p>
    <w:p w:rsidR="008A643E" w:rsidRPr="00B26060" w:rsidRDefault="00CE1A9F"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Touto Smlouvou se </w:t>
      </w:r>
      <w:r w:rsidR="002A5403"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 xml:space="preserve">hotovitel zavazuje </w:t>
      </w:r>
      <w:r w:rsidR="00CF5BB8" w:rsidRPr="00B26060">
        <w:rPr>
          <w:rFonts w:ascii="Times New Roman" w:hAnsi="Times New Roman" w:cs="Times New Roman"/>
          <w:color w:val="000000" w:themeColor="text1"/>
        </w:rPr>
        <w:t xml:space="preserve">na svůj náklad a nebezpečí </w:t>
      </w:r>
      <w:r w:rsidRPr="00B26060">
        <w:rPr>
          <w:rFonts w:ascii="Times New Roman" w:hAnsi="Times New Roman" w:cs="Times New Roman"/>
          <w:color w:val="000000" w:themeColor="text1"/>
        </w:rPr>
        <w:t xml:space="preserve">řádně </w:t>
      </w:r>
      <w:r w:rsidR="002A5403" w:rsidRPr="00B26060">
        <w:rPr>
          <w:rFonts w:ascii="Times New Roman" w:hAnsi="Times New Roman" w:cs="Times New Roman"/>
          <w:color w:val="000000" w:themeColor="text1"/>
        </w:rPr>
        <w:t xml:space="preserve">a včas </w:t>
      </w:r>
    </w:p>
    <w:p w:rsidR="00805EA8" w:rsidRPr="00B26060" w:rsidRDefault="00CE1A9F" w:rsidP="0084481B">
      <w:pPr>
        <w:pStyle w:val="Odstavecseseznamem"/>
        <w:numPr>
          <w:ilvl w:val="0"/>
          <w:numId w:val="7"/>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provést </w:t>
      </w:r>
      <w:r w:rsidR="0056502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ílo </w:t>
      </w:r>
      <w:r w:rsidR="00234460" w:rsidRPr="00B26060">
        <w:rPr>
          <w:rFonts w:ascii="Times New Roman" w:hAnsi="Times New Roman" w:cs="Times New Roman"/>
          <w:color w:val="000000" w:themeColor="text1"/>
        </w:rPr>
        <w:t xml:space="preserve">jako celek a jeho jednotlivé části </w:t>
      </w:r>
      <w:r w:rsidRPr="00B26060">
        <w:rPr>
          <w:rFonts w:ascii="Times New Roman" w:hAnsi="Times New Roman" w:cs="Times New Roman"/>
          <w:color w:val="000000" w:themeColor="text1"/>
        </w:rPr>
        <w:t xml:space="preserve">v souladu </w:t>
      </w:r>
      <w:r w:rsidR="00805EA8" w:rsidRPr="00B26060">
        <w:rPr>
          <w:rFonts w:ascii="Times New Roman" w:hAnsi="Times New Roman" w:cs="Times New Roman"/>
          <w:color w:val="000000" w:themeColor="text1"/>
        </w:rPr>
        <w:t xml:space="preserve">a za podmínek stanovených: </w:t>
      </w:r>
    </w:p>
    <w:p w:rsidR="004B3EBC" w:rsidRPr="00B26060" w:rsidRDefault="00CE1A9F" w:rsidP="0084481B">
      <w:pPr>
        <w:pStyle w:val="Odstavecseseznamem"/>
        <w:numPr>
          <w:ilvl w:val="0"/>
          <w:numId w:val="8"/>
        </w:numPr>
        <w:ind w:left="1701"/>
        <w:jc w:val="both"/>
        <w:rPr>
          <w:rFonts w:ascii="Times New Roman" w:hAnsi="Times New Roman" w:cs="Times New Roman"/>
          <w:color w:val="000000" w:themeColor="text1"/>
        </w:rPr>
      </w:pPr>
      <w:r w:rsidRPr="00B26060">
        <w:rPr>
          <w:rFonts w:ascii="Times New Roman" w:hAnsi="Times New Roman" w:cs="Times New Roman"/>
          <w:color w:val="000000" w:themeColor="text1"/>
        </w:rPr>
        <w:t>touto Smlouvou</w:t>
      </w:r>
      <w:r w:rsidR="00DF2B0D" w:rsidRPr="00B26060">
        <w:rPr>
          <w:rFonts w:ascii="Times New Roman" w:hAnsi="Times New Roman" w:cs="Times New Roman"/>
          <w:color w:val="000000" w:themeColor="text1"/>
        </w:rPr>
        <w:t>, jejími</w:t>
      </w:r>
      <w:r w:rsidRPr="00B26060">
        <w:rPr>
          <w:rFonts w:ascii="Times New Roman" w:hAnsi="Times New Roman" w:cs="Times New Roman"/>
          <w:color w:val="000000" w:themeColor="text1"/>
        </w:rPr>
        <w:t xml:space="preserve"> </w:t>
      </w:r>
      <w:r w:rsidR="004B3EBC" w:rsidRPr="00B26060">
        <w:rPr>
          <w:rFonts w:ascii="Times New Roman" w:hAnsi="Times New Roman" w:cs="Times New Roman"/>
          <w:color w:val="000000" w:themeColor="text1"/>
        </w:rPr>
        <w:t>přílohami</w:t>
      </w:r>
      <w:r w:rsidR="00205E36">
        <w:rPr>
          <w:rFonts w:ascii="Times New Roman" w:hAnsi="Times New Roman" w:cs="Times New Roman"/>
          <w:color w:val="000000" w:themeColor="text1"/>
        </w:rPr>
        <w:t>, zejména v souladu se Všeobecnými obchodními podmínkami (dále též jen „VOP“), které tvoří přílohu č. 1 této Smlouvy, a v souladu s ostatními přílohami Smlouvy</w:t>
      </w:r>
      <w:r w:rsidR="00DF2B0D" w:rsidRPr="00B26060">
        <w:rPr>
          <w:rFonts w:ascii="Times New Roman" w:hAnsi="Times New Roman" w:cs="Times New Roman"/>
          <w:color w:val="000000" w:themeColor="text1"/>
        </w:rPr>
        <w:t xml:space="preserve"> a dokumenty</w:t>
      </w:r>
      <w:r w:rsidR="00E461A0">
        <w:rPr>
          <w:rFonts w:ascii="Times New Roman" w:hAnsi="Times New Roman" w:cs="Times New Roman"/>
          <w:color w:val="000000" w:themeColor="text1"/>
        </w:rPr>
        <w:t>,</w:t>
      </w:r>
      <w:r w:rsidR="00DF2B0D" w:rsidRPr="00B26060">
        <w:rPr>
          <w:rFonts w:ascii="Times New Roman" w:hAnsi="Times New Roman" w:cs="Times New Roman"/>
          <w:color w:val="000000" w:themeColor="text1"/>
        </w:rPr>
        <w:t xml:space="preserve"> na které odkazuje</w:t>
      </w:r>
      <w:r w:rsidR="004B3EBC" w:rsidRPr="00B26060">
        <w:rPr>
          <w:rFonts w:ascii="Times New Roman" w:hAnsi="Times New Roman" w:cs="Times New Roman"/>
          <w:color w:val="000000" w:themeColor="text1"/>
        </w:rPr>
        <w:t>,</w:t>
      </w:r>
    </w:p>
    <w:p w:rsidR="004B3EBC" w:rsidRPr="00B26060" w:rsidRDefault="00CE1A9F" w:rsidP="0084481B">
      <w:pPr>
        <w:pStyle w:val="Odstavecseseznamem"/>
        <w:numPr>
          <w:ilvl w:val="0"/>
          <w:numId w:val="8"/>
        </w:numPr>
        <w:ind w:left="1701"/>
        <w:jc w:val="both"/>
        <w:rPr>
          <w:rFonts w:ascii="Times New Roman" w:hAnsi="Times New Roman" w:cs="Times New Roman"/>
          <w:color w:val="000000" w:themeColor="text1"/>
        </w:rPr>
      </w:pPr>
      <w:r w:rsidRPr="00B26060">
        <w:rPr>
          <w:rFonts w:ascii="Times New Roman" w:hAnsi="Times New Roman" w:cs="Times New Roman"/>
          <w:color w:val="000000" w:themeColor="text1"/>
        </w:rPr>
        <w:t>platnými právními a technickými předpisy</w:t>
      </w:r>
      <w:r w:rsidR="004914FC" w:rsidRPr="00B26060">
        <w:rPr>
          <w:rFonts w:ascii="Times New Roman" w:hAnsi="Times New Roman" w:cs="Times New Roman"/>
          <w:color w:val="000000" w:themeColor="text1"/>
        </w:rPr>
        <w:t xml:space="preserve"> a nařízeními</w:t>
      </w:r>
      <w:r w:rsidR="00234460" w:rsidRPr="00B26060">
        <w:rPr>
          <w:rFonts w:ascii="Times New Roman" w:hAnsi="Times New Roman" w:cs="Times New Roman"/>
          <w:color w:val="000000" w:themeColor="text1"/>
        </w:rPr>
        <w:t xml:space="preserve"> a technickými normami</w:t>
      </w:r>
      <w:r w:rsidRPr="00B26060">
        <w:rPr>
          <w:rFonts w:ascii="Times New Roman" w:hAnsi="Times New Roman" w:cs="Times New Roman"/>
          <w:color w:val="000000" w:themeColor="text1"/>
        </w:rPr>
        <w:t xml:space="preserve">, </w:t>
      </w:r>
    </w:p>
    <w:p w:rsidR="004B3EBC" w:rsidRPr="00B26060" w:rsidRDefault="004D1EBA" w:rsidP="0084481B">
      <w:pPr>
        <w:pStyle w:val="Odstavecseseznamem"/>
        <w:numPr>
          <w:ilvl w:val="0"/>
          <w:numId w:val="8"/>
        </w:numPr>
        <w:ind w:left="1701"/>
        <w:jc w:val="both"/>
        <w:rPr>
          <w:rFonts w:ascii="Times New Roman" w:hAnsi="Times New Roman" w:cs="Times New Roman"/>
          <w:color w:val="000000" w:themeColor="text1"/>
        </w:rPr>
      </w:pPr>
      <w:r>
        <w:rPr>
          <w:rFonts w:ascii="Times New Roman" w:hAnsi="Times New Roman" w:cs="Times New Roman"/>
          <w:color w:val="000000" w:themeColor="text1"/>
        </w:rPr>
        <w:t>Z</w:t>
      </w:r>
      <w:r w:rsidR="00CE1A9F" w:rsidRPr="00B26060">
        <w:rPr>
          <w:rFonts w:ascii="Times New Roman" w:hAnsi="Times New Roman" w:cs="Times New Roman"/>
          <w:color w:val="000000" w:themeColor="text1"/>
        </w:rPr>
        <w:t>ávaznými podklady</w:t>
      </w:r>
      <w:r w:rsidR="004B3EBC" w:rsidRPr="00B26060">
        <w:rPr>
          <w:rFonts w:ascii="Times New Roman" w:hAnsi="Times New Roman" w:cs="Times New Roman"/>
          <w:color w:val="000000" w:themeColor="text1"/>
        </w:rPr>
        <w:t>,</w:t>
      </w:r>
      <w:r w:rsidR="00CE1A9F" w:rsidRPr="00B26060">
        <w:rPr>
          <w:rFonts w:ascii="Times New Roman" w:hAnsi="Times New Roman" w:cs="Times New Roman"/>
          <w:color w:val="000000" w:themeColor="text1"/>
        </w:rPr>
        <w:t xml:space="preserve"> </w:t>
      </w:r>
    </w:p>
    <w:p w:rsidR="00E37B03" w:rsidRPr="00E37B03" w:rsidRDefault="00CE1A9F" w:rsidP="00E37B03">
      <w:pPr>
        <w:pStyle w:val="Odstavecseseznamem"/>
        <w:numPr>
          <w:ilvl w:val="0"/>
          <w:numId w:val="8"/>
        </w:numPr>
        <w:ind w:left="1701"/>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pokyny </w:t>
      </w:r>
      <w:r w:rsidR="004914FC" w:rsidRPr="00B26060">
        <w:rPr>
          <w:rFonts w:ascii="Times New Roman" w:hAnsi="Times New Roman" w:cs="Times New Roman"/>
          <w:color w:val="000000" w:themeColor="text1"/>
        </w:rPr>
        <w:t xml:space="preserve">Objednatele </w:t>
      </w:r>
      <w:r w:rsidR="00036AE0" w:rsidRPr="00B26060">
        <w:rPr>
          <w:rFonts w:ascii="Times New Roman" w:hAnsi="Times New Roman" w:cs="Times New Roman"/>
          <w:color w:val="000000" w:themeColor="text1"/>
        </w:rPr>
        <w:t xml:space="preserve">a podklady předanými </w:t>
      </w:r>
      <w:r w:rsidR="002A5403" w:rsidRPr="00B26060">
        <w:rPr>
          <w:rFonts w:ascii="Times New Roman" w:hAnsi="Times New Roman" w:cs="Times New Roman"/>
          <w:color w:val="000000" w:themeColor="text1"/>
        </w:rPr>
        <w:t>O</w:t>
      </w:r>
      <w:r w:rsidRPr="00B26060">
        <w:rPr>
          <w:rFonts w:ascii="Times New Roman" w:hAnsi="Times New Roman" w:cs="Times New Roman"/>
          <w:color w:val="000000" w:themeColor="text1"/>
        </w:rPr>
        <w:t>bjednatele</w:t>
      </w:r>
      <w:r w:rsidR="00036AE0" w:rsidRPr="00B26060">
        <w:rPr>
          <w:rFonts w:ascii="Times New Roman" w:hAnsi="Times New Roman" w:cs="Times New Roman"/>
          <w:color w:val="000000" w:themeColor="text1"/>
        </w:rPr>
        <w:t>m</w:t>
      </w:r>
      <w:r w:rsidR="00071998" w:rsidRPr="00B26060">
        <w:rPr>
          <w:rFonts w:ascii="Times New Roman" w:hAnsi="Times New Roman" w:cs="Times New Roman"/>
          <w:color w:val="000000" w:themeColor="text1"/>
        </w:rPr>
        <w:t>,</w:t>
      </w:r>
    </w:p>
    <w:p w:rsidR="00DF50BD" w:rsidRPr="00B26060" w:rsidRDefault="00CE1A9F" w:rsidP="0084481B">
      <w:pPr>
        <w:pStyle w:val="Odstavecseseznamem"/>
        <w:numPr>
          <w:ilvl w:val="0"/>
          <w:numId w:val="7"/>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předat řádně provedené </w:t>
      </w:r>
      <w:r w:rsidR="00E01C5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ílo </w:t>
      </w:r>
      <w:r w:rsidR="002A5403" w:rsidRPr="00B26060">
        <w:rPr>
          <w:rFonts w:ascii="Times New Roman" w:hAnsi="Times New Roman" w:cs="Times New Roman"/>
          <w:color w:val="000000" w:themeColor="text1"/>
        </w:rPr>
        <w:t>O</w:t>
      </w:r>
      <w:r w:rsidRPr="00B26060">
        <w:rPr>
          <w:rFonts w:ascii="Times New Roman" w:hAnsi="Times New Roman" w:cs="Times New Roman"/>
          <w:color w:val="000000" w:themeColor="text1"/>
        </w:rPr>
        <w:t xml:space="preserve">bjednateli. </w:t>
      </w:r>
    </w:p>
    <w:p w:rsidR="0084481B" w:rsidRPr="00B26060" w:rsidRDefault="00CE1A9F" w:rsidP="0084481B">
      <w:pPr>
        <w:pStyle w:val="Odstavecseseznamem"/>
        <w:spacing w:after="0"/>
        <w:ind w:left="425"/>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Objednatel se zavazuje řádně provedené </w:t>
      </w:r>
      <w:r w:rsidR="0056502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ílo převzít při dodržení podmínek a ujednání této Smlouvy</w:t>
      </w:r>
      <w:r w:rsidR="00677659" w:rsidRPr="00B26060">
        <w:rPr>
          <w:rFonts w:ascii="Times New Roman" w:hAnsi="Times New Roman" w:cs="Times New Roman"/>
          <w:color w:val="000000" w:themeColor="text1"/>
        </w:rPr>
        <w:t xml:space="preserve"> a</w:t>
      </w:r>
      <w:r w:rsidRPr="00B26060">
        <w:rPr>
          <w:rFonts w:ascii="Times New Roman" w:hAnsi="Times New Roman" w:cs="Times New Roman"/>
          <w:color w:val="000000" w:themeColor="text1"/>
        </w:rPr>
        <w:t xml:space="preserve"> zaplatit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 xml:space="preserve">i za </w:t>
      </w:r>
      <w:r w:rsidR="00E01C5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ílo </w:t>
      </w:r>
      <w:r w:rsidR="000C2FCF" w:rsidRPr="00B26060">
        <w:rPr>
          <w:rFonts w:ascii="Times New Roman" w:hAnsi="Times New Roman" w:cs="Times New Roman"/>
          <w:color w:val="000000" w:themeColor="text1"/>
        </w:rPr>
        <w:t>dohodnutou C</w:t>
      </w:r>
      <w:r w:rsidR="00734F25" w:rsidRPr="00B26060">
        <w:rPr>
          <w:rFonts w:ascii="Times New Roman" w:hAnsi="Times New Roman" w:cs="Times New Roman"/>
          <w:color w:val="000000" w:themeColor="text1"/>
        </w:rPr>
        <w:t>enu</w:t>
      </w:r>
      <w:r w:rsidR="000C2FCF" w:rsidRPr="00B26060">
        <w:rPr>
          <w:rFonts w:ascii="Times New Roman" w:hAnsi="Times New Roman" w:cs="Times New Roman"/>
          <w:color w:val="000000" w:themeColor="text1"/>
        </w:rPr>
        <w:t xml:space="preserve"> díla</w:t>
      </w:r>
      <w:r w:rsidRPr="00B26060">
        <w:rPr>
          <w:rFonts w:ascii="Times New Roman" w:hAnsi="Times New Roman" w:cs="Times New Roman"/>
          <w:color w:val="000000" w:themeColor="text1"/>
        </w:rPr>
        <w:t>.</w:t>
      </w:r>
    </w:p>
    <w:p w:rsidR="00033AE7" w:rsidRPr="00B26060" w:rsidRDefault="00033AE7"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Projektová dokumentace:</w:t>
      </w:r>
    </w:p>
    <w:p w:rsidR="002F4C0A" w:rsidRPr="00B26060" w:rsidRDefault="007A68FF" w:rsidP="0084481B">
      <w:pPr>
        <w:pStyle w:val="Odstavecseseznamem"/>
        <w:tabs>
          <w:tab w:val="left" w:pos="851"/>
        </w:tabs>
        <w:ind w:left="426"/>
        <w:jc w:val="both"/>
        <w:rPr>
          <w:rFonts w:ascii="Times New Roman" w:hAnsi="Times New Roman" w:cs="Times New Roman"/>
          <w:color w:val="000000" w:themeColor="text1"/>
        </w:rPr>
      </w:pPr>
      <w:sdt>
        <w:sdtPr>
          <w:rPr>
            <w:rFonts w:ascii="Times New Roman" w:hAnsi="Times New Roman" w:cs="Times New Roman"/>
            <w:color w:val="000000" w:themeColor="text1"/>
          </w:rPr>
          <w:id w:val="1105690234"/>
        </w:sdtPr>
        <w:sdtEndPr/>
        <w:sdtContent>
          <w:sdt>
            <w:sdtPr>
              <w:rPr>
                <w:rFonts w:ascii="Times New Roman" w:hAnsi="Times New Roman" w:cs="Times New Roman"/>
                <w:color w:val="000000" w:themeColor="text1"/>
              </w:rPr>
              <w:id w:val="419683557"/>
            </w:sdtPr>
            <w:sdtEndPr/>
            <w:sdtContent>
              <w:sdt>
                <w:sdtPr>
                  <w:rPr>
                    <w:rFonts w:ascii="MS Gothic" w:eastAsia="MS Gothic" w:hAnsi="MS Gothic" w:cs="Times New Roman" w:hint="eastAsia"/>
                    <w:color w:val="000000" w:themeColor="text1"/>
                  </w:rPr>
                  <w:id w:val="-1374696476"/>
                </w:sdtPr>
                <w:sdtEndPr/>
                <w:sdtContent>
                  <w:r w:rsidR="000A2F64" w:rsidRPr="00B26060">
                    <w:rPr>
                      <w:rFonts w:ascii="MS Gothic" w:eastAsia="MS Gothic" w:hAnsi="MS Gothic" w:cs="Times New Roman" w:hint="eastAsia"/>
                      <w:color w:val="000000" w:themeColor="text1"/>
                    </w:rPr>
                    <w:t>☐</w:t>
                  </w:r>
                </w:sdtContent>
              </w:sdt>
            </w:sdtContent>
          </w:sdt>
        </w:sdtContent>
      </w:sdt>
      <w:r w:rsidR="00033AE7" w:rsidRPr="00B26060">
        <w:rPr>
          <w:rFonts w:ascii="Times New Roman" w:hAnsi="Times New Roman" w:cs="Times New Roman"/>
          <w:color w:val="000000" w:themeColor="text1"/>
        </w:rPr>
        <w:tab/>
        <w:t xml:space="preserve">byla </w:t>
      </w:r>
      <w:r w:rsidR="002A5403" w:rsidRPr="00B26060">
        <w:rPr>
          <w:rFonts w:ascii="Times New Roman" w:hAnsi="Times New Roman" w:cs="Times New Roman"/>
          <w:color w:val="000000" w:themeColor="text1"/>
        </w:rPr>
        <w:t>Zhotovitel</w:t>
      </w:r>
      <w:r w:rsidR="00033AE7" w:rsidRPr="00B26060">
        <w:rPr>
          <w:rFonts w:ascii="Times New Roman" w:hAnsi="Times New Roman" w:cs="Times New Roman"/>
          <w:color w:val="000000" w:themeColor="text1"/>
        </w:rPr>
        <w:t>i předána před podpisem této Smlouvy</w:t>
      </w:r>
      <w:r w:rsidR="001C28CB">
        <w:rPr>
          <w:rFonts w:ascii="Times New Roman" w:hAnsi="Times New Roman" w:cs="Times New Roman"/>
          <w:color w:val="000000" w:themeColor="text1"/>
        </w:rPr>
        <w:t xml:space="preserve"> a tvoří součást Závazných podkladů</w:t>
      </w:r>
      <w:r w:rsidR="00677659" w:rsidRPr="00B26060">
        <w:rPr>
          <w:rFonts w:ascii="Times New Roman" w:hAnsi="Times New Roman" w:cs="Times New Roman"/>
          <w:color w:val="000000" w:themeColor="text1"/>
        </w:rPr>
        <w:t>.</w:t>
      </w:r>
      <w:sdt>
        <w:sdtPr>
          <w:rPr>
            <w:rFonts w:ascii="Times New Roman" w:hAnsi="Times New Roman" w:cs="Times New Roman"/>
            <w:color w:val="000000" w:themeColor="text1"/>
          </w:rPr>
          <w:id w:val="-1896266051"/>
        </w:sdtPr>
        <w:sdtEndPr/>
        <w:sdtContent>
          <w:sdt>
            <w:sdtPr>
              <w:rPr>
                <w:rFonts w:ascii="Times New Roman" w:hAnsi="Times New Roman" w:cs="Times New Roman"/>
                <w:color w:val="000000" w:themeColor="text1"/>
              </w:rPr>
              <w:id w:val="-30189100"/>
              <w:showingPlcHdr/>
            </w:sdtPr>
            <w:sdtEndPr/>
            <w:sdtContent>
              <w:r w:rsidR="00986F65">
                <w:rPr>
                  <w:rFonts w:ascii="Times New Roman" w:hAnsi="Times New Roman" w:cs="Times New Roman"/>
                  <w:color w:val="000000" w:themeColor="text1"/>
                </w:rPr>
                <w:t xml:space="preserve">     </w:t>
              </w:r>
            </w:sdtContent>
          </w:sdt>
        </w:sdtContent>
      </w:sdt>
    </w:p>
    <w:p w:rsidR="003856E1" w:rsidRDefault="003856E1" w:rsidP="0084481B">
      <w:pPr>
        <w:pStyle w:val="Odstavecseseznamem"/>
        <w:numPr>
          <w:ilvl w:val="1"/>
          <w:numId w:val="1"/>
        </w:numPr>
        <w:tabs>
          <w:tab w:val="left" w:pos="851"/>
        </w:tabs>
        <w:jc w:val="both"/>
        <w:rPr>
          <w:rFonts w:ascii="Times New Roman" w:hAnsi="Times New Roman" w:cs="Times New Roman"/>
          <w:color w:val="000000" w:themeColor="text1"/>
        </w:rPr>
      </w:pPr>
      <w:bookmarkStart w:id="1" w:name="_Ref364072191"/>
      <w:r>
        <w:rPr>
          <w:rFonts w:ascii="Times New Roman" w:hAnsi="Times New Roman" w:cs="Times New Roman"/>
          <w:color w:val="000000" w:themeColor="text1"/>
        </w:rPr>
        <w:t>Schvalování dokumentů:</w:t>
      </w:r>
      <w:bookmarkEnd w:id="1"/>
    </w:p>
    <w:p w:rsidR="002F4C0A" w:rsidRPr="00B26060" w:rsidRDefault="002F4C0A" w:rsidP="003856E1">
      <w:pPr>
        <w:pStyle w:val="Odstavecseseznamem"/>
        <w:numPr>
          <w:ilvl w:val="2"/>
          <w:numId w:val="1"/>
        </w:numPr>
        <w:tabs>
          <w:tab w:val="left" w:pos="851"/>
        </w:tabs>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Smluvní strany se dohodly, že dále uvedené dokumenty Zhotovitel předá Objednateli ke kontrole a/nebo schválení spolu s oznámením v souladu s ustanoveními </w:t>
      </w:r>
      <w:r w:rsidR="0084481B" w:rsidRPr="00B26060">
        <w:rPr>
          <w:rFonts w:ascii="Times New Roman" w:hAnsi="Times New Roman" w:cs="Times New Roman"/>
          <w:color w:val="000000" w:themeColor="text1"/>
        </w:rPr>
        <w:t>VOP</w:t>
      </w:r>
      <w:r w:rsidRPr="00B26060">
        <w:rPr>
          <w:rFonts w:ascii="Times New Roman" w:hAnsi="Times New Roman" w:cs="Times New Roman"/>
          <w:color w:val="000000" w:themeColor="text1"/>
        </w:rPr>
        <w:t>, které jsou uvedeny v příloze č. 1 této Smlouvy, o projektu:</w:t>
      </w:r>
    </w:p>
    <w:p w:rsidR="00F44030" w:rsidRDefault="003856E1" w:rsidP="0084481B">
      <w:pPr>
        <w:pStyle w:val="Odstavecseseznamem"/>
        <w:numPr>
          <w:ilvl w:val="0"/>
          <w:numId w:val="16"/>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m</w:t>
      </w:r>
      <w:r w:rsidR="00020124" w:rsidRPr="00F44030">
        <w:rPr>
          <w:rFonts w:ascii="Times New Roman" w:hAnsi="Times New Roman" w:cs="Times New Roman"/>
          <w:color w:val="000000" w:themeColor="text1"/>
        </w:rPr>
        <w:t xml:space="preserve">odifikovanou realizační </w:t>
      </w:r>
      <w:r>
        <w:rPr>
          <w:rFonts w:ascii="Times New Roman" w:hAnsi="Times New Roman" w:cs="Times New Roman"/>
          <w:color w:val="000000" w:themeColor="text1"/>
        </w:rPr>
        <w:t>projektovou dokumentaci</w:t>
      </w:r>
      <w:r w:rsidR="00020124" w:rsidRPr="00F44030">
        <w:rPr>
          <w:rFonts w:ascii="Times New Roman" w:hAnsi="Times New Roman" w:cs="Times New Roman"/>
          <w:color w:val="000000" w:themeColor="text1"/>
        </w:rPr>
        <w:t xml:space="preserve">, </w:t>
      </w:r>
    </w:p>
    <w:p w:rsidR="003856E1" w:rsidRDefault="00020124" w:rsidP="0084481B">
      <w:pPr>
        <w:pStyle w:val="Odstavecseseznamem"/>
        <w:numPr>
          <w:ilvl w:val="0"/>
          <w:numId w:val="16"/>
        </w:numPr>
        <w:tabs>
          <w:tab w:val="left" w:pos="851"/>
        </w:tabs>
        <w:jc w:val="both"/>
        <w:rPr>
          <w:rFonts w:ascii="Times New Roman" w:hAnsi="Times New Roman" w:cs="Times New Roman"/>
          <w:color w:val="000000" w:themeColor="text1"/>
        </w:rPr>
      </w:pPr>
      <w:r w:rsidRPr="00F44030">
        <w:rPr>
          <w:rFonts w:ascii="Times New Roman" w:hAnsi="Times New Roman" w:cs="Times New Roman"/>
          <w:color w:val="000000" w:themeColor="text1"/>
        </w:rPr>
        <w:t>technologické</w:t>
      </w:r>
      <w:r>
        <w:rPr>
          <w:rFonts w:ascii="Times New Roman" w:hAnsi="Times New Roman" w:cs="Times New Roman"/>
          <w:color w:val="000000" w:themeColor="text1"/>
        </w:rPr>
        <w:t xml:space="preserve"> postupy </w:t>
      </w:r>
      <w:r w:rsidR="003856E1">
        <w:rPr>
          <w:rFonts w:ascii="Times New Roman" w:hAnsi="Times New Roman" w:cs="Times New Roman"/>
          <w:color w:val="000000" w:themeColor="text1"/>
        </w:rPr>
        <w:t>Z</w:t>
      </w:r>
      <w:r>
        <w:rPr>
          <w:rFonts w:ascii="Times New Roman" w:hAnsi="Times New Roman" w:cs="Times New Roman"/>
          <w:color w:val="000000" w:themeColor="text1"/>
        </w:rPr>
        <w:t>hotovitele pro jednotlivé činnosti</w:t>
      </w:r>
    </w:p>
    <w:p w:rsidR="003856E1" w:rsidRDefault="003856E1" w:rsidP="0084481B">
      <w:pPr>
        <w:pStyle w:val="Odstavecseseznamem"/>
        <w:numPr>
          <w:ilvl w:val="0"/>
          <w:numId w:val="16"/>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dokumentaci pro provedení zkušebního provozu</w:t>
      </w:r>
    </w:p>
    <w:p w:rsidR="003856E1" w:rsidRDefault="003856E1" w:rsidP="0084481B">
      <w:pPr>
        <w:pStyle w:val="Odstavecseseznamem"/>
        <w:numPr>
          <w:ilvl w:val="0"/>
          <w:numId w:val="16"/>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plán zkušebního provozu</w:t>
      </w:r>
    </w:p>
    <w:p w:rsidR="003856E1" w:rsidRDefault="003856E1" w:rsidP="0084481B">
      <w:pPr>
        <w:pStyle w:val="Odstavecseseznamem"/>
        <w:numPr>
          <w:ilvl w:val="0"/>
          <w:numId w:val="16"/>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plán provedení komplexních a individuálních zkoušek</w:t>
      </w:r>
    </w:p>
    <w:p w:rsidR="00F44030" w:rsidRDefault="003856E1" w:rsidP="0084481B">
      <w:pPr>
        <w:pStyle w:val="Odstavecseseznamem"/>
        <w:numPr>
          <w:ilvl w:val="0"/>
          <w:numId w:val="16"/>
        </w:numPr>
        <w:tabs>
          <w:tab w:val="left" w:pos="851"/>
        </w:tabs>
        <w:jc w:val="both"/>
        <w:rPr>
          <w:rFonts w:ascii="Times New Roman" w:hAnsi="Times New Roman" w:cs="Times New Roman"/>
          <w:color w:val="000000" w:themeColor="text1"/>
        </w:rPr>
      </w:pPr>
      <w:r>
        <w:rPr>
          <w:rFonts w:ascii="Times New Roman" w:hAnsi="Times New Roman" w:cs="Times New Roman"/>
          <w:color w:val="000000" w:themeColor="text1"/>
        </w:rPr>
        <w:t>další dokumenty, je-li to mezi Smluvními stranami výslovně dohodnuto.</w:t>
      </w:r>
      <w:r w:rsidR="00F44030">
        <w:rPr>
          <w:rFonts w:ascii="Times New Roman" w:hAnsi="Times New Roman" w:cs="Times New Roman"/>
          <w:color w:val="000000" w:themeColor="text1"/>
        </w:rPr>
        <w:t xml:space="preserve"> </w:t>
      </w:r>
    </w:p>
    <w:p w:rsidR="003856E1" w:rsidRDefault="001C28CB" w:rsidP="003856E1">
      <w:pPr>
        <w:pStyle w:val="Odstavecseseznamem"/>
        <w:numPr>
          <w:ilvl w:val="2"/>
          <w:numId w:val="1"/>
        </w:numPr>
        <w:tabs>
          <w:tab w:val="left" w:pos="851"/>
        </w:tabs>
        <w:spacing w:before="120" w:after="120" w:line="240" w:lineRule="auto"/>
        <w:contextualSpacing w:val="0"/>
        <w:jc w:val="both"/>
        <w:rPr>
          <w:rFonts w:ascii="Times New Roman" w:hAnsi="Times New Roman" w:cs="Times New Roman"/>
          <w:color w:val="000000" w:themeColor="text1"/>
        </w:rPr>
      </w:pPr>
      <w:r w:rsidRPr="003856E1">
        <w:rPr>
          <w:rFonts w:ascii="Times New Roman" w:hAnsi="Times New Roman" w:cs="Times New Roman"/>
          <w:color w:val="000000" w:themeColor="text1"/>
        </w:rPr>
        <w:lastRenderedPageBreak/>
        <w:t xml:space="preserve">Veškeré výše uvedené dokumenty budou předloženy Objednateli ke schválení. Připomínky Objednatele budou do příslušného dokumentu zapracovány. </w:t>
      </w:r>
    </w:p>
    <w:p w:rsidR="001C28CB" w:rsidRPr="003856E1" w:rsidRDefault="001C28CB" w:rsidP="003856E1">
      <w:pPr>
        <w:pStyle w:val="Odstavecseseznamem"/>
        <w:numPr>
          <w:ilvl w:val="2"/>
          <w:numId w:val="1"/>
        </w:numPr>
        <w:tabs>
          <w:tab w:val="left" w:pos="851"/>
        </w:tabs>
        <w:spacing w:before="120" w:after="120" w:line="240" w:lineRule="auto"/>
        <w:contextualSpacing w:val="0"/>
        <w:jc w:val="both"/>
        <w:rPr>
          <w:rFonts w:ascii="Times New Roman" w:hAnsi="Times New Roman" w:cs="Times New Roman"/>
          <w:color w:val="000000" w:themeColor="text1"/>
        </w:rPr>
      </w:pPr>
      <w:r w:rsidRPr="003856E1">
        <w:rPr>
          <w:rFonts w:ascii="Times New Roman" w:hAnsi="Times New Roman" w:cs="Times New Roman"/>
          <w:color w:val="000000" w:themeColor="text1"/>
        </w:rPr>
        <w:t xml:space="preserve">Pokud některý dokument, který má být podle této Smlouvy Objednatelem schválen, již byl předložen v Nabídce, není považován za schválený Objednatelem, dokud nebyl schválen postupem podle </w:t>
      </w:r>
      <w:r w:rsidR="003856E1">
        <w:rPr>
          <w:rFonts w:ascii="Times New Roman" w:hAnsi="Times New Roman" w:cs="Times New Roman"/>
          <w:color w:val="000000" w:themeColor="text1"/>
        </w:rPr>
        <w:t xml:space="preserve">této </w:t>
      </w:r>
      <w:r w:rsidRPr="003856E1">
        <w:rPr>
          <w:rFonts w:ascii="Times New Roman" w:hAnsi="Times New Roman" w:cs="Times New Roman"/>
          <w:color w:val="000000" w:themeColor="text1"/>
        </w:rPr>
        <w:t>Smlouvy.</w:t>
      </w:r>
    </w:p>
    <w:p w:rsidR="0094213B" w:rsidRPr="00B26060" w:rsidRDefault="00F97F23"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je povinen při provádění </w:t>
      </w:r>
      <w:r w:rsidR="00677659"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íla postupovat dle způsobu provedení uvedeném</w:t>
      </w:r>
      <w:r w:rsidR="0084481B"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v </w:t>
      </w:r>
      <w:r w:rsidR="004C16CD" w:rsidRPr="00B26060">
        <w:rPr>
          <w:rFonts w:ascii="Times New Roman" w:hAnsi="Times New Roman" w:cs="Times New Roman"/>
          <w:color w:val="000000" w:themeColor="text1"/>
        </w:rPr>
        <w:t>z</w:t>
      </w:r>
      <w:r w:rsidRPr="00B26060">
        <w:rPr>
          <w:rFonts w:ascii="Times New Roman" w:hAnsi="Times New Roman" w:cs="Times New Roman"/>
          <w:color w:val="000000" w:themeColor="text1"/>
        </w:rPr>
        <w:t>ávazném podrobném popisu technologických postupů a prací</w:t>
      </w:r>
      <w:r w:rsidR="0056502F" w:rsidRPr="00B26060">
        <w:rPr>
          <w:rFonts w:ascii="Times New Roman" w:hAnsi="Times New Roman" w:cs="Times New Roman"/>
          <w:color w:val="000000" w:themeColor="text1"/>
        </w:rPr>
        <w:t>,</w:t>
      </w:r>
      <w:r w:rsidRPr="00B26060">
        <w:rPr>
          <w:rFonts w:ascii="Times New Roman" w:hAnsi="Times New Roman" w:cs="Times New Roman"/>
          <w:color w:val="000000" w:themeColor="text1"/>
        </w:rPr>
        <w:t xml:space="preserve"> který</w:t>
      </w:r>
      <w:r w:rsidR="003856E1">
        <w:rPr>
          <w:rFonts w:ascii="Times New Roman" w:hAnsi="Times New Roman" w:cs="Times New Roman"/>
          <w:color w:val="000000" w:themeColor="text1"/>
        </w:rPr>
        <w:t xml:space="preserve"> je součástí Nabídky a který byl schválen ze strany Objednatele postupem dle čl. </w:t>
      </w:r>
      <w:r w:rsidR="003856E1">
        <w:rPr>
          <w:rFonts w:ascii="Times New Roman" w:hAnsi="Times New Roman" w:cs="Times New Roman"/>
          <w:color w:val="000000" w:themeColor="text1"/>
        </w:rPr>
        <w:fldChar w:fldCharType="begin"/>
      </w:r>
      <w:r w:rsidR="003856E1">
        <w:rPr>
          <w:rFonts w:ascii="Times New Roman" w:hAnsi="Times New Roman" w:cs="Times New Roman"/>
          <w:color w:val="000000" w:themeColor="text1"/>
        </w:rPr>
        <w:instrText xml:space="preserve"> REF _Ref364072191 \r \h </w:instrText>
      </w:r>
      <w:r w:rsidR="003856E1">
        <w:rPr>
          <w:rFonts w:ascii="Times New Roman" w:hAnsi="Times New Roman" w:cs="Times New Roman"/>
          <w:color w:val="000000" w:themeColor="text1"/>
        </w:rPr>
      </w:r>
      <w:r w:rsidR="003856E1">
        <w:rPr>
          <w:rFonts w:ascii="Times New Roman" w:hAnsi="Times New Roman" w:cs="Times New Roman"/>
          <w:color w:val="000000" w:themeColor="text1"/>
        </w:rPr>
        <w:fldChar w:fldCharType="separate"/>
      </w:r>
      <w:r w:rsidR="00A066FC">
        <w:rPr>
          <w:rFonts w:ascii="Times New Roman" w:hAnsi="Times New Roman" w:cs="Times New Roman"/>
          <w:color w:val="000000" w:themeColor="text1"/>
        </w:rPr>
        <w:t>3.4</w:t>
      </w:r>
      <w:r w:rsidR="003856E1">
        <w:rPr>
          <w:rFonts w:ascii="Times New Roman" w:hAnsi="Times New Roman" w:cs="Times New Roman"/>
          <w:color w:val="000000" w:themeColor="text1"/>
        </w:rPr>
        <w:fldChar w:fldCharType="end"/>
      </w:r>
      <w:r w:rsidR="003856E1">
        <w:rPr>
          <w:rFonts w:ascii="Times New Roman" w:hAnsi="Times New Roman" w:cs="Times New Roman"/>
          <w:color w:val="000000" w:themeColor="text1"/>
        </w:rPr>
        <w:t xml:space="preserve"> této Smlouvy.</w:t>
      </w:r>
    </w:p>
    <w:p w:rsidR="00F97F23" w:rsidRPr="00B26060" w:rsidRDefault="007A68FF" w:rsidP="0084481B">
      <w:pPr>
        <w:pStyle w:val="Odstavecseseznamem"/>
        <w:ind w:left="426"/>
        <w:jc w:val="both"/>
        <w:rPr>
          <w:rFonts w:ascii="Times New Roman" w:hAnsi="Times New Roman" w:cs="Times New Roman"/>
          <w:color w:val="000000" w:themeColor="text1"/>
        </w:rPr>
      </w:pPr>
      <w:sdt>
        <w:sdtPr>
          <w:rPr>
            <w:rFonts w:ascii="Times New Roman" w:hAnsi="Times New Roman" w:cs="Times New Roman"/>
            <w:color w:val="000000" w:themeColor="text1"/>
          </w:rPr>
          <w:id w:val="2041085484"/>
        </w:sdtPr>
        <w:sdtEndPr/>
        <w:sdtContent>
          <w:sdt>
            <w:sdtPr>
              <w:rPr>
                <w:rFonts w:ascii="MS Gothic" w:eastAsia="MS Gothic" w:hAnsi="MS Gothic" w:cs="Times New Roman" w:hint="eastAsia"/>
                <w:color w:val="000000" w:themeColor="text1"/>
              </w:rPr>
              <w:id w:val="1529059046"/>
              <w:showingPlcHdr/>
            </w:sdtPr>
            <w:sdtEndPr/>
            <w:sdtContent>
              <w:r w:rsidR="00A066FC">
                <w:rPr>
                  <w:rFonts w:ascii="MS Gothic" w:eastAsia="MS Gothic" w:hAnsi="MS Gothic" w:cs="Times New Roman"/>
                  <w:color w:val="000000" w:themeColor="text1"/>
                </w:rPr>
                <w:t xml:space="preserve">     </w:t>
              </w:r>
            </w:sdtContent>
          </w:sdt>
        </w:sdtContent>
      </w:sdt>
    </w:p>
    <w:p w:rsidR="006A1F98" w:rsidRPr="00B26060" w:rsidRDefault="006A1F98" w:rsidP="00F97F23">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se zavazuje provést </w:t>
      </w:r>
      <w:r w:rsidR="0084481B"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ílo:</w:t>
      </w:r>
    </w:p>
    <w:p w:rsidR="006A1F98" w:rsidRPr="00EF3844" w:rsidRDefault="007A68FF" w:rsidP="00EC0BBE">
      <w:pPr>
        <w:pStyle w:val="Odstavecseseznamem"/>
        <w:tabs>
          <w:tab w:val="left" w:pos="851"/>
        </w:tabs>
        <w:ind w:left="426"/>
        <w:rPr>
          <w:rFonts w:ascii="Times New Roman" w:hAnsi="Times New Roman" w:cs="Times New Roman"/>
          <w:color w:val="000000" w:themeColor="text1"/>
          <w:highlight w:val="yellow"/>
        </w:rPr>
      </w:pPr>
      <w:sdt>
        <w:sdtPr>
          <w:rPr>
            <w:rFonts w:ascii="Times New Roman" w:hAnsi="Times New Roman" w:cs="Times New Roman"/>
            <w:color w:val="000000" w:themeColor="text1"/>
            <w:highlight w:val="yellow"/>
          </w:rPr>
          <w:id w:val="-1531873103"/>
        </w:sdtPr>
        <w:sdtEndPr/>
        <w:sdtContent>
          <w:sdt>
            <w:sdtPr>
              <w:rPr>
                <w:rFonts w:ascii="Times New Roman" w:hAnsi="Times New Roman" w:cs="Times New Roman"/>
                <w:color w:val="000000" w:themeColor="text1"/>
                <w:highlight w:val="yellow"/>
              </w:rPr>
              <w:id w:val="-1997100982"/>
            </w:sdtPr>
            <w:sdtEndPr/>
            <w:sdtContent>
              <w:sdt>
                <w:sdtPr>
                  <w:rPr>
                    <w:rFonts w:ascii="MS Gothic" w:eastAsia="MS Gothic" w:hAnsi="MS Gothic" w:cs="Times New Roman" w:hint="eastAsia"/>
                    <w:color w:val="000000" w:themeColor="text1"/>
                    <w:highlight w:val="yellow"/>
                  </w:rPr>
                  <w:id w:val="-1858958229"/>
                </w:sdtPr>
                <w:sdtEndPr/>
                <w:sdtContent>
                  <w:r w:rsidR="000A2F64" w:rsidRPr="00EF3844">
                    <w:rPr>
                      <w:rFonts w:ascii="MS Gothic" w:eastAsia="MS Gothic" w:hAnsi="MS Gothic" w:cs="Times New Roman" w:hint="eastAsia"/>
                      <w:color w:val="000000" w:themeColor="text1"/>
                      <w:highlight w:val="yellow"/>
                    </w:rPr>
                    <w:t>☐</w:t>
                  </w:r>
                </w:sdtContent>
              </w:sdt>
            </w:sdtContent>
          </w:sdt>
        </w:sdtContent>
      </w:sdt>
      <w:r w:rsidR="00EC0BBE" w:rsidRPr="00EF3844">
        <w:rPr>
          <w:rFonts w:ascii="Times New Roman" w:hAnsi="Times New Roman" w:cs="Times New Roman"/>
          <w:color w:val="000000" w:themeColor="text1"/>
          <w:highlight w:val="yellow"/>
        </w:rPr>
        <w:tab/>
        <w:t>sám</w:t>
      </w:r>
    </w:p>
    <w:p w:rsidR="0045064D" w:rsidRPr="00B26060" w:rsidRDefault="007A68FF" w:rsidP="0045064D">
      <w:pPr>
        <w:pStyle w:val="Odstavecseseznamem"/>
        <w:tabs>
          <w:tab w:val="left" w:pos="851"/>
        </w:tabs>
        <w:ind w:left="426"/>
        <w:rPr>
          <w:rFonts w:ascii="Times New Roman" w:hAnsi="Times New Roman" w:cs="Times New Roman"/>
          <w:color w:val="000000" w:themeColor="text1"/>
        </w:rPr>
      </w:pPr>
      <w:sdt>
        <w:sdtPr>
          <w:rPr>
            <w:rFonts w:ascii="Times New Roman" w:hAnsi="Times New Roman" w:cs="Times New Roman"/>
            <w:color w:val="000000" w:themeColor="text1"/>
            <w:highlight w:val="yellow"/>
          </w:rPr>
          <w:id w:val="-1982687634"/>
        </w:sdtPr>
        <w:sdtEndPr/>
        <w:sdtContent>
          <w:sdt>
            <w:sdtPr>
              <w:rPr>
                <w:rFonts w:ascii="Times New Roman" w:hAnsi="Times New Roman" w:cs="Times New Roman"/>
                <w:color w:val="000000" w:themeColor="text1"/>
                <w:highlight w:val="yellow"/>
              </w:rPr>
              <w:id w:val="-210418206"/>
            </w:sdtPr>
            <w:sdtEndPr/>
            <w:sdtContent>
              <w:sdt>
                <w:sdtPr>
                  <w:rPr>
                    <w:rFonts w:ascii="MS Gothic" w:eastAsia="MS Gothic" w:hAnsi="MS Gothic" w:cs="Times New Roman" w:hint="eastAsia"/>
                    <w:color w:val="000000" w:themeColor="text1"/>
                    <w:highlight w:val="yellow"/>
                  </w:rPr>
                  <w:id w:val="-1365668248"/>
                </w:sdtPr>
                <w:sdtEndPr/>
                <w:sdtContent>
                  <w:r w:rsidR="000A2F64" w:rsidRPr="00EF3844">
                    <w:rPr>
                      <w:rFonts w:ascii="MS Gothic" w:eastAsia="MS Gothic" w:hAnsi="MS Gothic" w:cs="Times New Roman" w:hint="eastAsia"/>
                      <w:color w:val="000000" w:themeColor="text1"/>
                      <w:highlight w:val="yellow"/>
                    </w:rPr>
                    <w:t>☐</w:t>
                  </w:r>
                </w:sdtContent>
              </w:sdt>
            </w:sdtContent>
          </w:sdt>
        </w:sdtContent>
      </w:sdt>
      <w:r w:rsidR="00EC0BBE" w:rsidRPr="00EF3844">
        <w:rPr>
          <w:rFonts w:ascii="Times New Roman" w:hAnsi="Times New Roman" w:cs="Times New Roman"/>
          <w:color w:val="000000" w:themeColor="text1"/>
          <w:highlight w:val="yellow"/>
        </w:rPr>
        <w:tab/>
        <w:t xml:space="preserve">pomocí </w:t>
      </w:r>
      <w:r w:rsidR="00602072" w:rsidRPr="00EF3844">
        <w:rPr>
          <w:rFonts w:ascii="Times New Roman" w:hAnsi="Times New Roman" w:cs="Times New Roman"/>
          <w:color w:val="000000" w:themeColor="text1"/>
          <w:highlight w:val="yellow"/>
        </w:rPr>
        <w:t>Sub</w:t>
      </w:r>
      <w:r w:rsidR="00971269" w:rsidRPr="00EF3844">
        <w:rPr>
          <w:rFonts w:ascii="Times New Roman" w:hAnsi="Times New Roman" w:cs="Times New Roman"/>
          <w:color w:val="000000" w:themeColor="text1"/>
          <w:highlight w:val="yellow"/>
        </w:rPr>
        <w:t>d</w:t>
      </w:r>
      <w:r w:rsidR="00602072" w:rsidRPr="00EF3844">
        <w:rPr>
          <w:rFonts w:ascii="Times New Roman" w:hAnsi="Times New Roman" w:cs="Times New Roman"/>
          <w:color w:val="000000" w:themeColor="text1"/>
          <w:highlight w:val="yellow"/>
        </w:rPr>
        <w:t xml:space="preserve">odavatelů, kteří jsou uvedeni v příloze č. </w:t>
      </w:r>
      <w:r w:rsidR="000C2FCF" w:rsidRPr="00EF3844">
        <w:rPr>
          <w:rFonts w:ascii="Times New Roman" w:hAnsi="Times New Roman" w:cs="Times New Roman"/>
          <w:color w:val="000000" w:themeColor="text1"/>
          <w:highlight w:val="yellow"/>
        </w:rPr>
        <w:t>2</w:t>
      </w:r>
      <w:r w:rsidR="00602072" w:rsidRPr="00EF3844">
        <w:rPr>
          <w:rFonts w:ascii="Times New Roman" w:hAnsi="Times New Roman" w:cs="Times New Roman"/>
          <w:color w:val="000000" w:themeColor="text1"/>
          <w:highlight w:val="yellow"/>
        </w:rPr>
        <w:t xml:space="preserve"> této Smlouvy</w:t>
      </w:r>
      <w:r w:rsidR="00602072" w:rsidRPr="00B26060">
        <w:rPr>
          <w:rFonts w:ascii="Times New Roman" w:hAnsi="Times New Roman" w:cs="Times New Roman"/>
          <w:color w:val="000000" w:themeColor="text1"/>
        </w:rPr>
        <w:t xml:space="preserve">. </w:t>
      </w:r>
    </w:p>
    <w:p w:rsidR="004B2C36" w:rsidRPr="00B26060" w:rsidRDefault="004B2C36" w:rsidP="004B2C36">
      <w:pPr>
        <w:pStyle w:val="Odstavecseseznamem"/>
        <w:numPr>
          <w:ilvl w:val="1"/>
          <w:numId w:val="1"/>
        </w:numPr>
        <w:spacing w:after="0"/>
        <w:ind w:left="426" w:hanging="426"/>
        <w:rPr>
          <w:rFonts w:ascii="Times New Roman" w:hAnsi="Times New Roman" w:cs="Times New Roman"/>
          <w:b/>
          <w:color w:val="000000" w:themeColor="text1"/>
        </w:rPr>
      </w:pPr>
      <w:r w:rsidRPr="00B26060">
        <w:rPr>
          <w:rFonts w:ascii="Times New Roman" w:hAnsi="Times New Roman" w:cs="Times New Roman"/>
          <w:color w:val="000000" w:themeColor="text1"/>
        </w:rPr>
        <w:t xml:space="preserve">Objednatel zajistí pro realizaci </w:t>
      </w:r>
      <w:r w:rsidR="000C2FC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íla následující činnost</w:t>
      </w:r>
      <w:r w:rsidR="0058084C">
        <w:rPr>
          <w:rFonts w:ascii="Times New Roman" w:hAnsi="Times New Roman" w:cs="Times New Roman"/>
          <w:color w:val="000000" w:themeColor="text1"/>
        </w:rPr>
        <w:t>i</w:t>
      </w:r>
      <w:r w:rsidRPr="00B26060">
        <w:rPr>
          <w:rFonts w:ascii="Times New Roman" w:hAnsi="Times New Roman" w:cs="Times New Roman"/>
          <w:color w:val="000000" w:themeColor="text1"/>
        </w:rPr>
        <w:t>:</w:t>
      </w:r>
    </w:p>
    <w:p w:rsidR="0084481B" w:rsidRPr="00B26060" w:rsidRDefault="007A68FF" w:rsidP="004506F6">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770522146"/>
        </w:sdtPr>
        <w:sdtEndPr/>
        <w:sdtContent>
          <w:sdt>
            <w:sdtPr>
              <w:rPr>
                <w:rFonts w:ascii="MS Gothic" w:eastAsia="MS Gothic" w:hAnsi="MS Gothic" w:cs="Times New Roman" w:hint="eastAsia"/>
                <w:color w:val="000000" w:themeColor="text1"/>
              </w:rPr>
              <w:id w:val="574095614"/>
            </w:sdtPr>
            <w:sdtEndPr/>
            <w:sdtContent>
              <w:r w:rsidR="000A2F64" w:rsidRPr="00B26060">
                <w:rPr>
                  <w:rFonts w:ascii="MS Gothic" w:eastAsia="MS Gothic" w:hAnsi="MS Gothic" w:cs="Times New Roman" w:hint="eastAsia"/>
                  <w:color w:val="000000" w:themeColor="text1"/>
                </w:rPr>
                <w:t>☐</w:t>
              </w:r>
            </w:sdtContent>
          </w:sdt>
        </w:sdtContent>
      </w:sdt>
      <w:r w:rsidR="002A5C76" w:rsidRPr="00B26060">
        <w:rPr>
          <w:rFonts w:ascii="Times New Roman" w:hAnsi="Times New Roman" w:cs="Times New Roman"/>
          <w:color w:val="000000" w:themeColor="text1"/>
        </w:rPr>
        <w:tab/>
      </w:r>
      <w:r w:rsidR="0084481B" w:rsidRPr="00B26060">
        <w:rPr>
          <w:rFonts w:ascii="Times New Roman" w:hAnsi="Times New Roman" w:cs="Times New Roman"/>
          <w:color w:val="000000" w:themeColor="text1"/>
        </w:rPr>
        <w:t>poskytne součinnost při realizaci Díla v termínech dohodnutých v Harmonogramu plnění</w:t>
      </w:r>
    </w:p>
    <w:p w:rsidR="00EF3844" w:rsidRDefault="007A68FF" w:rsidP="002A5C76">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272329052"/>
        </w:sdtPr>
        <w:sdtEndPr/>
        <w:sdtContent>
          <w:sdt>
            <w:sdtPr>
              <w:rPr>
                <w:rFonts w:ascii="MS Gothic" w:eastAsia="MS Gothic" w:hAnsi="MS Gothic" w:cs="Times New Roman" w:hint="eastAsia"/>
                <w:color w:val="000000" w:themeColor="text1"/>
              </w:rPr>
              <w:id w:val="1964228399"/>
            </w:sdtPr>
            <w:sdtEndPr/>
            <w:sdtContent>
              <w:r w:rsidR="000A2F64" w:rsidRPr="00B26060">
                <w:rPr>
                  <w:rFonts w:ascii="MS Gothic" w:eastAsia="MS Gothic" w:hAnsi="MS Gothic" w:cs="Times New Roman" w:hint="eastAsia"/>
                  <w:color w:val="000000" w:themeColor="text1"/>
                </w:rPr>
                <w:t>☐</w:t>
              </w:r>
            </w:sdtContent>
          </w:sdt>
        </w:sdtContent>
      </w:sdt>
      <w:r w:rsidR="002A5C76" w:rsidRPr="00B26060">
        <w:rPr>
          <w:rFonts w:ascii="Times New Roman" w:hAnsi="Times New Roman" w:cs="Times New Roman"/>
          <w:color w:val="000000" w:themeColor="text1"/>
        </w:rPr>
        <w:tab/>
      </w:r>
      <w:r w:rsidR="00EF3844" w:rsidRPr="00B26060">
        <w:rPr>
          <w:rFonts w:ascii="Times New Roman" w:hAnsi="Times New Roman" w:cs="Times New Roman"/>
          <w:color w:val="000000" w:themeColor="text1"/>
        </w:rPr>
        <w:t xml:space="preserve">zajistí </w:t>
      </w:r>
      <w:r w:rsidR="00B42F3E">
        <w:rPr>
          <w:rFonts w:ascii="Times New Roman" w:hAnsi="Times New Roman" w:cs="Times New Roman"/>
          <w:color w:val="000000" w:themeColor="text1"/>
        </w:rPr>
        <w:t>vstupy do areá</w:t>
      </w:r>
      <w:r w:rsidR="00F44030">
        <w:rPr>
          <w:rFonts w:ascii="Times New Roman" w:hAnsi="Times New Roman" w:cs="Times New Roman"/>
          <w:color w:val="000000" w:themeColor="text1"/>
        </w:rPr>
        <w:t>lu ČEPRO, a.s., sklad Cerek</w:t>
      </w:r>
      <w:r w:rsidR="003856E1">
        <w:rPr>
          <w:rFonts w:ascii="Times New Roman" w:hAnsi="Times New Roman" w:cs="Times New Roman"/>
          <w:color w:val="000000" w:themeColor="text1"/>
        </w:rPr>
        <w:t>v</w:t>
      </w:r>
      <w:r w:rsidR="00F44030">
        <w:rPr>
          <w:rFonts w:ascii="Times New Roman" w:hAnsi="Times New Roman" w:cs="Times New Roman"/>
          <w:color w:val="000000" w:themeColor="text1"/>
        </w:rPr>
        <w:t>ice</w:t>
      </w:r>
      <w:r w:rsidR="00EF3844" w:rsidRPr="00B26060">
        <w:rPr>
          <w:rFonts w:ascii="Times New Roman" w:hAnsi="Times New Roman" w:cs="Times New Roman"/>
          <w:color w:val="000000" w:themeColor="text1"/>
        </w:rPr>
        <w:t xml:space="preserve"> </w:t>
      </w:r>
      <w:r w:rsidR="00B42F3E">
        <w:rPr>
          <w:rFonts w:ascii="Times New Roman" w:hAnsi="Times New Roman" w:cs="Times New Roman"/>
          <w:color w:val="000000" w:themeColor="text1"/>
        </w:rPr>
        <w:t xml:space="preserve">pro pracovníky a techniku </w:t>
      </w:r>
      <w:r w:rsidR="003856E1">
        <w:rPr>
          <w:rFonts w:ascii="Times New Roman" w:hAnsi="Times New Roman" w:cs="Times New Roman"/>
          <w:color w:val="000000" w:themeColor="text1"/>
        </w:rPr>
        <w:t>Zhotovitele</w:t>
      </w:r>
    </w:p>
    <w:p w:rsidR="00B42F3E" w:rsidRDefault="007A68FF" w:rsidP="00B42F3E">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201905365"/>
        </w:sdtPr>
        <w:sdtEndPr/>
        <w:sdtContent>
          <w:sdt>
            <w:sdtPr>
              <w:rPr>
                <w:rFonts w:ascii="MS Gothic" w:eastAsia="MS Gothic" w:hAnsi="MS Gothic" w:cs="Times New Roman" w:hint="eastAsia"/>
                <w:color w:val="000000" w:themeColor="text1"/>
              </w:rPr>
              <w:id w:val="1179857069"/>
            </w:sdtPr>
            <w:sdtEndPr/>
            <w:sdtContent>
              <w:r w:rsidR="00B42F3E" w:rsidRPr="00B26060">
                <w:rPr>
                  <w:rFonts w:ascii="MS Gothic" w:eastAsia="MS Gothic" w:hAnsi="MS Gothic" w:cs="Times New Roman" w:hint="eastAsia"/>
                  <w:color w:val="000000" w:themeColor="text1"/>
                </w:rPr>
                <w:t>☐</w:t>
              </w:r>
            </w:sdtContent>
          </w:sdt>
        </w:sdtContent>
      </w:sdt>
      <w:r w:rsidR="00B42F3E" w:rsidRPr="00B26060">
        <w:rPr>
          <w:rFonts w:ascii="Times New Roman" w:hAnsi="Times New Roman" w:cs="Times New Roman"/>
          <w:color w:val="000000" w:themeColor="text1"/>
        </w:rPr>
        <w:tab/>
        <w:t xml:space="preserve">zajistí </w:t>
      </w:r>
      <w:r w:rsidR="00B42F3E">
        <w:rPr>
          <w:rFonts w:ascii="Times New Roman" w:hAnsi="Times New Roman" w:cs="Times New Roman"/>
          <w:color w:val="000000" w:themeColor="text1"/>
        </w:rPr>
        <w:t xml:space="preserve">asistenci jedné požární hlídky při pracích s otevřeným ohněm na vyžádání </w:t>
      </w:r>
      <w:r w:rsidR="003856E1">
        <w:rPr>
          <w:rFonts w:ascii="Times New Roman" w:hAnsi="Times New Roman" w:cs="Times New Roman"/>
          <w:color w:val="000000" w:themeColor="text1"/>
        </w:rPr>
        <w:t>Zhotovitele</w:t>
      </w:r>
    </w:p>
    <w:p w:rsidR="00B42F3E" w:rsidRDefault="007A68FF" w:rsidP="00B42F3E">
      <w:pPr>
        <w:suppressAutoHyphens/>
        <w:spacing w:after="0"/>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1642619219"/>
        </w:sdtPr>
        <w:sdtEndPr/>
        <w:sdtContent>
          <w:sdt>
            <w:sdtPr>
              <w:rPr>
                <w:rFonts w:ascii="MS Gothic" w:eastAsia="MS Gothic" w:hAnsi="MS Gothic" w:cs="Times New Roman" w:hint="eastAsia"/>
                <w:color w:val="000000" w:themeColor="text1"/>
              </w:rPr>
              <w:id w:val="136393667"/>
            </w:sdtPr>
            <w:sdtEndPr/>
            <w:sdtContent>
              <w:r w:rsidR="00B42F3E" w:rsidRPr="00B26060">
                <w:rPr>
                  <w:rFonts w:ascii="MS Gothic" w:eastAsia="MS Gothic" w:hAnsi="MS Gothic" w:cs="Times New Roman" w:hint="eastAsia"/>
                  <w:color w:val="000000" w:themeColor="text1"/>
                </w:rPr>
                <w:t>☐</w:t>
              </w:r>
            </w:sdtContent>
          </w:sdt>
        </w:sdtContent>
      </w:sdt>
      <w:r w:rsidR="00B42F3E" w:rsidRPr="00B26060">
        <w:rPr>
          <w:rFonts w:ascii="Times New Roman" w:hAnsi="Times New Roman" w:cs="Times New Roman"/>
          <w:color w:val="000000" w:themeColor="text1"/>
        </w:rPr>
        <w:tab/>
        <w:t xml:space="preserve">zajistí </w:t>
      </w:r>
      <w:r w:rsidR="00B42F3E">
        <w:rPr>
          <w:rFonts w:ascii="Times New Roman" w:hAnsi="Times New Roman" w:cs="Times New Roman"/>
          <w:color w:val="000000" w:themeColor="text1"/>
        </w:rPr>
        <w:t xml:space="preserve">proškolení pracovníků </w:t>
      </w:r>
      <w:r w:rsidR="003856E1">
        <w:rPr>
          <w:rFonts w:ascii="Times New Roman" w:hAnsi="Times New Roman" w:cs="Times New Roman"/>
          <w:color w:val="000000" w:themeColor="text1"/>
        </w:rPr>
        <w:t xml:space="preserve">Zhotovitele </w:t>
      </w:r>
      <w:r w:rsidR="00B42F3E">
        <w:rPr>
          <w:rFonts w:ascii="Times New Roman" w:hAnsi="Times New Roman" w:cs="Times New Roman"/>
          <w:color w:val="000000" w:themeColor="text1"/>
        </w:rPr>
        <w:t>z interních předpisů PO, BOZP, P</w:t>
      </w:r>
      <w:r w:rsidR="005E2106">
        <w:rPr>
          <w:rFonts w:ascii="Times New Roman" w:hAnsi="Times New Roman" w:cs="Times New Roman"/>
          <w:color w:val="000000" w:themeColor="text1"/>
        </w:rPr>
        <w:t>Z</w:t>
      </w:r>
      <w:r w:rsidR="00B42F3E">
        <w:rPr>
          <w:rFonts w:ascii="Times New Roman" w:hAnsi="Times New Roman" w:cs="Times New Roman"/>
          <w:color w:val="000000" w:themeColor="text1"/>
        </w:rPr>
        <w:t>H</w:t>
      </w:r>
      <w:r w:rsidR="005E2106">
        <w:rPr>
          <w:rFonts w:ascii="Times New Roman" w:hAnsi="Times New Roman" w:cs="Times New Roman"/>
          <w:color w:val="000000" w:themeColor="text1"/>
        </w:rPr>
        <w:t xml:space="preserve"> (prevence závažných havárií)</w:t>
      </w:r>
    </w:p>
    <w:p w:rsidR="00B42F3E" w:rsidRDefault="00B42F3E" w:rsidP="002A5C76">
      <w:pPr>
        <w:suppressAutoHyphens/>
        <w:spacing w:after="0"/>
        <w:ind w:left="1701" w:hanging="425"/>
        <w:jc w:val="both"/>
        <w:rPr>
          <w:rFonts w:ascii="Times New Roman" w:hAnsi="Times New Roman" w:cs="Times New Roman"/>
          <w:color w:val="000000" w:themeColor="text1"/>
        </w:rPr>
      </w:pPr>
    </w:p>
    <w:p w:rsidR="00FB0696" w:rsidRDefault="00F85365" w:rsidP="0084481B">
      <w:pPr>
        <w:pStyle w:val="Odstavecseseznamem"/>
        <w:numPr>
          <w:ilvl w:val="1"/>
          <w:numId w:val="1"/>
        </w:numPr>
        <w:spacing w:after="0"/>
        <w:ind w:left="426" w:hanging="426"/>
        <w:jc w:val="both"/>
        <w:rPr>
          <w:rFonts w:ascii="Times New Roman" w:hAnsi="Times New Roman" w:cs="Times New Roman"/>
          <w:color w:val="000000" w:themeColor="text1"/>
        </w:rPr>
      </w:pPr>
      <w:r w:rsidRPr="00F44030">
        <w:rPr>
          <w:rFonts w:ascii="Times New Roman" w:hAnsi="Times New Roman" w:cs="Times New Roman"/>
          <w:color w:val="000000" w:themeColor="text1"/>
        </w:rPr>
        <w:t xml:space="preserve">Zhotovitel se zavazuje provést </w:t>
      </w:r>
      <w:r w:rsidR="003856E1">
        <w:rPr>
          <w:rFonts w:ascii="Times New Roman" w:hAnsi="Times New Roman" w:cs="Times New Roman"/>
          <w:color w:val="000000" w:themeColor="text1"/>
        </w:rPr>
        <w:t xml:space="preserve">před dokončením </w:t>
      </w:r>
      <w:r w:rsidR="00C02E0F">
        <w:rPr>
          <w:rFonts w:ascii="Times New Roman" w:hAnsi="Times New Roman" w:cs="Times New Roman"/>
          <w:color w:val="000000" w:themeColor="text1"/>
        </w:rPr>
        <w:t xml:space="preserve">Díla </w:t>
      </w:r>
      <w:r w:rsidRPr="00F44030">
        <w:rPr>
          <w:rFonts w:ascii="Times New Roman" w:hAnsi="Times New Roman" w:cs="Times New Roman"/>
          <w:color w:val="000000" w:themeColor="text1"/>
        </w:rPr>
        <w:t xml:space="preserve">vyzkoušení Díla spočívající </w:t>
      </w:r>
      <w:r w:rsidR="004A7CE0" w:rsidRPr="00F44030">
        <w:rPr>
          <w:rFonts w:ascii="Times New Roman" w:hAnsi="Times New Roman" w:cs="Times New Roman"/>
          <w:color w:val="000000" w:themeColor="text1"/>
        </w:rPr>
        <w:t xml:space="preserve">v provedení zkoušek </w:t>
      </w:r>
      <w:r w:rsidR="00F44030">
        <w:rPr>
          <w:rFonts w:ascii="Times New Roman" w:hAnsi="Times New Roman" w:cs="Times New Roman"/>
          <w:color w:val="000000" w:themeColor="text1"/>
        </w:rPr>
        <w:t>uvedených v projektové dokumentaci</w:t>
      </w:r>
      <w:r w:rsidR="00E37B03" w:rsidRPr="00F44030">
        <w:rPr>
          <w:rFonts w:ascii="Times New Roman" w:hAnsi="Times New Roman" w:cs="Times New Roman"/>
          <w:color w:val="000000" w:themeColor="text1"/>
        </w:rPr>
        <w:t>.</w:t>
      </w:r>
    </w:p>
    <w:p w:rsidR="003856E1" w:rsidRDefault="003856E1" w:rsidP="003856E1">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Individuální zkoušky</w:t>
      </w:r>
    </w:p>
    <w:p w:rsidR="003856E1" w:rsidRDefault="003856E1" w:rsidP="003856E1">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Komplexní zkoušky –</w:t>
      </w:r>
      <w:r w:rsidR="003F7537">
        <w:rPr>
          <w:rFonts w:ascii="Times New Roman" w:hAnsi="Times New Roman" w:cs="Times New Roman"/>
          <w:color w:val="000000" w:themeColor="text1"/>
        </w:rPr>
        <w:t xml:space="preserve"> </w:t>
      </w:r>
      <w:r>
        <w:rPr>
          <w:rFonts w:ascii="Times New Roman" w:hAnsi="Times New Roman" w:cs="Times New Roman"/>
          <w:color w:val="000000" w:themeColor="text1"/>
        </w:rPr>
        <w:t>dle plánu komplexních zkoušek schválených Objednatelem</w:t>
      </w:r>
    </w:p>
    <w:p w:rsidR="003F7537" w:rsidRDefault="003F7537" w:rsidP="003856E1">
      <w:pPr>
        <w:pStyle w:val="Odstavecseseznamem"/>
        <w:numPr>
          <w:ilvl w:val="2"/>
          <w:numId w:val="1"/>
        </w:numPr>
        <w:spacing w:after="0"/>
        <w:jc w:val="both"/>
        <w:rPr>
          <w:rFonts w:ascii="Times New Roman" w:hAnsi="Times New Roman" w:cs="Times New Roman"/>
          <w:color w:val="000000" w:themeColor="text1"/>
        </w:rPr>
      </w:pPr>
      <w:r>
        <w:rPr>
          <w:rFonts w:ascii="Times New Roman" w:hAnsi="Times New Roman" w:cs="Times New Roman"/>
          <w:color w:val="000000" w:themeColor="text1"/>
        </w:rPr>
        <w:t>Bezpečnost zařízení musí být před zahájením zkoušek</w:t>
      </w:r>
      <w:r w:rsidR="00024DF1">
        <w:rPr>
          <w:rFonts w:ascii="Times New Roman" w:hAnsi="Times New Roman" w:cs="Times New Roman"/>
          <w:color w:val="000000" w:themeColor="text1"/>
        </w:rPr>
        <w:t xml:space="preserve"> prokázána platnou revizí elektro.</w:t>
      </w:r>
    </w:p>
    <w:p w:rsidR="006D7995" w:rsidRDefault="006D7995" w:rsidP="006D7995">
      <w:pPr>
        <w:pStyle w:val="Odstavecseseznamem"/>
        <w:numPr>
          <w:ilvl w:val="1"/>
          <w:numId w:val="1"/>
        </w:numPr>
        <w:spacing w:before="120" w:after="120" w:line="240" w:lineRule="auto"/>
        <w:ind w:left="426" w:hanging="568"/>
        <w:contextualSpacing w:val="0"/>
        <w:jc w:val="both"/>
        <w:rPr>
          <w:rFonts w:ascii="Times New Roman" w:hAnsi="Times New Roman" w:cs="Times New Roman"/>
          <w:color w:val="000000" w:themeColor="text1"/>
        </w:rPr>
      </w:pPr>
      <w:r>
        <w:rPr>
          <w:rFonts w:ascii="Times New Roman" w:hAnsi="Times New Roman" w:cs="Times New Roman"/>
          <w:color w:val="000000" w:themeColor="text1"/>
        </w:rPr>
        <w:t xml:space="preserve">Zkušební provoz </w:t>
      </w:r>
    </w:p>
    <w:p w:rsidR="006D7995" w:rsidRDefault="006D7995" w:rsidP="006D7995">
      <w:pPr>
        <w:pStyle w:val="Odstavecseseznamem"/>
        <w:numPr>
          <w:ilvl w:val="0"/>
          <w:numId w:val="36"/>
        </w:numPr>
        <w:spacing w:before="120" w:after="120" w:line="240" w:lineRule="auto"/>
        <w:ind w:left="993" w:hanging="709"/>
        <w:contextualSpacing w:val="0"/>
        <w:jc w:val="both"/>
        <w:rPr>
          <w:rFonts w:ascii="Times New Roman" w:hAnsi="Times New Roman" w:cs="Times New Roman"/>
          <w:color w:val="000000" w:themeColor="text1"/>
        </w:rPr>
      </w:pPr>
      <w:r>
        <w:rPr>
          <w:rFonts w:ascii="Times New Roman" w:hAnsi="Times New Roman" w:cs="Times New Roman"/>
          <w:color w:val="000000" w:themeColor="text1"/>
        </w:rPr>
        <w:t>Zkušební provoz bude proveden</w:t>
      </w:r>
      <w:r w:rsidR="00BA1A74">
        <w:rPr>
          <w:rFonts w:ascii="Times New Roman" w:hAnsi="Times New Roman" w:cs="Times New Roman"/>
          <w:color w:val="000000" w:themeColor="text1"/>
        </w:rPr>
        <w:t xml:space="preserve"> v souladu s podmínkami vyplývajícími z této Smlouvy</w:t>
      </w:r>
      <w:r w:rsidR="003841A6">
        <w:rPr>
          <w:rFonts w:ascii="Times New Roman" w:hAnsi="Times New Roman" w:cs="Times New Roman"/>
          <w:color w:val="000000" w:themeColor="text1"/>
        </w:rPr>
        <w:t>.</w:t>
      </w:r>
      <w:r>
        <w:rPr>
          <w:rFonts w:ascii="Times New Roman" w:hAnsi="Times New Roman" w:cs="Times New Roman"/>
          <w:color w:val="000000" w:themeColor="text1"/>
        </w:rPr>
        <w:t xml:space="preserve"> </w:t>
      </w:r>
    </w:p>
    <w:p w:rsidR="006D7995" w:rsidRPr="00BA1A74" w:rsidRDefault="006D7995" w:rsidP="00BA1A74">
      <w:pPr>
        <w:pStyle w:val="Odstavecseseznamem"/>
        <w:numPr>
          <w:ilvl w:val="0"/>
          <w:numId w:val="36"/>
        </w:numPr>
        <w:spacing w:before="120" w:after="120" w:line="240" w:lineRule="auto"/>
        <w:ind w:left="993" w:hanging="709"/>
        <w:contextualSpacing w:val="0"/>
        <w:jc w:val="both"/>
        <w:rPr>
          <w:rFonts w:ascii="Times New Roman" w:hAnsi="Times New Roman" w:cs="Times New Roman"/>
          <w:color w:val="000000" w:themeColor="text1"/>
        </w:rPr>
      </w:pPr>
      <w:r w:rsidRPr="00814D26">
        <w:rPr>
          <w:rFonts w:ascii="Times New Roman" w:hAnsi="Times New Roman" w:cs="Times New Roman"/>
          <w:color w:val="000000" w:themeColor="text1"/>
        </w:rPr>
        <w:t>Podmínky a rozsah</w:t>
      </w:r>
      <w:r>
        <w:rPr>
          <w:rFonts w:ascii="Times New Roman" w:hAnsi="Times New Roman" w:cs="Times New Roman"/>
          <w:color w:val="000000" w:themeColor="text1"/>
        </w:rPr>
        <w:t xml:space="preserve"> zkušebního provozu</w:t>
      </w:r>
      <w:r w:rsidR="00BA1A74">
        <w:rPr>
          <w:rFonts w:ascii="Times New Roman" w:hAnsi="Times New Roman" w:cs="Times New Roman"/>
          <w:color w:val="000000" w:themeColor="text1"/>
        </w:rPr>
        <w:t xml:space="preserve"> bude dohodnut ve smyslu čl. 3.4 této Smlouvy v souladu s podmínkami uvedenými v stanovisku příslušného úřadu.</w:t>
      </w:r>
    </w:p>
    <w:p w:rsidR="006D7995" w:rsidRPr="00F44030" w:rsidRDefault="006D7995" w:rsidP="003841A6">
      <w:pPr>
        <w:pStyle w:val="Odstavecseseznamem"/>
        <w:spacing w:after="0"/>
        <w:ind w:left="426"/>
        <w:jc w:val="both"/>
        <w:rPr>
          <w:rFonts w:ascii="Times New Roman" w:hAnsi="Times New Roman" w:cs="Times New Roman"/>
          <w:color w:val="000000" w:themeColor="text1"/>
        </w:rPr>
      </w:pPr>
    </w:p>
    <w:p w:rsidR="00417BED" w:rsidRDefault="00417BED" w:rsidP="00417BED">
      <w:pPr>
        <w:pStyle w:val="Odstavecseseznamem"/>
        <w:numPr>
          <w:ilvl w:val="1"/>
          <w:numId w:val="1"/>
        </w:numPr>
        <w:spacing w:after="0"/>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Zhotovitel je povinen při provádění Díla dodržovat veškeré povinnosti v oblasti bezpečnosti a ochrany zdraví při práci v souladu s touto Smlouvou a jejími nedílnými součástmi a obecně závaznými předpisy</w:t>
      </w:r>
      <w:r w:rsidR="00DE38BE">
        <w:rPr>
          <w:rFonts w:ascii="Times New Roman" w:hAnsi="Times New Roman" w:cs="Times New Roman"/>
          <w:color w:val="000000" w:themeColor="text1"/>
        </w:rPr>
        <w:t>.</w:t>
      </w:r>
      <w:r>
        <w:rPr>
          <w:rFonts w:ascii="Times New Roman" w:hAnsi="Times New Roman" w:cs="Times New Roman"/>
          <w:color w:val="000000" w:themeColor="text1"/>
        </w:rPr>
        <w:t xml:space="preserve"> </w:t>
      </w:r>
    </w:p>
    <w:p w:rsidR="00417BED" w:rsidRPr="00996D71" w:rsidRDefault="00205E36" w:rsidP="00417BED">
      <w:pPr>
        <w:pStyle w:val="Odstavecseseznamem"/>
        <w:numPr>
          <w:ilvl w:val="1"/>
          <w:numId w:val="1"/>
        </w:numPr>
        <w:spacing w:after="0"/>
        <w:ind w:left="426" w:hanging="426"/>
        <w:jc w:val="both"/>
        <w:rPr>
          <w:rFonts w:ascii="Times New Roman" w:hAnsi="Times New Roman" w:cs="Times New Roman"/>
          <w:color w:val="000000" w:themeColor="text1"/>
        </w:rPr>
      </w:pPr>
      <w:r w:rsidRPr="00417BED">
        <w:rPr>
          <w:rFonts w:ascii="Times New Roman" w:hAnsi="Times New Roman" w:cs="Times New Roman"/>
          <w:color w:val="000000" w:themeColor="text1"/>
        </w:rPr>
        <w:t>Za dodržování a plnění povinností v oblasti bezpečnosti a ochrany zdraví při práci při provádění Díla dle této Smlouvy je za Objednatele pověřen zaměstnanec Objednatele jmenovaný Objednatelem a uvedený v protokolu o předání staveniště Zhotoviteli. Smluvní strany se dohodly, že</w:t>
      </w:r>
      <w:r w:rsidR="00417BED" w:rsidRPr="00417BED">
        <w:rPr>
          <w:rFonts w:ascii="Times New Roman" w:hAnsi="Times New Roman" w:cs="Times New Roman"/>
          <w:color w:val="000000" w:themeColor="text1"/>
        </w:rPr>
        <w:t xml:space="preserve"> </w:t>
      </w:r>
      <w:r w:rsidR="00417BED" w:rsidRPr="00417BED">
        <w:rPr>
          <w:rFonts w:ascii="Times New Roman" w:hAnsi="Times New Roman" w:cs="Times New Roman"/>
        </w:rPr>
        <w:t>bude plnit úlohu koordinace provádění opatření k zajištění BOZP zaměstnanců Objednatele a Zhotovitele a postupů k jejich splnění.</w:t>
      </w:r>
    </w:p>
    <w:p w:rsidR="00996D71" w:rsidRPr="00417BED" w:rsidRDefault="00996D71" w:rsidP="00996D71">
      <w:pPr>
        <w:pStyle w:val="Odstavecseseznamem"/>
        <w:numPr>
          <w:ilvl w:val="1"/>
          <w:numId w:val="1"/>
        </w:numPr>
        <w:spacing w:after="0"/>
        <w:jc w:val="both"/>
        <w:rPr>
          <w:rFonts w:ascii="Times New Roman" w:hAnsi="Times New Roman" w:cs="Times New Roman"/>
          <w:color w:val="000000" w:themeColor="text1"/>
        </w:rPr>
      </w:pPr>
      <w:r w:rsidRPr="00417BED">
        <w:rPr>
          <w:rFonts w:ascii="Times New Roman" w:hAnsi="Times New Roman" w:cs="Times New Roman"/>
        </w:rPr>
        <w:t>Objednatel v úloze zadavatele stavby určuje koordinátorem BOZP na staveništi, podle ustanovení § 14 zákona č. 309/2006 Sb., o zajištění dalších p</w:t>
      </w:r>
      <w:r>
        <w:rPr>
          <w:rFonts w:ascii="Times New Roman" w:hAnsi="Times New Roman" w:cs="Times New Roman"/>
        </w:rPr>
        <w:t>odmínek BOZP, v platném znění, Z</w:t>
      </w:r>
      <w:r w:rsidRPr="00417BED">
        <w:rPr>
          <w:rFonts w:ascii="Times New Roman" w:hAnsi="Times New Roman" w:cs="Times New Roman"/>
        </w:rPr>
        <w:t>hotovitele jako právnic</w:t>
      </w:r>
      <w:r>
        <w:rPr>
          <w:rFonts w:ascii="Times New Roman" w:hAnsi="Times New Roman" w:cs="Times New Roman"/>
        </w:rPr>
        <w:t>kou osobu, který podpisem této S</w:t>
      </w:r>
      <w:r w:rsidRPr="00417BED">
        <w:rPr>
          <w:rFonts w:ascii="Times New Roman" w:hAnsi="Times New Roman" w:cs="Times New Roman"/>
        </w:rPr>
        <w:t>mlouvy stvrzuje, že zabezpečí výkon této činnosti odborně způsobilou fyzickou osobou, jejíž jméno, příjmení, datum narození, bydliště, číslo osvědčení o způso</w:t>
      </w:r>
      <w:r w:rsidR="001A7978">
        <w:rPr>
          <w:rFonts w:ascii="Times New Roman" w:hAnsi="Times New Roman" w:cs="Times New Roman"/>
        </w:rPr>
        <w:t>bilosti a kontakty na ni předá O</w:t>
      </w:r>
      <w:r w:rsidRPr="00417BED">
        <w:rPr>
          <w:rFonts w:ascii="Times New Roman" w:hAnsi="Times New Roman" w:cs="Times New Roman"/>
        </w:rPr>
        <w:t>bjednateli nejpozději při podpisu protokolu o předání a převzetí staveniště</w:t>
      </w:r>
      <w:r>
        <w:rPr>
          <w:rFonts w:ascii="Times New Roman" w:hAnsi="Times New Roman" w:cs="Times New Roman"/>
        </w:rPr>
        <w:t>.</w:t>
      </w:r>
    </w:p>
    <w:p w:rsidR="00996D71" w:rsidRPr="00417BED" w:rsidRDefault="00996D71" w:rsidP="001A7978">
      <w:pPr>
        <w:pStyle w:val="Odstavecseseznamem"/>
        <w:spacing w:after="0"/>
        <w:ind w:left="426"/>
        <w:jc w:val="both"/>
        <w:rPr>
          <w:rFonts w:ascii="Times New Roman" w:hAnsi="Times New Roman" w:cs="Times New Roman"/>
          <w:color w:val="000000" w:themeColor="text1"/>
        </w:rPr>
      </w:pPr>
    </w:p>
    <w:p w:rsidR="00B674B6" w:rsidRPr="00B26060" w:rsidRDefault="00B674B6" w:rsidP="001967B6">
      <w:pPr>
        <w:pStyle w:val="Nadpis1"/>
        <w:numPr>
          <w:ilvl w:val="0"/>
          <w:numId w:val="1"/>
        </w:numPr>
        <w:spacing w:before="240"/>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2"/>
          <w:szCs w:val="22"/>
        </w:rPr>
        <w:t>Místo</w:t>
      </w:r>
      <w:r w:rsidRPr="00B26060">
        <w:rPr>
          <w:rFonts w:ascii="Times New Roman" w:hAnsi="Times New Roman" w:cs="Times New Roman"/>
          <w:color w:val="000000" w:themeColor="text1"/>
          <w:sz w:val="24"/>
          <w:szCs w:val="24"/>
        </w:rPr>
        <w:t xml:space="preserve"> a doba plnění</w:t>
      </w:r>
    </w:p>
    <w:p w:rsidR="00A52363" w:rsidRPr="00B26060" w:rsidRDefault="0094213B" w:rsidP="0084481B">
      <w:pPr>
        <w:pStyle w:val="Odstavecseseznamem"/>
        <w:numPr>
          <w:ilvl w:val="1"/>
          <w:numId w:val="1"/>
        </w:numPr>
        <w:ind w:left="426" w:hanging="426"/>
        <w:jc w:val="both"/>
        <w:rPr>
          <w:color w:val="000000" w:themeColor="text1"/>
        </w:rPr>
      </w:pPr>
      <w:r w:rsidRPr="00B26060">
        <w:rPr>
          <w:rFonts w:ascii="Times New Roman" w:hAnsi="Times New Roman" w:cs="Times New Roman"/>
          <w:color w:val="000000" w:themeColor="text1"/>
        </w:rPr>
        <w:t xml:space="preserve">Místem plnění je: </w:t>
      </w:r>
      <w:r w:rsidR="0060054A">
        <w:rPr>
          <w:rFonts w:ascii="Times New Roman" w:hAnsi="Times New Roman" w:cs="Times New Roman"/>
          <w:color w:val="000000" w:themeColor="text1"/>
        </w:rPr>
        <w:t xml:space="preserve">ČEPRO, a.s., </w:t>
      </w:r>
      <w:r w:rsidR="00B42F3E">
        <w:rPr>
          <w:rFonts w:ascii="Times New Roman" w:hAnsi="Times New Roman" w:cs="Times New Roman"/>
          <w:color w:val="000000" w:themeColor="text1"/>
        </w:rPr>
        <w:t>sklad Cerekvice</w:t>
      </w:r>
    </w:p>
    <w:p w:rsidR="0084481B" w:rsidRPr="00B26060" w:rsidRDefault="0084481B" w:rsidP="0084481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Te</w:t>
      </w:r>
      <w:r w:rsidR="00F51F01">
        <w:rPr>
          <w:rFonts w:ascii="Times New Roman" w:hAnsi="Times New Roman" w:cs="Times New Roman"/>
          <w:color w:val="000000" w:themeColor="text1"/>
        </w:rPr>
        <w:t>r</w:t>
      </w:r>
      <w:r w:rsidRPr="00B26060">
        <w:rPr>
          <w:rFonts w:ascii="Times New Roman" w:hAnsi="Times New Roman" w:cs="Times New Roman"/>
          <w:color w:val="000000" w:themeColor="text1"/>
        </w:rPr>
        <w:t>míny provedení Díla:</w:t>
      </w:r>
    </w:p>
    <w:p w:rsidR="0084481B" w:rsidRPr="00B26060" w:rsidRDefault="0084481B" w:rsidP="0084481B">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Termín zahájení realizace Díla: </w:t>
      </w:r>
      <w:r w:rsidR="00404107">
        <w:rPr>
          <w:rFonts w:ascii="Times New Roman" w:hAnsi="Times New Roman" w:cs="Times New Roman"/>
          <w:color w:val="000000" w:themeColor="text1"/>
        </w:rPr>
        <w:tab/>
      </w:r>
      <w:r w:rsidR="002A0DED">
        <w:rPr>
          <w:rFonts w:ascii="Times New Roman" w:hAnsi="Times New Roman" w:cs="Times New Roman"/>
          <w:color w:val="000000" w:themeColor="text1"/>
        </w:rPr>
        <w:tab/>
      </w:r>
      <w:r w:rsidR="002A0DED">
        <w:rPr>
          <w:rFonts w:ascii="Times New Roman" w:hAnsi="Times New Roman" w:cs="Times New Roman"/>
          <w:color w:val="000000" w:themeColor="text1"/>
        </w:rPr>
        <w:tab/>
      </w:r>
      <w:r w:rsidR="002A0DED">
        <w:rPr>
          <w:rFonts w:ascii="Times New Roman" w:hAnsi="Times New Roman" w:cs="Times New Roman"/>
          <w:color w:val="000000" w:themeColor="text1"/>
        </w:rPr>
        <w:tab/>
      </w:r>
      <w:r w:rsidR="00B42F3E">
        <w:rPr>
          <w:rFonts w:ascii="Times New Roman" w:hAnsi="Times New Roman" w:cs="Times New Roman"/>
          <w:color w:val="000000" w:themeColor="text1"/>
        </w:rPr>
        <w:t>září</w:t>
      </w:r>
      <w:r w:rsidR="00404107">
        <w:rPr>
          <w:rFonts w:ascii="Times New Roman" w:hAnsi="Times New Roman" w:cs="Times New Roman"/>
          <w:color w:val="000000" w:themeColor="text1"/>
        </w:rPr>
        <w:t xml:space="preserve"> 2013</w:t>
      </w:r>
    </w:p>
    <w:p w:rsidR="0084481B" w:rsidRPr="002A0DED" w:rsidRDefault="0084481B" w:rsidP="0084481B">
      <w:pPr>
        <w:pStyle w:val="Odstavecseseznamem"/>
        <w:ind w:left="426"/>
        <w:jc w:val="both"/>
        <w:rPr>
          <w:rFonts w:ascii="Times New Roman" w:hAnsi="Times New Roman" w:cs="Times New Roman"/>
          <w:i/>
          <w:color w:val="000000" w:themeColor="text1"/>
        </w:rPr>
      </w:pPr>
      <w:r w:rsidRPr="002A0DED">
        <w:rPr>
          <w:rFonts w:ascii="Times New Roman" w:hAnsi="Times New Roman" w:cs="Times New Roman"/>
          <w:i/>
          <w:color w:val="000000" w:themeColor="text1"/>
        </w:rPr>
        <w:t>Dílčí termíny:</w:t>
      </w:r>
      <w:r w:rsidR="00B42F3E" w:rsidRPr="002A0DED">
        <w:rPr>
          <w:rFonts w:ascii="Times New Roman" w:hAnsi="Times New Roman" w:cs="Times New Roman"/>
          <w:i/>
          <w:color w:val="000000" w:themeColor="text1"/>
        </w:rPr>
        <w:tab/>
      </w:r>
      <w:r w:rsidR="00B42F3E" w:rsidRPr="002A0DED">
        <w:rPr>
          <w:rFonts w:ascii="Times New Roman" w:hAnsi="Times New Roman" w:cs="Times New Roman"/>
          <w:i/>
          <w:color w:val="000000" w:themeColor="text1"/>
        </w:rPr>
        <w:tab/>
      </w:r>
      <w:r w:rsidR="00B42F3E" w:rsidRPr="002A0DED">
        <w:rPr>
          <w:rFonts w:ascii="Times New Roman" w:hAnsi="Times New Roman" w:cs="Times New Roman"/>
          <w:i/>
          <w:color w:val="000000" w:themeColor="text1"/>
        </w:rPr>
        <w:tab/>
      </w:r>
    </w:p>
    <w:p w:rsidR="0084481B" w:rsidRDefault="0060054A" w:rsidP="0084481B">
      <w:pPr>
        <w:pStyle w:val="Odstavecseseznamem"/>
        <w:ind w:left="426"/>
        <w:jc w:val="both"/>
        <w:rPr>
          <w:rFonts w:ascii="Times New Roman" w:hAnsi="Times New Roman" w:cs="Times New Roman"/>
          <w:color w:val="000000" w:themeColor="text1"/>
        </w:rPr>
      </w:pPr>
      <w:r>
        <w:rPr>
          <w:rFonts w:ascii="Times New Roman" w:hAnsi="Times New Roman" w:cs="Times New Roman"/>
          <w:color w:val="000000" w:themeColor="text1"/>
        </w:rPr>
        <w:t xml:space="preserve">Termín </w:t>
      </w:r>
      <w:r w:rsidR="00EE772E">
        <w:rPr>
          <w:rFonts w:ascii="Times New Roman" w:hAnsi="Times New Roman" w:cs="Times New Roman"/>
          <w:color w:val="000000" w:themeColor="text1"/>
        </w:rPr>
        <w:t>zahájení</w:t>
      </w:r>
      <w:r>
        <w:rPr>
          <w:rFonts w:ascii="Times New Roman" w:hAnsi="Times New Roman" w:cs="Times New Roman"/>
          <w:color w:val="000000" w:themeColor="text1"/>
        </w:rPr>
        <w:t xml:space="preserve"> zkušebního provozu:</w:t>
      </w:r>
      <w:r>
        <w:rPr>
          <w:rFonts w:ascii="Times New Roman" w:hAnsi="Times New Roman" w:cs="Times New Roman"/>
          <w:color w:val="000000" w:themeColor="text1"/>
        </w:rPr>
        <w:tab/>
      </w:r>
      <w:r w:rsidR="002A0DED">
        <w:rPr>
          <w:rFonts w:ascii="Times New Roman" w:hAnsi="Times New Roman" w:cs="Times New Roman"/>
          <w:color w:val="000000" w:themeColor="text1"/>
        </w:rPr>
        <w:tab/>
      </w:r>
      <w:r w:rsidR="002A0DED">
        <w:rPr>
          <w:rFonts w:ascii="Times New Roman" w:hAnsi="Times New Roman" w:cs="Times New Roman"/>
          <w:color w:val="000000" w:themeColor="text1"/>
        </w:rPr>
        <w:tab/>
      </w:r>
      <w:r w:rsidR="00B42F3E">
        <w:rPr>
          <w:rFonts w:ascii="Times New Roman" w:hAnsi="Times New Roman" w:cs="Times New Roman"/>
          <w:color w:val="000000" w:themeColor="text1"/>
        </w:rPr>
        <w:t>listopad</w:t>
      </w:r>
      <w:r w:rsidRPr="00C612EC">
        <w:rPr>
          <w:rFonts w:ascii="Times New Roman" w:hAnsi="Times New Roman" w:cs="Times New Roman"/>
          <w:color w:val="000000" w:themeColor="text1"/>
        </w:rPr>
        <w:t xml:space="preserve"> 2013</w:t>
      </w:r>
      <w:r w:rsidR="0084481B" w:rsidRPr="00B26060">
        <w:rPr>
          <w:rFonts w:ascii="Times New Roman" w:hAnsi="Times New Roman" w:cs="Times New Roman"/>
          <w:color w:val="000000" w:themeColor="text1"/>
        </w:rPr>
        <w:t xml:space="preserve"> </w:t>
      </w:r>
    </w:p>
    <w:p w:rsidR="00B42F3E" w:rsidRPr="00B26060" w:rsidRDefault="00B42F3E" w:rsidP="0084481B">
      <w:pPr>
        <w:pStyle w:val="Odstavecseseznamem"/>
        <w:ind w:left="426"/>
        <w:jc w:val="both"/>
        <w:rPr>
          <w:rFonts w:ascii="Times New Roman" w:hAnsi="Times New Roman" w:cs="Times New Roman"/>
          <w:color w:val="000000" w:themeColor="text1"/>
        </w:rPr>
      </w:pPr>
      <w:r>
        <w:rPr>
          <w:rFonts w:ascii="Times New Roman" w:hAnsi="Times New Roman" w:cs="Times New Roman"/>
          <w:color w:val="000000" w:themeColor="text1"/>
        </w:rPr>
        <w:tab/>
        <w:t>vyhodnocení zkušebního provozu</w:t>
      </w:r>
      <w:r>
        <w:rPr>
          <w:rFonts w:ascii="Times New Roman" w:hAnsi="Times New Roman" w:cs="Times New Roman"/>
          <w:color w:val="000000" w:themeColor="text1"/>
        </w:rPr>
        <w:tab/>
      </w:r>
      <w:r w:rsidR="002A0DED">
        <w:rPr>
          <w:rFonts w:ascii="Times New Roman" w:hAnsi="Times New Roman" w:cs="Times New Roman"/>
          <w:color w:val="000000" w:themeColor="text1"/>
        </w:rPr>
        <w:tab/>
      </w:r>
      <w:r w:rsidR="002A0DED">
        <w:rPr>
          <w:rFonts w:ascii="Times New Roman" w:hAnsi="Times New Roman" w:cs="Times New Roman"/>
          <w:color w:val="000000" w:themeColor="text1"/>
        </w:rPr>
        <w:tab/>
      </w:r>
      <w:r>
        <w:rPr>
          <w:rFonts w:ascii="Times New Roman" w:hAnsi="Times New Roman" w:cs="Times New Roman"/>
          <w:color w:val="000000" w:themeColor="text1"/>
        </w:rPr>
        <w:t>listopad 2014</w:t>
      </w:r>
    </w:p>
    <w:p w:rsidR="0084481B" w:rsidRDefault="0084481B" w:rsidP="0084481B">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Termín </w:t>
      </w:r>
      <w:r w:rsidR="00C04587">
        <w:rPr>
          <w:rFonts w:ascii="Times New Roman" w:hAnsi="Times New Roman" w:cs="Times New Roman"/>
          <w:color w:val="000000" w:themeColor="text1"/>
        </w:rPr>
        <w:t xml:space="preserve">kolaudace - </w:t>
      </w:r>
      <w:r w:rsidR="00B42F3E">
        <w:rPr>
          <w:rFonts w:ascii="Times New Roman" w:hAnsi="Times New Roman" w:cs="Times New Roman"/>
          <w:color w:val="000000" w:themeColor="text1"/>
        </w:rPr>
        <w:t xml:space="preserve">vydání kolaudačního </w:t>
      </w:r>
      <w:r w:rsidR="00F44030">
        <w:rPr>
          <w:rFonts w:ascii="Times New Roman" w:hAnsi="Times New Roman" w:cs="Times New Roman"/>
          <w:color w:val="000000" w:themeColor="text1"/>
        </w:rPr>
        <w:t>souhlasu</w:t>
      </w:r>
      <w:r w:rsidRPr="00B26060">
        <w:rPr>
          <w:rFonts w:ascii="Times New Roman" w:hAnsi="Times New Roman" w:cs="Times New Roman"/>
          <w:color w:val="000000" w:themeColor="text1"/>
        </w:rPr>
        <w:t xml:space="preserve">: </w:t>
      </w:r>
      <w:r w:rsidR="0060054A">
        <w:rPr>
          <w:rFonts w:ascii="Times New Roman" w:hAnsi="Times New Roman" w:cs="Times New Roman"/>
          <w:color w:val="000000" w:themeColor="text1"/>
        </w:rPr>
        <w:tab/>
      </w:r>
      <w:r w:rsidR="00B42F3E">
        <w:rPr>
          <w:rFonts w:ascii="Times New Roman" w:hAnsi="Times New Roman" w:cs="Times New Roman"/>
          <w:color w:val="000000" w:themeColor="text1"/>
        </w:rPr>
        <w:tab/>
      </w:r>
      <w:r w:rsidR="00B42F3E">
        <w:rPr>
          <w:rFonts w:ascii="Times New Roman" w:hAnsi="Times New Roman" w:cs="Times New Roman"/>
          <w:color w:val="000000" w:themeColor="text1"/>
        </w:rPr>
        <w:tab/>
        <w:t>prosinec</w:t>
      </w:r>
      <w:r w:rsidR="0060054A" w:rsidRPr="00405025">
        <w:rPr>
          <w:rFonts w:ascii="Times New Roman" w:hAnsi="Times New Roman" w:cs="Times New Roman"/>
          <w:color w:val="000000" w:themeColor="text1"/>
        </w:rPr>
        <w:t xml:space="preserve"> 201</w:t>
      </w:r>
      <w:r w:rsidR="00B42F3E">
        <w:rPr>
          <w:rFonts w:ascii="Times New Roman" w:hAnsi="Times New Roman" w:cs="Times New Roman"/>
          <w:color w:val="000000" w:themeColor="text1"/>
        </w:rPr>
        <w:t>4</w:t>
      </w:r>
    </w:p>
    <w:p w:rsidR="00C04587" w:rsidRPr="00B26060" w:rsidRDefault="00C04587" w:rsidP="0084481B">
      <w:pPr>
        <w:pStyle w:val="Odstavecseseznamem"/>
        <w:ind w:left="426"/>
        <w:jc w:val="both"/>
        <w:rPr>
          <w:rFonts w:ascii="Times New Roman" w:hAnsi="Times New Roman" w:cs="Times New Roman"/>
          <w:color w:val="000000" w:themeColor="text1"/>
        </w:rPr>
      </w:pPr>
      <w:r>
        <w:rPr>
          <w:rFonts w:ascii="Times New Roman" w:hAnsi="Times New Roman" w:cs="Times New Roman"/>
          <w:color w:val="000000" w:themeColor="text1"/>
        </w:rPr>
        <w:t>Termín dokončení Díla</w:t>
      </w:r>
      <w:r w:rsidR="00BA1A74">
        <w:rPr>
          <w:rFonts w:ascii="Times New Roman" w:hAnsi="Times New Roman" w:cs="Times New Roman"/>
          <w:color w:val="000000" w:themeColor="text1"/>
        </w:rPr>
        <w:t xml:space="preserve"> </w:t>
      </w:r>
      <w:r w:rsidR="00BA1A74">
        <w:rPr>
          <w:rFonts w:ascii="Times New Roman" w:hAnsi="Times New Roman" w:cs="Times New Roman"/>
          <w:color w:val="000000" w:themeColor="text1"/>
        </w:rPr>
        <w:tab/>
      </w:r>
      <w:r w:rsidR="00BA1A74">
        <w:rPr>
          <w:rFonts w:ascii="Times New Roman" w:hAnsi="Times New Roman" w:cs="Times New Roman"/>
          <w:color w:val="000000" w:themeColor="text1"/>
        </w:rPr>
        <w:tab/>
      </w:r>
      <w:r w:rsidR="00BA1A74">
        <w:rPr>
          <w:rFonts w:ascii="Times New Roman" w:hAnsi="Times New Roman" w:cs="Times New Roman"/>
          <w:color w:val="000000" w:themeColor="text1"/>
        </w:rPr>
        <w:tab/>
      </w:r>
      <w:r w:rsidR="00BA1A74">
        <w:rPr>
          <w:rFonts w:ascii="Times New Roman" w:hAnsi="Times New Roman" w:cs="Times New Roman"/>
          <w:color w:val="000000" w:themeColor="text1"/>
        </w:rPr>
        <w:tab/>
        <w:t>prosinec 2014</w:t>
      </w:r>
    </w:p>
    <w:p w:rsidR="00EE772E" w:rsidRPr="00730FAC" w:rsidRDefault="00971269" w:rsidP="00EE772E">
      <w:pPr>
        <w:pStyle w:val="Odstavecseseznamem"/>
        <w:numPr>
          <w:ilvl w:val="1"/>
          <w:numId w:val="1"/>
        </w:numPr>
        <w:spacing w:before="120" w:after="120" w:line="240" w:lineRule="auto"/>
        <w:ind w:left="425" w:hanging="425"/>
        <w:contextualSpacing w:val="0"/>
        <w:jc w:val="both"/>
        <w:rPr>
          <w:rFonts w:ascii="Times New Roman" w:hAnsi="Times New Roman" w:cs="Times New Roman"/>
          <w:color w:val="000000" w:themeColor="text1"/>
        </w:rPr>
      </w:pPr>
      <w:r w:rsidRPr="00B26060">
        <w:rPr>
          <w:rFonts w:ascii="Times New Roman" w:hAnsi="Times New Roman" w:cs="Times New Roman"/>
          <w:color w:val="000000" w:themeColor="text1"/>
          <w:szCs w:val="24"/>
        </w:rPr>
        <w:t xml:space="preserve">Místo plnění se nachází </w:t>
      </w:r>
      <w:r w:rsidR="002A0DED">
        <w:rPr>
          <w:rFonts w:ascii="Times New Roman" w:hAnsi="Times New Roman" w:cs="Times New Roman"/>
          <w:color w:val="000000" w:themeColor="text1"/>
          <w:szCs w:val="24"/>
        </w:rPr>
        <w:t>v</w:t>
      </w:r>
      <w:r w:rsidR="00C02E0F">
        <w:rPr>
          <w:rFonts w:ascii="Times New Roman" w:hAnsi="Times New Roman" w:cs="Times New Roman"/>
          <w:color w:val="000000" w:themeColor="text1"/>
          <w:szCs w:val="24"/>
        </w:rPr>
        <w:t> a</w:t>
      </w:r>
      <w:r w:rsidR="00EE772E">
        <w:rPr>
          <w:rFonts w:ascii="Times New Roman" w:hAnsi="Times New Roman" w:cs="Times New Roman"/>
          <w:color w:val="000000" w:themeColor="text1"/>
          <w:szCs w:val="24"/>
        </w:rPr>
        <w:t>reálu provozu Objednatele - v</w:t>
      </w:r>
      <w:r w:rsidR="002A0DED">
        <w:rPr>
          <w:rFonts w:ascii="Times New Roman" w:hAnsi="Times New Roman" w:cs="Times New Roman"/>
          <w:color w:val="000000" w:themeColor="text1"/>
          <w:szCs w:val="24"/>
        </w:rPr>
        <w:t>e skladu ČEPRO, a.s. Cerekvice</w:t>
      </w:r>
      <w:r w:rsidR="00EE772E">
        <w:rPr>
          <w:rFonts w:ascii="Times New Roman" w:hAnsi="Times New Roman" w:cs="Times New Roman"/>
          <w:color w:val="000000" w:themeColor="text1"/>
          <w:szCs w:val="24"/>
        </w:rPr>
        <w:t xml:space="preserve"> </w:t>
      </w:r>
      <w:r w:rsidR="00EE772E" w:rsidRPr="00B26060">
        <w:rPr>
          <w:rFonts w:ascii="Times New Roman" w:hAnsi="Times New Roman" w:cs="Times New Roman"/>
          <w:color w:val="000000" w:themeColor="text1"/>
          <w:szCs w:val="24"/>
        </w:rPr>
        <w:t>a Dílo</w:t>
      </w:r>
      <w:r w:rsidR="00EE772E">
        <w:rPr>
          <w:rFonts w:ascii="Times New Roman" w:hAnsi="Times New Roman" w:cs="Times New Roman"/>
          <w:color w:val="000000" w:themeColor="text1"/>
          <w:szCs w:val="24"/>
        </w:rPr>
        <w:t xml:space="preserve"> bude prováděno za nepřetržitého provozu skladu. Zhotovitel musí tuto skutečnost při provádění Díla respektovat a zohlednit ji v Harmonogramu plnění. P</w:t>
      </w:r>
      <w:r w:rsidR="00EE772E" w:rsidRPr="00730FAC">
        <w:rPr>
          <w:rFonts w:ascii="Times New Roman" w:hAnsi="Times New Roman" w:cs="Times New Roman"/>
          <w:color w:val="000000" w:themeColor="text1"/>
          <w:szCs w:val="24"/>
        </w:rPr>
        <w:t>řípadné náklady Zhotovitele vzniklé z důvodu této skutečnosti, např. z důvodu opatření k dodržování předpisů Objednatele platných v místě plnění a veškerém dotče</w:t>
      </w:r>
      <w:r w:rsidR="00EE772E">
        <w:rPr>
          <w:rFonts w:ascii="Times New Roman" w:hAnsi="Times New Roman" w:cs="Times New Roman"/>
          <w:color w:val="000000" w:themeColor="text1"/>
          <w:szCs w:val="24"/>
        </w:rPr>
        <w:t>ném okolí místa plnění, kde je D</w:t>
      </w:r>
      <w:r w:rsidR="00EE772E" w:rsidRPr="00730FAC">
        <w:rPr>
          <w:rFonts w:ascii="Times New Roman" w:hAnsi="Times New Roman" w:cs="Times New Roman"/>
          <w:color w:val="000000" w:themeColor="text1"/>
          <w:szCs w:val="24"/>
        </w:rPr>
        <w:t>ílo Zhotovitelem prováděno, jsou zahrnuty v Ceně díla.</w:t>
      </w:r>
      <w:r w:rsidR="00EE772E">
        <w:rPr>
          <w:rFonts w:ascii="Times New Roman" w:hAnsi="Times New Roman" w:cs="Times New Roman"/>
          <w:color w:val="000000" w:themeColor="text1"/>
          <w:szCs w:val="24"/>
        </w:rPr>
        <w:t xml:space="preserve"> </w:t>
      </w:r>
    </w:p>
    <w:p w:rsidR="0002713D" w:rsidRPr="00E37B03" w:rsidRDefault="00971269" w:rsidP="00E37B03">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Řádné provedení </w:t>
      </w:r>
      <w:r w:rsidR="000C2FCF"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íla</w:t>
      </w:r>
      <w:r w:rsidR="00EE772E">
        <w:rPr>
          <w:rFonts w:ascii="Times New Roman" w:hAnsi="Times New Roman" w:cs="Times New Roman"/>
          <w:color w:val="000000" w:themeColor="text1"/>
        </w:rPr>
        <w:t xml:space="preserve"> nevyžaduje odstávku provozu skladu Objednatele a Smluvní strany se zároveň dohodly, že Zhotovitel bude postupovat během realizace Díla tak, aby zajistil nepřetržitý provoz chemické čistírny odpadních vod.</w:t>
      </w:r>
      <w:r w:rsidRPr="00B26060">
        <w:rPr>
          <w:rFonts w:ascii="Times New Roman" w:hAnsi="Times New Roman" w:cs="Times New Roman"/>
          <w:color w:val="000000" w:themeColor="text1"/>
        </w:rPr>
        <w:t xml:space="preserve"> </w:t>
      </w:r>
    </w:p>
    <w:p w:rsidR="00AF38AE" w:rsidRPr="00B26060" w:rsidRDefault="00AF38AE" w:rsidP="00EE772E">
      <w:pPr>
        <w:pStyle w:val="Odstavecseseznamem"/>
        <w:ind w:left="426"/>
        <w:rPr>
          <w:rFonts w:ascii="Times New Roman" w:hAnsi="Times New Roman" w:cs="Times New Roman"/>
          <w:color w:val="000000" w:themeColor="text1"/>
        </w:rPr>
      </w:pPr>
    </w:p>
    <w:p w:rsidR="00EE772E" w:rsidRDefault="00EE772E" w:rsidP="0084481B">
      <w:pPr>
        <w:pStyle w:val="Odstavecseseznamem"/>
        <w:numPr>
          <w:ilvl w:val="1"/>
          <w:numId w:val="1"/>
        </w:numPr>
        <w:ind w:left="426" w:hanging="426"/>
        <w:jc w:val="both"/>
        <w:rPr>
          <w:rFonts w:ascii="Times New Roman" w:hAnsi="Times New Roman" w:cs="Times New Roman"/>
          <w:color w:val="000000" w:themeColor="text1"/>
        </w:rPr>
      </w:pPr>
      <w:r>
        <w:rPr>
          <w:rFonts w:ascii="Times New Roman" w:hAnsi="Times New Roman" w:cs="Times New Roman"/>
          <w:color w:val="000000" w:themeColor="text1"/>
        </w:rPr>
        <w:t xml:space="preserve">Smluvní </w:t>
      </w:r>
      <w:r w:rsidRPr="00405025">
        <w:rPr>
          <w:rFonts w:ascii="Times New Roman" w:hAnsi="Times New Roman" w:cs="Times New Roman"/>
          <w:color w:val="000000" w:themeColor="text1"/>
        </w:rPr>
        <w:t xml:space="preserve">strany se dohodly, že postup prací </w:t>
      </w:r>
      <w:r>
        <w:rPr>
          <w:rFonts w:ascii="Times New Roman" w:hAnsi="Times New Roman" w:cs="Times New Roman"/>
          <w:color w:val="000000" w:themeColor="text1"/>
        </w:rPr>
        <w:t>Zhotovitele</w:t>
      </w:r>
      <w:r w:rsidRPr="00405025">
        <w:rPr>
          <w:rFonts w:ascii="Times New Roman" w:hAnsi="Times New Roman" w:cs="Times New Roman"/>
          <w:color w:val="000000" w:themeColor="text1"/>
        </w:rPr>
        <w:t xml:space="preserve"> se řídí dle Harmonogramu plnění.</w:t>
      </w:r>
    </w:p>
    <w:p w:rsidR="0084481B" w:rsidRPr="00B26060" w:rsidRDefault="00EE772E" w:rsidP="0084481B">
      <w:pPr>
        <w:pStyle w:val="Odstavecseseznamem"/>
        <w:ind w:left="851" w:hanging="425"/>
        <w:jc w:val="both"/>
        <w:rPr>
          <w:rFonts w:ascii="Times New Roman" w:hAnsi="Times New Roman" w:cs="Times New Roman"/>
          <w:color w:val="000000" w:themeColor="text1"/>
        </w:rPr>
      </w:pPr>
      <w:r w:rsidRPr="00B26060" w:rsidDel="00EE772E">
        <w:rPr>
          <w:rFonts w:ascii="Times New Roman" w:hAnsi="Times New Roman" w:cs="Times New Roman"/>
          <w:color w:val="000000" w:themeColor="text1"/>
        </w:rPr>
        <w:t xml:space="preserve"> </w:t>
      </w:r>
      <w:r w:rsidR="0084481B" w:rsidRPr="00B26060">
        <w:rPr>
          <w:rFonts w:ascii="Times New Roman" w:hAnsi="Times New Roman" w:cs="Times New Roman"/>
          <w:color w:val="000000" w:themeColor="text1"/>
        </w:rPr>
        <w:t>(dále a výše jen „</w:t>
      </w:r>
      <w:r w:rsidR="0084481B" w:rsidRPr="00B26060">
        <w:rPr>
          <w:rFonts w:ascii="Times New Roman" w:hAnsi="Times New Roman" w:cs="Times New Roman"/>
          <w:b/>
          <w:i/>
          <w:color w:val="000000" w:themeColor="text1"/>
        </w:rPr>
        <w:t>Harmonogram plnění</w:t>
      </w:r>
      <w:r w:rsidR="0084481B" w:rsidRPr="00B26060">
        <w:rPr>
          <w:rFonts w:ascii="Times New Roman" w:hAnsi="Times New Roman" w:cs="Times New Roman"/>
          <w:color w:val="000000" w:themeColor="text1"/>
        </w:rPr>
        <w:t>“)</w:t>
      </w:r>
    </w:p>
    <w:p w:rsidR="00EE772E" w:rsidRPr="000B262B" w:rsidRDefault="00EE772E" w:rsidP="000B262B">
      <w:pPr>
        <w:pStyle w:val="Odstavecseseznamem"/>
        <w:numPr>
          <w:ilvl w:val="1"/>
          <w:numId w:val="1"/>
        </w:numPr>
        <w:ind w:left="426" w:hanging="426"/>
        <w:jc w:val="both"/>
      </w:pPr>
      <w:r>
        <w:rPr>
          <w:rFonts w:ascii="Times New Roman" w:hAnsi="Times New Roman" w:cs="Times New Roman"/>
          <w:color w:val="000000" w:themeColor="text1"/>
        </w:rPr>
        <w:t>Harmonogram plnění s předběžnými časovými údaji o pr</w:t>
      </w:r>
      <w:r w:rsidR="00D40EA9">
        <w:rPr>
          <w:rFonts w:ascii="Times New Roman" w:hAnsi="Times New Roman" w:cs="Times New Roman"/>
          <w:color w:val="000000" w:themeColor="text1"/>
        </w:rPr>
        <w:t>ůběhu realizace Díla</w:t>
      </w:r>
      <w:r>
        <w:rPr>
          <w:rFonts w:ascii="Times New Roman" w:hAnsi="Times New Roman" w:cs="Times New Roman"/>
          <w:color w:val="000000" w:themeColor="text1"/>
        </w:rPr>
        <w:t xml:space="preserve"> </w:t>
      </w:r>
      <w:r w:rsidR="00D40EA9">
        <w:rPr>
          <w:rFonts w:ascii="Times New Roman" w:hAnsi="Times New Roman" w:cs="Times New Roman"/>
          <w:color w:val="000000" w:themeColor="text1"/>
        </w:rPr>
        <w:t>podle a v souladu se Z</w:t>
      </w:r>
      <w:r w:rsidR="00A34F53">
        <w:rPr>
          <w:rFonts w:ascii="Times New Roman" w:hAnsi="Times New Roman" w:cs="Times New Roman"/>
          <w:color w:val="000000" w:themeColor="text1"/>
        </w:rPr>
        <w:t xml:space="preserve">adávací dokumentací </w:t>
      </w:r>
      <w:r w:rsidR="00D40EA9">
        <w:rPr>
          <w:rFonts w:ascii="Times New Roman" w:hAnsi="Times New Roman" w:cs="Times New Roman"/>
          <w:color w:val="000000" w:themeColor="text1"/>
        </w:rPr>
        <w:t xml:space="preserve">Objednatele </w:t>
      </w:r>
      <w:r>
        <w:rPr>
          <w:rFonts w:ascii="Times New Roman" w:hAnsi="Times New Roman" w:cs="Times New Roman"/>
          <w:color w:val="000000" w:themeColor="text1"/>
        </w:rPr>
        <w:t>je součástí Nabídky, přičem</w:t>
      </w:r>
      <w:r w:rsidR="00D40EA9">
        <w:rPr>
          <w:rFonts w:ascii="Times New Roman" w:hAnsi="Times New Roman" w:cs="Times New Roman"/>
          <w:color w:val="000000" w:themeColor="text1"/>
        </w:rPr>
        <w:t xml:space="preserve">ž </w:t>
      </w:r>
      <w:r w:rsidR="00D40EA9" w:rsidRPr="00D40EA9">
        <w:rPr>
          <w:rFonts w:ascii="Times New Roman" w:hAnsi="Times New Roman" w:cs="Times New Roman"/>
          <w:color w:val="000000" w:themeColor="text1"/>
        </w:rPr>
        <w:t xml:space="preserve">Zhotovitel </w:t>
      </w:r>
      <w:r w:rsidR="00D40EA9" w:rsidRPr="00D40EA9">
        <w:rPr>
          <w:rFonts w:ascii="Times New Roman" w:hAnsi="Times New Roman" w:cs="Times New Roman"/>
        </w:rPr>
        <w:t>vypracuje a předloží Objednateli k odsouhlasení neprodleně po podpisu této Smlouvy aktualizovaný Harmonogram plnění, tj. Harmonogram plnění uvedený v Nabídce se zapracovanými připomínkami a požadavky Objednatele, který předá Objednateli v písemné podobě nejpozději před předáním Staveniště Objednatelem Zhotoviteli. Koneč</w:t>
      </w:r>
      <w:r w:rsidR="00A34F53">
        <w:rPr>
          <w:rFonts w:ascii="Times New Roman" w:hAnsi="Times New Roman" w:cs="Times New Roman"/>
        </w:rPr>
        <w:t>ný a závazný Harmonogram plnění bude podepsán Zástupci obou smluvních stran.</w:t>
      </w:r>
      <w:r w:rsidR="00A34F53" w:rsidRPr="006B0150">
        <w:rPr>
          <w:rFonts w:ascii="Times New Roman" w:hAnsi="Times New Roman" w:cs="Times New Roman"/>
        </w:rPr>
        <w:t xml:space="preserve"> </w:t>
      </w:r>
      <w:r w:rsidRPr="006B0150">
        <w:rPr>
          <w:rFonts w:ascii="Times New Roman" w:hAnsi="Times New Roman" w:cs="Times New Roman"/>
        </w:rPr>
        <w:t>Zhotovitel je povinen realizovat Dílo ve lhůtách a termínech uvedených v Harmonogramu plnění</w:t>
      </w:r>
      <w:r w:rsidR="006B0150" w:rsidRPr="006B0150">
        <w:rPr>
          <w:rFonts w:ascii="Times New Roman" w:hAnsi="Times New Roman" w:cs="Times New Roman"/>
        </w:rPr>
        <w:t>.</w:t>
      </w:r>
    </w:p>
    <w:p w:rsidR="00AF38AE" w:rsidRPr="00B26060" w:rsidRDefault="00AF38AE" w:rsidP="00754179">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Přejímka staveniště</w:t>
      </w:r>
    </w:p>
    <w:p w:rsidR="00AF38AE" w:rsidRPr="00B26060" w:rsidRDefault="00AF38AE" w:rsidP="00754179">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je povinen zahájit výstavbu Díla </w:t>
      </w:r>
      <w:r w:rsidR="009E3FEF" w:rsidRPr="00B26060">
        <w:rPr>
          <w:rFonts w:ascii="Times New Roman" w:hAnsi="Times New Roman" w:cs="Times New Roman"/>
          <w:color w:val="000000" w:themeColor="text1"/>
        </w:rPr>
        <w:t xml:space="preserve">na staveništi </w:t>
      </w:r>
      <w:r w:rsidR="00EE772E">
        <w:rPr>
          <w:rFonts w:ascii="Times New Roman" w:hAnsi="Times New Roman" w:cs="Times New Roman"/>
          <w:color w:val="000000" w:themeColor="text1"/>
        </w:rPr>
        <w:t xml:space="preserve">po schválení realizační projektové dokumentace a </w:t>
      </w:r>
      <w:r w:rsidRPr="009B1367">
        <w:rPr>
          <w:rFonts w:ascii="Times New Roman" w:hAnsi="Times New Roman" w:cs="Times New Roman"/>
          <w:color w:val="000000" w:themeColor="text1"/>
        </w:rPr>
        <w:t xml:space="preserve">do </w:t>
      </w:r>
      <w:r w:rsidR="0060054A" w:rsidRPr="009B1367">
        <w:rPr>
          <w:rFonts w:ascii="Times New Roman" w:hAnsi="Times New Roman" w:cs="Times New Roman"/>
          <w:color w:val="000000" w:themeColor="text1"/>
        </w:rPr>
        <w:t>3</w:t>
      </w:r>
      <w:r w:rsidRPr="009B1367">
        <w:rPr>
          <w:rFonts w:ascii="Times New Roman" w:hAnsi="Times New Roman" w:cs="Times New Roman"/>
          <w:color w:val="000000" w:themeColor="text1"/>
        </w:rPr>
        <w:t xml:space="preserve"> dnů</w:t>
      </w:r>
      <w:r w:rsidRPr="00B26060">
        <w:rPr>
          <w:rFonts w:ascii="Times New Roman" w:hAnsi="Times New Roman" w:cs="Times New Roman"/>
          <w:color w:val="000000" w:themeColor="text1"/>
        </w:rPr>
        <w:t xml:space="preserve"> ode dne předání a převzetí staveniště stanoveného Objednatelem v písemné výzvě Objednatele.</w:t>
      </w:r>
    </w:p>
    <w:p w:rsidR="00AF38AE" w:rsidRPr="00F44030" w:rsidRDefault="00AF38AE" w:rsidP="00F44030">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Součástí předání a převzetí staveniště je i předání dokumentů</w:t>
      </w:r>
      <w:r w:rsidR="00754179" w:rsidRPr="00B26060">
        <w:rPr>
          <w:rFonts w:ascii="Times New Roman" w:hAnsi="Times New Roman" w:cs="Times New Roman"/>
          <w:color w:val="000000" w:themeColor="text1"/>
        </w:rPr>
        <w:t xml:space="preserve"> stanovených obecně závaznými právními předpisy a níže uvedených dokumentů</w:t>
      </w:r>
      <w:r w:rsidRPr="00B26060">
        <w:rPr>
          <w:rFonts w:ascii="Times New Roman" w:hAnsi="Times New Roman" w:cs="Times New Roman"/>
          <w:color w:val="000000" w:themeColor="text1"/>
        </w:rPr>
        <w:t xml:space="preserve"> Objednatelem Zhotoviteli, pokud nebyly tyto dokumenty předány již dříve, a to: </w:t>
      </w:r>
    </w:p>
    <w:p w:rsidR="00AF38AE" w:rsidRPr="00B26060" w:rsidRDefault="007A68FF" w:rsidP="00754179">
      <w:pPr>
        <w:pStyle w:val="Odstavecseseznamem"/>
        <w:ind w:left="1701" w:hanging="425"/>
        <w:jc w:val="both"/>
        <w:rPr>
          <w:rFonts w:ascii="Times New Roman" w:hAnsi="Times New Roman" w:cs="Times New Roman"/>
          <w:color w:val="000000" w:themeColor="text1"/>
        </w:rPr>
      </w:pPr>
      <w:sdt>
        <w:sdtPr>
          <w:rPr>
            <w:rFonts w:ascii="Times New Roman" w:hAnsi="Times New Roman" w:cs="Times New Roman"/>
            <w:color w:val="000000" w:themeColor="text1"/>
          </w:rPr>
          <w:id w:val="-466124406"/>
        </w:sdtPr>
        <w:sdtEndPr/>
        <w:sdtContent>
          <w:sdt>
            <w:sdtPr>
              <w:rPr>
                <w:rFonts w:ascii="MS Gothic" w:eastAsia="MS Gothic" w:hAnsi="MS Gothic" w:cs="Times New Roman" w:hint="eastAsia"/>
                <w:color w:val="000000" w:themeColor="text1"/>
              </w:rPr>
              <w:id w:val="-1350176770"/>
            </w:sdtPr>
            <w:sdtEndPr/>
            <w:sdtContent>
              <w:r w:rsidR="000A2F64" w:rsidRPr="00F44030">
                <w:rPr>
                  <w:rFonts w:ascii="MS Gothic" w:eastAsia="MS Gothic" w:hAnsi="MS Gothic" w:cs="Times New Roman" w:hint="eastAsia"/>
                  <w:color w:val="000000" w:themeColor="text1"/>
                </w:rPr>
                <w:t>☐</w:t>
              </w:r>
            </w:sdtContent>
          </w:sdt>
        </w:sdtContent>
      </w:sdt>
      <w:r w:rsidR="00AF38AE" w:rsidRPr="00F44030">
        <w:rPr>
          <w:rFonts w:ascii="Times New Roman" w:hAnsi="Times New Roman" w:cs="Times New Roman"/>
          <w:color w:val="000000" w:themeColor="text1"/>
        </w:rPr>
        <w:tab/>
        <w:t>doklady o vytýčení stávajících inženýrských sítí nacházejících se v prostoru staveniště, případně i na pozemcích přilehlých, které budou prováděním Díla dotčeny, včetně podmínek správců nebo vlastníků těchto sítí,</w:t>
      </w:r>
    </w:p>
    <w:p w:rsidR="00AF38AE" w:rsidRPr="00F44030" w:rsidRDefault="00AF38AE" w:rsidP="00754179">
      <w:pPr>
        <w:pStyle w:val="Odstavecseseznamem"/>
        <w:numPr>
          <w:ilvl w:val="0"/>
          <w:numId w:val="15"/>
        </w:numPr>
        <w:ind w:left="993" w:hanging="567"/>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 </w:t>
      </w:r>
      <w:r w:rsidRPr="00F44030">
        <w:rPr>
          <w:rFonts w:ascii="Times New Roman" w:hAnsi="Times New Roman" w:cs="Times New Roman"/>
          <w:color w:val="000000" w:themeColor="text1"/>
        </w:rPr>
        <w:t>Zhotovitel je povinen předat vyklizené staveniště bez vad ve lhůtě</w:t>
      </w:r>
      <w:r w:rsidR="00BA1A74">
        <w:rPr>
          <w:rFonts w:ascii="Times New Roman" w:hAnsi="Times New Roman" w:cs="Times New Roman"/>
          <w:color w:val="000000" w:themeColor="text1"/>
        </w:rPr>
        <w:t xml:space="preserve"> dokončení Díla (tj. po úspěšném provedení zkušebního provozu a vydání kolaudačního souhlasu).</w:t>
      </w:r>
    </w:p>
    <w:p w:rsidR="001E0351" w:rsidRPr="00B26060" w:rsidRDefault="00AF38AE" w:rsidP="001967B6">
      <w:pPr>
        <w:pStyle w:val="Odstavecseseznamem"/>
        <w:spacing w:after="0"/>
        <w:ind w:left="1276"/>
        <w:jc w:val="both"/>
        <w:rPr>
          <w:rFonts w:ascii="Times New Roman" w:hAnsi="Times New Roman" w:cs="Times New Roman"/>
          <w:color w:val="000000" w:themeColor="text1"/>
        </w:rPr>
      </w:pPr>
      <w:r w:rsidRPr="00B26060">
        <w:rPr>
          <w:rFonts w:ascii="Times New Roman" w:hAnsi="Times New Roman" w:cs="Times New Roman"/>
          <w:color w:val="000000" w:themeColor="text1"/>
        </w:rPr>
        <w:t>.</w:t>
      </w:r>
    </w:p>
    <w:p w:rsidR="00E17AF9" w:rsidRPr="00B26060" w:rsidRDefault="008A47C9" w:rsidP="001967B6">
      <w:pPr>
        <w:pStyle w:val="Nadpis1"/>
        <w:numPr>
          <w:ilvl w:val="0"/>
          <w:numId w:val="1"/>
        </w:numPr>
        <w:spacing w:before="120"/>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 xml:space="preserve">Cena </w:t>
      </w:r>
      <w:r w:rsidR="00C155CD" w:rsidRPr="00B26060">
        <w:rPr>
          <w:rFonts w:ascii="Times New Roman" w:hAnsi="Times New Roman" w:cs="Times New Roman"/>
          <w:color w:val="000000" w:themeColor="text1"/>
          <w:sz w:val="24"/>
          <w:szCs w:val="24"/>
        </w:rPr>
        <w:t>d</w:t>
      </w:r>
      <w:r w:rsidRPr="00B26060">
        <w:rPr>
          <w:rFonts w:ascii="Times New Roman" w:hAnsi="Times New Roman" w:cs="Times New Roman"/>
          <w:color w:val="000000" w:themeColor="text1"/>
          <w:sz w:val="24"/>
          <w:szCs w:val="24"/>
        </w:rPr>
        <w:t>íla</w:t>
      </w:r>
    </w:p>
    <w:p w:rsidR="007E2B07" w:rsidRPr="00B26060" w:rsidRDefault="008A47C9" w:rsidP="00C155CD">
      <w:pPr>
        <w:pStyle w:val="Odstavecseseznamem"/>
        <w:numPr>
          <w:ilvl w:val="1"/>
          <w:numId w:val="1"/>
        </w:numPr>
        <w:ind w:left="426" w:hanging="426"/>
        <w:jc w:val="both"/>
        <w:rPr>
          <w:rFonts w:ascii="Times New Roman" w:hAnsi="Times New Roman" w:cs="Times New Roman"/>
          <w:color w:val="000000" w:themeColor="text1"/>
        </w:rPr>
      </w:pPr>
      <w:bookmarkStart w:id="2" w:name="_Ref321240324"/>
      <w:r w:rsidRPr="00B26060">
        <w:rPr>
          <w:rFonts w:ascii="Times New Roman" w:hAnsi="Times New Roman" w:cs="Times New Roman"/>
          <w:color w:val="000000" w:themeColor="text1"/>
        </w:rPr>
        <w:t xml:space="preserve">Celková </w:t>
      </w:r>
      <w:r w:rsidR="008D0BCD" w:rsidRPr="00B26060">
        <w:rPr>
          <w:rFonts w:ascii="Times New Roman" w:hAnsi="Times New Roman" w:cs="Times New Roman"/>
          <w:color w:val="000000" w:themeColor="text1"/>
        </w:rPr>
        <w:t>C</w:t>
      </w:r>
      <w:r w:rsidRPr="00B26060">
        <w:rPr>
          <w:rFonts w:ascii="Times New Roman" w:hAnsi="Times New Roman" w:cs="Times New Roman"/>
          <w:color w:val="000000" w:themeColor="text1"/>
        </w:rPr>
        <w:t xml:space="preserve">ena </w:t>
      </w:r>
      <w:r w:rsidR="008D0BCD" w:rsidRPr="00B26060">
        <w:rPr>
          <w:rFonts w:ascii="Times New Roman" w:hAnsi="Times New Roman" w:cs="Times New Roman"/>
          <w:color w:val="000000" w:themeColor="text1"/>
        </w:rPr>
        <w:t>díla</w:t>
      </w:r>
      <w:r w:rsidRPr="00B26060">
        <w:rPr>
          <w:rFonts w:ascii="Times New Roman" w:hAnsi="Times New Roman" w:cs="Times New Roman"/>
          <w:color w:val="000000" w:themeColor="text1"/>
        </w:rPr>
        <w:t xml:space="preserve"> v plném rozsahu dle této Smlouvy</w:t>
      </w:r>
      <w:r w:rsidR="005D0DD7"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je stanovena jako smluvní cena bez DPH:</w:t>
      </w:r>
      <w:bookmarkEnd w:id="2"/>
    </w:p>
    <w:p w:rsidR="00D964E1" w:rsidRPr="00B26060" w:rsidRDefault="008A47C9" w:rsidP="00C155CD">
      <w:pPr>
        <w:pStyle w:val="Odstavecseseznamem"/>
        <w:ind w:left="426"/>
        <w:jc w:val="both"/>
        <w:rPr>
          <w:rFonts w:ascii="Times New Roman" w:hAnsi="Times New Roman" w:cs="Times New Roman"/>
          <w:color w:val="000000" w:themeColor="text1"/>
        </w:rPr>
      </w:pPr>
      <w:r w:rsidRPr="009B1367">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Kč</w:t>
      </w:r>
    </w:p>
    <w:p w:rsidR="00B95E66" w:rsidRPr="00B26060" w:rsidRDefault="00D964E1" w:rsidP="00C155CD">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(dále </w:t>
      </w:r>
      <w:r w:rsidR="000C2FCF" w:rsidRPr="00B26060">
        <w:rPr>
          <w:rFonts w:ascii="Times New Roman" w:hAnsi="Times New Roman" w:cs="Times New Roman"/>
          <w:color w:val="000000" w:themeColor="text1"/>
        </w:rPr>
        <w:t xml:space="preserve">a výše </w:t>
      </w:r>
      <w:r w:rsidRPr="00B26060">
        <w:rPr>
          <w:rFonts w:ascii="Times New Roman" w:hAnsi="Times New Roman" w:cs="Times New Roman"/>
          <w:color w:val="000000" w:themeColor="text1"/>
        </w:rPr>
        <w:t>jen „</w:t>
      </w:r>
      <w:r w:rsidR="000C2FCF" w:rsidRPr="00B26060">
        <w:rPr>
          <w:rFonts w:ascii="Times New Roman" w:hAnsi="Times New Roman" w:cs="Times New Roman"/>
          <w:b/>
          <w:i/>
          <w:color w:val="000000" w:themeColor="text1"/>
        </w:rPr>
        <w:t>C</w:t>
      </w:r>
      <w:r w:rsidRPr="00B26060">
        <w:rPr>
          <w:rFonts w:ascii="Times New Roman" w:hAnsi="Times New Roman" w:cs="Times New Roman"/>
          <w:b/>
          <w:i/>
          <w:color w:val="000000" w:themeColor="text1"/>
        </w:rPr>
        <w:t>ena díla</w:t>
      </w:r>
      <w:r w:rsidRPr="00B26060">
        <w:rPr>
          <w:rFonts w:ascii="Times New Roman" w:hAnsi="Times New Roman" w:cs="Times New Roman"/>
          <w:color w:val="000000" w:themeColor="text1"/>
        </w:rPr>
        <w:t>“)</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K Ceně díla bude při fakturaci připočtena DPH v zákonné výši.</w:t>
      </w:r>
    </w:p>
    <w:p w:rsidR="00B95E66" w:rsidRPr="00B26060" w:rsidRDefault="00D964E1"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w:t>
      </w:r>
      <w:r w:rsidR="008A47C9" w:rsidRPr="00B26060">
        <w:rPr>
          <w:rFonts w:ascii="Times New Roman" w:hAnsi="Times New Roman" w:cs="Times New Roman"/>
          <w:color w:val="000000" w:themeColor="text1"/>
        </w:rPr>
        <w:t>ena díl</w:t>
      </w:r>
      <w:r w:rsidR="008D0BCD" w:rsidRPr="00B26060">
        <w:rPr>
          <w:rFonts w:ascii="Times New Roman" w:hAnsi="Times New Roman" w:cs="Times New Roman"/>
          <w:color w:val="000000" w:themeColor="text1"/>
        </w:rPr>
        <w:t>a</w:t>
      </w:r>
      <w:r w:rsidR="008A47C9" w:rsidRPr="00B26060">
        <w:rPr>
          <w:rFonts w:ascii="Times New Roman" w:hAnsi="Times New Roman" w:cs="Times New Roman"/>
          <w:color w:val="000000" w:themeColor="text1"/>
        </w:rPr>
        <w:t xml:space="preserve"> dle </w:t>
      </w:r>
      <w:r w:rsidR="00B95E66" w:rsidRPr="00B26060">
        <w:rPr>
          <w:rFonts w:ascii="Times New Roman" w:hAnsi="Times New Roman" w:cs="Times New Roman"/>
          <w:color w:val="000000" w:themeColor="text1"/>
        </w:rPr>
        <w:t xml:space="preserve">článku </w:t>
      </w:r>
      <w:r w:rsidR="00DE3570" w:rsidRPr="00B26060">
        <w:rPr>
          <w:color w:val="000000" w:themeColor="text1"/>
        </w:rPr>
        <w:fldChar w:fldCharType="begin"/>
      </w:r>
      <w:r w:rsidR="00DE3570" w:rsidRPr="00B26060">
        <w:rPr>
          <w:color w:val="000000" w:themeColor="text1"/>
        </w:rPr>
        <w:instrText xml:space="preserve"> REF _Ref321240324 \r \h  \* MERGEFORMAT </w:instrText>
      </w:r>
      <w:r w:rsidR="00DE3570" w:rsidRPr="00B26060">
        <w:rPr>
          <w:color w:val="000000" w:themeColor="text1"/>
        </w:rPr>
      </w:r>
      <w:r w:rsidR="00DE3570" w:rsidRPr="00B26060">
        <w:rPr>
          <w:color w:val="000000" w:themeColor="text1"/>
        </w:rPr>
        <w:fldChar w:fldCharType="separate"/>
      </w:r>
      <w:r w:rsidR="00A066FC" w:rsidRPr="00A066FC">
        <w:rPr>
          <w:rFonts w:ascii="Times New Roman" w:hAnsi="Times New Roman" w:cs="Times New Roman"/>
          <w:color w:val="000000" w:themeColor="text1"/>
        </w:rPr>
        <w:t>5.1</w:t>
      </w:r>
      <w:r w:rsidR="00DE3570" w:rsidRPr="00B26060">
        <w:rPr>
          <w:color w:val="000000" w:themeColor="text1"/>
        </w:rPr>
        <w:fldChar w:fldCharType="end"/>
      </w:r>
      <w:r w:rsidR="008A47C9" w:rsidRPr="00B26060">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 xml:space="preserve">Smlouvy </w:t>
      </w:r>
      <w:r w:rsidR="008A47C9" w:rsidRPr="00B26060">
        <w:rPr>
          <w:rFonts w:ascii="Times New Roman" w:hAnsi="Times New Roman" w:cs="Times New Roman"/>
          <w:color w:val="000000" w:themeColor="text1"/>
        </w:rPr>
        <w:t xml:space="preserve">je nejvýše přípustná, konečná a nepřekročitelná. </w:t>
      </w:r>
      <w:r w:rsidR="00C155CD" w:rsidRPr="00B26060">
        <w:rPr>
          <w:rFonts w:ascii="Times New Roman" w:hAnsi="Times New Roman" w:cs="Times New Roman"/>
          <w:color w:val="000000" w:themeColor="text1"/>
        </w:rPr>
        <w:t>Cena díla zahrnuje veškeré náklady a zisk Zhotovitele nezbytné k řádnému a včasnému provedení Díla včetně vyhotovení všech dokladů předepsaných závaznými předpisy nebo dohodnutých ve Smlouvě.</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Cena díla zahrnuje mimo náklady na provedení Díla také veškeré náklady spojené s plněním Smlouvy zejména s případným přerušením či odložením plnění z důvodů provozu Objednatele (odstávka provozu), náklady na dopravu, náhrady za vynaložený čas strávený na cestách, náklady na ubytování, přesčasy, riziko špatného počasí, zatížení zimou, pojištění, clo, licence, vypracování všech dokumentů potřebných pro provoz a údržbu Díla (např. návod k obsluze a údržbě a provozní řád) atd.</w:t>
      </w:r>
    </w:p>
    <w:p w:rsidR="00C155CD" w:rsidRPr="00B26060" w:rsidRDefault="00C155CD"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064D2E" w:rsidRPr="00B26060" w:rsidRDefault="003A7FBA"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V celkové </w:t>
      </w:r>
      <w:r w:rsidR="008D0BCD" w:rsidRPr="00B26060">
        <w:rPr>
          <w:rFonts w:ascii="Times New Roman" w:hAnsi="Times New Roman" w:cs="Times New Roman"/>
          <w:color w:val="000000" w:themeColor="text1"/>
        </w:rPr>
        <w:t>C</w:t>
      </w:r>
      <w:r w:rsidRPr="00B26060">
        <w:rPr>
          <w:rFonts w:ascii="Times New Roman" w:hAnsi="Times New Roman" w:cs="Times New Roman"/>
          <w:color w:val="000000" w:themeColor="text1"/>
        </w:rPr>
        <w:t>eně</w:t>
      </w:r>
      <w:r w:rsidR="00D964E1" w:rsidRPr="00B26060">
        <w:rPr>
          <w:rFonts w:ascii="Times New Roman" w:hAnsi="Times New Roman" w:cs="Times New Roman"/>
          <w:color w:val="000000" w:themeColor="text1"/>
        </w:rPr>
        <w:t xml:space="preserve"> díla</w:t>
      </w:r>
      <w:r w:rsidRPr="00B26060">
        <w:rPr>
          <w:rFonts w:ascii="Times New Roman" w:hAnsi="Times New Roman" w:cs="Times New Roman"/>
          <w:color w:val="000000" w:themeColor="text1"/>
        </w:rPr>
        <w:t xml:space="preserve"> dle </w:t>
      </w:r>
      <w:r w:rsidR="00D964E1" w:rsidRPr="00B26060">
        <w:rPr>
          <w:rFonts w:ascii="Times New Roman" w:hAnsi="Times New Roman" w:cs="Times New Roman"/>
          <w:color w:val="000000" w:themeColor="text1"/>
        </w:rPr>
        <w:t xml:space="preserve">článku </w:t>
      </w:r>
      <w:r w:rsidR="00DE3570" w:rsidRPr="00B26060">
        <w:rPr>
          <w:color w:val="000000" w:themeColor="text1"/>
        </w:rPr>
        <w:fldChar w:fldCharType="begin"/>
      </w:r>
      <w:r w:rsidR="00DE3570" w:rsidRPr="00B26060">
        <w:rPr>
          <w:color w:val="000000" w:themeColor="text1"/>
        </w:rPr>
        <w:instrText xml:space="preserve"> REF _Ref321240324 \r \h  \* MERGEFORMAT </w:instrText>
      </w:r>
      <w:r w:rsidR="00DE3570" w:rsidRPr="00B26060">
        <w:rPr>
          <w:color w:val="000000" w:themeColor="text1"/>
        </w:rPr>
      </w:r>
      <w:r w:rsidR="00DE3570" w:rsidRPr="00B26060">
        <w:rPr>
          <w:color w:val="000000" w:themeColor="text1"/>
        </w:rPr>
        <w:fldChar w:fldCharType="separate"/>
      </w:r>
      <w:r w:rsidR="00A066FC" w:rsidRPr="00A066FC">
        <w:rPr>
          <w:rFonts w:ascii="Times New Roman" w:hAnsi="Times New Roman" w:cs="Times New Roman"/>
          <w:color w:val="000000" w:themeColor="text1"/>
        </w:rPr>
        <w:t>5.1</w:t>
      </w:r>
      <w:r w:rsidR="00DE3570" w:rsidRPr="00B26060">
        <w:rPr>
          <w:color w:val="000000" w:themeColor="text1"/>
        </w:rPr>
        <w:fldChar w:fldCharType="end"/>
      </w:r>
      <w:r w:rsidRPr="00B26060">
        <w:rPr>
          <w:rFonts w:ascii="Times New Roman" w:hAnsi="Times New Roman" w:cs="Times New Roman"/>
          <w:color w:val="000000" w:themeColor="text1"/>
        </w:rPr>
        <w:t xml:space="preserve"> </w:t>
      </w:r>
      <w:r w:rsidR="008D0BCD" w:rsidRPr="00B26060">
        <w:rPr>
          <w:rFonts w:ascii="Times New Roman" w:hAnsi="Times New Roman" w:cs="Times New Roman"/>
          <w:color w:val="000000" w:themeColor="text1"/>
        </w:rPr>
        <w:t xml:space="preserve">Smlouvy </w:t>
      </w:r>
      <w:r w:rsidRPr="00B26060">
        <w:rPr>
          <w:rFonts w:ascii="Times New Roman" w:hAnsi="Times New Roman" w:cs="Times New Roman"/>
          <w:color w:val="000000" w:themeColor="text1"/>
        </w:rPr>
        <w:t xml:space="preserve">jsou zahrnuty i položky výslovně neuvedené v Závazných podkladech nebo pokynech </w:t>
      </w:r>
      <w:r w:rsidR="002A5403" w:rsidRPr="00B26060">
        <w:rPr>
          <w:rFonts w:ascii="Times New Roman" w:hAnsi="Times New Roman" w:cs="Times New Roman"/>
          <w:color w:val="000000" w:themeColor="text1"/>
        </w:rPr>
        <w:t>Objednatel</w:t>
      </w:r>
      <w:r w:rsidRPr="00B26060">
        <w:rPr>
          <w:rFonts w:ascii="Times New Roman" w:hAnsi="Times New Roman" w:cs="Times New Roman"/>
          <w:color w:val="000000" w:themeColor="text1"/>
        </w:rPr>
        <w:t xml:space="preserve">e, které bylo možno předpokládat vzhledem k povaze a způsobu provádění a užívání </w:t>
      </w:r>
      <w:r w:rsidR="008D0BCD" w:rsidRPr="00B26060">
        <w:rPr>
          <w:rFonts w:ascii="Times New Roman" w:hAnsi="Times New Roman" w:cs="Times New Roman"/>
          <w:color w:val="000000" w:themeColor="text1"/>
        </w:rPr>
        <w:t>D</w:t>
      </w:r>
      <w:r w:rsidRPr="00B26060">
        <w:rPr>
          <w:rFonts w:ascii="Times New Roman" w:hAnsi="Times New Roman" w:cs="Times New Roman"/>
          <w:color w:val="000000" w:themeColor="text1"/>
        </w:rPr>
        <w:t xml:space="preserve">íla a odbornosti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e.</w:t>
      </w:r>
    </w:p>
    <w:p w:rsidR="00046003" w:rsidRPr="00B26060" w:rsidRDefault="00046003" w:rsidP="00C155CD">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 oceňování Víceprací postupem podle článku </w:t>
      </w:r>
      <w:r w:rsidR="0070385C" w:rsidRPr="00B26060">
        <w:rPr>
          <w:rFonts w:ascii="Times New Roman" w:hAnsi="Times New Roman" w:cs="Times New Roman"/>
          <w:color w:val="000000" w:themeColor="text1"/>
        </w:rPr>
        <w:t>5.2.2.</w:t>
      </w:r>
      <w:r w:rsidRPr="00B26060">
        <w:rPr>
          <w:rFonts w:ascii="Times New Roman" w:hAnsi="Times New Roman" w:cs="Times New Roman"/>
          <w:color w:val="000000" w:themeColor="text1"/>
        </w:rPr>
        <w:t xml:space="preserve"> VOP bude použit sborník doporučených cen</w:t>
      </w:r>
      <w:r w:rsidR="0024748D"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ab/>
      </w:r>
      <w:sdt>
        <w:sdtPr>
          <w:rPr>
            <w:rFonts w:ascii="Times New Roman" w:hAnsi="Times New Roman" w:cs="Times New Roman"/>
            <w:color w:val="000000" w:themeColor="text1"/>
          </w:rPr>
          <w:id w:val="1264659620"/>
        </w:sdtPr>
        <w:sdtEndPr/>
        <w:sdtContent>
          <w:sdt>
            <w:sdtPr>
              <w:rPr>
                <w:rFonts w:ascii="MS Gothic" w:eastAsia="MS Gothic" w:hAnsi="MS Gothic" w:cs="Times New Roman" w:hint="eastAsia"/>
                <w:color w:val="000000" w:themeColor="text1"/>
              </w:rPr>
              <w:id w:val="469329688"/>
            </w:sdtPr>
            <w:sdtEndPr/>
            <w:sdtContent>
              <w:r w:rsidR="000A2F64" w:rsidRPr="00B26060">
                <w:rPr>
                  <w:rFonts w:ascii="MS Gothic" w:eastAsia="MS Gothic" w:hAnsi="MS Gothic" w:cs="Times New Roman" w:hint="eastAsia"/>
                  <w:color w:val="000000" w:themeColor="text1"/>
                </w:rPr>
                <w:t>☐</w:t>
              </w:r>
            </w:sdtContent>
          </w:sdt>
        </w:sdtContent>
      </w:sdt>
      <w:r w:rsidRPr="00B26060">
        <w:rPr>
          <w:rFonts w:ascii="Times New Roman" w:hAnsi="Times New Roman" w:cs="Times New Roman"/>
          <w:color w:val="000000" w:themeColor="text1"/>
        </w:rPr>
        <w:t xml:space="preserve"> ÚRS</w:t>
      </w:r>
    </w:p>
    <w:p w:rsidR="00064D2E" w:rsidRPr="00E8789B" w:rsidRDefault="00064D2E" w:rsidP="001967B6">
      <w:pPr>
        <w:pStyle w:val="Nadpis1"/>
        <w:numPr>
          <w:ilvl w:val="0"/>
          <w:numId w:val="1"/>
        </w:numPr>
        <w:spacing w:before="240"/>
        <w:jc w:val="both"/>
        <w:rPr>
          <w:rFonts w:ascii="Times New Roman" w:hAnsi="Times New Roman" w:cs="Times New Roman"/>
          <w:color w:val="000000" w:themeColor="text1"/>
          <w:sz w:val="24"/>
          <w:szCs w:val="24"/>
        </w:rPr>
      </w:pPr>
      <w:r w:rsidRPr="00E8789B">
        <w:rPr>
          <w:rFonts w:ascii="Times New Roman" w:hAnsi="Times New Roman" w:cs="Times New Roman"/>
          <w:color w:val="000000" w:themeColor="text1"/>
          <w:sz w:val="24"/>
          <w:szCs w:val="24"/>
        </w:rPr>
        <w:t>Platební podmínky</w:t>
      </w:r>
    </w:p>
    <w:p w:rsidR="00E8789B" w:rsidRPr="00B26060" w:rsidRDefault="00E8789B" w:rsidP="00E8789B">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Cena díla bude </w:t>
      </w:r>
    </w:p>
    <w:p w:rsidR="00E8789B" w:rsidRPr="00B26060" w:rsidRDefault="00E8789B" w:rsidP="00E8789B">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ab/>
        <w:t xml:space="preserve">       </w:t>
      </w:r>
      <w:r w:rsidRPr="00B26060">
        <w:rPr>
          <w:rFonts w:ascii="Times New Roman" w:hAnsi="Times New Roman" w:cs="Times New Roman"/>
          <w:color w:val="000000" w:themeColor="text1"/>
        </w:rPr>
        <w:fldChar w:fldCharType="begin">
          <w:ffData>
            <w:name w:val="Zaškrtávací77"/>
            <w:enabled/>
            <w:calcOnExit w:val="0"/>
            <w:checkBox>
              <w:sizeAuto/>
              <w:default w:val="0"/>
            </w:checkBox>
          </w:ffData>
        </w:fldChar>
      </w:r>
      <w:r w:rsidRPr="00B26060">
        <w:rPr>
          <w:rFonts w:ascii="Times New Roman" w:hAnsi="Times New Roman" w:cs="Times New Roman"/>
          <w:color w:val="000000" w:themeColor="text1"/>
        </w:rPr>
        <w:instrText xml:space="preserve"> FORMCHECKBOX </w:instrText>
      </w:r>
      <w:r w:rsidRPr="00B26060">
        <w:rPr>
          <w:rFonts w:ascii="Times New Roman" w:hAnsi="Times New Roman" w:cs="Times New Roman"/>
          <w:color w:val="000000" w:themeColor="text1"/>
        </w:rPr>
      </w:r>
      <w:r w:rsidRPr="00B26060">
        <w:rPr>
          <w:rFonts w:ascii="Times New Roman" w:hAnsi="Times New Roman" w:cs="Times New Roman"/>
          <w:color w:val="000000" w:themeColor="text1"/>
        </w:rPr>
        <w:fldChar w:fldCharType="end"/>
      </w:r>
      <w:r w:rsidRPr="00B26060">
        <w:rPr>
          <w:rFonts w:ascii="Times New Roman" w:hAnsi="Times New Roman" w:cs="Times New Roman"/>
          <w:color w:val="000000" w:themeColor="text1"/>
        </w:rPr>
        <w:t xml:space="preserve"> hrazena na základě dílčích faktur vystavených Zhotovitelem 1x měsíčně, </w:t>
      </w:r>
      <w:r w:rsidRPr="00B26060">
        <w:rPr>
          <w:rFonts w:ascii="Times New Roman" w:hAnsi="Times New Roman" w:cs="Times New Roman"/>
          <w:color w:val="000000" w:themeColor="text1"/>
        </w:rPr>
        <w:tab/>
      </w:r>
      <w:r w:rsidRPr="00B26060">
        <w:rPr>
          <w:rFonts w:ascii="Times New Roman" w:hAnsi="Times New Roman" w:cs="Times New Roman"/>
          <w:color w:val="000000" w:themeColor="text1"/>
        </w:rPr>
        <w:tab/>
      </w:r>
      <w:r w:rsidRPr="00B26060">
        <w:rPr>
          <w:rFonts w:ascii="Times New Roman" w:hAnsi="Times New Roman" w:cs="Times New Roman"/>
          <w:color w:val="000000" w:themeColor="text1"/>
        </w:rPr>
        <w:tab/>
        <w:t xml:space="preserve">přičemž datem zdanitelného plnění je poslední den příslušného </w:t>
      </w:r>
      <w:r w:rsidR="0034299F">
        <w:rPr>
          <w:rFonts w:ascii="Times New Roman" w:hAnsi="Times New Roman" w:cs="Times New Roman"/>
          <w:color w:val="000000" w:themeColor="text1"/>
        </w:rPr>
        <w:t xml:space="preserve">kalendářního </w:t>
      </w:r>
      <w:r w:rsidRPr="00B26060">
        <w:rPr>
          <w:rFonts w:ascii="Times New Roman" w:hAnsi="Times New Roman" w:cs="Times New Roman"/>
          <w:color w:val="000000" w:themeColor="text1"/>
        </w:rPr>
        <w:t xml:space="preserve">měsíce a na </w:t>
      </w:r>
      <w:r w:rsidRPr="00B26060">
        <w:rPr>
          <w:rFonts w:ascii="Times New Roman" w:hAnsi="Times New Roman" w:cs="Times New Roman"/>
          <w:color w:val="000000" w:themeColor="text1"/>
        </w:rPr>
        <w:tab/>
      </w:r>
      <w:r w:rsidRPr="00B26060">
        <w:rPr>
          <w:rFonts w:ascii="Times New Roman" w:hAnsi="Times New Roman" w:cs="Times New Roman"/>
          <w:color w:val="000000" w:themeColor="text1"/>
        </w:rPr>
        <w:tab/>
      </w:r>
      <w:r w:rsidRPr="00B26060">
        <w:rPr>
          <w:rFonts w:ascii="Times New Roman" w:hAnsi="Times New Roman" w:cs="Times New Roman"/>
          <w:color w:val="000000" w:themeColor="text1"/>
        </w:rPr>
        <w:tab/>
        <w:t xml:space="preserve">základě </w:t>
      </w:r>
      <w:r>
        <w:rPr>
          <w:rFonts w:ascii="Times New Roman" w:hAnsi="Times New Roman" w:cs="Times New Roman"/>
          <w:color w:val="000000" w:themeColor="text1"/>
        </w:rPr>
        <w:t>poslední dílčí</w:t>
      </w:r>
      <w:r w:rsidRPr="00B26060">
        <w:rPr>
          <w:rFonts w:ascii="Times New Roman" w:hAnsi="Times New Roman" w:cs="Times New Roman"/>
          <w:color w:val="000000" w:themeColor="text1"/>
        </w:rPr>
        <w:t xml:space="preserve"> faktury</w:t>
      </w:r>
      <w:r>
        <w:rPr>
          <w:rFonts w:ascii="Times New Roman" w:hAnsi="Times New Roman" w:cs="Times New Roman"/>
          <w:color w:val="000000" w:themeColor="text1"/>
        </w:rPr>
        <w:t xml:space="preserve"> dle článku 7.4 VOP</w:t>
      </w:r>
      <w:r w:rsidRPr="00B26060">
        <w:rPr>
          <w:rFonts w:ascii="Times New Roman" w:hAnsi="Times New Roman" w:cs="Times New Roman"/>
          <w:color w:val="000000" w:themeColor="text1"/>
        </w:rPr>
        <w:t>.</w:t>
      </w:r>
    </w:p>
    <w:p w:rsidR="00472B43" w:rsidRPr="00B26060" w:rsidRDefault="00D964E1" w:rsidP="005A38B4">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Poskytování záloh</w:t>
      </w:r>
      <w:r w:rsidR="0024748D" w:rsidRPr="00B26060">
        <w:rPr>
          <w:rFonts w:ascii="Times New Roman" w:hAnsi="Times New Roman" w:cs="Times New Roman"/>
          <w:color w:val="000000" w:themeColor="text1"/>
        </w:rPr>
        <w:t>:</w:t>
      </w:r>
    </w:p>
    <w:p w:rsidR="000F4C05" w:rsidRPr="00B26060" w:rsidRDefault="007A68FF" w:rsidP="005A38B4">
      <w:pPr>
        <w:pStyle w:val="Odstavecseseznamem"/>
        <w:ind w:left="426"/>
        <w:jc w:val="both"/>
        <w:rPr>
          <w:rFonts w:ascii="Times New Roman" w:hAnsi="Times New Roman" w:cs="Times New Roman"/>
          <w:color w:val="000000" w:themeColor="text1"/>
        </w:rPr>
      </w:pPr>
      <w:sdt>
        <w:sdtPr>
          <w:rPr>
            <w:rFonts w:ascii="Times New Roman" w:hAnsi="Times New Roman" w:cs="Times New Roman"/>
            <w:color w:val="000000" w:themeColor="text1"/>
          </w:rPr>
          <w:id w:val="1356228954"/>
          <w:showingPlcHdr/>
        </w:sdtPr>
        <w:sdtEndPr/>
        <w:sdtContent>
          <w:r w:rsidR="0060744A">
            <w:rPr>
              <w:rFonts w:ascii="Times New Roman" w:hAnsi="Times New Roman" w:cs="Times New Roman"/>
              <w:color w:val="000000" w:themeColor="text1"/>
            </w:rPr>
            <w:t xml:space="preserve">     </w:t>
          </w:r>
        </w:sdtContent>
      </w:sdt>
      <w:r w:rsidR="00722C1F" w:rsidRPr="00B26060">
        <w:rPr>
          <w:rFonts w:ascii="Times New Roman" w:hAnsi="Times New Roman" w:cs="Times New Roman"/>
          <w:color w:val="000000" w:themeColor="text1"/>
        </w:rPr>
        <w:t>Objednatel nebude poskytovat Zhotoviteli zálohy.</w:t>
      </w:r>
      <w:r w:rsidR="00472B43" w:rsidRPr="00B26060">
        <w:rPr>
          <w:rFonts w:ascii="Times New Roman" w:hAnsi="Times New Roman" w:cs="Times New Roman"/>
          <w:color w:val="000000" w:themeColor="text1"/>
        </w:rPr>
        <w:t xml:space="preserve"> </w:t>
      </w:r>
    </w:p>
    <w:p w:rsidR="002F1DE3" w:rsidRPr="00E8789B" w:rsidRDefault="00BF2287" w:rsidP="00E8789B">
      <w:pPr>
        <w:ind w:firstLine="426"/>
        <w:jc w:val="both"/>
        <w:rPr>
          <w:rFonts w:ascii="Times New Roman" w:hAnsi="Times New Roman" w:cs="Times New Roman"/>
          <w:color w:val="000000" w:themeColor="text1"/>
        </w:rPr>
      </w:pPr>
      <w:r w:rsidRPr="00E8789B">
        <w:rPr>
          <w:rFonts w:ascii="Times New Roman" w:hAnsi="Times New Roman" w:cs="Times New Roman"/>
          <w:color w:val="000000" w:themeColor="text1"/>
        </w:rPr>
        <w:t xml:space="preserve">6.2.1. </w:t>
      </w:r>
      <w:r w:rsidR="005A38B4" w:rsidRPr="00E8789B">
        <w:rPr>
          <w:rFonts w:ascii="Times New Roman" w:hAnsi="Times New Roman" w:cs="Times New Roman"/>
          <w:color w:val="000000" w:themeColor="text1"/>
        </w:rPr>
        <w:t>Smluvní strany si</w:t>
      </w:r>
      <w:r w:rsidR="008668A3" w:rsidRPr="00E8789B">
        <w:rPr>
          <w:rFonts w:ascii="Times New Roman" w:hAnsi="Times New Roman" w:cs="Times New Roman"/>
          <w:color w:val="000000" w:themeColor="text1"/>
        </w:rPr>
        <w:t xml:space="preserve"> zádržné</w:t>
      </w:r>
      <w:r w:rsidR="0024748D" w:rsidRPr="00E8789B">
        <w:rPr>
          <w:rFonts w:ascii="Times New Roman" w:hAnsi="Times New Roman" w:cs="Times New Roman"/>
          <w:color w:val="000000" w:themeColor="text1"/>
        </w:rPr>
        <w:t>:</w:t>
      </w:r>
      <w:r w:rsidR="008668A3" w:rsidRPr="00E8789B">
        <w:rPr>
          <w:rFonts w:ascii="Times New Roman" w:hAnsi="Times New Roman" w:cs="Times New Roman"/>
          <w:color w:val="000000" w:themeColor="text1"/>
        </w:rPr>
        <w:t xml:space="preserve"> </w:t>
      </w:r>
      <w:r w:rsidR="0024748D" w:rsidRPr="00E8789B">
        <w:rPr>
          <w:rFonts w:ascii="Times New Roman" w:hAnsi="Times New Roman" w:cs="Times New Roman"/>
          <w:color w:val="000000" w:themeColor="text1"/>
        </w:rPr>
        <w:tab/>
      </w:r>
      <w:r w:rsidR="008668A3" w:rsidRPr="00E8789B">
        <w:rPr>
          <w:rFonts w:ascii="Times New Roman" w:hAnsi="Times New Roman" w:cs="Times New Roman"/>
          <w:color w:val="000000" w:themeColor="text1"/>
        </w:rPr>
        <w:t xml:space="preserve"> </w:t>
      </w:r>
      <w:r w:rsidR="0024748D" w:rsidRPr="00E8789B">
        <w:rPr>
          <w:rFonts w:ascii="Times New Roman" w:hAnsi="Times New Roman" w:cs="Times New Roman"/>
          <w:color w:val="000000" w:themeColor="text1"/>
        </w:rPr>
        <w:tab/>
      </w:r>
      <w:sdt>
        <w:sdtPr>
          <w:id w:val="1944340656"/>
        </w:sdtPr>
        <w:sdtEndPr/>
        <w:sdtContent>
          <w:sdt>
            <w:sdtPr>
              <w:rPr>
                <w:rFonts w:ascii="MS Gothic" w:eastAsia="MS Gothic" w:hAnsi="MS Gothic" w:hint="eastAsia"/>
              </w:rPr>
              <w:id w:val="1108076547"/>
            </w:sdtPr>
            <w:sdtEndPr/>
            <w:sdtContent>
              <w:r w:rsidR="000A2F64" w:rsidRPr="00E8789B">
                <w:rPr>
                  <w:rFonts w:ascii="MS Gothic" w:eastAsia="MS Gothic" w:hAnsi="MS Gothic" w:cs="Times New Roman" w:hint="eastAsia"/>
                  <w:color w:val="000000" w:themeColor="text1"/>
                </w:rPr>
                <w:t>☐</w:t>
              </w:r>
            </w:sdtContent>
          </w:sdt>
        </w:sdtContent>
      </w:sdt>
      <w:r w:rsidR="008668A3" w:rsidRPr="00E8789B">
        <w:rPr>
          <w:rFonts w:ascii="Times New Roman" w:hAnsi="Times New Roman" w:cs="Times New Roman"/>
          <w:color w:val="000000" w:themeColor="text1"/>
        </w:rPr>
        <w:t xml:space="preserve"> </w:t>
      </w:r>
      <w:r w:rsidR="005A38B4" w:rsidRPr="00E8789B">
        <w:rPr>
          <w:rFonts w:ascii="Times New Roman" w:hAnsi="Times New Roman" w:cs="Times New Roman"/>
          <w:color w:val="000000" w:themeColor="text1"/>
        </w:rPr>
        <w:t>sjednávají</w:t>
      </w:r>
      <w:r w:rsidR="008668A3" w:rsidRPr="00E8789B">
        <w:rPr>
          <w:rFonts w:ascii="Times New Roman" w:hAnsi="Times New Roman" w:cs="Times New Roman"/>
          <w:color w:val="000000" w:themeColor="text1"/>
        </w:rPr>
        <w:t xml:space="preserve"> ve výši</w:t>
      </w:r>
      <w:r w:rsidR="00020124" w:rsidRPr="00E8789B">
        <w:rPr>
          <w:rFonts w:ascii="Times New Roman" w:hAnsi="Times New Roman" w:cs="Times New Roman"/>
          <w:color w:val="000000" w:themeColor="text1"/>
        </w:rPr>
        <w:t xml:space="preserve">10 </w:t>
      </w:r>
      <w:r w:rsidR="008668A3" w:rsidRPr="00E8789B">
        <w:rPr>
          <w:rFonts w:ascii="Times New Roman" w:hAnsi="Times New Roman" w:cs="Times New Roman"/>
          <w:color w:val="000000" w:themeColor="text1"/>
        </w:rPr>
        <w:t>%.</w:t>
      </w:r>
    </w:p>
    <w:p w:rsidR="00C612EC" w:rsidRPr="00B26060" w:rsidRDefault="00C612EC" w:rsidP="00020124">
      <w:pPr>
        <w:pStyle w:val="Odstavecseseznamem"/>
        <w:ind w:left="709" w:hanging="283"/>
        <w:jc w:val="both"/>
        <w:rPr>
          <w:rFonts w:ascii="Times New Roman" w:hAnsi="Times New Roman" w:cs="Times New Roman"/>
          <w:color w:val="000000" w:themeColor="text1"/>
        </w:rPr>
      </w:pPr>
    </w:p>
    <w:p w:rsidR="00BA1A74" w:rsidRDefault="002F1DE3" w:rsidP="005A38B4">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Úhrada každé faktury bude provedena pouze do výše </w:t>
      </w:r>
      <w:r w:rsidR="00020124">
        <w:rPr>
          <w:rFonts w:ascii="Times New Roman" w:hAnsi="Times New Roman" w:cs="Times New Roman"/>
          <w:color w:val="000000" w:themeColor="text1"/>
        </w:rPr>
        <w:t xml:space="preserve">90 </w:t>
      </w:r>
      <w:r w:rsidRPr="00B26060">
        <w:rPr>
          <w:rFonts w:ascii="Times New Roman" w:hAnsi="Times New Roman" w:cs="Times New Roman"/>
          <w:color w:val="000000" w:themeColor="text1"/>
        </w:rPr>
        <w:t xml:space="preserve">% fakturované částky s tím, že zbývajících </w:t>
      </w:r>
      <w:r w:rsidR="00020124">
        <w:rPr>
          <w:rFonts w:ascii="Times New Roman" w:hAnsi="Times New Roman" w:cs="Times New Roman"/>
          <w:color w:val="000000" w:themeColor="text1"/>
        </w:rPr>
        <w:t xml:space="preserve">10 </w:t>
      </w:r>
      <w:r w:rsidRPr="00B26060">
        <w:rPr>
          <w:rFonts w:ascii="Times New Roman" w:hAnsi="Times New Roman" w:cs="Times New Roman"/>
          <w:color w:val="000000" w:themeColor="text1"/>
        </w:rPr>
        <w:t xml:space="preserve">% je zádržné. </w:t>
      </w:r>
      <w:r w:rsidR="00ED3D5E" w:rsidRPr="00ED3D5E">
        <w:rPr>
          <w:rFonts w:ascii="Times New Roman" w:hAnsi="Times New Roman" w:cs="Times New Roman"/>
          <w:color w:val="000000" w:themeColor="text1"/>
        </w:rPr>
        <w:t xml:space="preserve"> </w:t>
      </w:r>
      <w:r w:rsidR="00ED3D5E">
        <w:rPr>
          <w:rFonts w:ascii="Times New Roman" w:hAnsi="Times New Roman" w:cs="Times New Roman"/>
          <w:color w:val="000000" w:themeColor="text1"/>
        </w:rPr>
        <w:t>Výše zádržného bude vyčíslena v měně Ceny díla, tj. v korunách českých, není-li sjednáno jinak, vždy na každé faktuře, ke které se zádržné vztahuje</w:t>
      </w:r>
      <w:r w:rsidR="00BA1A74">
        <w:rPr>
          <w:rFonts w:ascii="Times New Roman" w:hAnsi="Times New Roman" w:cs="Times New Roman"/>
          <w:color w:val="000000" w:themeColor="text1"/>
        </w:rPr>
        <w:t>.</w:t>
      </w:r>
    </w:p>
    <w:p w:rsidR="002F1DE3" w:rsidRPr="00B26060" w:rsidRDefault="00BA1A74" w:rsidP="005A38B4">
      <w:pPr>
        <w:pStyle w:val="Odstavecseseznamem"/>
        <w:ind w:left="426"/>
        <w:jc w:val="both"/>
        <w:rPr>
          <w:rFonts w:ascii="Times New Roman" w:hAnsi="Times New Roman" w:cs="Times New Roman"/>
          <w:color w:val="000000" w:themeColor="text1"/>
        </w:rPr>
      </w:pPr>
      <w:r>
        <w:rPr>
          <w:rFonts w:ascii="Times New Roman" w:hAnsi="Times New Roman" w:cs="Times New Roman"/>
          <w:color w:val="000000" w:themeColor="text1"/>
        </w:rPr>
        <w:t>Smluvní strany se dohodly, že v daném případě se čl. 7.8.2 VOP pro úhradu zádržného neuplatní a celá částka zádržného bude Zhotoviteli uhrazena zpět po dokončení a řádném provedení Díla, příp. až po odstranění vad a nedodělků, a to na základě písemné výzvy Zhotovitele.</w:t>
      </w:r>
      <w:r w:rsidR="00ED3D5E" w:rsidRPr="00F44030">
        <w:rPr>
          <w:rFonts w:ascii="Times New Roman" w:hAnsi="Times New Roman" w:cs="Times New Roman"/>
          <w:color w:val="000000" w:themeColor="text1"/>
        </w:rPr>
        <w:t>.</w:t>
      </w:r>
    </w:p>
    <w:p w:rsidR="001E7BB8" w:rsidRPr="00B26060" w:rsidRDefault="00337208" w:rsidP="005A38B4">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Adresy pro doručení faktur:</w:t>
      </w:r>
      <w:r w:rsidR="001E7BB8" w:rsidRPr="00B26060">
        <w:rPr>
          <w:rFonts w:ascii="Times New Roman" w:hAnsi="Times New Roman" w:cs="Times New Roman"/>
          <w:color w:val="000000" w:themeColor="text1"/>
        </w:rPr>
        <w:t xml:space="preserve"> </w:t>
      </w:r>
    </w:p>
    <w:p w:rsidR="001E7BB8" w:rsidRPr="00B26060" w:rsidRDefault="001E7BB8" w:rsidP="005A38B4">
      <w:pPr>
        <w:pStyle w:val="Odstavecseseznamem"/>
        <w:numPr>
          <w:ilvl w:val="0"/>
          <w:numId w:val="3"/>
        </w:numPr>
        <w:jc w:val="both"/>
        <w:rPr>
          <w:rFonts w:ascii="Times New Roman" w:hAnsi="Times New Roman" w:cs="Times New Roman"/>
          <w:color w:val="000000" w:themeColor="text1"/>
        </w:rPr>
      </w:pPr>
      <w:r w:rsidRPr="00B26060">
        <w:rPr>
          <w:rFonts w:ascii="Times New Roman" w:hAnsi="Times New Roman" w:cs="Times New Roman"/>
          <w:color w:val="000000" w:themeColor="text1"/>
        </w:rPr>
        <w:t>v listinné podobě: ČEPRO, a.s., FÚ, Odbor účtárny, Hněvice 62, 411 08 Štětí;</w:t>
      </w:r>
    </w:p>
    <w:p w:rsidR="005D0DD7" w:rsidRPr="00B03A32" w:rsidRDefault="001E7BB8" w:rsidP="005A38B4">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szCs w:val="24"/>
        </w:rPr>
        <w:t xml:space="preserve">Každá </w:t>
      </w:r>
      <w:r w:rsidRPr="00B26060">
        <w:rPr>
          <w:rFonts w:ascii="Times New Roman" w:hAnsi="Times New Roman" w:cs="Times New Roman"/>
          <w:color w:val="000000" w:themeColor="text1"/>
        </w:rPr>
        <w:t>faktura dle této Smlouvy je splatná</w:t>
      </w:r>
      <w:r w:rsidR="00833365"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 xml:space="preserve">do </w:t>
      </w:r>
      <w:r w:rsidR="0060744A">
        <w:rPr>
          <w:rFonts w:ascii="Times New Roman" w:hAnsi="Times New Roman" w:cs="Times New Roman"/>
          <w:color w:val="000000" w:themeColor="text1"/>
        </w:rPr>
        <w:t>45</w:t>
      </w:r>
      <w:r w:rsidRPr="00B26060">
        <w:rPr>
          <w:rFonts w:ascii="Times New Roman" w:hAnsi="Times New Roman" w:cs="Times New Roman"/>
          <w:color w:val="000000" w:themeColor="text1"/>
        </w:rPr>
        <w:t xml:space="preserve"> dnů o</w:t>
      </w:r>
      <w:r w:rsidR="005D0DD7" w:rsidRPr="00B26060">
        <w:rPr>
          <w:rFonts w:ascii="Times New Roman" w:hAnsi="Times New Roman" w:cs="Times New Roman"/>
          <w:color w:val="000000" w:themeColor="text1"/>
        </w:rPr>
        <w:t xml:space="preserve">d jejího doručení </w:t>
      </w:r>
      <w:r w:rsidR="002A5403" w:rsidRPr="00B26060">
        <w:rPr>
          <w:rFonts w:ascii="Times New Roman" w:hAnsi="Times New Roman" w:cs="Times New Roman"/>
          <w:color w:val="000000" w:themeColor="text1"/>
        </w:rPr>
        <w:t>Objednatel</w:t>
      </w:r>
      <w:r w:rsidR="005D0DD7" w:rsidRPr="00B26060">
        <w:rPr>
          <w:rFonts w:ascii="Times New Roman" w:hAnsi="Times New Roman" w:cs="Times New Roman"/>
          <w:color w:val="000000" w:themeColor="text1"/>
        </w:rPr>
        <w:t>i</w:t>
      </w:r>
      <w:r w:rsidR="008D0BCD" w:rsidRPr="00B26060">
        <w:rPr>
          <w:rFonts w:ascii="Times New Roman" w:hAnsi="Times New Roman" w:cs="Times New Roman"/>
          <w:color w:val="000000" w:themeColor="text1"/>
        </w:rPr>
        <w:t>.</w:t>
      </w:r>
      <w:r w:rsidR="002A0DED">
        <w:rPr>
          <w:rFonts w:ascii="Times New Roman" w:hAnsi="Times New Roman" w:cs="Times New Roman"/>
          <w:color w:val="000000" w:themeColor="text1"/>
        </w:rPr>
        <w:t xml:space="preserve"> </w:t>
      </w:r>
      <w:r w:rsidR="002A0DED" w:rsidRPr="00631786">
        <w:rPr>
          <w:rFonts w:ascii="Times New Roman" w:hAnsi="Times New Roman" w:cs="Times New Roman"/>
        </w:rPr>
        <w:t>Faktura musí být jednoznačně identifikovatelná (uvedením čísla smlouvy, názvu stavby, čísla investiční akce, eventuálně další údaje vyžádané objednatelem). Na faktuře musí být uvedeno číslo objednávky</w:t>
      </w:r>
      <w:r w:rsidR="002A0DED" w:rsidRPr="00631786">
        <w:rPr>
          <w:rFonts w:ascii="Times New Roman" w:hAnsi="Times New Roman" w:cs="Times New Roman"/>
          <w:b/>
        </w:rPr>
        <w:t xml:space="preserve"> </w:t>
      </w:r>
      <w:r w:rsidR="002A0DED" w:rsidRPr="002A0DED">
        <w:rPr>
          <w:rFonts w:ascii="Times New Roman" w:hAnsi="Times New Roman" w:cs="Times New Roman"/>
          <w:i/>
        </w:rPr>
        <w:t>………………(bude doplněno objednatelem před podpisem smlouvy).</w:t>
      </w:r>
    </w:p>
    <w:p w:rsidR="00B03A32" w:rsidRPr="00B26060" w:rsidRDefault="00B03A32" w:rsidP="00B03A32">
      <w:pPr>
        <w:pStyle w:val="Odstavecseseznamem"/>
        <w:ind w:left="426"/>
        <w:jc w:val="both"/>
        <w:rPr>
          <w:rFonts w:ascii="Times New Roman" w:hAnsi="Times New Roman" w:cs="Times New Roman"/>
          <w:color w:val="000000" w:themeColor="text1"/>
        </w:rPr>
      </w:pPr>
    </w:p>
    <w:p w:rsidR="00F90EBF" w:rsidRPr="00B26060" w:rsidRDefault="00F90EBF" w:rsidP="00E8789B">
      <w:pPr>
        <w:pStyle w:val="Odstavecseseznamem"/>
        <w:ind w:left="426"/>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       </w:t>
      </w:r>
      <w:r w:rsidRPr="00B26060">
        <w:rPr>
          <w:rFonts w:ascii="Times New Roman" w:hAnsi="Times New Roman" w:cs="Times New Roman"/>
          <w:color w:val="000000" w:themeColor="text1"/>
        </w:rPr>
        <w:tab/>
      </w:r>
    </w:p>
    <w:p w:rsidR="002A0DED" w:rsidRPr="002A0DED" w:rsidRDefault="002A0DED" w:rsidP="002A0DED">
      <w:pPr>
        <w:pStyle w:val="Odstavecseseznamem"/>
        <w:ind w:left="360"/>
        <w:jc w:val="both"/>
        <w:rPr>
          <w:rFonts w:ascii="Times New Roman" w:hAnsi="Times New Roman" w:cs="Times New Roman"/>
          <w:color w:val="000000" w:themeColor="text1"/>
          <w:szCs w:val="24"/>
          <w:highlight w:val="cyan"/>
        </w:rPr>
      </w:pPr>
    </w:p>
    <w:p w:rsidR="001E7BB8" w:rsidRPr="00B03A32" w:rsidRDefault="001E7BB8" w:rsidP="001967B6">
      <w:pPr>
        <w:pStyle w:val="Nadpis1"/>
        <w:numPr>
          <w:ilvl w:val="0"/>
          <w:numId w:val="1"/>
        </w:numPr>
        <w:spacing w:before="240"/>
        <w:rPr>
          <w:rFonts w:ascii="Times New Roman" w:hAnsi="Times New Roman" w:cs="Times New Roman"/>
          <w:color w:val="auto"/>
          <w:sz w:val="24"/>
          <w:szCs w:val="24"/>
        </w:rPr>
      </w:pPr>
      <w:r w:rsidRPr="00B03A32">
        <w:rPr>
          <w:rFonts w:ascii="Times New Roman" w:hAnsi="Times New Roman" w:cs="Times New Roman"/>
          <w:color w:val="auto"/>
          <w:sz w:val="24"/>
          <w:szCs w:val="24"/>
        </w:rPr>
        <w:t xml:space="preserve">Předání a převzetí </w:t>
      </w:r>
      <w:r w:rsidR="008D0BCD" w:rsidRPr="00B03A32">
        <w:rPr>
          <w:rFonts w:ascii="Times New Roman" w:hAnsi="Times New Roman" w:cs="Times New Roman"/>
          <w:color w:val="auto"/>
          <w:sz w:val="24"/>
          <w:szCs w:val="24"/>
        </w:rPr>
        <w:t>D</w:t>
      </w:r>
      <w:r w:rsidRPr="00B03A32">
        <w:rPr>
          <w:rFonts w:ascii="Times New Roman" w:hAnsi="Times New Roman" w:cs="Times New Roman"/>
          <w:color w:val="auto"/>
          <w:sz w:val="24"/>
          <w:szCs w:val="24"/>
        </w:rPr>
        <w:t>íla</w:t>
      </w:r>
    </w:p>
    <w:p w:rsidR="001E7BB8" w:rsidRPr="00F90EBF" w:rsidRDefault="001E7BB8" w:rsidP="009B0752">
      <w:pPr>
        <w:pStyle w:val="Odstavecseseznamem"/>
        <w:numPr>
          <w:ilvl w:val="1"/>
          <w:numId w:val="1"/>
        </w:numPr>
        <w:ind w:left="426" w:hanging="426"/>
        <w:jc w:val="both"/>
        <w:rPr>
          <w:rFonts w:ascii="Times New Roman" w:hAnsi="Times New Roman" w:cs="Times New Roman"/>
          <w:color w:val="000000" w:themeColor="text1"/>
        </w:rPr>
      </w:pPr>
      <w:r w:rsidRPr="00F90EBF">
        <w:rPr>
          <w:rFonts w:ascii="Times New Roman" w:hAnsi="Times New Roman" w:cs="Times New Roman"/>
          <w:color w:val="000000" w:themeColor="text1"/>
        </w:rPr>
        <w:t xml:space="preserve">Převzetí </w:t>
      </w:r>
      <w:r w:rsidR="008D0BCD" w:rsidRPr="00F90EBF">
        <w:rPr>
          <w:rFonts w:ascii="Times New Roman" w:hAnsi="Times New Roman" w:cs="Times New Roman"/>
          <w:color w:val="000000" w:themeColor="text1"/>
        </w:rPr>
        <w:t>D</w:t>
      </w:r>
      <w:r w:rsidRPr="00F90EBF">
        <w:rPr>
          <w:rFonts w:ascii="Times New Roman" w:hAnsi="Times New Roman" w:cs="Times New Roman"/>
          <w:color w:val="000000" w:themeColor="text1"/>
        </w:rPr>
        <w:t xml:space="preserve">íla </w:t>
      </w:r>
      <w:r w:rsidR="00F90EBF" w:rsidRPr="00F90EBF">
        <w:rPr>
          <w:rFonts w:ascii="Times New Roman" w:hAnsi="Times New Roman" w:cs="Times New Roman"/>
          <w:color w:val="000000" w:themeColor="text1"/>
        </w:rPr>
        <w:t xml:space="preserve">jako celku </w:t>
      </w:r>
      <w:r w:rsidRPr="00F90EBF">
        <w:rPr>
          <w:rFonts w:ascii="Times New Roman" w:hAnsi="Times New Roman" w:cs="Times New Roman"/>
          <w:color w:val="000000" w:themeColor="text1"/>
        </w:rPr>
        <w:t>bude prov</w:t>
      </w:r>
      <w:r w:rsidR="001E0351" w:rsidRPr="00F90EBF">
        <w:rPr>
          <w:rFonts w:ascii="Times New Roman" w:hAnsi="Times New Roman" w:cs="Times New Roman"/>
          <w:color w:val="000000" w:themeColor="text1"/>
        </w:rPr>
        <w:t>e</w:t>
      </w:r>
      <w:r w:rsidRPr="00F90EBF">
        <w:rPr>
          <w:rFonts w:ascii="Times New Roman" w:hAnsi="Times New Roman" w:cs="Times New Roman"/>
          <w:color w:val="000000" w:themeColor="text1"/>
        </w:rPr>
        <w:t>d</w:t>
      </w:r>
      <w:r w:rsidR="001E0351" w:rsidRPr="00F90EBF">
        <w:rPr>
          <w:rFonts w:ascii="Times New Roman" w:hAnsi="Times New Roman" w:cs="Times New Roman"/>
          <w:color w:val="000000" w:themeColor="text1"/>
        </w:rPr>
        <w:t>e</w:t>
      </w:r>
      <w:r w:rsidRPr="00F90EBF">
        <w:rPr>
          <w:rFonts w:ascii="Times New Roman" w:hAnsi="Times New Roman" w:cs="Times New Roman"/>
          <w:color w:val="000000" w:themeColor="text1"/>
        </w:rPr>
        <w:t>no</w:t>
      </w:r>
      <w:r w:rsidR="000C6F4E" w:rsidRPr="00F90EBF">
        <w:rPr>
          <w:rFonts w:ascii="Times New Roman" w:hAnsi="Times New Roman" w:cs="Times New Roman"/>
          <w:color w:val="000000" w:themeColor="text1"/>
        </w:rPr>
        <w:t xml:space="preserve"> </w:t>
      </w:r>
      <w:r w:rsidR="00AD741A">
        <w:rPr>
          <w:rFonts w:ascii="Times New Roman" w:hAnsi="Times New Roman" w:cs="Times New Roman"/>
          <w:color w:val="000000" w:themeColor="text1"/>
        </w:rPr>
        <w:t>po vyzkoušení Díla. Řádně provedené a dokončené Dílo se považuje teprve po úspěšném provedení zkušebního provozu a po předání kolaudačního souhlasu</w:t>
      </w:r>
      <w:r w:rsidR="00C433AD">
        <w:rPr>
          <w:rFonts w:ascii="Times New Roman" w:hAnsi="Times New Roman" w:cs="Times New Roman"/>
          <w:color w:val="000000" w:themeColor="text1"/>
        </w:rPr>
        <w:t>, veškeré dokumentace nutné k užívání Díla a dále sjednané v této Smlouvě</w:t>
      </w:r>
      <w:r w:rsidR="00AD741A">
        <w:rPr>
          <w:rFonts w:ascii="Times New Roman" w:hAnsi="Times New Roman" w:cs="Times New Roman"/>
          <w:color w:val="000000" w:themeColor="text1"/>
        </w:rPr>
        <w:t xml:space="preserve"> a </w:t>
      </w:r>
      <w:r w:rsidR="009B0752">
        <w:rPr>
          <w:rFonts w:ascii="Times New Roman" w:hAnsi="Times New Roman" w:cs="Times New Roman"/>
          <w:color w:val="000000" w:themeColor="text1"/>
        </w:rPr>
        <w:t xml:space="preserve">po </w:t>
      </w:r>
      <w:r w:rsidR="00AD741A">
        <w:rPr>
          <w:rFonts w:ascii="Times New Roman" w:hAnsi="Times New Roman" w:cs="Times New Roman"/>
          <w:color w:val="000000" w:themeColor="text1"/>
        </w:rPr>
        <w:t>uvedení Díla do trvalého provozu</w:t>
      </w:r>
      <w:r w:rsidR="00AB2F2C">
        <w:rPr>
          <w:rFonts w:ascii="Times New Roman" w:hAnsi="Times New Roman" w:cs="Times New Roman"/>
          <w:color w:val="000000" w:themeColor="text1"/>
        </w:rPr>
        <w:t>.</w:t>
      </w:r>
    </w:p>
    <w:p w:rsidR="004111D8" w:rsidRPr="00B26060" w:rsidRDefault="001E7BB8" w:rsidP="00B0150F">
      <w:pPr>
        <w:pStyle w:val="Odstavecseseznamem"/>
        <w:numPr>
          <w:ilvl w:val="1"/>
          <w:numId w:val="1"/>
        </w:numPr>
        <w:spacing w:after="0"/>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Pro účely přejímky a před přejímkou je </w:t>
      </w:r>
      <w:r w:rsidR="002A5403" w:rsidRPr="00B26060">
        <w:rPr>
          <w:rFonts w:ascii="Times New Roman" w:hAnsi="Times New Roman" w:cs="Times New Roman"/>
          <w:color w:val="000000" w:themeColor="text1"/>
        </w:rPr>
        <w:t>Zhotovitel</w:t>
      </w:r>
      <w:r w:rsidRPr="00B26060">
        <w:rPr>
          <w:rFonts w:ascii="Times New Roman" w:hAnsi="Times New Roman" w:cs="Times New Roman"/>
          <w:color w:val="000000" w:themeColor="text1"/>
        </w:rPr>
        <w:t xml:space="preserve"> povinen </w:t>
      </w:r>
      <w:r w:rsidR="00B12F06" w:rsidRPr="00B26060">
        <w:rPr>
          <w:rFonts w:ascii="Times New Roman" w:hAnsi="Times New Roman" w:cs="Times New Roman"/>
          <w:color w:val="000000" w:themeColor="text1"/>
        </w:rPr>
        <w:t>včas připravit a předložit v českém jazyce veškeré doklady sjednané ve Smlouvě a dále plynoucí z obecně závazných právních a technických předpisů zejména</w:t>
      </w:r>
      <w:r w:rsidRPr="00B26060">
        <w:rPr>
          <w:rFonts w:ascii="Times New Roman" w:hAnsi="Times New Roman" w:cs="Times New Roman"/>
          <w:color w:val="000000" w:themeColor="text1"/>
        </w:rPr>
        <w:t>:</w:t>
      </w:r>
    </w:p>
    <w:p w:rsidR="00B0150F" w:rsidRPr="00E55404" w:rsidRDefault="007A68FF" w:rsidP="00B0150F">
      <w:pPr>
        <w:spacing w:after="0"/>
        <w:ind w:left="993" w:hanging="426"/>
        <w:jc w:val="both"/>
        <w:rPr>
          <w:rFonts w:ascii="Times New Roman" w:hAnsi="Times New Roman" w:cs="Times New Roman"/>
          <w:color w:val="000000" w:themeColor="text1"/>
        </w:rPr>
      </w:pPr>
      <w:sdt>
        <w:sdtPr>
          <w:rPr>
            <w:rFonts w:ascii="MS Gothic" w:eastAsia="MS Gothic" w:hAnsi="MS Gothic" w:cs="Times New Roman" w:hint="eastAsia"/>
            <w:color w:val="000000" w:themeColor="text1"/>
          </w:rPr>
          <w:id w:val="-408164860"/>
        </w:sdtPr>
        <w:sdtEndPr/>
        <w:sdtContent>
          <w:r w:rsidR="000C6F4E" w:rsidRPr="00B26060">
            <w:rPr>
              <w:rFonts w:ascii="MS Gothic" w:eastAsia="MS Gothic" w:hAnsi="MS Gothic" w:cs="Times New Roman" w:hint="eastAsia"/>
              <w:color w:val="000000" w:themeColor="text1"/>
            </w:rPr>
            <w:t>☐</w:t>
          </w:r>
        </w:sdtContent>
      </w:sdt>
      <w:r w:rsidR="000C6F4E" w:rsidRPr="00B26060">
        <w:rPr>
          <w:rFonts w:ascii="Times New Roman" w:hAnsi="Times New Roman" w:cs="Times New Roman"/>
          <w:color w:val="000000" w:themeColor="text1"/>
        </w:rPr>
        <w:t xml:space="preserve"> </w:t>
      </w:r>
      <w:r w:rsidR="000C6F4E">
        <w:rPr>
          <w:rFonts w:ascii="Times New Roman" w:hAnsi="Times New Roman" w:cs="Times New Roman"/>
          <w:color w:val="000000" w:themeColor="text1"/>
        </w:rPr>
        <w:tab/>
      </w:r>
      <w:r w:rsidR="00B03A32" w:rsidRPr="00E55404">
        <w:rPr>
          <w:rFonts w:ascii="Times New Roman" w:hAnsi="Times New Roman" w:cs="Times New Roman"/>
          <w:color w:val="000000" w:themeColor="text1"/>
        </w:rPr>
        <w:t>doklady o úředních přejímkách, atestech a prohlášením o shodě ve smyslu § 13 odst. 2 zákona č. 22/1997 Sb., o technických požadavcích na výrobky, ve znění pozdějších předpisů,</w:t>
      </w:r>
    </w:p>
    <w:p w:rsidR="00B0150F" w:rsidRPr="00E55404" w:rsidRDefault="007A68FF" w:rsidP="00B0150F">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1507590487"/>
        </w:sdtPr>
        <w:sdtEndPr/>
        <w:sdtContent>
          <w:r w:rsidR="000C6F4E" w:rsidRPr="00E55404">
            <w:rPr>
              <w:rFonts w:ascii="Arial Unicode MS" w:eastAsia="MS Gothic" w:hAnsi="Arial Unicode MS" w:cs="Arial Unicode MS"/>
              <w:color w:val="000000" w:themeColor="text1"/>
            </w:rPr>
            <w:t>☐</w:t>
          </w:r>
        </w:sdtContent>
      </w:sdt>
      <w:r w:rsidR="000C6F4E" w:rsidRPr="00E55404">
        <w:rPr>
          <w:rFonts w:ascii="Times New Roman" w:eastAsia="MS Gothic" w:hAnsi="Times New Roman" w:cs="Times New Roman"/>
          <w:color w:val="000000" w:themeColor="text1"/>
        </w:rPr>
        <w:t xml:space="preserve"> </w:t>
      </w:r>
      <w:r w:rsidR="000C6F4E" w:rsidRPr="00E55404">
        <w:rPr>
          <w:rFonts w:ascii="Times New Roman" w:eastAsia="MS Gothic" w:hAnsi="Times New Roman" w:cs="Times New Roman"/>
          <w:color w:val="000000" w:themeColor="text1"/>
        </w:rPr>
        <w:tab/>
      </w:r>
      <w:r w:rsidR="00B03A32" w:rsidRPr="00E55404">
        <w:rPr>
          <w:rFonts w:ascii="Times New Roman" w:hAnsi="Times New Roman" w:cs="Times New Roman"/>
        </w:rPr>
        <w:t>záruční listy k dodanému materiálu</w:t>
      </w:r>
      <w:r w:rsidR="00B0150F" w:rsidRPr="00E55404">
        <w:rPr>
          <w:rFonts w:ascii="Times New Roman" w:hAnsi="Times New Roman" w:cs="Times New Roman"/>
          <w:color w:val="000000" w:themeColor="text1"/>
        </w:rPr>
        <w:t>,</w:t>
      </w:r>
    </w:p>
    <w:p w:rsidR="00B0150F" w:rsidRPr="00E55404" w:rsidRDefault="007A68FF" w:rsidP="00B0150F">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1508252626"/>
        </w:sdtPr>
        <w:sdtEndPr/>
        <w:sdtContent>
          <w:r w:rsidR="000C6F4E" w:rsidRPr="00E55404">
            <w:rPr>
              <w:rFonts w:ascii="Arial Unicode MS" w:eastAsia="MS Gothic" w:hAnsi="Arial Unicode MS" w:cs="Arial Unicode MS"/>
              <w:color w:val="000000" w:themeColor="text1"/>
            </w:rPr>
            <w:t>☐</w:t>
          </w:r>
          <w:r w:rsidR="000C6F4E" w:rsidRPr="00E55404">
            <w:rPr>
              <w:rFonts w:ascii="Times New Roman" w:eastAsia="MS Gothic" w:hAnsi="Times New Roman" w:cs="Times New Roman"/>
              <w:color w:val="000000" w:themeColor="text1"/>
            </w:rPr>
            <w:tab/>
          </w:r>
        </w:sdtContent>
      </w:sdt>
      <w:r w:rsidR="00B03A32" w:rsidRPr="00E55404">
        <w:rPr>
          <w:rFonts w:ascii="Times New Roman" w:hAnsi="Times New Roman" w:cs="Times New Roman"/>
        </w:rPr>
        <w:t xml:space="preserve">stavební deník - originál pro archivaci </w:t>
      </w:r>
      <w:r w:rsidR="00961E86">
        <w:rPr>
          <w:rFonts w:ascii="Times New Roman" w:hAnsi="Times New Roman" w:cs="Times New Roman"/>
        </w:rPr>
        <w:t>Objednatele</w:t>
      </w:r>
      <w:r w:rsidR="00961E86" w:rsidRPr="00E55404">
        <w:rPr>
          <w:rFonts w:ascii="Times New Roman" w:hAnsi="Times New Roman" w:cs="Times New Roman"/>
        </w:rPr>
        <w:t xml:space="preserve"> </w:t>
      </w:r>
      <w:r w:rsidR="00B03A32" w:rsidRPr="00E55404">
        <w:rPr>
          <w:rFonts w:ascii="Times New Roman" w:hAnsi="Times New Roman" w:cs="Times New Roman"/>
        </w:rPr>
        <w:t xml:space="preserve">a jednu kopii, ve stavebním deníku bude zapsán postup realizace </w:t>
      </w:r>
      <w:r w:rsidR="00C433AD">
        <w:rPr>
          <w:rFonts w:ascii="Times New Roman" w:hAnsi="Times New Roman" w:cs="Times New Roman"/>
        </w:rPr>
        <w:t>D</w:t>
      </w:r>
      <w:r w:rsidR="00B03A32" w:rsidRPr="00E55404">
        <w:rPr>
          <w:rFonts w:ascii="Times New Roman" w:hAnsi="Times New Roman" w:cs="Times New Roman"/>
        </w:rPr>
        <w:t>íla a skutečnosti mající vliv na jeho kvalitu</w:t>
      </w:r>
      <w:r w:rsidR="00B0150F" w:rsidRPr="00E55404">
        <w:rPr>
          <w:rFonts w:ascii="Times New Roman" w:hAnsi="Times New Roman" w:cs="Times New Roman"/>
          <w:color w:val="000000" w:themeColor="text1"/>
        </w:rPr>
        <w:t>,</w:t>
      </w:r>
    </w:p>
    <w:p w:rsidR="00B0150F" w:rsidRPr="00E55404" w:rsidRDefault="007A68FF" w:rsidP="009B1367">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1315630799"/>
        </w:sdtPr>
        <w:sdtEndPr/>
        <w:sdtContent>
          <w:r w:rsidR="000C6F4E" w:rsidRPr="00E55404">
            <w:rPr>
              <w:rFonts w:ascii="Arial Unicode MS" w:eastAsia="MS Gothic" w:hAnsi="Arial Unicode MS" w:cs="Arial Unicode MS"/>
              <w:color w:val="000000" w:themeColor="text1"/>
            </w:rPr>
            <w:t>☐</w:t>
          </w:r>
        </w:sdtContent>
      </w:sdt>
      <w:r w:rsidR="000C6F4E" w:rsidRPr="00E55404">
        <w:rPr>
          <w:rFonts w:ascii="Times New Roman" w:eastAsia="MS Gothic" w:hAnsi="Times New Roman" w:cs="Times New Roman"/>
          <w:color w:val="000000" w:themeColor="text1"/>
        </w:rPr>
        <w:t xml:space="preserve"> </w:t>
      </w:r>
      <w:r w:rsidR="000C6F4E" w:rsidRPr="00E55404">
        <w:rPr>
          <w:rFonts w:ascii="Times New Roman" w:eastAsia="MS Gothic" w:hAnsi="Times New Roman" w:cs="Times New Roman"/>
          <w:color w:val="000000" w:themeColor="text1"/>
        </w:rPr>
        <w:tab/>
      </w:r>
      <w:r w:rsidR="00B03A32" w:rsidRPr="00E55404">
        <w:rPr>
          <w:rFonts w:ascii="Times New Roman" w:hAnsi="Times New Roman" w:cs="Times New Roman"/>
        </w:rPr>
        <w:t>návod k použití, k obsluze a údržbě s ohledem na bezpečnost práce</w:t>
      </w:r>
    </w:p>
    <w:p w:rsidR="00B0150F" w:rsidRPr="00E55404" w:rsidRDefault="007A68FF" w:rsidP="00B0150F">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1891415012"/>
        </w:sdtPr>
        <w:sdtEndPr/>
        <w:sdtContent>
          <w:r w:rsidR="000C6F4E" w:rsidRPr="00E55404">
            <w:rPr>
              <w:rFonts w:ascii="Arial Unicode MS" w:eastAsia="MS Gothic" w:hAnsi="Arial Unicode MS" w:cs="Arial Unicode MS"/>
              <w:color w:val="000000" w:themeColor="text1"/>
            </w:rPr>
            <w:t>☐</w:t>
          </w:r>
        </w:sdtContent>
      </w:sdt>
      <w:r w:rsidR="000C6F4E" w:rsidRPr="00E55404">
        <w:rPr>
          <w:rFonts w:ascii="Times New Roman" w:eastAsia="MS Gothic" w:hAnsi="Times New Roman" w:cs="Times New Roman"/>
          <w:color w:val="000000" w:themeColor="text1"/>
        </w:rPr>
        <w:t xml:space="preserve"> </w:t>
      </w:r>
      <w:r w:rsidR="000C6F4E" w:rsidRPr="00E55404">
        <w:rPr>
          <w:rFonts w:ascii="Times New Roman" w:eastAsia="MS Gothic" w:hAnsi="Times New Roman" w:cs="Times New Roman"/>
          <w:color w:val="000000" w:themeColor="text1"/>
        </w:rPr>
        <w:tab/>
      </w:r>
      <w:r w:rsidR="00B0150F" w:rsidRPr="00E55404">
        <w:rPr>
          <w:rFonts w:ascii="Times New Roman" w:hAnsi="Times New Roman" w:cs="Times New Roman"/>
          <w:color w:val="000000" w:themeColor="text1"/>
        </w:rPr>
        <w:t>doklady prokazující bezpečný provoz  technických a technologických zařízení, které jsou vystaveny k prokázání a podle požadavků stanovených právními předpisy, normativními požadavky a průvodní dokumentací výrobců,</w:t>
      </w:r>
    </w:p>
    <w:p w:rsidR="00B0150F" w:rsidRPr="00E55404" w:rsidRDefault="007A68FF" w:rsidP="00B0150F">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1001277123"/>
        </w:sdtPr>
        <w:sdtEndPr/>
        <w:sdtContent>
          <w:r w:rsidR="000C6F4E" w:rsidRPr="00E55404">
            <w:rPr>
              <w:rFonts w:ascii="Arial Unicode MS" w:eastAsia="MS Gothic" w:hAnsi="Arial Unicode MS" w:cs="Arial Unicode MS"/>
              <w:color w:val="000000" w:themeColor="text1"/>
            </w:rPr>
            <w:t>☐</w:t>
          </w:r>
        </w:sdtContent>
      </w:sdt>
      <w:r w:rsidR="000C6F4E" w:rsidRPr="00E55404">
        <w:rPr>
          <w:rFonts w:ascii="Times New Roman" w:eastAsia="MS Gothic" w:hAnsi="Times New Roman" w:cs="Times New Roman"/>
          <w:color w:val="000000" w:themeColor="text1"/>
        </w:rPr>
        <w:t xml:space="preserve"> </w:t>
      </w:r>
      <w:r w:rsidR="000C6F4E" w:rsidRPr="00E55404">
        <w:rPr>
          <w:rFonts w:ascii="Times New Roman" w:eastAsia="MS Gothic" w:hAnsi="Times New Roman" w:cs="Times New Roman"/>
          <w:color w:val="000000" w:themeColor="text1"/>
        </w:rPr>
        <w:tab/>
      </w:r>
      <w:r w:rsidR="00B03A32" w:rsidRPr="00E55404">
        <w:rPr>
          <w:rFonts w:ascii="Times New Roman" w:hAnsi="Times New Roman" w:cs="Times New Roman"/>
        </w:rPr>
        <w:t>technologické listy nátěrových hmot</w:t>
      </w:r>
      <w:r w:rsidR="00B0150F" w:rsidRPr="00E55404">
        <w:rPr>
          <w:rFonts w:ascii="Times New Roman" w:hAnsi="Times New Roman" w:cs="Times New Roman"/>
          <w:color w:val="000000" w:themeColor="text1"/>
        </w:rPr>
        <w:t>,</w:t>
      </w:r>
    </w:p>
    <w:p w:rsidR="00B03A32" w:rsidRPr="00E55404" w:rsidRDefault="007A68FF" w:rsidP="00B0150F">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1752576005"/>
        </w:sdtPr>
        <w:sdtEndPr/>
        <w:sdtContent>
          <w:r w:rsidR="00B03A32" w:rsidRPr="00E55404">
            <w:rPr>
              <w:rFonts w:ascii="Arial Unicode MS" w:eastAsia="MS Gothic" w:hAnsi="Arial Unicode MS" w:cs="Arial Unicode MS"/>
              <w:color w:val="000000" w:themeColor="text1"/>
            </w:rPr>
            <w:t>☐</w:t>
          </w:r>
        </w:sdtContent>
      </w:sdt>
      <w:r w:rsidR="00B03A32" w:rsidRPr="00E55404">
        <w:rPr>
          <w:rFonts w:ascii="Times New Roman" w:eastAsia="MS Gothic" w:hAnsi="Times New Roman" w:cs="Times New Roman"/>
          <w:color w:val="000000" w:themeColor="text1"/>
        </w:rPr>
        <w:t xml:space="preserve"> </w:t>
      </w:r>
      <w:r w:rsidR="00B03A32" w:rsidRPr="00E55404">
        <w:rPr>
          <w:rFonts w:ascii="Times New Roman" w:eastAsia="MS Gothic" w:hAnsi="Times New Roman" w:cs="Times New Roman"/>
          <w:color w:val="000000" w:themeColor="text1"/>
        </w:rPr>
        <w:tab/>
      </w:r>
      <w:r w:rsidR="00B03A32" w:rsidRPr="00E55404">
        <w:rPr>
          <w:rFonts w:ascii="Times New Roman" w:hAnsi="Times New Roman" w:cs="Times New Roman"/>
        </w:rPr>
        <w:t>projektovou dokumentaci skutečného provedení a dokladovou část 2 x paré v papírové podobě a 2 x na CD v elektronické formě ve zdrojových formátech</w:t>
      </w:r>
    </w:p>
    <w:p w:rsidR="00E55404" w:rsidRPr="00E55404" w:rsidRDefault="007A68FF" w:rsidP="00E55404">
      <w:pPr>
        <w:spacing w:before="120" w:after="0" w:line="240" w:lineRule="auto"/>
        <w:ind w:firstLine="567"/>
        <w:jc w:val="both"/>
        <w:rPr>
          <w:rFonts w:ascii="Times New Roman" w:hAnsi="Times New Roman" w:cs="Times New Roman"/>
        </w:rPr>
      </w:pPr>
      <w:sdt>
        <w:sdtPr>
          <w:rPr>
            <w:rFonts w:ascii="Times New Roman" w:eastAsia="MS Gothic" w:hAnsi="Times New Roman" w:cs="Times New Roman"/>
            <w:color w:val="000000" w:themeColor="text1"/>
          </w:rPr>
          <w:id w:val="190498336"/>
        </w:sdtPr>
        <w:sdtEndPr/>
        <w:sdtContent>
          <w:r w:rsidR="000C6F4E" w:rsidRPr="00E55404">
            <w:rPr>
              <w:rFonts w:ascii="Arial Unicode MS" w:eastAsia="MS Gothic" w:hAnsi="Arial Unicode MS" w:cs="Arial Unicode MS"/>
              <w:color w:val="000000" w:themeColor="text1"/>
            </w:rPr>
            <w:t>☐</w:t>
          </w:r>
        </w:sdtContent>
      </w:sdt>
      <w:r w:rsidR="000C6F4E" w:rsidRPr="00E55404">
        <w:rPr>
          <w:rFonts w:ascii="Times New Roman" w:hAnsi="Times New Roman" w:cs="Times New Roman"/>
          <w:color w:val="000000" w:themeColor="text1"/>
        </w:rPr>
        <w:t xml:space="preserve">  </w:t>
      </w:r>
      <w:r w:rsidR="00E55404" w:rsidRPr="00E55404">
        <w:rPr>
          <w:rFonts w:ascii="Times New Roman" w:hAnsi="Times New Roman" w:cs="Times New Roman"/>
          <w:color w:val="000000" w:themeColor="text1"/>
        </w:rPr>
        <w:t xml:space="preserve">  </w:t>
      </w:r>
      <w:r w:rsidR="00E55404" w:rsidRPr="00E55404">
        <w:rPr>
          <w:rFonts w:ascii="Times New Roman" w:hAnsi="Times New Roman" w:cs="Times New Roman"/>
        </w:rPr>
        <w:t>protokoly, atesty, certifikáty a osvědčení o jakosti (zkouškách) použitých materiálů</w:t>
      </w:r>
      <w:r w:rsidR="00C433AD">
        <w:rPr>
          <w:rFonts w:ascii="Times New Roman" w:hAnsi="Times New Roman" w:cs="Times New Roman"/>
        </w:rPr>
        <w:t xml:space="preserve">; </w:t>
      </w:r>
      <w:r w:rsidR="00C433AD" w:rsidRPr="0063754A">
        <w:rPr>
          <w:rFonts w:ascii="Times New Roman" w:hAnsi="Times New Roman" w:cs="Times New Roman"/>
          <w:color w:val="000000" w:themeColor="text1"/>
        </w:rPr>
        <w:t xml:space="preserve">a </w:t>
      </w:r>
      <w:r w:rsidR="00C433AD">
        <w:rPr>
          <w:rFonts w:ascii="Times New Roman" w:hAnsi="Times New Roman" w:cs="Times New Roman"/>
          <w:color w:val="000000" w:themeColor="text1"/>
        </w:rPr>
        <w:t xml:space="preserve">doklady o </w:t>
      </w:r>
      <w:r w:rsidR="00C433AD" w:rsidRPr="0063754A">
        <w:rPr>
          <w:rFonts w:ascii="Times New Roman" w:hAnsi="Times New Roman" w:cs="Times New Roman"/>
          <w:color w:val="000000" w:themeColor="text1"/>
        </w:rPr>
        <w:t>kontrolách provozuschopnosti požárně bezpečnostních zařízení, věcných a technických prostředků požární ochrany dle Vyhlášky Ministerstva vnitra č. 246/2001 Sb., o požární prevenci</w:t>
      </w:r>
      <w:r w:rsidR="00C433AD">
        <w:rPr>
          <w:rFonts w:ascii="Times New Roman" w:hAnsi="Times New Roman" w:cs="Times New Roman"/>
          <w:color w:val="000000" w:themeColor="text1"/>
        </w:rPr>
        <w:t>, ve znění pozdějších předpisů</w:t>
      </w:r>
    </w:p>
    <w:p w:rsidR="00B0150F" w:rsidRPr="00E55404" w:rsidRDefault="007A68FF" w:rsidP="00B0150F">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235215233"/>
        </w:sdtPr>
        <w:sdtEndPr/>
        <w:sdtContent>
          <w:r w:rsidR="00E55404" w:rsidRPr="00E55404">
            <w:rPr>
              <w:rFonts w:ascii="Arial Unicode MS" w:eastAsia="MS Gothic" w:hAnsi="Arial Unicode MS" w:cs="Arial Unicode MS"/>
              <w:color w:val="000000" w:themeColor="text1"/>
            </w:rPr>
            <w:t>☐</w:t>
          </w:r>
        </w:sdtContent>
      </w:sdt>
      <w:r w:rsidR="00E55404" w:rsidRPr="00E55404">
        <w:rPr>
          <w:rFonts w:ascii="Times New Roman" w:hAnsi="Times New Roman" w:cs="Times New Roman"/>
        </w:rPr>
        <w:t xml:space="preserve">    dokumentaci dováženého zařízení v českém jazyce</w:t>
      </w:r>
    </w:p>
    <w:p w:rsidR="00B0150F" w:rsidRPr="00E55404" w:rsidRDefault="007A68FF" w:rsidP="00B0150F">
      <w:pPr>
        <w:spacing w:after="0"/>
        <w:ind w:left="993" w:hanging="426"/>
        <w:jc w:val="both"/>
        <w:rPr>
          <w:rFonts w:ascii="Times New Roman" w:hAnsi="Times New Roman" w:cs="Times New Roman"/>
          <w:color w:val="000000" w:themeColor="text1"/>
        </w:rPr>
      </w:pPr>
      <w:sdt>
        <w:sdtPr>
          <w:rPr>
            <w:rFonts w:ascii="Times New Roman" w:eastAsia="MS Gothic" w:hAnsi="Times New Roman" w:cs="Times New Roman"/>
            <w:color w:val="000000" w:themeColor="text1"/>
          </w:rPr>
          <w:id w:val="-553008171"/>
        </w:sdtPr>
        <w:sdtEndPr/>
        <w:sdtContent>
          <w:r w:rsidR="000C6F4E" w:rsidRPr="00E55404">
            <w:rPr>
              <w:rFonts w:ascii="Arial Unicode MS" w:eastAsia="MS Gothic" w:hAnsi="Arial Unicode MS" w:cs="Arial Unicode MS"/>
              <w:color w:val="000000" w:themeColor="text1"/>
            </w:rPr>
            <w:t>☐</w:t>
          </w:r>
        </w:sdtContent>
      </w:sdt>
      <w:r w:rsidR="000C6F4E" w:rsidRPr="00E55404">
        <w:rPr>
          <w:rFonts w:ascii="Times New Roman" w:eastAsia="MS Gothic" w:hAnsi="Times New Roman" w:cs="Times New Roman"/>
          <w:color w:val="000000" w:themeColor="text1"/>
        </w:rPr>
        <w:t xml:space="preserve"> </w:t>
      </w:r>
      <w:r w:rsidR="000C6F4E" w:rsidRPr="00E55404">
        <w:rPr>
          <w:rFonts w:ascii="Times New Roman" w:eastAsia="MS Gothic" w:hAnsi="Times New Roman" w:cs="Times New Roman"/>
          <w:color w:val="000000" w:themeColor="text1"/>
        </w:rPr>
        <w:tab/>
      </w:r>
      <w:r w:rsidR="00E55404" w:rsidRPr="00E55404">
        <w:rPr>
          <w:rFonts w:ascii="Times New Roman" w:hAnsi="Times New Roman" w:cs="Times New Roman"/>
        </w:rPr>
        <w:t xml:space="preserve">protokol o funkčních zkouškách </w:t>
      </w:r>
    </w:p>
    <w:p w:rsidR="00E55404" w:rsidRPr="00E55404" w:rsidRDefault="007A68FF" w:rsidP="00E55404">
      <w:pPr>
        <w:pStyle w:val="Odstavecseseznamem"/>
        <w:spacing w:before="120" w:after="0" w:line="240" w:lineRule="auto"/>
        <w:ind w:hanging="153"/>
        <w:jc w:val="both"/>
        <w:rPr>
          <w:rFonts w:ascii="Times New Roman" w:hAnsi="Times New Roman" w:cs="Times New Roman"/>
        </w:rPr>
      </w:pPr>
      <w:sdt>
        <w:sdtPr>
          <w:rPr>
            <w:rFonts w:ascii="Times New Roman" w:eastAsia="MS Gothic" w:hAnsi="Times New Roman" w:cs="Times New Roman"/>
            <w:color w:val="000000" w:themeColor="text1"/>
          </w:rPr>
          <w:id w:val="114728070"/>
        </w:sdtPr>
        <w:sdtEndPr/>
        <w:sdtContent>
          <w:r w:rsidR="00E55404" w:rsidRPr="00E55404">
            <w:rPr>
              <w:rFonts w:ascii="Arial Unicode MS" w:eastAsia="MS Gothic" w:hAnsi="Arial Unicode MS" w:cs="Arial Unicode MS"/>
              <w:color w:val="000000" w:themeColor="text1"/>
            </w:rPr>
            <w:t>☐</w:t>
          </w:r>
        </w:sdtContent>
      </w:sdt>
      <w:r w:rsidR="000C6F4E" w:rsidRPr="00E55404">
        <w:rPr>
          <w:rFonts w:ascii="Times New Roman" w:eastAsia="MS Gothic" w:hAnsi="Times New Roman" w:cs="Times New Roman"/>
          <w:color w:val="000000" w:themeColor="text1"/>
        </w:rPr>
        <w:t xml:space="preserve"> </w:t>
      </w:r>
      <w:r w:rsidR="00E55404" w:rsidRPr="00E55404">
        <w:rPr>
          <w:rFonts w:ascii="Times New Roman" w:eastAsia="MS Gothic" w:hAnsi="Times New Roman" w:cs="Times New Roman"/>
          <w:color w:val="000000" w:themeColor="text1"/>
        </w:rPr>
        <w:t xml:space="preserve">  </w:t>
      </w:r>
      <w:r w:rsidR="00E55404" w:rsidRPr="00E55404">
        <w:rPr>
          <w:rFonts w:ascii="Times New Roman" w:hAnsi="Times New Roman" w:cs="Times New Roman"/>
        </w:rPr>
        <w:t>návrh provozního řádu</w:t>
      </w:r>
      <w:r w:rsidR="00AB2F2C">
        <w:rPr>
          <w:rFonts w:ascii="Times New Roman" w:hAnsi="Times New Roman" w:cs="Times New Roman"/>
        </w:rPr>
        <w:t xml:space="preserve"> pro zkušební provoz</w:t>
      </w:r>
      <w:r w:rsidR="00032E0E">
        <w:rPr>
          <w:rFonts w:ascii="Times New Roman" w:hAnsi="Times New Roman" w:cs="Times New Roman"/>
        </w:rPr>
        <w:t>, pro trvalý provoz</w:t>
      </w:r>
    </w:p>
    <w:p w:rsidR="00E55404" w:rsidRPr="00E55404" w:rsidRDefault="00E55404" w:rsidP="00E55404">
      <w:pPr>
        <w:spacing w:before="120" w:after="0" w:line="240" w:lineRule="auto"/>
        <w:ind w:firstLine="426"/>
        <w:jc w:val="both"/>
        <w:rPr>
          <w:rFonts w:ascii="Times New Roman" w:hAnsi="Times New Roman" w:cs="Times New Roman"/>
        </w:rPr>
      </w:pPr>
      <w:r w:rsidRPr="00E55404">
        <w:rPr>
          <w:rFonts w:ascii="Times New Roman" w:eastAsia="MS Gothic" w:hAnsi="Times New Roman" w:cs="Times New Roman"/>
          <w:color w:val="000000" w:themeColor="text1"/>
        </w:rPr>
        <w:t xml:space="preserve">  </w:t>
      </w:r>
      <w:sdt>
        <w:sdtPr>
          <w:rPr>
            <w:rFonts w:ascii="Times New Roman" w:eastAsia="MS Gothic" w:hAnsi="Times New Roman" w:cs="Times New Roman"/>
            <w:color w:val="000000" w:themeColor="text1"/>
          </w:rPr>
          <w:id w:val="1114717333"/>
        </w:sdtPr>
        <w:sdtEndPr/>
        <w:sdtContent>
          <w:r w:rsidR="000C6F4E" w:rsidRPr="00E55404">
            <w:rPr>
              <w:rFonts w:ascii="Arial Unicode MS" w:eastAsia="MS Gothic" w:hAnsi="Arial Unicode MS" w:cs="Arial Unicode MS"/>
              <w:color w:val="000000" w:themeColor="text1"/>
            </w:rPr>
            <w:t>☐</w:t>
          </w:r>
        </w:sdtContent>
      </w:sdt>
      <w:r w:rsidR="000C6F4E" w:rsidRPr="00E55404">
        <w:rPr>
          <w:rFonts w:ascii="Times New Roman" w:eastAsia="MS Gothic" w:hAnsi="Times New Roman" w:cs="Times New Roman"/>
          <w:color w:val="000000" w:themeColor="text1"/>
        </w:rPr>
        <w:t xml:space="preserve"> </w:t>
      </w:r>
      <w:r w:rsidRPr="00E55404">
        <w:rPr>
          <w:rFonts w:ascii="Times New Roman" w:eastAsia="MS Gothic" w:hAnsi="Times New Roman" w:cs="Times New Roman"/>
          <w:color w:val="000000" w:themeColor="text1"/>
        </w:rPr>
        <w:t xml:space="preserve">  </w:t>
      </w:r>
      <w:r w:rsidRPr="00E55404">
        <w:rPr>
          <w:rFonts w:ascii="Times New Roman" w:hAnsi="Times New Roman" w:cs="Times New Roman"/>
        </w:rPr>
        <w:t>výchozí revizní zprávy elektroinstalace a zařízení</w:t>
      </w:r>
    </w:p>
    <w:p w:rsidR="00AB2F2C" w:rsidRDefault="007A68FF" w:rsidP="00AB2F2C">
      <w:pPr>
        <w:pStyle w:val="Odrky2rove"/>
        <w:numPr>
          <w:ilvl w:val="0"/>
          <w:numId w:val="0"/>
        </w:numPr>
        <w:spacing w:before="0"/>
        <w:ind w:firstLine="567"/>
        <w:rPr>
          <w:rFonts w:ascii="Times New Roman" w:hAnsi="Times New Roman"/>
          <w:sz w:val="22"/>
          <w:szCs w:val="22"/>
        </w:rPr>
      </w:pPr>
      <w:sdt>
        <w:sdtPr>
          <w:rPr>
            <w:rFonts w:ascii="Times New Roman" w:eastAsia="MS Gothic" w:hAnsi="Times New Roman"/>
            <w:color w:val="000000" w:themeColor="text1"/>
            <w:sz w:val="22"/>
            <w:szCs w:val="22"/>
          </w:rPr>
          <w:id w:val="-1243563242"/>
        </w:sdtPr>
        <w:sdtEndPr/>
        <w:sdtContent>
          <w:r w:rsidR="00E55404" w:rsidRPr="00E55404">
            <w:rPr>
              <w:rFonts w:ascii="Arial Unicode MS" w:eastAsia="MS Gothic" w:hAnsi="Arial Unicode MS" w:cs="Arial Unicode MS"/>
              <w:color w:val="000000" w:themeColor="text1"/>
              <w:sz w:val="22"/>
              <w:szCs w:val="22"/>
            </w:rPr>
            <w:t>☐</w:t>
          </w:r>
        </w:sdtContent>
      </w:sdt>
      <w:r w:rsidR="00E55404" w:rsidRPr="00E55404">
        <w:rPr>
          <w:rFonts w:ascii="Times New Roman" w:hAnsi="Times New Roman"/>
          <w:sz w:val="22"/>
          <w:szCs w:val="22"/>
        </w:rPr>
        <w:t xml:space="preserve">    doklady o ekologické likvidaci demontovaného materiálu</w:t>
      </w:r>
    </w:p>
    <w:p w:rsidR="00AB2F2C" w:rsidRPr="00AB2F2C" w:rsidRDefault="00AB2F2C" w:rsidP="00AB2F2C">
      <w:pPr>
        <w:pStyle w:val="Odrky2rove"/>
        <w:numPr>
          <w:ilvl w:val="0"/>
          <w:numId w:val="3"/>
        </w:numPr>
        <w:spacing w:before="0"/>
        <w:rPr>
          <w:rFonts w:ascii="Times New Roman" w:hAnsi="Times New Roman"/>
          <w:color w:val="000000" w:themeColor="text1"/>
          <w:sz w:val="22"/>
          <w:szCs w:val="22"/>
        </w:rPr>
      </w:pPr>
      <w:r w:rsidRPr="00AB2F2C">
        <w:rPr>
          <w:rFonts w:ascii="Times New Roman" w:hAnsi="Times New Roman"/>
          <w:color w:val="000000" w:themeColor="text1"/>
          <w:sz w:val="22"/>
          <w:szCs w:val="22"/>
        </w:rPr>
        <w:t>geodetické zaměření Díla včetně všech souvisejících sítí</w:t>
      </w:r>
      <w:r>
        <w:rPr>
          <w:rFonts w:ascii="Times New Roman" w:hAnsi="Times New Roman"/>
          <w:color w:val="000000" w:themeColor="text1"/>
          <w:sz w:val="22"/>
          <w:szCs w:val="22"/>
        </w:rPr>
        <w:t>.</w:t>
      </w:r>
      <w:r w:rsidRPr="00AB2F2C">
        <w:rPr>
          <w:rFonts w:ascii="Times New Roman" w:hAnsi="Times New Roman"/>
          <w:color w:val="000000" w:themeColor="text1"/>
          <w:sz w:val="22"/>
          <w:szCs w:val="22"/>
        </w:rPr>
        <w:t xml:space="preserve"> Elektronický formát data musí být kompatibilní se systémem GIS - Gramis Objednatele a úplnost elektronické podoby musí být odsouhlasena správcem systému GIS – Gramis Objednatele,</w:t>
      </w:r>
    </w:p>
    <w:p w:rsidR="00AB2F2C" w:rsidRPr="00AB2F2C" w:rsidRDefault="00AB2F2C" w:rsidP="00AB2F2C">
      <w:pPr>
        <w:pStyle w:val="Odrky2rove"/>
        <w:numPr>
          <w:ilvl w:val="0"/>
          <w:numId w:val="3"/>
        </w:numPr>
        <w:spacing w:before="0"/>
        <w:rPr>
          <w:rFonts w:ascii="Times New Roman" w:hAnsi="Times New Roman"/>
          <w:sz w:val="22"/>
          <w:szCs w:val="22"/>
        </w:rPr>
      </w:pPr>
      <w:r w:rsidRPr="00AB2F2C">
        <w:rPr>
          <w:rFonts w:ascii="Times New Roman" w:hAnsi="Times New Roman"/>
          <w:color w:val="000000" w:themeColor="text1"/>
          <w:sz w:val="22"/>
          <w:szCs w:val="22"/>
        </w:rPr>
        <w:t>geometrický plán se zaměřením skutečného provedení Díla,</w:t>
      </w:r>
      <w:r w:rsidRPr="00AB2F2C">
        <w:rPr>
          <w:rFonts w:ascii="Times New Roman" w:hAnsi="Times New Roman"/>
          <w:sz w:val="22"/>
          <w:szCs w:val="22"/>
        </w:rPr>
        <w:t xml:space="preserve">  </w:t>
      </w:r>
    </w:p>
    <w:p w:rsidR="000C6F4E" w:rsidRPr="00B26060" w:rsidRDefault="000C6F4E" w:rsidP="000C6F4E">
      <w:pPr>
        <w:spacing w:after="0"/>
        <w:ind w:left="993" w:hanging="426"/>
        <w:jc w:val="both"/>
        <w:rPr>
          <w:rFonts w:ascii="Times New Roman" w:hAnsi="Times New Roman" w:cs="Times New Roman"/>
          <w:color w:val="000000" w:themeColor="text1"/>
        </w:rPr>
      </w:pPr>
    </w:p>
    <w:p w:rsidR="000C6F4E" w:rsidRPr="00B26060" w:rsidRDefault="000C6F4E" w:rsidP="00B0150F">
      <w:pPr>
        <w:spacing w:after="0"/>
        <w:ind w:left="993" w:hanging="426"/>
        <w:jc w:val="both"/>
        <w:rPr>
          <w:rFonts w:ascii="Times New Roman" w:hAnsi="Times New Roman" w:cs="Times New Roman"/>
          <w:color w:val="000000" w:themeColor="text1"/>
        </w:rPr>
      </w:pPr>
    </w:p>
    <w:p w:rsidR="0065452B" w:rsidRPr="00B26060" w:rsidRDefault="00B12F06" w:rsidP="00B12F06">
      <w:pPr>
        <w:pStyle w:val="Odstavecseseznamem"/>
        <w:numPr>
          <w:ilvl w:val="1"/>
          <w:numId w:val="1"/>
        </w:numPr>
        <w:ind w:left="426" w:hanging="426"/>
        <w:jc w:val="both"/>
        <w:rPr>
          <w:rFonts w:ascii="Times New Roman" w:hAnsi="Times New Roman" w:cs="Times New Roman"/>
          <w:color w:val="000000" w:themeColor="text1"/>
        </w:rPr>
      </w:pPr>
      <w:r w:rsidRPr="00B26060">
        <w:rPr>
          <w:rFonts w:ascii="Times New Roman" w:hAnsi="Times New Roman" w:cs="Times New Roman"/>
          <w:color w:val="000000" w:themeColor="text1"/>
        </w:rPr>
        <w:t>Není-li v</w:t>
      </w:r>
      <w:r w:rsidR="00B0150F" w:rsidRPr="00B26060">
        <w:rPr>
          <w:rFonts w:ascii="Times New Roman" w:hAnsi="Times New Roman" w:cs="Times New Roman"/>
          <w:color w:val="000000" w:themeColor="text1"/>
        </w:rPr>
        <w:t> článku 7.2. Smlouvy uvedeno</w:t>
      </w:r>
      <w:r w:rsidRPr="00B26060">
        <w:rPr>
          <w:rFonts w:ascii="Times New Roman" w:hAnsi="Times New Roman" w:cs="Times New Roman"/>
          <w:color w:val="000000" w:themeColor="text1"/>
        </w:rPr>
        <w:t xml:space="preserve"> jinak, </w:t>
      </w:r>
      <w:r w:rsidR="0065452B" w:rsidRPr="00B26060">
        <w:rPr>
          <w:rFonts w:ascii="Times New Roman" w:hAnsi="Times New Roman" w:cs="Times New Roman"/>
          <w:color w:val="000000" w:themeColor="text1"/>
        </w:rPr>
        <w:t>Zhotovitel předá Objednateli dokumenty v tomto počtu vyhotovení:</w:t>
      </w:r>
    </w:p>
    <w:p w:rsidR="0065452B" w:rsidRPr="00B26060" w:rsidRDefault="007A68FF" w:rsidP="0065452B">
      <w:pPr>
        <w:pStyle w:val="Odstavecseseznamem"/>
        <w:ind w:left="426"/>
        <w:rPr>
          <w:rFonts w:ascii="Times New Roman" w:hAnsi="Times New Roman" w:cs="Times New Roman"/>
          <w:color w:val="000000" w:themeColor="text1"/>
        </w:rPr>
      </w:pPr>
      <w:sdt>
        <w:sdtPr>
          <w:rPr>
            <w:rFonts w:ascii="Times New Roman" w:hAnsi="Times New Roman" w:cs="Times New Roman"/>
            <w:color w:val="000000" w:themeColor="text1"/>
            <w:sz w:val="16"/>
            <w:szCs w:val="16"/>
          </w:rPr>
          <w:id w:val="1492214022"/>
        </w:sdtPr>
        <w:sdtEndPr/>
        <w:sdtContent>
          <w:r w:rsidR="000A2F64" w:rsidRPr="00B26060">
            <w:rPr>
              <w:rFonts w:ascii="MS Gothic" w:eastAsia="MS Gothic" w:hAnsi="MS Gothic" w:cs="Times New Roman" w:hint="eastAsia"/>
              <w:color w:val="000000" w:themeColor="text1"/>
            </w:rPr>
            <w:t>☐</w:t>
          </w:r>
        </w:sdtContent>
      </w:sdt>
      <w:r w:rsidR="0065452B" w:rsidRPr="00B26060">
        <w:rPr>
          <w:rFonts w:ascii="Times New Roman" w:hAnsi="Times New Roman" w:cs="Times New Roman"/>
          <w:color w:val="000000" w:themeColor="text1"/>
        </w:rPr>
        <w:t xml:space="preserve"> </w:t>
      </w:r>
      <w:r w:rsidR="000C6F4E">
        <w:rPr>
          <w:rFonts w:ascii="Times New Roman" w:hAnsi="Times New Roman" w:cs="Times New Roman"/>
          <w:color w:val="000000" w:themeColor="text1"/>
        </w:rPr>
        <w:t>2</w:t>
      </w:r>
      <w:r w:rsidR="0065452B" w:rsidRPr="00B26060">
        <w:rPr>
          <w:rFonts w:ascii="Times New Roman" w:hAnsi="Times New Roman" w:cs="Times New Roman"/>
          <w:color w:val="000000" w:themeColor="text1"/>
        </w:rPr>
        <w:t>x v listinné podobě;</w:t>
      </w:r>
    </w:p>
    <w:p w:rsidR="00B12F06" w:rsidRDefault="007A68FF" w:rsidP="00B12F06">
      <w:pPr>
        <w:pStyle w:val="Odstavecseseznamem"/>
        <w:ind w:left="426"/>
        <w:rPr>
          <w:rFonts w:ascii="Times New Roman" w:hAnsi="Times New Roman" w:cs="Times New Roman"/>
          <w:color w:val="000000" w:themeColor="text1"/>
        </w:rPr>
      </w:pPr>
      <w:sdt>
        <w:sdtPr>
          <w:rPr>
            <w:rFonts w:ascii="Times New Roman" w:hAnsi="Times New Roman" w:cs="Times New Roman"/>
            <w:color w:val="000000" w:themeColor="text1"/>
          </w:rPr>
          <w:id w:val="198985049"/>
        </w:sdtPr>
        <w:sdtEndPr/>
        <w:sdtContent>
          <w:r w:rsidR="000A2F64" w:rsidRPr="00B26060">
            <w:rPr>
              <w:rFonts w:ascii="MS Gothic" w:eastAsia="MS Gothic" w:hAnsi="MS Gothic" w:cs="Times New Roman" w:hint="eastAsia"/>
              <w:color w:val="000000" w:themeColor="text1"/>
            </w:rPr>
            <w:t>☐</w:t>
          </w:r>
        </w:sdtContent>
      </w:sdt>
      <w:r w:rsidR="0065452B" w:rsidRPr="00B26060">
        <w:rPr>
          <w:rFonts w:ascii="Times New Roman" w:hAnsi="Times New Roman" w:cs="Times New Roman"/>
          <w:color w:val="000000" w:themeColor="text1"/>
        </w:rPr>
        <w:t xml:space="preserve"> </w:t>
      </w:r>
      <w:r w:rsidR="000C6F4E">
        <w:rPr>
          <w:rFonts w:ascii="Times New Roman" w:hAnsi="Times New Roman" w:cs="Times New Roman"/>
          <w:color w:val="000000" w:themeColor="text1"/>
        </w:rPr>
        <w:t>2</w:t>
      </w:r>
      <w:r w:rsidR="0065452B" w:rsidRPr="00B26060">
        <w:rPr>
          <w:rFonts w:ascii="Times New Roman" w:hAnsi="Times New Roman" w:cs="Times New Roman"/>
          <w:color w:val="000000" w:themeColor="text1"/>
        </w:rPr>
        <w:t xml:space="preserve">x v elektronické podobě ve formátu </w:t>
      </w:r>
      <w:r w:rsidR="003F3130" w:rsidRPr="00B26060">
        <w:rPr>
          <w:rFonts w:ascii="Times New Roman" w:hAnsi="Times New Roman" w:cs="Times New Roman"/>
          <w:color w:val="000000" w:themeColor="text1"/>
        </w:rPr>
        <w:fldChar w:fldCharType="begin">
          <w:ffData>
            <w:name w:val="Zaškrtávací69"/>
            <w:enabled/>
            <w:calcOnExit w:val="0"/>
            <w:checkBox>
              <w:sizeAuto/>
              <w:default w:val="0"/>
            </w:checkBox>
          </w:ffData>
        </w:fldChar>
      </w:r>
      <w:bookmarkStart w:id="3" w:name="Zaškrtávací69"/>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3"/>
      <w:r w:rsidR="00B12F06" w:rsidRPr="00B26060">
        <w:rPr>
          <w:rFonts w:ascii="Times New Roman" w:hAnsi="Times New Roman" w:cs="Times New Roman"/>
          <w:color w:val="000000" w:themeColor="text1"/>
        </w:rPr>
        <w:t xml:space="preserve"> doc</w:t>
      </w:r>
      <w:r w:rsidR="00ED3D5E">
        <w:rPr>
          <w:rFonts w:ascii="Times New Roman" w:hAnsi="Times New Roman" w:cs="Times New Roman"/>
          <w:color w:val="000000" w:themeColor="text1"/>
        </w:rPr>
        <w:t>x</w:t>
      </w:r>
      <w:r w:rsidR="00B12F06" w:rsidRPr="00B26060">
        <w:rPr>
          <w:rFonts w:ascii="Times New Roman" w:hAnsi="Times New Roman" w:cs="Times New Roman"/>
          <w:color w:val="000000" w:themeColor="text1"/>
        </w:rPr>
        <w:t xml:space="preserve"> </w:t>
      </w:r>
      <w:r w:rsidR="003F3130" w:rsidRPr="00B26060">
        <w:rPr>
          <w:rFonts w:ascii="Times New Roman" w:hAnsi="Times New Roman" w:cs="Times New Roman"/>
          <w:color w:val="000000" w:themeColor="text1"/>
        </w:rPr>
        <w:fldChar w:fldCharType="begin">
          <w:ffData>
            <w:name w:val="Zaškrtávací70"/>
            <w:enabled/>
            <w:calcOnExit w:val="0"/>
            <w:checkBox>
              <w:sizeAuto/>
              <w:default w:val="0"/>
            </w:checkBox>
          </w:ffData>
        </w:fldChar>
      </w:r>
      <w:bookmarkStart w:id="4" w:name="Zaškrtávací70"/>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4"/>
      <w:r w:rsidR="00B12F06" w:rsidRPr="00B26060">
        <w:rPr>
          <w:rFonts w:ascii="Times New Roman" w:hAnsi="Times New Roman" w:cs="Times New Roman"/>
          <w:color w:val="000000" w:themeColor="text1"/>
        </w:rPr>
        <w:t xml:space="preserve"> xls</w:t>
      </w:r>
      <w:r w:rsidR="00ED3D5E">
        <w:rPr>
          <w:rFonts w:ascii="Times New Roman" w:hAnsi="Times New Roman" w:cs="Times New Roman"/>
          <w:color w:val="000000" w:themeColor="text1"/>
        </w:rPr>
        <w:t>x</w:t>
      </w:r>
      <w:r w:rsidR="00B12F06" w:rsidRPr="00B26060">
        <w:rPr>
          <w:rFonts w:ascii="Times New Roman" w:hAnsi="Times New Roman" w:cs="Times New Roman"/>
          <w:color w:val="000000" w:themeColor="text1"/>
        </w:rPr>
        <w:t xml:space="preserve"> </w:t>
      </w:r>
      <w:r w:rsidR="003F3130" w:rsidRPr="00B26060">
        <w:rPr>
          <w:rFonts w:ascii="Times New Roman" w:hAnsi="Times New Roman" w:cs="Times New Roman"/>
          <w:color w:val="000000" w:themeColor="text1"/>
        </w:rPr>
        <w:fldChar w:fldCharType="begin">
          <w:ffData>
            <w:name w:val="Zaškrtávací71"/>
            <w:enabled/>
            <w:calcOnExit w:val="0"/>
            <w:checkBox>
              <w:sizeAuto/>
              <w:default w:val="0"/>
            </w:checkBox>
          </w:ffData>
        </w:fldChar>
      </w:r>
      <w:bookmarkStart w:id="5" w:name="Zaškrtávací71"/>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5"/>
      <w:r w:rsidR="00B12F06" w:rsidRPr="00B26060">
        <w:rPr>
          <w:rFonts w:ascii="Times New Roman" w:hAnsi="Times New Roman" w:cs="Times New Roman"/>
          <w:color w:val="000000" w:themeColor="text1"/>
        </w:rPr>
        <w:t xml:space="preserve"> pdf </w:t>
      </w:r>
      <w:r w:rsidR="003F3130" w:rsidRPr="00B26060">
        <w:rPr>
          <w:rFonts w:ascii="Times New Roman" w:hAnsi="Times New Roman" w:cs="Times New Roman"/>
          <w:color w:val="000000" w:themeColor="text1"/>
        </w:rPr>
        <w:fldChar w:fldCharType="begin">
          <w:ffData>
            <w:name w:val="Zaškrtávací72"/>
            <w:enabled/>
            <w:calcOnExit w:val="0"/>
            <w:checkBox>
              <w:sizeAuto/>
              <w:default w:val="0"/>
            </w:checkBox>
          </w:ffData>
        </w:fldChar>
      </w:r>
      <w:bookmarkStart w:id="6" w:name="Zaškrtávací72"/>
      <w:r w:rsidR="00B12F06" w:rsidRPr="00B26060">
        <w:rPr>
          <w:rFonts w:ascii="Times New Roman" w:hAnsi="Times New Roman" w:cs="Times New Roman"/>
          <w:color w:val="000000" w:themeColor="text1"/>
        </w:rPr>
        <w:instrText xml:space="preserve"> FORMCHECKBOX </w:instrText>
      </w:r>
      <w:r w:rsidR="003F3130" w:rsidRPr="00B26060">
        <w:rPr>
          <w:rFonts w:ascii="Times New Roman" w:hAnsi="Times New Roman" w:cs="Times New Roman"/>
          <w:color w:val="000000" w:themeColor="text1"/>
        </w:rPr>
      </w:r>
      <w:r w:rsidR="003F3130" w:rsidRPr="00B26060">
        <w:rPr>
          <w:rFonts w:ascii="Times New Roman" w:hAnsi="Times New Roman" w:cs="Times New Roman"/>
          <w:color w:val="000000" w:themeColor="text1"/>
        </w:rPr>
        <w:fldChar w:fldCharType="end"/>
      </w:r>
      <w:bookmarkEnd w:id="6"/>
      <w:r w:rsidR="00B12F06" w:rsidRPr="00B26060">
        <w:rPr>
          <w:rFonts w:ascii="Times New Roman" w:hAnsi="Times New Roman" w:cs="Times New Roman"/>
          <w:color w:val="000000" w:themeColor="text1"/>
        </w:rPr>
        <w:t xml:space="preserve"> </w:t>
      </w:r>
      <w:r w:rsidR="000C6F4E">
        <w:rPr>
          <w:rFonts w:ascii="Times New Roman" w:hAnsi="Times New Roman" w:cs="Times New Roman"/>
          <w:color w:val="000000" w:themeColor="text1"/>
        </w:rPr>
        <w:t>dwg</w:t>
      </w:r>
      <w:r w:rsidR="000C6F4E" w:rsidRPr="00B26060">
        <w:rPr>
          <w:rFonts w:ascii="Times New Roman" w:hAnsi="Times New Roman" w:cs="Times New Roman"/>
          <w:color w:val="000000" w:themeColor="text1"/>
        </w:rPr>
        <w:t xml:space="preserve"> </w:t>
      </w:r>
      <w:r w:rsidR="000C6F4E" w:rsidRPr="00B26060">
        <w:rPr>
          <w:rFonts w:ascii="Times New Roman" w:hAnsi="Times New Roman" w:cs="Times New Roman"/>
          <w:color w:val="000000" w:themeColor="text1"/>
        </w:rPr>
        <w:fldChar w:fldCharType="begin">
          <w:ffData>
            <w:name w:val="Zaškrtávací72"/>
            <w:enabled/>
            <w:calcOnExit w:val="0"/>
            <w:checkBox>
              <w:sizeAuto/>
              <w:default w:val="0"/>
            </w:checkBox>
          </w:ffData>
        </w:fldChar>
      </w:r>
      <w:r w:rsidR="000C6F4E" w:rsidRPr="00B26060">
        <w:rPr>
          <w:rFonts w:ascii="Times New Roman" w:hAnsi="Times New Roman" w:cs="Times New Roman"/>
          <w:color w:val="000000" w:themeColor="text1"/>
        </w:rPr>
        <w:instrText xml:space="preserve"> FORMCHECKBOX </w:instrText>
      </w:r>
      <w:r w:rsidR="000C6F4E" w:rsidRPr="00B26060">
        <w:rPr>
          <w:rFonts w:ascii="Times New Roman" w:hAnsi="Times New Roman" w:cs="Times New Roman"/>
          <w:color w:val="000000" w:themeColor="text1"/>
        </w:rPr>
      </w:r>
      <w:r w:rsidR="000C6F4E" w:rsidRPr="00B26060">
        <w:rPr>
          <w:rFonts w:ascii="Times New Roman" w:hAnsi="Times New Roman" w:cs="Times New Roman"/>
          <w:color w:val="000000" w:themeColor="text1"/>
        </w:rPr>
        <w:fldChar w:fldCharType="end"/>
      </w:r>
      <w:r w:rsidR="000C6F4E">
        <w:rPr>
          <w:rFonts w:ascii="Times New Roman" w:hAnsi="Times New Roman" w:cs="Times New Roman"/>
          <w:color w:val="000000" w:themeColor="text1"/>
        </w:rPr>
        <w:t xml:space="preserve"> </w:t>
      </w:r>
      <w:r w:rsidR="00B12F06" w:rsidRPr="00B26060">
        <w:rPr>
          <w:rFonts w:ascii="Times New Roman" w:hAnsi="Times New Roman" w:cs="Times New Roman"/>
          <w:color w:val="000000" w:themeColor="text1"/>
        </w:rPr>
        <w:t>...</w:t>
      </w:r>
    </w:p>
    <w:p w:rsidR="00AB2F2C" w:rsidRDefault="00AB2F2C" w:rsidP="00AB2F2C">
      <w:pPr>
        <w:pStyle w:val="Odstavecseseznamem"/>
        <w:numPr>
          <w:ilvl w:val="1"/>
          <w:numId w:val="1"/>
        </w:numPr>
        <w:rPr>
          <w:rFonts w:ascii="Times New Roman" w:hAnsi="Times New Roman" w:cs="Times New Roman"/>
          <w:color w:val="000000" w:themeColor="text1"/>
        </w:rPr>
      </w:pPr>
      <w:r>
        <w:rPr>
          <w:rFonts w:ascii="Times New Roman" w:hAnsi="Times New Roman" w:cs="Times New Roman"/>
          <w:color w:val="000000" w:themeColor="text1"/>
        </w:rPr>
        <w:t xml:space="preserve">Pro zajištění zákonných požadavků pro užívání Díla platí ustanovení čl. 14.5 VOP. </w:t>
      </w:r>
    </w:p>
    <w:p w:rsidR="00AB2F2C" w:rsidRPr="00AB2F2C" w:rsidRDefault="00AB2F2C" w:rsidP="00C02E0F">
      <w:pPr>
        <w:pStyle w:val="Odstavecseseznamem"/>
        <w:numPr>
          <w:ilvl w:val="2"/>
          <w:numId w:val="1"/>
        </w:numPr>
        <w:jc w:val="both"/>
        <w:rPr>
          <w:rFonts w:ascii="Times New Roman" w:hAnsi="Times New Roman" w:cs="Times New Roman"/>
          <w:color w:val="000000" w:themeColor="text1"/>
        </w:rPr>
      </w:pPr>
      <w:r>
        <w:rPr>
          <w:rFonts w:ascii="Times New Roman" w:hAnsi="Times New Roman" w:cs="Times New Roman"/>
          <w:color w:val="000000" w:themeColor="text1"/>
        </w:rPr>
        <w:t>Zhotovitel je povinen pro Objednatele zajistit</w:t>
      </w:r>
      <w:r w:rsidR="00413CCF">
        <w:rPr>
          <w:rFonts w:ascii="Times New Roman" w:hAnsi="Times New Roman" w:cs="Times New Roman"/>
          <w:color w:val="000000" w:themeColor="text1"/>
        </w:rPr>
        <w:t xml:space="preserve"> </w:t>
      </w:r>
      <w:r w:rsidR="00413CCF">
        <w:rPr>
          <w:rFonts w:ascii="Times New Roman" w:hAnsi="Times New Roman" w:cs="Times New Roman"/>
          <w:bCs/>
          <w:color w:val="000000" w:themeColor="text1"/>
        </w:rPr>
        <w:t xml:space="preserve">vydání </w:t>
      </w:r>
      <w:r w:rsidR="00413CCF" w:rsidRPr="00B8111C">
        <w:rPr>
          <w:rFonts w:ascii="Times New Roman" w:hAnsi="Times New Roman" w:cs="Times New Roman"/>
          <w:bCs/>
          <w:color w:val="000000" w:themeColor="text1"/>
        </w:rPr>
        <w:t>pravomocného kolaudačního</w:t>
      </w:r>
      <w:r w:rsidR="00413CCF">
        <w:rPr>
          <w:rFonts w:ascii="Times New Roman" w:hAnsi="Times New Roman" w:cs="Times New Roman"/>
          <w:bCs/>
          <w:color w:val="000000" w:themeColor="text1"/>
        </w:rPr>
        <w:t xml:space="preserve"> souhlasu</w:t>
      </w:r>
      <w:r w:rsidR="00413CCF" w:rsidRPr="00B8111C">
        <w:rPr>
          <w:rFonts w:ascii="Times New Roman" w:hAnsi="Times New Roman" w:cs="Times New Roman"/>
          <w:bCs/>
          <w:color w:val="000000" w:themeColor="text1"/>
        </w:rPr>
        <w:t xml:space="preserve"> včetně všech</w:t>
      </w:r>
      <w:r w:rsidR="00413CCF">
        <w:rPr>
          <w:rFonts w:ascii="Times New Roman" w:hAnsi="Times New Roman" w:cs="Times New Roman"/>
          <w:bCs/>
          <w:color w:val="000000" w:themeColor="text1"/>
        </w:rPr>
        <w:t xml:space="preserve"> nutných rozhodnutí a vyjádření pro vydání kolaudačního souhlasu,</w:t>
      </w:r>
      <w:r w:rsidR="00032E0E">
        <w:rPr>
          <w:rFonts w:ascii="Times New Roman" w:hAnsi="Times New Roman" w:cs="Times New Roman"/>
          <w:bCs/>
          <w:color w:val="000000" w:themeColor="text1"/>
        </w:rPr>
        <w:t xml:space="preserve"> a související dokumentace</w:t>
      </w:r>
      <w:r w:rsidR="00413CCF">
        <w:rPr>
          <w:rFonts w:ascii="Times New Roman" w:hAnsi="Times New Roman" w:cs="Times New Roman"/>
          <w:bCs/>
          <w:color w:val="000000" w:themeColor="text1"/>
        </w:rPr>
        <w:t xml:space="preserve"> </w:t>
      </w:r>
      <w:r>
        <w:rPr>
          <w:rFonts w:ascii="Times New Roman" w:hAnsi="Times New Roman" w:cs="Times New Roman"/>
          <w:color w:val="000000" w:themeColor="text1"/>
        </w:rPr>
        <w:t>a předat</w:t>
      </w:r>
      <w:r w:rsidR="00413CCF">
        <w:rPr>
          <w:rFonts w:ascii="Times New Roman" w:hAnsi="Times New Roman" w:cs="Times New Roman"/>
          <w:color w:val="000000" w:themeColor="text1"/>
        </w:rPr>
        <w:t xml:space="preserve"> je Objednateli</w:t>
      </w:r>
      <w:r>
        <w:rPr>
          <w:rFonts w:ascii="Times New Roman" w:hAnsi="Times New Roman" w:cs="Times New Roman"/>
          <w:color w:val="000000" w:themeColor="text1"/>
        </w:rPr>
        <w:t>.</w:t>
      </w:r>
    </w:p>
    <w:p w:rsidR="004111D8" w:rsidRPr="00B26060" w:rsidRDefault="001F1565" w:rsidP="001967B6">
      <w:pPr>
        <w:pStyle w:val="Nadpis1"/>
        <w:numPr>
          <w:ilvl w:val="0"/>
          <w:numId w:val="1"/>
        </w:num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Zá</w:t>
      </w:r>
      <w:r w:rsidR="00E566C0" w:rsidRPr="00B26060">
        <w:rPr>
          <w:rFonts w:ascii="Times New Roman" w:hAnsi="Times New Roman" w:cs="Times New Roman"/>
          <w:color w:val="000000" w:themeColor="text1"/>
          <w:sz w:val="24"/>
          <w:szCs w:val="24"/>
        </w:rPr>
        <w:t>ruka a záruční doba</w:t>
      </w:r>
    </w:p>
    <w:p w:rsidR="008B503B" w:rsidRPr="00B26060" w:rsidRDefault="008B503B" w:rsidP="00F76837">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Záruční doba </w:t>
      </w:r>
      <w:r w:rsidR="00F76837" w:rsidRPr="00B26060">
        <w:rPr>
          <w:rFonts w:ascii="Times New Roman" w:hAnsi="Times New Roman" w:cs="Times New Roman"/>
          <w:color w:val="000000" w:themeColor="text1"/>
        </w:rPr>
        <w:t xml:space="preserve">na Dílo </w:t>
      </w:r>
      <w:r w:rsidRPr="00B26060">
        <w:rPr>
          <w:rFonts w:ascii="Times New Roman" w:hAnsi="Times New Roman" w:cs="Times New Roman"/>
          <w:color w:val="000000" w:themeColor="text1"/>
        </w:rPr>
        <w:t>se sjednává v délce trvání</w:t>
      </w:r>
      <w:r w:rsidR="00F76837" w:rsidRPr="00B26060">
        <w:rPr>
          <w:rFonts w:ascii="Times New Roman" w:hAnsi="Times New Roman" w:cs="Times New Roman"/>
          <w:color w:val="000000" w:themeColor="text1"/>
        </w:rPr>
        <w:t xml:space="preserve"> </w:t>
      </w:r>
      <w:r w:rsidR="00E55404">
        <w:rPr>
          <w:rFonts w:ascii="Times New Roman" w:hAnsi="Times New Roman" w:cs="Times New Roman"/>
          <w:color w:val="000000" w:themeColor="text1"/>
        </w:rPr>
        <w:t>60</w:t>
      </w:r>
      <w:r w:rsidR="00F76837" w:rsidRPr="00B26060">
        <w:rPr>
          <w:rFonts w:ascii="Times New Roman" w:hAnsi="Times New Roman" w:cs="Times New Roman"/>
          <w:color w:val="000000" w:themeColor="text1"/>
        </w:rPr>
        <w:t xml:space="preserve"> měsíců</w:t>
      </w:r>
      <w:r w:rsidR="009B0752">
        <w:rPr>
          <w:rFonts w:ascii="Times New Roman" w:hAnsi="Times New Roman" w:cs="Times New Roman"/>
          <w:color w:val="000000" w:themeColor="text1"/>
        </w:rPr>
        <w:t>, s počátkem běhu záruční lhůty k datu dokončení řádně provedeného Díla ve smyslu této Smlouvy.</w:t>
      </w:r>
    </w:p>
    <w:p w:rsidR="00791CAA" w:rsidRPr="00B26060" w:rsidRDefault="002A5403" w:rsidP="008B503B">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Zhotovitel</w:t>
      </w:r>
      <w:r w:rsidR="00791CAA" w:rsidRPr="00B26060">
        <w:rPr>
          <w:rFonts w:ascii="Times New Roman" w:hAnsi="Times New Roman" w:cs="Times New Roman"/>
          <w:color w:val="000000" w:themeColor="text1"/>
        </w:rPr>
        <w:t xml:space="preserve"> </w:t>
      </w:r>
      <w:r w:rsidR="009B0752">
        <w:rPr>
          <w:rFonts w:ascii="Times New Roman" w:hAnsi="Times New Roman" w:cs="Times New Roman"/>
          <w:color w:val="000000" w:themeColor="text1"/>
        </w:rPr>
        <w:t xml:space="preserve">je </w:t>
      </w:r>
      <w:r w:rsidR="00791CAA" w:rsidRPr="00B26060">
        <w:rPr>
          <w:rFonts w:ascii="Times New Roman" w:hAnsi="Times New Roman" w:cs="Times New Roman"/>
          <w:color w:val="000000" w:themeColor="text1"/>
        </w:rPr>
        <w:t>povinen</w:t>
      </w:r>
      <w:r w:rsidR="004E3B77" w:rsidRPr="00B26060">
        <w:rPr>
          <w:rFonts w:ascii="Times New Roman" w:hAnsi="Times New Roman" w:cs="Times New Roman"/>
          <w:color w:val="000000" w:themeColor="text1"/>
        </w:rPr>
        <w:t xml:space="preserve"> </w:t>
      </w:r>
      <w:r w:rsidR="00791CAA" w:rsidRPr="00B26060">
        <w:rPr>
          <w:rFonts w:ascii="Times New Roman" w:hAnsi="Times New Roman" w:cs="Times New Roman"/>
          <w:color w:val="000000" w:themeColor="text1"/>
        </w:rPr>
        <w:t xml:space="preserve">po </w:t>
      </w:r>
      <w:r w:rsidR="006D57BB" w:rsidRPr="00B26060">
        <w:rPr>
          <w:rFonts w:ascii="Times New Roman" w:hAnsi="Times New Roman" w:cs="Times New Roman"/>
          <w:color w:val="000000" w:themeColor="text1"/>
        </w:rPr>
        <w:t>obdržení</w:t>
      </w:r>
      <w:r w:rsidR="00791CAA" w:rsidRPr="00B26060">
        <w:rPr>
          <w:rFonts w:ascii="Times New Roman" w:hAnsi="Times New Roman" w:cs="Times New Roman"/>
          <w:color w:val="000000" w:themeColor="text1"/>
        </w:rPr>
        <w:t xml:space="preserve"> reklamace:</w:t>
      </w:r>
    </w:p>
    <w:p w:rsidR="008C755F" w:rsidRPr="00B26060" w:rsidRDefault="00B31377" w:rsidP="009B1367">
      <w:pPr>
        <w:pStyle w:val="Odstavecseseznamem"/>
        <w:spacing w:after="0"/>
        <w:ind w:left="850"/>
        <w:rPr>
          <w:rFonts w:ascii="Times New Roman" w:hAnsi="Times New Roman" w:cs="Times New Roman"/>
          <w:color w:val="000000" w:themeColor="text1"/>
        </w:rPr>
      </w:pPr>
      <w:r w:rsidRPr="00B26060">
        <w:rPr>
          <w:rFonts w:ascii="Times New Roman" w:hAnsi="Times New Roman" w:cs="Times New Roman"/>
          <w:color w:val="000000" w:themeColor="text1"/>
        </w:rPr>
        <w:t xml:space="preserve">vady odstranit nejpozději do </w:t>
      </w:r>
      <w:r w:rsidR="009B1367">
        <w:rPr>
          <w:rFonts w:ascii="Times New Roman" w:hAnsi="Times New Roman" w:cs="Times New Roman"/>
          <w:color w:val="000000" w:themeColor="text1"/>
        </w:rPr>
        <w:t xml:space="preserve">5ti </w:t>
      </w:r>
      <w:r w:rsidR="00645C57">
        <w:rPr>
          <w:rFonts w:ascii="Times New Roman" w:hAnsi="Times New Roman" w:cs="Times New Roman"/>
          <w:color w:val="000000" w:themeColor="text1"/>
        </w:rPr>
        <w:t>pracovních dnů od nahlášení</w:t>
      </w:r>
      <w:r w:rsidR="009B0752">
        <w:rPr>
          <w:rFonts w:ascii="Times New Roman" w:hAnsi="Times New Roman" w:cs="Times New Roman"/>
          <w:color w:val="000000" w:themeColor="text1"/>
        </w:rPr>
        <w:t xml:space="preserve"> Objednatelem Zhotoviteli</w:t>
      </w:r>
      <w:r w:rsidRPr="00B26060">
        <w:rPr>
          <w:rFonts w:ascii="Times New Roman" w:hAnsi="Times New Roman" w:cs="Times New Roman"/>
          <w:color w:val="000000" w:themeColor="text1"/>
        </w:rPr>
        <w:t>.</w:t>
      </w:r>
    </w:p>
    <w:p w:rsidR="00CE2D18" w:rsidRPr="00B26060" w:rsidRDefault="00CE2D18" w:rsidP="00791CAA">
      <w:pPr>
        <w:pStyle w:val="Odstavecseseznamem"/>
        <w:numPr>
          <w:ilvl w:val="1"/>
          <w:numId w:val="1"/>
        </w:numPr>
        <w:ind w:left="426" w:hanging="426"/>
        <w:rPr>
          <w:rFonts w:ascii="Times New Roman" w:hAnsi="Times New Roman" w:cs="Times New Roman"/>
          <w:color w:val="000000" w:themeColor="text1"/>
        </w:rPr>
      </w:pPr>
      <w:r w:rsidRPr="00B26060">
        <w:rPr>
          <w:rFonts w:ascii="Times New Roman" w:hAnsi="Times New Roman" w:cs="Times New Roman"/>
          <w:color w:val="000000" w:themeColor="text1"/>
        </w:rPr>
        <w:t xml:space="preserve">Zhotovitel přijímá písemné reklamace vad na poštovní adrese: </w:t>
      </w:r>
      <w:r w:rsidRPr="0060744A">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xml:space="preserve"> nebo na e-mailové adrese: </w:t>
      </w:r>
      <w:r w:rsidRPr="0060744A">
        <w:rPr>
          <w:rFonts w:ascii="Times New Roman" w:hAnsi="Times New Roman" w:cs="Times New Roman"/>
          <w:color w:val="000000" w:themeColor="text1"/>
          <w:highlight w:val="yellow"/>
        </w:rPr>
        <w:t>……</w:t>
      </w:r>
      <w:r w:rsidRPr="00B26060">
        <w:rPr>
          <w:rFonts w:ascii="Times New Roman" w:hAnsi="Times New Roman" w:cs="Times New Roman"/>
          <w:color w:val="000000" w:themeColor="text1"/>
        </w:rPr>
        <w:t>, na které přijímá nahlášení vad 7 dní v</w:t>
      </w:r>
      <w:r w:rsidR="00645C57">
        <w:rPr>
          <w:rFonts w:ascii="Times New Roman" w:hAnsi="Times New Roman" w:cs="Times New Roman"/>
          <w:color w:val="000000" w:themeColor="text1"/>
        </w:rPr>
        <w:t> </w:t>
      </w:r>
      <w:r w:rsidRPr="00B26060">
        <w:rPr>
          <w:rFonts w:ascii="Times New Roman" w:hAnsi="Times New Roman" w:cs="Times New Roman"/>
          <w:color w:val="000000" w:themeColor="text1"/>
        </w:rPr>
        <w:t>týdnu</w:t>
      </w:r>
      <w:r w:rsidR="00645C57">
        <w:rPr>
          <w:rFonts w:ascii="Times New Roman" w:hAnsi="Times New Roman" w:cs="Times New Roman"/>
          <w:color w:val="000000" w:themeColor="text1"/>
        </w:rPr>
        <w:t>,</w:t>
      </w:r>
      <w:r w:rsidR="008D0BCD" w:rsidRPr="00B26060">
        <w:rPr>
          <w:rFonts w:ascii="Times New Roman" w:hAnsi="Times New Roman" w:cs="Times New Roman"/>
          <w:color w:val="000000" w:themeColor="text1"/>
        </w:rPr>
        <w:t xml:space="preserve"> v pracovní dny v pracovní době od </w:t>
      </w:r>
      <w:r w:rsidR="008D0BCD" w:rsidRPr="00645C57">
        <w:rPr>
          <w:rFonts w:ascii="Times New Roman" w:hAnsi="Times New Roman" w:cs="Times New Roman"/>
          <w:color w:val="000000" w:themeColor="text1"/>
          <w:highlight w:val="yellow"/>
        </w:rPr>
        <w:t>……</w:t>
      </w:r>
      <w:r w:rsidR="008D0BCD" w:rsidRPr="00B26060">
        <w:rPr>
          <w:rFonts w:ascii="Times New Roman" w:hAnsi="Times New Roman" w:cs="Times New Roman"/>
          <w:color w:val="000000" w:themeColor="text1"/>
        </w:rPr>
        <w:t xml:space="preserve"> do </w:t>
      </w:r>
      <w:r w:rsidR="008D0BCD" w:rsidRPr="00645C57">
        <w:rPr>
          <w:rFonts w:ascii="Times New Roman" w:hAnsi="Times New Roman" w:cs="Times New Roman"/>
          <w:color w:val="000000" w:themeColor="text1"/>
          <w:highlight w:val="yellow"/>
        </w:rPr>
        <w:t>……</w:t>
      </w:r>
      <w:r w:rsidR="008D0BCD" w:rsidRPr="00B26060">
        <w:rPr>
          <w:rFonts w:ascii="Times New Roman" w:hAnsi="Times New Roman" w:cs="Times New Roman"/>
          <w:color w:val="000000" w:themeColor="text1"/>
        </w:rPr>
        <w:t xml:space="preserve"> hodin</w:t>
      </w:r>
      <w:r w:rsidRPr="00B26060">
        <w:rPr>
          <w:rFonts w:ascii="Times New Roman" w:hAnsi="Times New Roman" w:cs="Times New Roman"/>
          <w:color w:val="000000" w:themeColor="text1"/>
        </w:rPr>
        <w:t>.</w:t>
      </w:r>
    </w:p>
    <w:p w:rsidR="00791CAA" w:rsidRPr="000C6F4E" w:rsidRDefault="00791CAA" w:rsidP="00B31377">
      <w:pPr>
        <w:pStyle w:val="Odstavecseseznamem"/>
        <w:numPr>
          <w:ilvl w:val="1"/>
          <w:numId w:val="1"/>
        </w:numPr>
        <w:ind w:left="426" w:hanging="426"/>
        <w:jc w:val="both"/>
        <w:rPr>
          <w:rFonts w:ascii="Times New Roman" w:hAnsi="Times New Roman" w:cs="Times New Roman"/>
          <w:color w:val="000000" w:themeColor="text1"/>
        </w:rPr>
      </w:pPr>
      <w:r w:rsidRPr="000C6F4E">
        <w:rPr>
          <w:rFonts w:ascii="Times New Roman" w:hAnsi="Times New Roman" w:cs="Times New Roman"/>
          <w:color w:val="000000" w:themeColor="text1"/>
        </w:rPr>
        <w:t>Pozáruční servis včetně náhradních</w:t>
      </w:r>
      <w:r w:rsidRPr="000C6F4E">
        <w:rPr>
          <w:rFonts w:ascii="MS Mincho" w:eastAsia="MS Mincho" w:hAnsi="MS Mincho" w:cs="MS Mincho"/>
          <w:color w:val="000000" w:themeColor="text1"/>
        </w:rPr>
        <w:t xml:space="preserve"> </w:t>
      </w:r>
      <w:r w:rsidRPr="000C6F4E">
        <w:rPr>
          <w:rFonts w:ascii="Times New Roman" w:hAnsi="Times New Roman" w:cs="Times New Roman"/>
          <w:color w:val="000000" w:themeColor="text1"/>
        </w:rPr>
        <w:t xml:space="preserve">dílů pro </w:t>
      </w:r>
      <w:r w:rsidR="008D0BCD" w:rsidRPr="000C6F4E">
        <w:rPr>
          <w:rFonts w:ascii="Times New Roman" w:hAnsi="Times New Roman" w:cs="Times New Roman"/>
          <w:color w:val="000000" w:themeColor="text1"/>
        </w:rPr>
        <w:t>D</w:t>
      </w:r>
      <w:r w:rsidR="000C6F4E" w:rsidRPr="000C6F4E">
        <w:rPr>
          <w:rFonts w:ascii="Times New Roman" w:hAnsi="Times New Roman" w:cs="Times New Roman"/>
          <w:color w:val="000000" w:themeColor="text1"/>
        </w:rPr>
        <w:t>ílo</w:t>
      </w:r>
      <w:r w:rsidR="000C6F4E">
        <w:rPr>
          <w:rFonts w:ascii="Times New Roman" w:hAnsi="Times New Roman" w:cs="Times New Roman"/>
          <w:color w:val="000000" w:themeColor="text1"/>
        </w:rPr>
        <w:t xml:space="preserve"> </w:t>
      </w:r>
      <w:r w:rsidRPr="000C6F4E">
        <w:rPr>
          <w:rFonts w:ascii="Times New Roman" w:hAnsi="Times New Roman" w:cs="Times New Roman"/>
          <w:color w:val="000000" w:themeColor="text1"/>
        </w:rPr>
        <w:t xml:space="preserve">nebude podle dohody </w:t>
      </w:r>
      <w:r w:rsidR="008D0BCD" w:rsidRPr="000C6F4E">
        <w:rPr>
          <w:rFonts w:ascii="Times New Roman" w:hAnsi="Times New Roman" w:cs="Times New Roman"/>
          <w:color w:val="000000" w:themeColor="text1"/>
        </w:rPr>
        <w:t>S</w:t>
      </w:r>
      <w:r w:rsidRPr="000C6F4E">
        <w:rPr>
          <w:rFonts w:ascii="Times New Roman" w:hAnsi="Times New Roman" w:cs="Times New Roman"/>
          <w:color w:val="000000" w:themeColor="text1"/>
        </w:rPr>
        <w:t xml:space="preserve">mluvních stran </w:t>
      </w:r>
      <w:r w:rsidR="002A5403" w:rsidRPr="000C6F4E">
        <w:rPr>
          <w:rFonts w:ascii="Times New Roman" w:hAnsi="Times New Roman" w:cs="Times New Roman"/>
          <w:color w:val="000000" w:themeColor="text1"/>
        </w:rPr>
        <w:t>Zhotovitel</w:t>
      </w:r>
      <w:r w:rsidRPr="000C6F4E">
        <w:rPr>
          <w:rFonts w:ascii="Times New Roman" w:hAnsi="Times New Roman" w:cs="Times New Roman"/>
          <w:color w:val="000000" w:themeColor="text1"/>
        </w:rPr>
        <w:t>em poskytován</w:t>
      </w:r>
      <w:r w:rsidR="003577DE" w:rsidRPr="000C6F4E">
        <w:rPr>
          <w:rFonts w:ascii="Times New Roman" w:hAnsi="Times New Roman" w:cs="Times New Roman"/>
          <w:color w:val="000000" w:themeColor="text1"/>
        </w:rPr>
        <w:t>.</w:t>
      </w:r>
    </w:p>
    <w:p w:rsidR="00E566C0" w:rsidRPr="00B26060" w:rsidRDefault="0060744A" w:rsidP="001967B6">
      <w:pPr>
        <w:pStyle w:val="Nadpis1"/>
        <w:numPr>
          <w:ilvl w:val="0"/>
          <w:numId w:val="1"/>
        </w:numPr>
        <w:spacing w:before="2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w:t>
      </w:r>
      <w:r w:rsidR="00E566C0" w:rsidRPr="00B26060">
        <w:rPr>
          <w:rFonts w:ascii="Times New Roman" w:hAnsi="Times New Roman" w:cs="Times New Roman"/>
          <w:color w:val="000000" w:themeColor="text1"/>
          <w:sz w:val="24"/>
          <w:szCs w:val="24"/>
        </w:rPr>
        <w:t xml:space="preserve">ojištění </w:t>
      </w:r>
      <w:r w:rsidR="002A5403" w:rsidRPr="00B26060">
        <w:rPr>
          <w:rFonts w:ascii="Times New Roman" w:hAnsi="Times New Roman" w:cs="Times New Roman"/>
          <w:color w:val="000000" w:themeColor="text1"/>
          <w:sz w:val="24"/>
          <w:szCs w:val="24"/>
        </w:rPr>
        <w:t>Zhotovitel</w:t>
      </w:r>
      <w:r w:rsidR="00E566C0" w:rsidRPr="00B26060">
        <w:rPr>
          <w:rFonts w:ascii="Times New Roman" w:hAnsi="Times New Roman" w:cs="Times New Roman"/>
          <w:color w:val="000000" w:themeColor="text1"/>
          <w:sz w:val="24"/>
          <w:szCs w:val="24"/>
        </w:rPr>
        <w:t>e</w:t>
      </w:r>
    </w:p>
    <w:p w:rsidR="00E55404" w:rsidRPr="00E55404" w:rsidRDefault="00E55404" w:rsidP="00E55404">
      <w:pPr>
        <w:pStyle w:val="Odstavecseseznamem"/>
        <w:numPr>
          <w:ilvl w:val="1"/>
          <w:numId w:val="30"/>
        </w:numPr>
        <w:spacing w:after="0"/>
        <w:jc w:val="both"/>
        <w:rPr>
          <w:color w:val="000000" w:themeColor="text1"/>
        </w:rPr>
      </w:pPr>
      <w:r w:rsidRPr="00E55404">
        <w:rPr>
          <w:rFonts w:ascii="Times New Roman" w:hAnsi="Times New Roman" w:cs="Times New Roman"/>
          <w:color w:val="000000" w:themeColor="text1"/>
        </w:rPr>
        <w:t>Zhotovitel prohlašuje, že má ke dni podpisu Smlouvy platně uzavřeno příslušné pojištění pro případ</w:t>
      </w:r>
      <w:r w:rsidRPr="00E55404">
        <w:rPr>
          <w:iCs/>
          <w:color w:val="000000" w:themeColor="text1"/>
        </w:rPr>
        <w:t xml:space="preserve"> </w:t>
      </w:r>
      <w:r w:rsidRPr="00E55404">
        <w:rPr>
          <w:rFonts w:ascii="Times New Roman" w:hAnsi="Times New Roman" w:cs="Times New Roman"/>
          <w:color w:val="000000" w:themeColor="text1"/>
        </w:rPr>
        <w:t xml:space="preserve">odpovědnosti za způsobenou škodu vzniklou v souvislosti s výkonem jeho podnikatelské činnosti s pojistným plněním ve výši min. </w:t>
      </w:r>
      <w:r w:rsidRPr="00E55404">
        <w:rPr>
          <w:rFonts w:ascii="Times New Roman" w:hAnsi="Times New Roman" w:cs="Times New Roman"/>
          <w:b/>
        </w:rPr>
        <w:t>5 000 000</w:t>
      </w:r>
      <w:r w:rsidRPr="00E55404">
        <w:rPr>
          <w:rFonts w:ascii="Times New Roman" w:hAnsi="Times New Roman" w:cs="Times New Roman"/>
        </w:rPr>
        <w:t>,- Kč</w:t>
      </w:r>
      <w:r w:rsidRPr="00E55404">
        <w:rPr>
          <w:rFonts w:ascii="Times New Roman" w:hAnsi="Times New Roman" w:cs="Times New Roman"/>
          <w:color w:val="000000" w:themeColor="text1"/>
        </w:rPr>
        <w:t>.</w:t>
      </w:r>
    </w:p>
    <w:p w:rsidR="00E55404" w:rsidRPr="00E107E0" w:rsidRDefault="00E55404" w:rsidP="00E55404">
      <w:pPr>
        <w:pStyle w:val="Odstavecseseznamem"/>
        <w:numPr>
          <w:ilvl w:val="1"/>
          <w:numId w:val="30"/>
        </w:numPr>
        <w:spacing w:after="0"/>
        <w:jc w:val="both"/>
      </w:pPr>
      <w:r w:rsidRPr="00E55404">
        <w:rPr>
          <w:rFonts w:ascii="Times New Roman" w:hAnsi="Times New Roman" w:cs="Times New Roman"/>
          <w:color w:val="000000" w:themeColor="text1"/>
        </w:rPr>
        <w:t xml:space="preserve">Zhotovitel prohlašuje, že má ke dni podpisu Smlouvy platně uzavřeno pro případ odpovědnosti za škodu na životním prostředí (za únik znečišťujících látek) s pojistným plněním ve výši min. </w:t>
      </w:r>
      <w:r w:rsidRPr="00E55404">
        <w:rPr>
          <w:rFonts w:ascii="Times New Roman" w:hAnsi="Times New Roman" w:cs="Times New Roman"/>
          <w:b/>
        </w:rPr>
        <w:t>5 000 000,- Kč.</w:t>
      </w:r>
      <w:r w:rsidRPr="00E55404">
        <w:rPr>
          <w:rFonts w:ascii="Times New Roman" w:hAnsi="Times New Roman" w:cs="Times New Roman"/>
        </w:rPr>
        <w:t xml:space="preserve">   </w:t>
      </w:r>
    </w:p>
    <w:p w:rsidR="00E566C0" w:rsidRPr="00B26060" w:rsidRDefault="00E566C0" w:rsidP="00E55404">
      <w:pPr>
        <w:pStyle w:val="Nadpis1"/>
        <w:numPr>
          <w:ilvl w:val="0"/>
          <w:numId w:val="30"/>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Smluvní pokuty</w:t>
      </w:r>
      <w:r w:rsidR="000B4706" w:rsidRPr="00B26060">
        <w:rPr>
          <w:rFonts w:ascii="Times New Roman" w:hAnsi="Times New Roman" w:cs="Times New Roman"/>
          <w:color w:val="000000" w:themeColor="text1"/>
          <w:sz w:val="24"/>
          <w:szCs w:val="24"/>
        </w:rPr>
        <w:t xml:space="preserve"> a úrok z prodlení</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Smluvní strana je oprávněna v případě prodlení druhé Smluvní strany s úhradou peněžitého plnění požadovat úhradu úroku z prodlení  v zákonné výši.</w:t>
      </w:r>
    </w:p>
    <w:p w:rsidR="00D6362D" w:rsidRPr="00B26060" w:rsidRDefault="00A92E03" w:rsidP="00CF251C">
      <w:pPr>
        <w:pStyle w:val="Odstavecseseznamem"/>
        <w:numPr>
          <w:ilvl w:val="0"/>
          <w:numId w:val="14"/>
        </w:numPr>
        <w:spacing w:after="0"/>
        <w:ind w:left="709" w:hanging="709"/>
        <w:jc w:val="both"/>
        <w:rPr>
          <w:rFonts w:ascii="Times New Roman" w:hAnsi="Times New Roman" w:cs="Times New Roman"/>
          <w:bCs/>
          <w:color w:val="000000" w:themeColor="text1"/>
        </w:rPr>
      </w:pPr>
      <w:r w:rsidRPr="00B26060">
        <w:rPr>
          <w:rFonts w:ascii="Times New Roman" w:hAnsi="Times New Roman" w:cs="Times New Roman"/>
          <w:bCs/>
          <w:color w:val="000000" w:themeColor="text1"/>
        </w:rPr>
        <w:t xml:space="preserve">Bude-li Zhotovitel v prodlení se splněním dohodnutého termínu dokončení Díla z důvodu na své straně, je Objednatel oprávněn požadovat po Zhotoviteli </w:t>
      </w:r>
      <w:r w:rsidR="006F1227" w:rsidRPr="00B26060">
        <w:rPr>
          <w:rFonts w:ascii="Times New Roman" w:hAnsi="Times New Roman" w:cs="Times New Roman"/>
          <w:bCs/>
          <w:color w:val="000000" w:themeColor="text1"/>
        </w:rPr>
        <w:t>úhradu</w:t>
      </w:r>
      <w:r w:rsidRPr="00B26060">
        <w:rPr>
          <w:rFonts w:ascii="Times New Roman" w:hAnsi="Times New Roman" w:cs="Times New Roman"/>
          <w:bCs/>
          <w:color w:val="000000" w:themeColor="text1"/>
        </w:rPr>
        <w:t xml:space="preserve"> smluvní pokuty ve výši </w:t>
      </w:r>
      <w:r w:rsidR="00B9641F">
        <w:rPr>
          <w:rFonts w:ascii="Times New Roman" w:hAnsi="Times New Roman" w:cs="Times New Roman"/>
          <w:bCs/>
          <w:color w:val="000000" w:themeColor="text1"/>
        </w:rPr>
        <w:t>0,05</w:t>
      </w:r>
      <w:r w:rsidRPr="00B26060">
        <w:rPr>
          <w:rFonts w:ascii="Times New Roman" w:hAnsi="Times New Roman" w:cs="Times New Roman"/>
          <w:bCs/>
          <w:color w:val="000000" w:themeColor="text1"/>
        </w:rPr>
        <w:t xml:space="preserve"> % z Ceny díla za každý i započatý den prodlení. </w:t>
      </w:r>
    </w:p>
    <w:p w:rsidR="00A92E03" w:rsidRPr="00B26060" w:rsidRDefault="00D6362D" w:rsidP="00CF251C">
      <w:pPr>
        <w:pStyle w:val="Odstavecseseznamem"/>
        <w:numPr>
          <w:ilvl w:val="0"/>
          <w:numId w:val="14"/>
        </w:numPr>
        <w:spacing w:after="0"/>
        <w:ind w:left="709" w:hanging="709"/>
        <w:jc w:val="both"/>
        <w:rPr>
          <w:rFonts w:ascii="Times New Roman" w:hAnsi="Times New Roman" w:cs="Times New Roman"/>
          <w:bCs/>
          <w:color w:val="000000" w:themeColor="text1"/>
        </w:rPr>
      </w:pPr>
      <w:r w:rsidRPr="00B26060">
        <w:rPr>
          <w:rFonts w:ascii="Times New Roman" w:hAnsi="Times New Roman" w:cs="Times New Roman"/>
          <w:bCs/>
          <w:color w:val="000000" w:themeColor="text1"/>
        </w:rPr>
        <w:t>Nedostaví-li se Zhotovitel k převzetí staveniště</w:t>
      </w:r>
      <w:r w:rsidR="00A92E03" w:rsidRPr="00B26060">
        <w:rPr>
          <w:rFonts w:ascii="Times New Roman" w:hAnsi="Times New Roman" w:cs="Times New Roman"/>
          <w:bCs/>
          <w:color w:val="000000" w:themeColor="text1"/>
        </w:rPr>
        <w:t xml:space="preserve"> </w:t>
      </w:r>
      <w:r w:rsidR="00C301ED" w:rsidRPr="00B26060">
        <w:rPr>
          <w:rFonts w:ascii="Times New Roman" w:hAnsi="Times New Roman" w:cs="Times New Roman"/>
          <w:bCs/>
          <w:color w:val="000000" w:themeColor="text1"/>
        </w:rPr>
        <w:t xml:space="preserve">ve stanoveném termínu, je Objednatel oprávněn po Zhotoviteli požadovat úhradu smluvní pokuty ve výši </w:t>
      </w:r>
      <w:r w:rsidR="00B9641F">
        <w:rPr>
          <w:rFonts w:ascii="Times New Roman" w:hAnsi="Times New Roman" w:cs="Times New Roman"/>
          <w:bCs/>
          <w:color w:val="000000" w:themeColor="text1"/>
        </w:rPr>
        <w:t>1</w:t>
      </w:r>
      <w:r w:rsidR="00E55404">
        <w:rPr>
          <w:rFonts w:ascii="Times New Roman" w:hAnsi="Times New Roman" w:cs="Times New Roman"/>
          <w:bCs/>
          <w:color w:val="000000" w:themeColor="text1"/>
        </w:rPr>
        <w:t>0</w:t>
      </w:r>
      <w:r w:rsidR="00B9641F">
        <w:rPr>
          <w:rFonts w:ascii="Times New Roman" w:hAnsi="Times New Roman" w:cs="Times New Roman"/>
          <w:bCs/>
          <w:color w:val="000000" w:themeColor="text1"/>
        </w:rPr>
        <w:t>0 000</w:t>
      </w:r>
      <w:r w:rsidR="00E55404">
        <w:rPr>
          <w:rFonts w:ascii="Times New Roman" w:hAnsi="Times New Roman" w:cs="Times New Roman"/>
          <w:bCs/>
          <w:color w:val="000000" w:themeColor="text1"/>
        </w:rPr>
        <w:t xml:space="preserve">,- Kč, tím není dotčeno právo Objednatele odstoupit od této </w:t>
      </w:r>
      <w:r w:rsidR="004A4D5A">
        <w:rPr>
          <w:rFonts w:ascii="Times New Roman" w:hAnsi="Times New Roman" w:cs="Times New Roman"/>
          <w:bCs/>
          <w:color w:val="000000" w:themeColor="text1"/>
        </w:rPr>
        <w:t>S</w:t>
      </w:r>
      <w:r w:rsidR="00E55404">
        <w:rPr>
          <w:rFonts w:ascii="Times New Roman" w:hAnsi="Times New Roman" w:cs="Times New Roman"/>
          <w:bCs/>
          <w:color w:val="000000" w:themeColor="text1"/>
        </w:rPr>
        <w:t xml:space="preserve">mlouvy, neboť nepřevzetí staveniště ve sjednané lhůtě považují strany na podstatné porušení </w:t>
      </w:r>
      <w:r w:rsidR="004A4D5A">
        <w:rPr>
          <w:rFonts w:ascii="Times New Roman" w:hAnsi="Times New Roman" w:cs="Times New Roman"/>
          <w:bCs/>
          <w:color w:val="000000" w:themeColor="text1"/>
        </w:rPr>
        <w:t>S</w:t>
      </w:r>
      <w:r w:rsidR="00E55404">
        <w:rPr>
          <w:rFonts w:ascii="Times New Roman" w:hAnsi="Times New Roman" w:cs="Times New Roman"/>
          <w:bCs/>
          <w:color w:val="000000" w:themeColor="text1"/>
        </w:rPr>
        <w:t>mlouvy.</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bCs/>
          <w:color w:val="000000" w:themeColor="text1"/>
        </w:rPr>
        <w:t>Pokud</w:t>
      </w:r>
      <w:r w:rsidRPr="00B26060">
        <w:rPr>
          <w:rFonts w:ascii="Times New Roman" w:hAnsi="Times New Roman" w:cs="Times New Roman"/>
          <w:color w:val="000000" w:themeColor="text1"/>
        </w:rPr>
        <w:t xml:space="preserve"> Zhotovitel neodstraní nedodělky či vady zjištěné při přejímacím řízení v dohodnutém termínu, je Objednatel oprávněn požadovat po Zhotoviteli </w:t>
      </w:r>
      <w:r w:rsidR="006F1227" w:rsidRPr="00B26060">
        <w:rPr>
          <w:rFonts w:ascii="Times New Roman" w:hAnsi="Times New Roman" w:cs="Times New Roman"/>
          <w:color w:val="000000" w:themeColor="text1"/>
        </w:rPr>
        <w:t xml:space="preserve">úhradu </w:t>
      </w:r>
      <w:r w:rsidRPr="00B26060">
        <w:rPr>
          <w:rFonts w:ascii="Times New Roman" w:hAnsi="Times New Roman" w:cs="Times New Roman"/>
          <w:color w:val="000000" w:themeColor="text1"/>
        </w:rPr>
        <w:t>smluvní pokut</w:t>
      </w:r>
      <w:r w:rsidR="006F1227" w:rsidRPr="00B26060">
        <w:rPr>
          <w:rFonts w:ascii="Times New Roman" w:hAnsi="Times New Roman" w:cs="Times New Roman"/>
          <w:color w:val="000000" w:themeColor="text1"/>
        </w:rPr>
        <w:t>y</w:t>
      </w:r>
      <w:r w:rsidRPr="00B26060">
        <w:rPr>
          <w:rFonts w:ascii="Times New Roman" w:hAnsi="Times New Roman" w:cs="Times New Roman"/>
          <w:color w:val="000000" w:themeColor="text1"/>
        </w:rPr>
        <w:t xml:space="preserve"> </w:t>
      </w:r>
      <w:r w:rsidR="00B9641F">
        <w:rPr>
          <w:rFonts w:ascii="Times New Roman" w:hAnsi="Times New Roman" w:cs="Times New Roman"/>
          <w:color w:val="000000" w:themeColor="text1"/>
        </w:rPr>
        <w:t>2 000</w:t>
      </w:r>
      <w:r w:rsidRPr="00B26060">
        <w:rPr>
          <w:rFonts w:ascii="Times New Roman" w:hAnsi="Times New Roman" w:cs="Times New Roman"/>
          <w:color w:val="000000" w:themeColor="text1"/>
        </w:rPr>
        <w:t>,- Kč za každý nedodělek či vadu a za každý den prodlení.</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Pokud Zhotovitel nevyklidí staveniště ve sjednaném termínu, je</w:t>
      </w:r>
      <w:r w:rsidR="006F1227" w:rsidRPr="00B26060">
        <w:rPr>
          <w:rFonts w:ascii="Times New Roman" w:hAnsi="Times New Roman" w:cs="Times New Roman"/>
          <w:color w:val="000000" w:themeColor="text1"/>
        </w:rPr>
        <w:t xml:space="preserve"> Objednatel oprávněn požadovat po Zhotoviteli úhradu </w:t>
      </w:r>
      <w:r w:rsidRPr="00B26060">
        <w:rPr>
          <w:rFonts w:ascii="Times New Roman" w:hAnsi="Times New Roman" w:cs="Times New Roman"/>
          <w:color w:val="000000" w:themeColor="text1"/>
        </w:rPr>
        <w:t>smluvní p</w:t>
      </w:r>
      <w:r w:rsidR="006F1227" w:rsidRPr="00B26060">
        <w:rPr>
          <w:rFonts w:ascii="Times New Roman" w:hAnsi="Times New Roman" w:cs="Times New Roman"/>
          <w:color w:val="000000" w:themeColor="text1"/>
        </w:rPr>
        <w:t>okuty</w:t>
      </w:r>
      <w:r w:rsidRPr="00B26060">
        <w:rPr>
          <w:rFonts w:ascii="Times New Roman" w:hAnsi="Times New Roman" w:cs="Times New Roman"/>
          <w:color w:val="000000" w:themeColor="text1"/>
        </w:rPr>
        <w:t xml:space="preserve"> ve výši </w:t>
      </w:r>
      <w:r w:rsidR="00B9641F">
        <w:rPr>
          <w:rFonts w:ascii="Times New Roman" w:hAnsi="Times New Roman" w:cs="Times New Roman"/>
          <w:color w:val="000000" w:themeColor="text1"/>
        </w:rPr>
        <w:t>1 000</w:t>
      </w:r>
      <w:r w:rsidRPr="00B26060">
        <w:rPr>
          <w:rFonts w:ascii="Times New Roman" w:hAnsi="Times New Roman" w:cs="Times New Roman"/>
          <w:color w:val="000000" w:themeColor="text1"/>
        </w:rPr>
        <w:t>,- Kč za každý i započatý den prodlení.</w:t>
      </w:r>
    </w:p>
    <w:p w:rsidR="00A92E03" w:rsidRPr="00B26060" w:rsidRDefault="00A92E03" w:rsidP="00CF251C">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s="Times New Roman"/>
          <w:bCs/>
          <w:color w:val="000000" w:themeColor="text1"/>
        </w:rPr>
        <w:t>Smluvní pokuta za neodstranění reklamovaných vad v záruční době</w:t>
      </w:r>
    </w:p>
    <w:p w:rsidR="00A92E03" w:rsidRPr="00B26060" w:rsidRDefault="00A92E03" w:rsidP="00CF251C">
      <w:pPr>
        <w:numPr>
          <w:ilvl w:val="0"/>
          <w:numId w:val="13"/>
        </w:numPr>
        <w:spacing w:after="0"/>
        <w:ind w:left="1418" w:hanging="709"/>
        <w:jc w:val="both"/>
        <w:rPr>
          <w:rFonts w:ascii="Times New Roman" w:hAnsi="Times New Roman"/>
          <w:color w:val="000000" w:themeColor="text1"/>
        </w:rPr>
      </w:pPr>
      <w:r w:rsidRPr="00B26060">
        <w:rPr>
          <w:rFonts w:ascii="Times New Roman" w:hAnsi="Times New Roman"/>
          <w:color w:val="000000" w:themeColor="text1"/>
        </w:rPr>
        <w:t>Při prodlení se splněním dohodnutého termínu odstranění reklamované vady Díla nebo dohodnutého termínu nástupu na odstranění reklamované vady Díla, je</w:t>
      </w:r>
      <w:r w:rsidR="006F1227" w:rsidRPr="00B26060">
        <w:rPr>
          <w:rFonts w:ascii="Times New Roman" w:hAnsi="Times New Roman"/>
          <w:color w:val="000000" w:themeColor="text1"/>
        </w:rPr>
        <w:t xml:space="preserve"> Objednatel oprávněn po</w:t>
      </w:r>
      <w:r w:rsidRPr="00B26060">
        <w:rPr>
          <w:rFonts w:ascii="Times New Roman" w:hAnsi="Times New Roman"/>
          <w:color w:val="000000" w:themeColor="text1"/>
        </w:rPr>
        <w:t xml:space="preserve"> Zhotovitel</w:t>
      </w:r>
      <w:r w:rsidR="006F1227" w:rsidRPr="00B26060">
        <w:rPr>
          <w:rFonts w:ascii="Times New Roman" w:hAnsi="Times New Roman"/>
          <w:color w:val="000000" w:themeColor="text1"/>
        </w:rPr>
        <w:t>i požadovat úhradu smluvní pokuty</w:t>
      </w:r>
      <w:r w:rsidRPr="00B26060">
        <w:rPr>
          <w:rFonts w:ascii="Times New Roman" w:hAnsi="Times New Roman"/>
          <w:color w:val="000000" w:themeColor="text1"/>
        </w:rPr>
        <w:t xml:space="preserve"> ve výši </w:t>
      </w:r>
      <w:r w:rsidR="00B9641F">
        <w:rPr>
          <w:rFonts w:ascii="Times New Roman" w:hAnsi="Times New Roman"/>
          <w:color w:val="000000" w:themeColor="text1"/>
        </w:rPr>
        <w:t>1 000</w:t>
      </w:r>
      <w:r w:rsidRPr="00B26060">
        <w:rPr>
          <w:rFonts w:ascii="Times New Roman" w:hAnsi="Times New Roman"/>
          <w:color w:val="000000" w:themeColor="text1"/>
        </w:rPr>
        <w:t>,- Kč za každou vadu a den prodlení.</w:t>
      </w:r>
    </w:p>
    <w:p w:rsidR="00A92E03" w:rsidRPr="00B26060" w:rsidRDefault="00A92E03" w:rsidP="00CF251C">
      <w:pPr>
        <w:numPr>
          <w:ilvl w:val="0"/>
          <w:numId w:val="13"/>
        </w:numPr>
        <w:spacing w:after="0"/>
        <w:ind w:left="1418" w:hanging="709"/>
        <w:jc w:val="both"/>
        <w:rPr>
          <w:rFonts w:ascii="Times New Roman" w:hAnsi="Times New Roman"/>
          <w:color w:val="000000" w:themeColor="text1"/>
        </w:rPr>
      </w:pPr>
      <w:r w:rsidRPr="00B26060">
        <w:rPr>
          <w:rFonts w:ascii="Times New Roman" w:hAnsi="Times New Roman"/>
          <w:color w:val="000000" w:themeColor="text1"/>
        </w:rPr>
        <w:t>Pokud Zhotovitel nebude písemně reagovat na písemnou reklamaci vady v dohodnutých lhůtách, nebo si v těchto lhůtách písemně nedohodne s Objednatelem vzhledem k rozsahu a složitosti reklamované vady lhůtu delší, je</w:t>
      </w:r>
      <w:r w:rsidR="006F1227" w:rsidRPr="00B26060">
        <w:rPr>
          <w:rFonts w:ascii="Times New Roman" w:hAnsi="Times New Roman"/>
          <w:color w:val="000000" w:themeColor="text1"/>
        </w:rPr>
        <w:t xml:space="preserve"> Objednatel oprávněn po Zhotoviteli požadovat úhradu </w:t>
      </w:r>
      <w:r w:rsidRPr="00B26060">
        <w:rPr>
          <w:rFonts w:ascii="Times New Roman" w:hAnsi="Times New Roman"/>
          <w:color w:val="000000" w:themeColor="text1"/>
        </w:rPr>
        <w:t xml:space="preserve">další </w:t>
      </w:r>
      <w:r w:rsidR="006F1227" w:rsidRPr="00B26060">
        <w:rPr>
          <w:rFonts w:ascii="Times New Roman" w:hAnsi="Times New Roman"/>
          <w:color w:val="000000" w:themeColor="text1"/>
        </w:rPr>
        <w:t>smluvní pokuty</w:t>
      </w:r>
      <w:r w:rsidRPr="00B26060">
        <w:rPr>
          <w:rFonts w:ascii="Times New Roman" w:hAnsi="Times New Roman"/>
          <w:color w:val="000000" w:themeColor="text1"/>
        </w:rPr>
        <w:t xml:space="preserve"> ve výši </w:t>
      </w:r>
      <w:r w:rsidR="00B9641F">
        <w:rPr>
          <w:rFonts w:ascii="Times New Roman" w:hAnsi="Times New Roman"/>
          <w:color w:val="000000" w:themeColor="text1"/>
        </w:rPr>
        <w:t>1 000</w:t>
      </w:r>
      <w:r w:rsidRPr="00B26060">
        <w:rPr>
          <w:rFonts w:ascii="Times New Roman" w:hAnsi="Times New Roman"/>
          <w:color w:val="000000" w:themeColor="text1"/>
        </w:rPr>
        <w:t>,- Kč za každou oprávněnou reklamaci.</w:t>
      </w:r>
    </w:p>
    <w:p w:rsidR="00A92E03" w:rsidRPr="00B26060" w:rsidRDefault="00A92E03" w:rsidP="00CF251C">
      <w:pPr>
        <w:pStyle w:val="Odstavecseseznamem"/>
        <w:numPr>
          <w:ilvl w:val="0"/>
          <w:numId w:val="13"/>
        </w:numPr>
        <w:spacing w:after="0"/>
        <w:ind w:left="1418"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Označil-li Objednatel oprávněně v reklamaci, že se jedná o vadu, která brání řádnému užívání Díla, případně hrozí Havárie, sjednávají obě Smluvní strany smluvní pokuty v dvojnásobné výši. </w:t>
      </w:r>
    </w:p>
    <w:p w:rsidR="00645C57" w:rsidRPr="00645C57" w:rsidRDefault="00A92E03" w:rsidP="00645C57">
      <w:pPr>
        <w:pStyle w:val="Odstavecseseznamem"/>
        <w:numPr>
          <w:ilvl w:val="0"/>
          <w:numId w:val="14"/>
        </w:numPr>
        <w:spacing w:after="0"/>
        <w:ind w:left="709" w:hanging="709"/>
        <w:jc w:val="both"/>
        <w:rPr>
          <w:rFonts w:ascii="Times New Roman" w:hAnsi="Times New Roman" w:cs="Times New Roman"/>
          <w:color w:val="000000" w:themeColor="text1"/>
        </w:rPr>
      </w:pPr>
      <w:r w:rsidRPr="00B26060">
        <w:rPr>
          <w:rFonts w:ascii="Times New Roman" w:hAnsi="Times New Roman"/>
          <w:color w:val="000000" w:themeColor="text1"/>
        </w:rPr>
        <w:t xml:space="preserve">V případě </w:t>
      </w:r>
      <w:r w:rsidR="00E6794D" w:rsidRPr="00B26060">
        <w:rPr>
          <w:rFonts w:ascii="Times New Roman" w:hAnsi="Times New Roman"/>
          <w:color w:val="000000" w:themeColor="text1"/>
        </w:rPr>
        <w:t>porušení</w:t>
      </w:r>
      <w:r w:rsidRPr="00B26060">
        <w:rPr>
          <w:rFonts w:ascii="Times New Roman" w:hAnsi="Times New Roman"/>
          <w:color w:val="000000" w:themeColor="text1"/>
        </w:rPr>
        <w:t xml:space="preserve"> </w:t>
      </w:r>
      <w:r w:rsidR="00E6794D" w:rsidRPr="00B26060">
        <w:rPr>
          <w:rFonts w:ascii="Times New Roman" w:hAnsi="Times New Roman"/>
          <w:color w:val="000000" w:themeColor="text1"/>
        </w:rPr>
        <w:t>právních a ostatních obecně závazných předpisů k zajištění</w:t>
      </w:r>
      <w:r w:rsidRPr="00B26060">
        <w:rPr>
          <w:rFonts w:ascii="Times New Roman" w:hAnsi="Times New Roman"/>
          <w:color w:val="000000" w:themeColor="text1"/>
        </w:rPr>
        <w:t xml:space="preserve"> BOZP, PO, nakládání s odpady a vnitřních předpisů Objednatele, je Ob</w:t>
      </w:r>
      <w:r w:rsidR="006F1227" w:rsidRPr="00B26060">
        <w:rPr>
          <w:rFonts w:ascii="Times New Roman" w:hAnsi="Times New Roman"/>
          <w:color w:val="000000" w:themeColor="text1"/>
        </w:rPr>
        <w:t>jednatel oprávněn požadovat po Zhotoviteli úhradu</w:t>
      </w:r>
      <w:r w:rsidRPr="00B26060">
        <w:rPr>
          <w:rFonts w:ascii="Times New Roman" w:hAnsi="Times New Roman"/>
          <w:color w:val="000000" w:themeColor="text1"/>
        </w:rPr>
        <w:t xml:space="preserve"> </w:t>
      </w:r>
      <w:r w:rsidR="006F1227" w:rsidRPr="00B26060">
        <w:rPr>
          <w:rFonts w:ascii="Times New Roman" w:hAnsi="Times New Roman"/>
          <w:color w:val="000000" w:themeColor="text1"/>
        </w:rPr>
        <w:t>smluvní pokuty</w:t>
      </w:r>
      <w:r w:rsidRPr="00B26060">
        <w:rPr>
          <w:rFonts w:ascii="Times New Roman" w:hAnsi="Times New Roman"/>
          <w:color w:val="000000" w:themeColor="text1"/>
        </w:rPr>
        <w:t xml:space="preserve"> ve výši </w:t>
      </w:r>
      <w:r w:rsidR="00B9641F">
        <w:rPr>
          <w:rFonts w:ascii="Times New Roman" w:hAnsi="Times New Roman"/>
          <w:color w:val="000000" w:themeColor="text1"/>
        </w:rPr>
        <w:t>5 000</w:t>
      </w:r>
      <w:r w:rsidRPr="00B26060">
        <w:rPr>
          <w:rFonts w:ascii="Times New Roman" w:hAnsi="Times New Roman"/>
          <w:color w:val="000000" w:themeColor="text1"/>
        </w:rPr>
        <w:t>,-</w:t>
      </w:r>
      <w:r w:rsidR="00CA1B0A">
        <w:rPr>
          <w:rFonts w:ascii="Times New Roman" w:hAnsi="Times New Roman"/>
          <w:color w:val="000000" w:themeColor="text1"/>
        </w:rPr>
        <w:t xml:space="preserve"> </w:t>
      </w:r>
      <w:r w:rsidRPr="00B26060">
        <w:rPr>
          <w:rFonts w:ascii="Times New Roman" w:hAnsi="Times New Roman"/>
          <w:color w:val="000000" w:themeColor="text1"/>
        </w:rPr>
        <w:t xml:space="preserve">Kč za každý jednotlivý případ porušení. Porušení bude zaznamenáno ve stavebním deníku oprávněným Zástupcem Objednatele. </w:t>
      </w:r>
    </w:p>
    <w:p w:rsidR="00811004" w:rsidRPr="00B26060" w:rsidRDefault="00811004" w:rsidP="00811004">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 xml:space="preserve">Smluvní pokutu </w:t>
      </w:r>
      <w:r w:rsidR="004A4D5A">
        <w:rPr>
          <w:rFonts w:ascii="Times New Roman" w:hAnsi="Times New Roman" w:cs="Times New Roman"/>
          <w:iCs/>
          <w:color w:val="000000" w:themeColor="text1"/>
        </w:rPr>
        <w:t xml:space="preserve">uplatní a </w:t>
      </w:r>
      <w:r w:rsidRPr="00B26060">
        <w:rPr>
          <w:rFonts w:ascii="Times New Roman" w:hAnsi="Times New Roman" w:cs="Times New Roman"/>
          <w:iCs/>
          <w:color w:val="000000" w:themeColor="text1"/>
        </w:rPr>
        <w:t xml:space="preserve">vyúčtuje oprávněná Smluvní strana povinné Smluvní straně písemnou formou. </w:t>
      </w:r>
    </w:p>
    <w:p w:rsidR="00811004" w:rsidRPr="00B26060" w:rsidRDefault="00811004" w:rsidP="00811004">
      <w:pPr>
        <w:pStyle w:val="Odstavecseseznamem"/>
        <w:numPr>
          <w:ilvl w:val="0"/>
          <w:numId w:val="14"/>
        </w:numPr>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Ve vyúčtování musí být uvedeno ustanovení Smlouvy, které k vyúčtování smluvní pokuty opravňuje a způsob výpočtu celkové výše smluvní pokuty.</w:t>
      </w:r>
    </w:p>
    <w:p w:rsidR="00811004" w:rsidRPr="00B26060" w:rsidRDefault="00811004" w:rsidP="00811004">
      <w:pPr>
        <w:pStyle w:val="Odstavecseseznamem"/>
        <w:numPr>
          <w:ilvl w:val="0"/>
          <w:numId w:val="14"/>
        </w:numPr>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 xml:space="preserve">Povinná Smluvní strana je povinna uhradit vyúčtované smluvní pokuty nejpozději do 30 dnů od dne obdržení příslušného vyúčtování. </w:t>
      </w:r>
    </w:p>
    <w:p w:rsidR="00811004" w:rsidRPr="00B26060" w:rsidRDefault="00811004" w:rsidP="00811004">
      <w:pPr>
        <w:pStyle w:val="Odstavecseseznamem"/>
        <w:numPr>
          <w:ilvl w:val="0"/>
          <w:numId w:val="14"/>
        </w:numPr>
        <w:spacing w:after="0"/>
        <w:ind w:left="709" w:hanging="709"/>
        <w:jc w:val="both"/>
        <w:rPr>
          <w:rFonts w:ascii="Times New Roman" w:hAnsi="Times New Roman" w:cs="Times New Roman"/>
          <w:iCs/>
          <w:color w:val="000000" w:themeColor="text1"/>
        </w:rPr>
      </w:pPr>
      <w:r w:rsidRPr="00B26060">
        <w:rPr>
          <w:rFonts w:ascii="Times New Roman" w:hAnsi="Times New Roman" w:cs="Times New Roman"/>
          <w:iCs/>
          <w:color w:val="000000" w:themeColor="text1"/>
        </w:rPr>
        <w:t>Zaplacením jakékoli smluvní pokuty není dotčeno právo Objednatele požadovat na Zhotoviteli náhradu škody, a to v plném rozsahu.</w:t>
      </w:r>
    </w:p>
    <w:p w:rsidR="00BB7310" w:rsidRPr="00B26060" w:rsidRDefault="00BB7310" w:rsidP="00E55404">
      <w:pPr>
        <w:pStyle w:val="Nadpis1"/>
        <w:numPr>
          <w:ilvl w:val="0"/>
          <w:numId w:val="30"/>
        </w:numPr>
        <w:rPr>
          <w:rFonts w:ascii="Times New Roman" w:hAnsi="Times New Roman" w:cs="Times New Roman"/>
          <w:color w:val="000000" w:themeColor="text1"/>
          <w:sz w:val="24"/>
          <w:szCs w:val="24"/>
        </w:rPr>
      </w:pPr>
      <w:r w:rsidRPr="00B26060">
        <w:rPr>
          <w:rFonts w:ascii="Times New Roman" w:hAnsi="Times New Roman" w:cs="Times New Roman"/>
          <w:color w:val="000000" w:themeColor="text1"/>
          <w:sz w:val="24"/>
          <w:szCs w:val="24"/>
        </w:rPr>
        <w:t>Závěrečná ujednání</w:t>
      </w:r>
    </w:p>
    <w:p w:rsidR="00C72202" w:rsidRPr="00B26060" w:rsidRDefault="00BB7310" w:rsidP="00E55404">
      <w:pPr>
        <w:pStyle w:val="Odstavecseseznamem"/>
        <w:numPr>
          <w:ilvl w:val="1"/>
          <w:numId w:val="30"/>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Smluvní strany se dohodly, že případná neplatnost některého z ustanovení </w:t>
      </w:r>
      <w:r w:rsidR="00521329" w:rsidRPr="00B26060">
        <w:rPr>
          <w:rFonts w:ascii="Times New Roman" w:hAnsi="Times New Roman" w:cs="Times New Roman"/>
          <w:color w:val="000000" w:themeColor="text1"/>
        </w:rPr>
        <w:t xml:space="preserve">této Smlouvy </w:t>
      </w:r>
      <w:r w:rsidRPr="00B26060">
        <w:rPr>
          <w:rFonts w:ascii="Times New Roman" w:hAnsi="Times New Roman" w:cs="Times New Roman"/>
          <w:color w:val="000000" w:themeColor="text1"/>
        </w:rPr>
        <w:t xml:space="preserve">nezpůsobuje neplatnost celé Smlouvy a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 strany se zavazují nahradit taková ustanovení bez zbytečného odkladu novými ustanoveními </w:t>
      </w:r>
      <w:r w:rsidR="00521329" w:rsidRPr="00B26060">
        <w:rPr>
          <w:rFonts w:ascii="Times New Roman" w:hAnsi="Times New Roman" w:cs="Times New Roman"/>
          <w:color w:val="000000" w:themeColor="text1"/>
        </w:rPr>
        <w:t>zajišťujícími</w:t>
      </w:r>
      <w:r w:rsidRPr="00B26060">
        <w:rPr>
          <w:rFonts w:ascii="Times New Roman" w:hAnsi="Times New Roman" w:cs="Times New Roman"/>
          <w:color w:val="000000" w:themeColor="text1"/>
        </w:rPr>
        <w:t xml:space="preserve"> dosažení původního účelu zaniklého či neplatného ustanovení této Smlouvy.</w:t>
      </w:r>
      <w:r w:rsidR="00890923" w:rsidRPr="00B26060">
        <w:rPr>
          <w:rFonts w:ascii="Times New Roman" w:hAnsi="Times New Roman" w:cs="Times New Roman"/>
          <w:color w:val="000000" w:themeColor="text1"/>
        </w:rPr>
        <w:t xml:space="preserve"> </w:t>
      </w:r>
    </w:p>
    <w:p w:rsidR="00BB7310" w:rsidRPr="00B26060" w:rsidRDefault="00A52A84" w:rsidP="00E55404">
      <w:pPr>
        <w:pStyle w:val="Odstavecseseznamem"/>
        <w:numPr>
          <w:ilvl w:val="1"/>
          <w:numId w:val="30"/>
        </w:numPr>
        <w:ind w:left="709" w:hanging="709"/>
        <w:jc w:val="both"/>
        <w:rPr>
          <w:rFonts w:ascii="Times New Roman" w:hAnsi="Times New Roman" w:cs="Times New Roman"/>
          <w:color w:val="000000" w:themeColor="text1"/>
        </w:rPr>
      </w:pPr>
      <w:r>
        <w:rPr>
          <w:rFonts w:ascii="Times New Roman" w:hAnsi="Times New Roman" w:cs="Times New Roman"/>
        </w:rPr>
        <w:t>Zhotovitel je povinen dodržovat též ustanovení Všeobecných obchodních podmínek („VOP“), které tvoří nedílnou součást této Smlouvy.</w:t>
      </w:r>
      <w:r w:rsidRPr="00B26060">
        <w:rPr>
          <w:rFonts w:ascii="Times New Roman" w:hAnsi="Times New Roman" w:cs="Times New Roman"/>
          <w:color w:val="000000" w:themeColor="text1"/>
        </w:rPr>
        <w:t xml:space="preserve"> </w:t>
      </w:r>
      <w:r w:rsidR="00890923" w:rsidRPr="00B26060">
        <w:rPr>
          <w:rFonts w:ascii="Times New Roman" w:hAnsi="Times New Roman" w:cs="Times New Roman"/>
          <w:color w:val="000000" w:themeColor="text1"/>
        </w:rPr>
        <w:t>V případě ro</w:t>
      </w:r>
      <w:r w:rsidR="000E3789" w:rsidRPr="00B26060">
        <w:rPr>
          <w:rFonts w:ascii="Times New Roman" w:hAnsi="Times New Roman" w:cs="Times New Roman"/>
          <w:color w:val="000000" w:themeColor="text1"/>
        </w:rPr>
        <w:t>zdílu</w:t>
      </w:r>
      <w:r w:rsidR="00890923" w:rsidRPr="00B26060">
        <w:rPr>
          <w:rFonts w:ascii="Times New Roman" w:hAnsi="Times New Roman" w:cs="Times New Roman"/>
          <w:color w:val="000000" w:themeColor="text1"/>
        </w:rPr>
        <w:t xml:space="preserve"> mezi ustanovením</w:t>
      </w:r>
      <w:r w:rsidR="004A4D5A">
        <w:rPr>
          <w:rFonts w:ascii="Times New Roman" w:hAnsi="Times New Roman" w:cs="Times New Roman"/>
          <w:color w:val="000000" w:themeColor="text1"/>
        </w:rPr>
        <w:t>i</w:t>
      </w:r>
      <w:r w:rsidR="00890923" w:rsidRPr="00B26060">
        <w:rPr>
          <w:rFonts w:ascii="Times New Roman" w:hAnsi="Times New Roman" w:cs="Times New Roman"/>
          <w:color w:val="000000" w:themeColor="text1"/>
        </w:rPr>
        <w:t xml:space="preserve"> ve VOP a ustanoveními v této Smlouvě, mají přednost ustanovení v této Smlouvě.</w:t>
      </w:r>
      <w:r w:rsidR="000211AA" w:rsidRPr="00B26060">
        <w:rPr>
          <w:rFonts w:ascii="Times New Roman" w:hAnsi="Times New Roman" w:cs="Times New Roman"/>
          <w:color w:val="000000" w:themeColor="text1"/>
        </w:rPr>
        <w:t xml:space="preserve"> Je-li ve Smlouvě některý výraz uveden s počátečním velkým písmenem a není-li jeho význam definován ve Smlouvě, má význam uvedený ve VOP a/nebo v</w:t>
      </w:r>
      <w:r w:rsidR="00CA1B0A">
        <w:rPr>
          <w:rFonts w:ascii="Times New Roman" w:hAnsi="Times New Roman" w:cs="Times New Roman"/>
          <w:color w:val="000000" w:themeColor="text1"/>
        </w:rPr>
        <w:t> </w:t>
      </w:r>
      <w:r w:rsidR="000211AA" w:rsidRPr="00B26060">
        <w:rPr>
          <w:rFonts w:ascii="Times New Roman" w:hAnsi="Times New Roman" w:cs="Times New Roman"/>
          <w:color w:val="000000" w:themeColor="text1"/>
        </w:rPr>
        <w:t>dokumentech</w:t>
      </w:r>
      <w:r w:rsidR="00CA1B0A">
        <w:rPr>
          <w:rFonts w:ascii="Times New Roman" w:hAnsi="Times New Roman" w:cs="Times New Roman"/>
          <w:color w:val="000000" w:themeColor="text1"/>
        </w:rPr>
        <w:t>,</w:t>
      </w:r>
      <w:r w:rsidR="000211AA" w:rsidRPr="00B26060">
        <w:rPr>
          <w:rFonts w:ascii="Times New Roman" w:hAnsi="Times New Roman" w:cs="Times New Roman"/>
          <w:color w:val="000000" w:themeColor="text1"/>
        </w:rPr>
        <w:t xml:space="preserve"> na které </w:t>
      </w:r>
      <w:r w:rsidR="00016C4B" w:rsidRPr="00B26060">
        <w:rPr>
          <w:rFonts w:ascii="Times New Roman" w:hAnsi="Times New Roman" w:cs="Times New Roman"/>
          <w:color w:val="000000" w:themeColor="text1"/>
        </w:rPr>
        <w:t xml:space="preserve">Smlouva </w:t>
      </w:r>
      <w:r w:rsidR="000211AA" w:rsidRPr="00B26060">
        <w:rPr>
          <w:rFonts w:ascii="Times New Roman" w:hAnsi="Times New Roman" w:cs="Times New Roman"/>
          <w:color w:val="000000" w:themeColor="text1"/>
        </w:rPr>
        <w:t>odkazuje.</w:t>
      </w:r>
    </w:p>
    <w:p w:rsidR="00521329" w:rsidRPr="00B26060" w:rsidRDefault="00521329" w:rsidP="00E55404">
      <w:pPr>
        <w:pStyle w:val="Odstavecseseznamem"/>
        <w:numPr>
          <w:ilvl w:val="1"/>
          <w:numId w:val="30"/>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Smlouva a veškeré právní vztahy z ní vzniklé se řídí příslušnými ustanoveními </w:t>
      </w:r>
      <w:r w:rsidR="006B5084" w:rsidRPr="00B26060">
        <w:rPr>
          <w:rFonts w:ascii="Times New Roman" w:hAnsi="Times New Roman" w:cs="Times New Roman"/>
          <w:color w:val="000000" w:themeColor="text1"/>
        </w:rPr>
        <w:t>O</w:t>
      </w:r>
      <w:r w:rsidR="00890923" w:rsidRPr="00B26060">
        <w:rPr>
          <w:rFonts w:ascii="Times New Roman" w:hAnsi="Times New Roman" w:cs="Times New Roman"/>
          <w:color w:val="000000" w:themeColor="text1"/>
        </w:rPr>
        <w:t>bchodního zákoníku</w:t>
      </w:r>
      <w:r w:rsidRPr="00B26060">
        <w:rPr>
          <w:rFonts w:ascii="Times New Roman" w:hAnsi="Times New Roman" w:cs="Times New Roman"/>
          <w:color w:val="000000" w:themeColor="text1"/>
        </w:rPr>
        <w:t xml:space="preserve"> a ostatními závaznými právními předpisy českého právního řádu.</w:t>
      </w:r>
    </w:p>
    <w:p w:rsidR="00521329" w:rsidRPr="00B26060" w:rsidRDefault="00521329" w:rsidP="00E55404">
      <w:pPr>
        <w:pStyle w:val="Odstavecseseznamem"/>
        <w:numPr>
          <w:ilvl w:val="1"/>
          <w:numId w:val="30"/>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Veškeré změny a doplnění této Smlouvy mohou být provedeny</w:t>
      </w:r>
      <w:r w:rsidR="00C30062" w:rsidRPr="00B26060">
        <w:rPr>
          <w:rFonts w:ascii="Times New Roman" w:hAnsi="Times New Roman" w:cs="Times New Roman"/>
          <w:color w:val="000000" w:themeColor="text1"/>
        </w:rPr>
        <w:t>,</w:t>
      </w:r>
      <w:r w:rsidRPr="00B26060">
        <w:rPr>
          <w:rFonts w:ascii="Times New Roman" w:hAnsi="Times New Roman" w:cs="Times New Roman"/>
          <w:color w:val="000000" w:themeColor="text1"/>
        </w:rPr>
        <w:t xml:space="preserve"> pouze pokud to právní předpisy umožňují, a to pouze </w:t>
      </w:r>
      <w:r w:rsidR="00890923" w:rsidRPr="00B26060">
        <w:rPr>
          <w:rFonts w:ascii="Times New Roman" w:hAnsi="Times New Roman" w:cs="Times New Roman"/>
          <w:color w:val="000000" w:themeColor="text1"/>
        </w:rPr>
        <w:t xml:space="preserve">vzestupně </w:t>
      </w:r>
      <w:r w:rsidRPr="00B26060">
        <w:rPr>
          <w:rFonts w:ascii="Times New Roman" w:hAnsi="Times New Roman" w:cs="Times New Roman"/>
          <w:color w:val="000000" w:themeColor="text1"/>
        </w:rPr>
        <w:t xml:space="preserve">číslovanými písemnými dodatky, podepsanými oprávněnými zástupci obou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mluvních stran </w:t>
      </w:r>
      <w:r w:rsidR="00890923" w:rsidRPr="00B26060">
        <w:rPr>
          <w:rFonts w:ascii="Times New Roman" w:hAnsi="Times New Roman" w:cs="Times New Roman"/>
          <w:color w:val="000000" w:themeColor="text1"/>
        </w:rPr>
        <w:t>na téže listině</w:t>
      </w:r>
      <w:r w:rsidRPr="00B26060">
        <w:rPr>
          <w:rFonts w:ascii="Times New Roman" w:hAnsi="Times New Roman" w:cs="Times New Roman"/>
          <w:color w:val="000000" w:themeColor="text1"/>
        </w:rPr>
        <w:t>.</w:t>
      </w:r>
    </w:p>
    <w:p w:rsidR="00521329" w:rsidRPr="00B26060" w:rsidRDefault="00521329" w:rsidP="00E55404">
      <w:pPr>
        <w:pStyle w:val="Odstavecseseznamem"/>
        <w:numPr>
          <w:ilvl w:val="1"/>
          <w:numId w:val="30"/>
        </w:numPr>
        <w:ind w:left="709" w:hanging="709"/>
        <w:jc w:val="both"/>
        <w:rPr>
          <w:rFonts w:ascii="Times New Roman" w:hAnsi="Times New Roman" w:cs="Times New Roman"/>
          <w:color w:val="000000" w:themeColor="text1"/>
        </w:rPr>
      </w:pPr>
      <w:bookmarkStart w:id="7" w:name="_Ref321332148"/>
      <w:r w:rsidRPr="00B26060">
        <w:rPr>
          <w:rFonts w:ascii="Times New Roman" w:hAnsi="Times New Roman" w:cs="Times New Roman"/>
          <w:color w:val="000000" w:themeColor="text1"/>
        </w:rPr>
        <w:t>Nedílnou součástí této Smlouvy jsou přílohy:</w:t>
      </w:r>
      <w:bookmarkEnd w:id="7"/>
    </w:p>
    <w:p w:rsidR="00521329" w:rsidRPr="00645C57" w:rsidRDefault="00521329" w:rsidP="00016C4B">
      <w:pPr>
        <w:pStyle w:val="Odstavecseseznamem"/>
        <w:numPr>
          <w:ilvl w:val="0"/>
          <w:numId w:val="5"/>
        </w:numPr>
        <w:ind w:left="1418" w:hanging="425"/>
        <w:jc w:val="both"/>
        <w:rPr>
          <w:rFonts w:ascii="Times New Roman" w:hAnsi="Times New Roman" w:cs="Times New Roman"/>
          <w:color w:val="000000" w:themeColor="text1"/>
        </w:rPr>
      </w:pPr>
      <w:r w:rsidRPr="00645C57">
        <w:rPr>
          <w:rFonts w:ascii="Times New Roman" w:hAnsi="Times New Roman" w:cs="Times New Roman"/>
          <w:color w:val="000000" w:themeColor="text1"/>
        </w:rPr>
        <w:t>příloha č. 1 – Všeobecné obchodní podmínky (VOP)</w:t>
      </w:r>
    </w:p>
    <w:p w:rsidR="00A52A84" w:rsidRPr="00E55404" w:rsidRDefault="00E038C2" w:rsidP="00A52A84">
      <w:pPr>
        <w:pStyle w:val="Odstavecseseznamem"/>
        <w:numPr>
          <w:ilvl w:val="0"/>
          <w:numId w:val="5"/>
        </w:numPr>
        <w:ind w:left="1418" w:hanging="425"/>
        <w:jc w:val="both"/>
        <w:rPr>
          <w:rFonts w:ascii="Times New Roman" w:hAnsi="Times New Roman" w:cs="Times New Roman"/>
          <w:i/>
          <w:color w:val="000000" w:themeColor="text1"/>
        </w:rPr>
      </w:pPr>
      <w:r w:rsidRPr="00E55404">
        <w:rPr>
          <w:rFonts w:ascii="Times New Roman" w:hAnsi="Times New Roman" w:cs="Times New Roman"/>
          <w:i/>
          <w:color w:val="000000" w:themeColor="text1"/>
        </w:rPr>
        <w:t xml:space="preserve">příloha č. </w:t>
      </w:r>
      <w:r w:rsidR="000C2FCF" w:rsidRPr="00E55404">
        <w:rPr>
          <w:rFonts w:ascii="Times New Roman" w:hAnsi="Times New Roman" w:cs="Times New Roman"/>
          <w:i/>
          <w:color w:val="000000" w:themeColor="text1"/>
        </w:rPr>
        <w:t>2</w:t>
      </w:r>
      <w:r w:rsidRPr="00E55404">
        <w:rPr>
          <w:rFonts w:ascii="Times New Roman" w:hAnsi="Times New Roman" w:cs="Times New Roman"/>
          <w:i/>
          <w:color w:val="000000" w:themeColor="text1"/>
        </w:rPr>
        <w:t xml:space="preserve"> – Subdodavatelé</w:t>
      </w:r>
    </w:p>
    <w:p w:rsidR="00587DEF" w:rsidRPr="00B26060" w:rsidRDefault="00587DEF" w:rsidP="00C30062">
      <w:pPr>
        <w:spacing w:after="0"/>
        <w:ind w:left="709"/>
        <w:jc w:val="both"/>
        <w:rPr>
          <w:rFonts w:ascii="Times New Roman" w:hAnsi="Times New Roman" w:cs="Times New Roman"/>
          <w:color w:val="000000" w:themeColor="text1"/>
        </w:rPr>
      </w:pPr>
      <w:r w:rsidRPr="00B26060">
        <w:rPr>
          <w:rFonts w:ascii="Times New Roman" w:hAnsi="Times New Roman" w:cs="Times New Roman"/>
          <w:color w:val="000000" w:themeColor="text1"/>
        </w:rPr>
        <w:t>Součástí této Smlouvy jsou rovněž dokumenty, na které odkazuje.</w:t>
      </w:r>
    </w:p>
    <w:p w:rsidR="00521329" w:rsidRPr="00B26060" w:rsidRDefault="00B232A9" w:rsidP="00E55404">
      <w:pPr>
        <w:pStyle w:val="Odstavecseseznamem"/>
        <w:numPr>
          <w:ilvl w:val="1"/>
          <w:numId w:val="30"/>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Smlouva byla </w:t>
      </w:r>
      <w:r w:rsidR="004A4D5A">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mluvními stranami podepsána ve čtyřech vyhotoveních, z nichž každá ze </w:t>
      </w:r>
      <w:r w:rsidR="004A4D5A">
        <w:rPr>
          <w:rFonts w:ascii="Times New Roman" w:hAnsi="Times New Roman" w:cs="Times New Roman"/>
          <w:color w:val="000000" w:themeColor="text1"/>
        </w:rPr>
        <w:t>S</w:t>
      </w:r>
      <w:r w:rsidRPr="00B26060">
        <w:rPr>
          <w:rFonts w:ascii="Times New Roman" w:hAnsi="Times New Roman" w:cs="Times New Roman"/>
          <w:color w:val="000000" w:themeColor="text1"/>
        </w:rPr>
        <w:t>mluvních stran obdržela po dvou vyhotoveních. Nedílnou součástí každého vyhotovení jsou všechny přílohy uvedené v této Smlouvě.</w:t>
      </w:r>
    </w:p>
    <w:p w:rsidR="00B232A9" w:rsidRPr="001F1565" w:rsidRDefault="00B232A9" w:rsidP="00E55404">
      <w:pPr>
        <w:pStyle w:val="Odstavecseseznamem"/>
        <w:numPr>
          <w:ilvl w:val="1"/>
          <w:numId w:val="30"/>
        </w:numPr>
        <w:ind w:left="709" w:hanging="709"/>
        <w:jc w:val="both"/>
        <w:rPr>
          <w:rFonts w:ascii="Times New Roman" w:hAnsi="Times New Roman" w:cs="Times New Roman"/>
          <w:color w:val="000000" w:themeColor="text1"/>
        </w:rPr>
      </w:pPr>
      <w:r w:rsidRPr="00B26060">
        <w:rPr>
          <w:rFonts w:ascii="Times New Roman" w:hAnsi="Times New Roman" w:cs="Times New Roman"/>
          <w:color w:val="000000" w:themeColor="text1"/>
        </w:rPr>
        <w:t xml:space="preserve">Tato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 xml:space="preserve">mlouva nabývá platnosti </w:t>
      </w:r>
      <w:r w:rsidR="001F1565">
        <w:rPr>
          <w:rFonts w:ascii="Times New Roman" w:hAnsi="Times New Roman" w:cs="Times New Roman"/>
          <w:color w:val="000000" w:themeColor="text1"/>
        </w:rPr>
        <w:t xml:space="preserve">a účinnosti </w:t>
      </w:r>
      <w:r w:rsidRPr="00B26060">
        <w:rPr>
          <w:rFonts w:ascii="Times New Roman" w:hAnsi="Times New Roman" w:cs="Times New Roman"/>
          <w:color w:val="000000" w:themeColor="text1"/>
        </w:rPr>
        <w:t xml:space="preserve">dnem jejího podpisu oběma </w:t>
      </w:r>
      <w:r w:rsidR="000211AA" w:rsidRPr="00B26060">
        <w:rPr>
          <w:rFonts w:ascii="Times New Roman" w:hAnsi="Times New Roman" w:cs="Times New Roman"/>
          <w:color w:val="000000" w:themeColor="text1"/>
        </w:rPr>
        <w:t>S</w:t>
      </w:r>
      <w:r w:rsidRPr="00B26060">
        <w:rPr>
          <w:rFonts w:ascii="Times New Roman" w:hAnsi="Times New Roman" w:cs="Times New Roman"/>
          <w:color w:val="000000" w:themeColor="text1"/>
        </w:rPr>
        <w:t>mluvními stranami</w:t>
      </w:r>
      <w:r w:rsidR="001F1565">
        <w:rPr>
          <w:rFonts w:ascii="Times New Roman" w:hAnsi="Times New Roman" w:cs="Times New Roman"/>
          <w:color w:val="000000" w:themeColor="text1"/>
        </w:rPr>
        <w:t>.</w:t>
      </w:r>
    </w:p>
    <w:p w:rsidR="00DD7F62" w:rsidRPr="001967B6" w:rsidRDefault="004E17EF" w:rsidP="00E55404">
      <w:pPr>
        <w:pStyle w:val="Odstavecseseznamem"/>
        <w:numPr>
          <w:ilvl w:val="1"/>
          <w:numId w:val="30"/>
        </w:numPr>
        <w:ind w:left="709" w:hanging="709"/>
        <w:jc w:val="both"/>
        <w:rPr>
          <w:rFonts w:ascii="Times New Roman" w:hAnsi="Times New Roman" w:cs="Times New Roman"/>
          <w:b/>
          <w:color w:val="000000" w:themeColor="text1"/>
        </w:rPr>
      </w:pPr>
      <w:r w:rsidRPr="00B26060">
        <w:rPr>
          <w:rFonts w:ascii="Times New Roman" w:hAnsi="Times New Roman" w:cs="Times New Roman"/>
          <w:color w:val="000000" w:themeColor="text1"/>
        </w:rPr>
        <w:t xml:space="preserve">Smluvní strany shodně prohlašují, že si Smlouvu před jejím podepsáním přečetly, že s jejím obsahem souhlasí, že byla sepsána podle jejich pravé, svobodné a vážné vůle, a že nebyla uzavřena v tísni nebo za jednostranně nevýhodných podmínek. </w:t>
      </w:r>
      <w:r w:rsidR="00B232A9" w:rsidRPr="00B26060">
        <w:rPr>
          <w:rFonts w:ascii="Times New Roman" w:hAnsi="Times New Roman" w:cs="Times New Roman"/>
          <w:color w:val="000000" w:themeColor="text1"/>
        </w:rPr>
        <w:t xml:space="preserve">Na důkaz připojují obě </w:t>
      </w:r>
      <w:r w:rsidRPr="00B26060">
        <w:rPr>
          <w:rFonts w:ascii="Times New Roman" w:hAnsi="Times New Roman" w:cs="Times New Roman"/>
          <w:color w:val="000000" w:themeColor="text1"/>
        </w:rPr>
        <w:t>S</w:t>
      </w:r>
      <w:r w:rsidR="00B232A9" w:rsidRPr="00B26060">
        <w:rPr>
          <w:rFonts w:ascii="Times New Roman" w:hAnsi="Times New Roman" w:cs="Times New Roman"/>
          <w:color w:val="000000" w:themeColor="text1"/>
        </w:rPr>
        <w:t>mluvní strany podpisy svých oprávněných zástupců.</w:t>
      </w:r>
    </w:p>
    <w:p w:rsidR="001967B6" w:rsidRPr="001967B6" w:rsidRDefault="001967B6" w:rsidP="001967B6">
      <w:pPr>
        <w:jc w:val="both"/>
        <w:rPr>
          <w:rFonts w:ascii="Times New Roman" w:hAnsi="Times New Roman" w:cs="Times New Roman"/>
          <w:b/>
          <w:color w:val="000000" w:themeColor="text1"/>
        </w:rPr>
      </w:pPr>
    </w:p>
    <w:p w:rsidR="007964D5" w:rsidRDefault="007964D5" w:rsidP="00B232A9">
      <w:pPr>
        <w:rPr>
          <w:rFonts w:ascii="Times New Roman" w:hAnsi="Times New Roman" w:cs="Times New Roman"/>
          <w:b/>
          <w:color w:val="000000" w:themeColor="text1"/>
        </w:rPr>
      </w:pPr>
      <w:r w:rsidRPr="00B26060">
        <w:rPr>
          <w:rFonts w:ascii="Times New Roman" w:hAnsi="Times New Roman" w:cs="Times New Roman"/>
          <w:b/>
          <w:color w:val="000000" w:themeColor="text1"/>
        </w:rPr>
        <w:t>Za Objednatele</w:t>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r>
      <w:r w:rsidRPr="00B26060">
        <w:rPr>
          <w:rFonts w:ascii="Times New Roman" w:hAnsi="Times New Roman" w:cs="Times New Roman"/>
          <w:b/>
          <w:color w:val="000000" w:themeColor="text1"/>
        </w:rPr>
        <w:tab/>
        <w:t>Za Zhotovitele</w:t>
      </w:r>
    </w:p>
    <w:p w:rsidR="001967B6" w:rsidRPr="00B26060" w:rsidRDefault="001967B6" w:rsidP="00B232A9">
      <w:pPr>
        <w:rPr>
          <w:rFonts w:ascii="Times New Roman" w:hAnsi="Times New Roman" w:cs="Times New Roman"/>
          <w:b/>
          <w:color w:val="000000" w:themeColor="text1"/>
        </w:rPr>
      </w:pPr>
    </w:p>
    <w:p w:rsidR="00B232A9" w:rsidRPr="00B26060" w:rsidRDefault="00B232A9" w:rsidP="00B232A9">
      <w:pPr>
        <w:rPr>
          <w:rFonts w:ascii="Times New Roman" w:hAnsi="Times New Roman" w:cs="Times New Roman"/>
          <w:color w:val="000000" w:themeColor="text1"/>
        </w:rPr>
      </w:pPr>
      <w:r w:rsidRPr="00B26060">
        <w:rPr>
          <w:rFonts w:ascii="Times New Roman" w:hAnsi="Times New Roman" w:cs="Times New Roman"/>
          <w:color w:val="000000" w:themeColor="text1"/>
        </w:rPr>
        <w:t>V Praze dne</w:t>
      </w:r>
      <w:r w:rsidR="00EF4865" w:rsidRPr="00B26060">
        <w:rPr>
          <w:rFonts w:ascii="Times New Roman" w:hAnsi="Times New Roman" w:cs="Times New Roman"/>
          <w:color w:val="000000" w:themeColor="text1"/>
        </w:rPr>
        <w:t xml:space="preserve"> ………………..</w:t>
      </w:r>
      <w:r w:rsidR="00EF4865" w:rsidRPr="00B26060">
        <w:rPr>
          <w:rFonts w:ascii="Times New Roman" w:hAnsi="Times New Roman" w:cs="Times New Roman"/>
          <w:color w:val="000000" w:themeColor="text1"/>
        </w:rPr>
        <w:tab/>
      </w:r>
      <w:r w:rsidR="00EF4865" w:rsidRPr="00B26060">
        <w:rPr>
          <w:rFonts w:ascii="Times New Roman" w:hAnsi="Times New Roman" w:cs="Times New Roman"/>
          <w:color w:val="000000" w:themeColor="text1"/>
        </w:rPr>
        <w:tab/>
      </w:r>
      <w:r w:rsidR="00EF4865" w:rsidRPr="00B26060">
        <w:rPr>
          <w:rFonts w:ascii="Times New Roman" w:hAnsi="Times New Roman" w:cs="Times New Roman"/>
          <w:color w:val="000000" w:themeColor="text1"/>
        </w:rPr>
        <w:tab/>
      </w:r>
      <w:r w:rsidRPr="00B26060">
        <w:rPr>
          <w:rFonts w:ascii="Times New Roman" w:hAnsi="Times New Roman" w:cs="Times New Roman"/>
          <w:color w:val="000000" w:themeColor="text1"/>
        </w:rPr>
        <w:tab/>
        <w:t>V …………… dne…………….</w:t>
      </w:r>
    </w:p>
    <w:p w:rsidR="004E17EF" w:rsidRPr="00B26060" w:rsidRDefault="004E17EF" w:rsidP="00B232A9">
      <w:pPr>
        <w:rPr>
          <w:rFonts w:ascii="Times New Roman" w:hAnsi="Times New Roman" w:cs="Times New Roman"/>
          <w:color w:val="000000" w:themeColor="text1"/>
        </w:rPr>
      </w:pPr>
    </w:p>
    <w:p w:rsidR="00A52A84" w:rsidRDefault="00A52A84" w:rsidP="00A52A84">
      <w:pPr>
        <w:rPr>
          <w:rFonts w:ascii="Times New Roman" w:hAnsi="Times New Roman" w:cs="Times New Roman"/>
        </w:rPr>
      </w:pPr>
      <w:r>
        <w:rPr>
          <w:rFonts w:ascii="Times New Roman" w:hAnsi="Times New Roman" w:cs="Times New Roman"/>
        </w:rPr>
        <w:t>ČEPRO, a.s.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A52A84" w:rsidRPr="00046B11" w:rsidRDefault="00A52A84" w:rsidP="00A52A84">
      <w:pPr>
        <w:rPr>
          <w:rFonts w:ascii="Times New Roman" w:hAnsi="Times New Roman" w:cs="Times New Roman"/>
        </w:rPr>
      </w:pPr>
    </w:p>
    <w:p w:rsidR="00A52A84" w:rsidRPr="002A46D7" w:rsidRDefault="00A52A84" w:rsidP="00A52A84">
      <w:pPr>
        <w:tabs>
          <w:tab w:val="center" w:pos="1620"/>
          <w:tab w:val="center" w:pos="7200"/>
        </w:tabs>
        <w:rPr>
          <w:rFonts w:ascii="Times New Roman" w:hAnsi="Times New Roman" w:cs="Times New Roman"/>
        </w:rPr>
      </w:pPr>
      <w:r w:rsidRPr="002A46D7">
        <w:rPr>
          <w:rFonts w:ascii="Times New Roman" w:hAnsi="Times New Roman" w:cs="Times New Roman"/>
        </w:rPr>
        <w:t>……………………………</w:t>
      </w:r>
      <w:r w:rsidRPr="002A46D7">
        <w:rPr>
          <w:rFonts w:ascii="Times New Roman" w:hAnsi="Times New Roman" w:cs="Times New Roman"/>
        </w:rPr>
        <w:tab/>
        <w:t>…………………………..</w:t>
      </w:r>
    </w:p>
    <w:p w:rsidR="00A52A84" w:rsidRPr="002A46D7" w:rsidRDefault="00A066FC" w:rsidP="00A52A84">
      <w:pPr>
        <w:tabs>
          <w:tab w:val="center" w:pos="1620"/>
          <w:tab w:val="center" w:pos="7200"/>
        </w:tabs>
        <w:rPr>
          <w:rFonts w:ascii="Times New Roman" w:hAnsi="Times New Roman" w:cs="Times New Roman"/>
        </w:rPr>
      </w:pPr>
      <w:r>
        <w:rPr>
          <w:rFonts w:ascii="Times New Roman" w:hAnsi="Times New Roman" w:cs="Times New Roman"/>
        </w:rPr>
        <w:t>Mgr. Jan Duspěva</w:t>
      </w:r>
      <w:r w:rsidR="00A52A84">
        <w:rPr>
          <w:rFonts w:ascii="Times New Roman" w:hAnsi="Times New Roman" w:cs="Times New Roman"/>
        </w:rPr>
        <w:tab/>
      </w:r>
      <w:r w:rsidR="00A52A84">
        <w:rPr>
          <w:rFonts w:ascii="Times New Roman" w:hAnsi="Times New Roman" w:cs="Times New Roman"/>
        </w:rPr>
        <w:br/>
      </w:r>
      <w:r w:rsidR="00A52A84" w:rsidRPr="002A46D7">
        <w:rPr>
          <w:rFonts w:ascii="Times New Roman" w:hAnsi="Times New Roman" w:cs="Times New Roman"/>
        </w:rPr>
        <w:t>předseda představenstva</w:t>
      </w:r>
      <w:r w:rsidR="00A52A84" w:rsidRPr="002A46D7">
        <w:rPr>
          <w:rFonts w:ascii="Times New Roman" w:hAnsi="Times New Roman" w:cs="Times New Roman"/>
        </w:rPr>
        <w:tab/>
      </w:r>
      <w:r w:rsidR="00A52A84" w:rsidRPr="002A46D7">
        <w:rPr>
          <w:rFonts w:ascii="Times New Roman" w:hAnsi="Times New Roman" w:cs="Times New Roman"/>
        </w:rPr>
        <w:br/>
      </w:r>
    </w:p>
    <w:p w:rsidR="00A52A84" w:rsidRPr="002A46D7" w:rsidRDefault="00A52A84" w:rsidP="00A52A84">
      <w:pPr>
        <w:spacing w:after="0"/>
        <w:rPr>
          <w:rFonts w:ascii="Times New Roman" w:hAnsi="Times New Roman" w:cs="Times New Roman"/>
        </w:rPr>
      </w:pPr>
      <w:r>
        <w:rPr>
          <w:rFonts w:ascii="Times New Roman" w:hAnsi="Times New Roman" w:cs="Times New Roman"/>
        </w:rPr>
        <w:t>……………………………</w:t>
      </w:r>
      <w:r>
        <w:rPr>
          <w:rFonts w:ascii="Times New Roman" w:hAnsi="Times New Roman" w:cs="Times New Roman"/>
        </w:rPr>
        <w:tab/>
      </w:r>
      <w:r>
        <w:rPr>
          <w:rFonts w:ascii="Times New Roman" w:hAnsi="Times New Roman" w:cs="Times New Roman"/>
        </w:rPr>
        <w:br/>
      </w:r>
      <w:r w:rsidRPr="002A46D7">
        <w:rPr>
          <w:rFonts w:ascii="Times New Roman" w:hAnsi="Times New Roman" w:cs="Times New Roman"/>
        </w:rPr>
        <w:t>Ing. Ladislav Staněk</w:t>
      </w:r>
      <w:r>
        <w:rPr>
          <w:rFonts w:ascii="Times New Roman" w:hAnsi="Times New Roman" w:cs="Times New Roman"/>
        </w:rPr>
        <w:tab/>
      </w:r>
      <w:r>
        <w:rPr>
          <w:rFonts w:ascii="Times New Roman" w:hAnsi="Times New Roman" w:cs="Times New Roman"/>
        </w:rPr>
        <w:br/>
      </w:r>
      <w:r w:rsidRPr="002A46D7">
        <w:rPr>
          <w:rFonts w:ascii="Times New Roman" w:hAnsi="Times New Roman" w:cs="Times New Roman"/>
        </w:rPr>
        <w:t>člen představenstva</w:t>
      </w:r>
    </w:p>
    <w:p w:rsidR="00A52A84" w:rsidRPr="00B26060" w:rsidRDefault="00A52A84" w:rsidP="004E17EF">
      <w:pPr>
        <w:spacing w:after="0"/>
        <w:rPr>
          <w:rFonts w:ascii="Times New Roman" w:hAnsi="Times New Roman" w:cs="Times New Roman"/>
          <w:color w:val="000000" w:themeColor="text1"/>
        </w:rPr>
      </w:pPr>
    </w:p>
    <w:sectPr w:rsidR="00A52A84" w:rsidRPr="00B26060" w:rsidSect="00971961">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8FF" w:rsidRDefault="007A68FF" w:rsidP="00BA5220">
      <w:pPr>
        <w:spacing w:after="0" w:line="240" w:lineRule="auto"/>
      </w:pPr>
      <w:r>
        <w:separator/>
      </w:r>
    </w:p>
  </w:endnote>
  <w:endnote w:type="continuationSeparator" w:id="0">
    <w:p w:rsidR="007A68FF" w:rsidRDefault="007A68FF" w:rsidP="00BA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horndale"/>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helveticaCE"/>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MS Gothic">
    <w:altName w:val="Meiryo"/>
    <w:panose1 w:val="020B0609070205080204"/>
    <w:charset w:val="80"/>
    <w:family w:val="moder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30364004"/>
      <w:docPartObj>
        <w:docPartGallery w:val="Page Numbers (Bottom of Page)"/>
        <w:docPartUnique/>
      </w:docPartObj>
    </w:sdtPr>
    <w:sdtEndPr/>
    <w:sdtContent>
      <w:p w:rsidR="006D7995" w:rsidRPr="00DD7F62" w:rsidRDefault="006D7995" w:rsidP="00DD7F62">
        <w:pPr>
          <w:pStyle w:val="Zpat"/>
          <w:jc w:val="center"/>
          <w:rPr>
            <w:rFonts w:ascii="Times New Roman" w:hAnsi="Times New Roman" w:cs="Times New Roman"/>
          </w:rPr>
        </w:pPr>
        <w:r w:rsidRPr="00EE7A6F">
          <w:rPr>
            <w:rFonts w:ascii="Times New Roman" w:hAnsi="Times New Roman" w:cs="Times New Roman"/>
            <w:sz w:val="18"/>
            <w:szCs w:val="18"/>
          </w:rPr>
          <w:t>Za objednatele zpracoval/parafa:</w:t>
        </w:r>
        <w:r w:rsidRPr="00DD7F62">
          <w:rPr>
            <w:rFonts w:ascii="Times New Roman" w:hAnsi="Times New Roman" w:cs="Times New Roman"/>
          </w:rPr>
          <w:tab/>
        </w:r>
        <w:r w:rsidRPr="00DD7F62">
          <w:rPr>
            <w:rFonts w:ascii="Times New Roman" w:hAnsi="Times New Roman" w:cs="Times New Roman"/>
          </w:rPr>
          <w:tab/>
        </w:r>
        <w:r w:rsidRPr="00DD7F62">
          <w:rPr>
            <w:rFonts w:ascii="Times New Roman" w:hAnsi="Times New Roman" w:cs="Times New Roman"/>
          </w:rPr>
          <w:fldChar w:fldCharType="begin"/>
        </w:r>
        <w:r w:rsidRPr="00DD7F62">
          <w:rPr>
            <w:rFonts w:ascii="Times New Roman" w:hAnsi="Times New Roman" w:cs="Times New Roman"/>
          </w:rPr>
          <w:instrText xml:space="preserve"> PAGE   \* MERGEFORMAT </w:instrText>
        </w:r>
        <w:r w:rsidRPr="00DD7F62">
          <w:rPr>
            <w:rFonts w:ascii="Times New Roman" w:hAnsi="Times New Roman" w:cs="Times New Roman"/>
          </w:rPr>
          <w:fldChar w:fldCharType="separate"/>
        </w:r>
        <w:r w:rsidR="00906A50">
          <w:rPr>
            <w:rFonts w:ascii="Times New Roman" w:hAnsi="Times New Roman" w:cs="Times New Roman"/>
            <w:noProof/>
          </w:rPr>
          <w:t>2</w:t>
        </w:r>
        <w:r w:rsidRPr="00DD7F62">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8FF" w:rsidRDefault="007A68FF" w:rsidP="00BA5220">
      <w:pPr>
        <w:spacing w:after="0" w:line="240" w:lineRule="auto"/>
      </w:pPr>
      <w:r>
        <w:separator/>
      </w:r>
    </w:p>
  </w:footnote>
  <w:footnote w:type="continuationSeparator" w:id="0">
    <w:p w:rsidR="007A68FF" w:rsidRDefault="007A68FF" w:rsidP="00BA5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995" w:rsidRPr="00EE7A6F" w:rsidRDefault="006D7995">
    <w:pPr>
      <w:pStyle w:val="Zhlav"/>
      <w:rPr>
        <w:sz w:val="18"/>
        <w:szCs w:val="18"/>
      </w:rPr>
    </w:pPr>
    <w:r w:rsidRPr="00EE7A6F">
      <w:rPr>
        <w:sz w:val="18"/>
        <w:szCs w:val="18"/>
      </w:rPr>
      <w:t>ČEPRO, a. s.</w:t>
    </w:r>
  </w:p>
  <w:p w:rsidR="006D7995" w:rsidRPr="00EE7A6F" w:rsidRDefault="006D7995">
    <w:pPr>
      <w:pStyle w:val="Zhlav"/>
      <w:rPr>
        <w:sz w:val="18"/>
        <w:szCs w:val="18"/>
      </w:rPr>
    </w:pPr>
    <w:r w:rsidRPr="00EE7A6F">
      <w:rPr>
        <w:sz w:val="18"/>
        <w:szCs w:val="18"/>
      </w:rPr>
      <w:t>SOD č.</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995" w:rsidRDefault="006D7995">
    <w:pPr>
      <w:pStyle w:val="Zhlav"/>
    </w:pPr>
    <w:r>
      <w:t>ČEPRO, a.s.</w:t>
    </w:r>
    <w:r>
      <w:tab/>
    </w:r>
    <w:r>
      <w:tab/>
    </w:r>
    <w:r>
      <w:tab/>
      <w:t xml:space="preserve">příloha č. 1 </w:t>
    </w:r>
  </w:p>
  <w:p w:rsidR="006D7995" w:rsidRDefault="006D7995" w:rsidP="001967B6">
    <w:pPr>
      <w:pStyle w:val="Zhlav"/>
      <w:tabs>
        <w:tab w:val="clear" w:pos="4536"/>
        <w:tab w:val="center" w:pos="7088"/>
      </w:tabs>
    </w:pPr>
    <w:r>
      <w:t xml:space="preserve">SOD č. </w:t>
    </w:r>
    <w:r>
      <w:tab/>
    </w:r>
    <w:r>
      <w:tab/>
      <w:t xml:space="preserve">                                  Smlouva o dílo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695"/>
    <w:multiLevelType w:val="hybridMultilevel"/>
    <w:tmpl w:val="F7B0B826"/>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6505C7"/>
    <w:multiLevelType w:val="multilevel"/>
    <w:tmpl w:val="8A86AA90"/>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
    <w:nsid w:val="1A5260E1"/>
    <w:multiLevelType w:val="hybridMultilevel"/>
    <w:tmpl w:val="81F2CA70"/>
    <w:lvl w:ilvl="0" w:tplc="5CD4A070">
      <w:start w:val="6"/>
      <w:numFmt w:val="bullet"/>
      <w:lvlText w:val="-"/>
      <w:lvlJc w:val="left"/>
      <w:pPr>
        <w:ind w:left="1776" w:hanging="360"/>
      </w:pPr>
      <w:rPr>
        <w:rFonts w:ascii="Times New Roman" w:eastAsiaTheme="minorEastAsia"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
    <w:nsid w:val="1EA84B9C"/>
    <w:multiLevelType w:val="hybridMultilevel"/>
    <w:tmpl w:val="B9B28376"/>
    <w:lvl w:ilvl="0" w:tplc="FFFFFFFF">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nsid w:val="2183461C"/>
    <w:multiLevelType w:val="hybridMultilevel"/>
    <w:tmpl w:val="E5DA7A36"/>
    <w:lvl w:ilvl="0" w:tplc="3EB407A4">
      <w:start w:val="1"/>
      <w:numFmt w:val="decimal"/>
      <w:lvlText w:val="10.%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847985"/>
    <w:multiLevelType w:val="hybridMultilevel"/>
    <w:tmpl w:val="83A2440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29E61AF8"/>
    <w:multiLevelType w:val="hybridMultilevel"/>
    <w:tmpl w:val="6F24419C"/>
    <w:lvl w:ilvl="0" w:tplc="8D36F556">
      <w:start w:val="1"/>
      <w:numFmt w:val="decimal"/>
      <w:lvlText w:val="12.1.%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8">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355B3212"/>
    <w:multiLevelType w:val="hybridMultilevel"/>
    <w:tmpl w:val="540A532A"/>
    <w:lvl w:ilvl="0" w:tplc="4B72E726">
      <w:start w:val="1"/>
      <w:numFmt w:val="decimal"/>
      <w:lvlText w:val="10.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1C6F02"/>
    <w:multiLevelType w:val="hybridMultilevel"/>
    <w:tmpl w:val="AD32F044"/>
    <w:lvl w:ilvl="0" w:tplc="FFE0F57E">
      <w:start w:val="5"/>
      <w:numFmt w:val="bullet"/>
      <w:lvlText w:val="-"/>
      <w:lvlJc w:val="left"/>
      <w:pPr>
        <w:ind w:left="785" w:hanging="360"/>
      </w:pPr>
      <w:rPr>
        <w:rFonts w:ascii="Times New Roman" w:eastAsiaTheme="minorHAnsi" w:hAnsi="Times New Roman" w:cs="Times New Roman"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2">
    <w:nsid w:val="37836856"/>
    <w:multiLevelType w:val="hybridMultilevel"/>
    <w:tmpl w:val="59FA5AA2"/>
    <w:lvl w:ilvl="0" w:tplc="0D56DFAC">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4">
    <w:nsid w:val="39192335"/>
    <w:multiLevelType w:val="hybridMultilevel"/>
    <w:tmpl w:val="83B8C9C6"/>
    <w:lvl w:ilvl="0" w:tplc="04050017">
      <w:start w:val="1"/>
      <w:numFmt w:val="lowerLetter"/>
      <w:lvlText w:val="%1)"/>
      <w:lvlJc w:val="left"/>
      <w:pPr>
        <w:ind w:left="720" w:hanging="36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DB07F2"/>
    <w:multiLevelType w:val="hybridMultilevel"/>
    <w:tmpl w:val="C23C2EDE"/>
    <w:lvl w:ilvl="0" w:tplc="10001526">
      <w:start w:val="1"/>
      <w:numFmt w:val="decimal"/>
      <w:lvlText w:val="3.3.%1."/>
      <w:lvlJc w:val="center"/>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3E4821C2"/>
    <w:multiLevelType w:val="hybridMultilevel"/>
    <w:tmpl w:val="843C850C"/>
    <w:lvl w:ilvl="0" w:tplc="04050001">
      <w:start w:val="1"/>
      <w:numFmt w:val="lowerLetter"/>
      <w:lvlText w:val="%1)"/>
      <w:lvlJc w:val="left"/>
      <w:pPr>
        <w:ind w:left="1287" w:hanging="360"/>
      </w:pPr>
    </w:lvl>
    <w:lvl w:ilvl="1" w:tplc="04050003" w:tentative="1">
      <w:start w:val="1"/>
      <w:numFmt w:val="lowerLetter"/>
      <w:lvlText w:val="%2."/>
      <w:lvlJc w:val="left"/>
      <w:pPr>
        <w:ind w:left="2007" w:hanging="360"/>
      </w:pPr>
    </w:lvl>
    <w:lvl w:ilvl="2" w:tplc="04050005" w:tentative="1">
      <w:start w:val="1"/>
      <w:numFmt w:val="lowerRoman"/>
      <w:lvlText w:val="%3."/>
      <w:lvlJc w:val="right"/>
      <w:pPr>
        <w:ind w:left="2727" w:hanging="180"/>
      </w:pPr>
    </w:lvl>
    <w:lvl w:ilvl="3" w:tplc="04050001" w:tentative="1">
      <w:start w:val="1"/>
      <w:numFmt w:val="decimal"/>
      <w:lvlText w:val="%4."/>
      <w:lvlJc w:val="left"/>
      <w:pPr>
        <w:ind w:left="3447" w:hanging="360"/>
      </w:pPr>
    </w:lvl>
    <w:lvl w:ilvl="4" w:tplc="04050003" w:tentative="1">
      <w:start w:val="1"/>
      <w:numFmt w:val="lowerLetter"/>
      <w:lvlText w:val="%5."/>
      <w:lvlJc w:val="left"/>
      <w:pPr>
        <w:ind w:left="4167" w:hanging="360"/>
      </w:pPr>
    </w:lvl>
    <w:lvl w:ilvl="5" w:tplc="04050005" w:tentative="1">
      <w:start w:val="1"/>
      <w:numFmt w:val="lowerRoman"/>
      <w:lvlText w:val="%6."/>
      <w:lvlJc w:val="right"/>
      <w:pPr>
        <w:ind w:left="4887" w:hanging="180"/>
      </w:pPr>
    </w:lvl>
    <w:lvl w:ilvl="6" w:tplc="04050001" w:tentative="1">
      <w:start w:val="1"/>
      <w:numFmt w:val="decimal"/>
      <w:lvlText w:val="%7."/>
      <w:lvlJc w:val="left"/>
      <w:pPr>
        <w:ind w:left="5607" w:hanging="360"/>
      </w:pPr>
    </w:lvl>
    <w:lvl w:ilvl="7" w:tplc="04050003" w:tentative="1">
      <w:start w:val="1"/>
      <w:numFmt w:val="lowerLetter"/>
      <w:lvlText w:val="%8."/>
      <w:lvlJc w:val="left"/>
      <w:pPr>
        <w:ind w:left="6327" w:hanging="360"/>
      </w:pPr>
    </w:lvl>
    <w:lvl w:ilvl="8" w:tplc="04050005" w:tentative="1">
      <w:start w:val="1"/>
      <w:numFmt w:val="lowerRoman"/>
      <w:lvlText w:val="%9."/>
      <w:lvlJc w:val="right"/>
      <w:pPr>
        <w:ind w:left="7047" w:hanging="180"/>
      </w:pPr>
    </w:lvl>
  </w:abstractNum>
  <w:abstractNum w:abstractNumId="17">
    <w:nsid w:val="476C33AE"/>
    <w:multiLevelType w:val="hybridMultilevel"/>
    <w:tmpl w:val="1F6259DA"/>
    <w:lvl w:ilvl="0" w:tplc="BE38E89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nsid w:val="4CD36D56"/>
    <w:multiLevelType w:val="hybridMultilevel"/>
    <w:tmpl w:val="74647E62"/>
    <w:lvl w:ilvl="0" w:tplc="54B662BA">
      <w:start w:val="1"/>
      <w:numFmt w:val="lowerLetter"/>
      <w:lvlText w:val="%1)"/>
      <w:lvlJc w:val="left"/>
      <w:pPr>
        <w:ind w:left="1429" w:hanging="360"/>
      </w:pPr>
    </w:lvl>
    <w:lvl w:ilvl="1" w:tplc="D55818CE" w:tentative="1">
      <w:start w:val="1"/>
      <w:numFmt w:val="lowerLetter"/>
      <w:lvlText w:val="%2."/>
      <w:lvlJc w:val="left"/>
      <w:pPr>
        <w:ind w:left="2149" w:hanging="360"/>
      </w:pPr>
    </w:lvl>
    <w:lvl w:ilvl="2" w:tplc="F530D942">
      <w:start w:val="1"/>
      <w:numFmt w:val="lowerLetter"/>
      <w:lvlText w:val="%3)"/>
      <w:lvlJc w:val="left"/>
      <w:pPr>
        <w:ind w:left="2869" w:hanging="180"/>
      </w:pPr>
    </w:lvl>
    <w:lvl w:ilvl="3" w:tplc="3BBC2604" w:tentative="1">
      <w:start w:val="1"/>
      <w:numFmt w:val="decimal"/>
      <w:lvlText w:val="%4."/>
      <w:lvlJc w:val="left"/>
      <w:pPr>
        <w:ind w:left="3589" w:hanging="360"/>
      </w:pPr>
    </w:lvl>
    <w:lvl w:ilvl="4" w:tplc="B03C9228" w:tentative="1">
      <w:start w:val="1"/>
      <w:numFmt w:val="lowerLetter"/>
      <w:lvlText w:val="%5."/>
      <w:lvlJc w:val="left"/>
      <w:pPr>
        <w:ind w:left="4309" w:hanging="360"/>
      </w:pPr>
    </w:lvl>
    <w:lvl w:ilvl="5" w:tplc="AA3C66B2" w:tentative="1">
      <w:start w:val="1"/>
      <w:numFmt w:val="lowerRoman"/>
      <w:lvlText w:val="%6."/>
      <w:lvlJc w:val="right"/>
      <w:pPr>
        <w:ind w:left="5029" w:hanging="180"/>
      </w:pPr>
    </w:lvl>
    <w:lvl w:ilvl="6" w:tplc="2F702778" w:tentative="1">
      <w:start w:val="1"/>
      <w:numFmt w:val="decimal"/>
      <w:lvlText w:val="%7."/>
      <w:lvlJc w:val="left"/>
      <w:pPr>
        <w:ind w:left="5749" w:hanging="360"/>
      </w:pPr>
    </w:lvl>
    <w:lvl w:ilvl="7" w:tplc="9B441AF0" w:tentative="1">
      <w:start w:val="1"/>
      <w:numFmt w:val="lowerLetter"/>
      <w:lvlText w:val="%8."/>
      <w:lvlJc w:val="left"/>
      <w:pPr>
        <w:ind w:left="6469" w:hanging="360"/>
      </w:pPr>
    </w:lvl>
    <w:lvl w:ilvl="8" w:tplc="AFE2DF36" w:tentative="1">
      <w:start w:val="1"/>
      <w:numFmt w:val="lowerRoman"/>
      <w:lvlText w:val="%9."/>
      <w:lvlJc w:val="right"/>
      <w:pPr>
        <w:ind w:left="7189" w:hanging="180"/>
      </w:pPr>
    </w:lvl>
  </w:abstractNum>
  <w:abstractNum w:abstractNumId="19">
    <w:nsid w:val="4EC532E9"/>
    <w:multiLevelType w:val="hybridMultilevel"/>
    <w:tmpl w:val="1804A84E"/>
    <w:lvl w:ilvl="0" w:tplc="9746EC70">
      <w:start w:val="1"/>
      <w:numFmt w:val="decimal"/>
      <w:lvlText w:val="3.12.%1."/>
      <w:lvlJc w:val="left"/>
      <w:pPr>
        <w:ind w:left="1146" w:hanging="360"/>
      </w:pPr>
      <w:rPr>
        <w:rFonts w:hint="default"/>
      </w:rPr>
    </w:lvl>
    <w:lvl w:ilvl="1" w:tplc="D55818CE" w:tentative="1">
      <w:start w:val="1"/>
      <w:numFmt w:val="lowerLetter"/>
      <w:lvlText w:val="%2."/>
      <w:lvlJc w:val="left"/>
      <w:pPr>
        <w:ind w:left="1866" w:hanging="360"/>
      </w:pPr>
    </w:lvl>
    <w:lvl w:ilvl="2" w:tplc="F530D942" w:tentative="1">
      <w:start w:val="1"/>
      <w:numFmt w:val="lowerRoman"/>
      <w:lvlText w:val="%3."/>
      <w:lvlJc w:val="right"/>
      <w:pPr>
        <w:ind w:left="2586" w:hanging="180"/>
      </w:pPr>
    </w:lvl>
    <w:lvl w:ilvl="3" w:tplc="3BBC2604" w:tentative="1">
      <w:start w:val="1"/>
      <w:numFmt w:val="decimal"/>
      <w:lvlText w:val="%4."/>
      <w:lvlJc w:val="left"/>
      <w:pPr>
        <w:ind w:left="3306" w:hanging="360"/>
      </w:pPr>
    </w:lvl>
    <w:lvl w:ilvl="4" w:tplc="B03C9228" w:tentative="1">
      <w:start w:val="1"/>
      <w:numFmt w:val="lowerLetter"/>
      <w:lvlText w:val="%5."/>
      <w:lvlJc w:val="left"/>
      <w:pPr>
        <w:ind w:left="4026" w:hanging="360"/>
      </w:pPr>
    </w:lvl>
    <w:lvl w:ilvl="5" w:tplc="AA3C66B2" w:tentative="1">
      <w:start w:val="1"/>
      <w:numFmt w:val="lowerRoman"/>
      <w:lvlText w:val="%6."/>
      <w:lvlJc w:val="right"/>
      <w:pPr>
        <w:ind w:left="4746" w:hanging="180"/>
      </w:pPr>
    </w:lvl>
    <w:lvl w:ilvl="6" w:tplc="2F702778" w:tentative="1">
      <w:start w:val="1"/>
      <w:numFmt w:val="decimal"/>
      <w:lvlText w:val="%7."/>
      <w:lvlJc w:val="left"/>
      <w:pPr>
        <w:ind w:left="5466" w:hanging="360"/>
      </w:pPr>
    </w:lvl>
    <w:lvl w:ilvl="7" w:tplc="9B441AF0" w:tentative="1">
      <w:start w:val="1"/>
      <w:numFmt w:val="lowerLetter"/>
      <w:lvlText w:val="%8."/>
      <w:lvlJc w:val="left"/>
      <w:pPr>
        <w:ind w:left="6186" w:hanging="360"/>
      </w:pPr>
    </w:lvl>
    <w:lvl w:ilvl="8" w:tplc="AFE2DF36" w:tentative="1">
      <w:start w:val="1"/>
      <w:numFmt w:val="lowerRoman"/>
      <w:lvlText w:val="%9."/>
      <w:lvlJc w:val="right"/>
      <w:pPr>
        <w:ind w:left="6906" w:hanging="180"/>
      </w:pPr>
    </w:lvl>
  </w:abstractNum>
  <w:abstractNum w:abstractNumId="20">
    <w:nsid w:val="4EEA3E3E"/>
    <w:multiLevelType w:val="hybridMultilevel"/>
    <w:tmpl w:val="D4C4E5CC"/>
    <w:lvl w:ilvl="0" w:tplc="34A4F79C">
      <w:start w:val="1"/>
      <w:numFmt w:val="decimal"/>
      <w:lvlText w:val="%1."/>
      <w:lvlJc w:val="left"/>
      <w:pPr>
        <w:ind w:left="720" w:hanging="360"/>
      </w:pPr>
    </w:lvl>
    <w:lvl w:ilvl="1" w:tplc="3EDABF00">
      <w:start w:val="1"/>
      <w:numFmt w:val="decimal"/>
      <w:lvlText w:val="19.%2."/>
      <w:lvlJc w:val="left"/>
      <w:pPr>
        <w:ind w:left="1440" w:hanging="360"/>
      </w:pPr>
      <w:rPr>
        <w:rFonts w:hint="default"/>
      </w:rPr>
    </w:lvl>
    <w:lvl w:ilvl="2" w:tplc="0BA2A3CE" w:tentative="1">
      <w:start w:val="1"/>
      <w:numFmt w:val="lowerRoman"/>
      <w:lvlText w:val="%3."/>
      <w:lvlJc w:val="right"/>
      <w:pPr>
        <w:ind w:left="2160" w:hanging="180"/>
      </w:pPr>
    </w:lvl>
    <w:lvl w:ilvl="3" w:tplc="97D89DD6" w:tentative="1">
      <w:start w:val="1"/>
      <w:numFmt w:val="decimal"/>
      <w:lvlText w:val="%4."/>
      <w:lvlJc w:val="left"/>
      <w:pPr>
        <w:ind w:left="2880" w:hanging="360"/>
      </w:pPr>
    </w:lvl>
    <w:lvl w:ilvl="4" w:tplc="BE4630F8" w:tentative="1">
      <w:start w:val="1"/>
      <w:numFmt w:val="lowerLetter"/>
      <w:lvlText w:val="%5."/>
      <w:lvlJc w:val="left"/>
      <w:pPr>
        <w:ind w:left="3600" w:hanging="360"/>
      </w:pPr>
    </w:lvl>
    <w:lvl w:ilvl="5" w:tplc="E6062570" w:tentative="1">
      <w:start w:val="1"/>
      <w:numFmt w:val="lowerRoman"/>
      <w:lvlText w:val="%6."/>
      <w:lvlJc w:val="right"/>
      <w:pPr>
        <w:ind w:left="4320" w:hanging="180"/>
      </w:pPr>
    </w:lvl>
    <w:lvl w:ilvl="6" w:tplc="98F0CCA4" w:tentative="1">
      <w:start w:val="1"/>
      <w:numFmt w:val="decimal"/>
      <w:lvlText w:val="%7."/>
      <w:lvlJc w:val="left"/>
      <w:pPr>
        <w:ind w:left="5040" w:hanging="360"/>
      </w:pPr>
    </w:lvl>
    <w:lvl w:ilvl="7" w:tplc="4350BF0E" w:tentative="1">
      <w:start w:val="1"/>
      <w:numFmt w:val="lowerLetter"/>
      <w:lvlText w:val="%8."/>
      <w:lvlJc w:val="left"/>
      <w:pPr>
        <w:ind w:left="5760" w:hanging="360"/>
      </w:pPr>
    </w:lvl>
    <w:lvl w:ilvl="8" w:tplc="F4DC31E4" w:tentative="1">
      <w:start w:val="1"/>
      <w:numFmt w:val="lowerRoman"/>
      <w:lvlText w:val="%9."/>
      <w:lvlJc w:val="right"/>
      <w:pPr>
        <w:ind w:left="6480" w:hanging="180"/>
      </w:pPr>
    </w:lvl>
  </w:abstractNum>
  <w:abstractNum w:abstractNumId="21">
    <w:nsid w:val="52E850FF"/>
    <w:multiLevelType w:val="multilevel"/>
    <w:tmpl w:val="6DBEAE40"/>
    <w:lvl w:ilvl="0">
      <w:start w:val="1"/>
      <w:numFmt w:val="lowerLetter"/>
      <w:pStyle w:val="Odrky-psmena"/>
      <w:lvlText w:val="%1)"/>
      <w:lvlJc w:val="left"/>
      <w:pPr>
        <w:tabs>
          <w:tab w:val="num" w:pos="786"/>
        </w:tabs>
        <w:ind w:left="786"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22">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nsid w:val="54FD4098"/>
    <w:multiLevelType w:val="hybridMultilevel"/>
    <w:tmpl w:val="3DA2CD3E"/>
    <w:lvl w:ilvl="0" w:tplc="0405000D">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A134751"/>
    <w:multiLevelType w:val="hybridMultilevel"/>
    <w:tmpl w:val="7F36CF7E"/>
    <w:lvl w:ilvl="0" w:tplc="80DA90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A44305F"/>
    <w:multiLevelType w:val="multilevel"/>
    <w:tmpl w:val="F0E88C6A"/>
    <w:lvl w:ilvl="0">
      <w:start w:val="4"/>
      <w:numFmt w:val="decimal"/>
      <w:lvlText w:val="%1."/>
      <w:lvlJc w:val="left"/>
      <w:pPr>
        <w:tabs>
          <w:tab w:val="num" w:pos="600"/>
        </w:tabs>
        <w:ind w:left="600" w:hanging="600"/>
      </w:pPr>
      <w:rPr>
        <w:rFonts w:hint="default"/>
      </w:rPr>
    </w:lvl>
    <w:lvl w:ilvl="1">
      <w:start w:val="1"/>
      <w:numFmt w:val="decimal"/>
      <w:pStyle w:val="StylVcerovovArial1"/>
      <w:lvlText w:val="%1.%2."/>
      <w:lvlJc w:val="left"/>
      <w:pPr>
        <w:tabs>
          <w:tab w:val="num" w:pos="1248"/>
        </w:tabs>
        <w:ind w:left="1248" w:hanging="720"/>
      </w:pPr>
      <w:rPr>
        <w:rFonts w:hint="default"/>
      </w:rPr>
    </w:lvl>
    <w:lvl w:ilvl="2">
      <w:start w:val="1"/>
      <w:numFmt w:val="decimal"/>
      <w:lvlText w:val="%1.%2.%3."/>
      <w:lvlJc w:val="left"/>
      <w:pPr>
        <w:tabs>
          <w:tab w:val="num" w:pos="1776"/>
        </w:tabs>
        <w:ind w:left="1776" w:hanging="720"/>
      </w:pPr>
      <w:rPr>
        <w:rFonts w:hint="default"/>
      </w:rPr>
    </w:lvl>
    <w:lvl w:ilvl="3">
      <w:start w:val="1"/>
      <w:numFmt w:val="decimal"/>
      <w:lvlText w:val="%1.%2.%3.%4."/>
      <w:lvlJc w:val="left"/>
      <w:pPr>
        <w:tabs>
          <w:tab w:val="num" w:pos="2664"/>
        </w:tabs>
        <w:ind w:left="2664" w:hanging="1080"/>
      </w:pPr>
      <w:rPr>
        <w:rFonts w:hint="default"/>
      </w:rPr>
    </w:lvl>
    <w:lvl w:ilvl="4">
      <w:start w:val="1"/>
      <w:numFmt w:val="decimal"/>
      <w:lvlText w:val="%1.%2.%3.%4.%5."/>
      <w:lvlJc w:val="left"/>
      <w:pPr>
        <w:tabs>
          <w:tab w:val="num" w:pos="3192"/>
        </w:tabs>
        <w:ind w:left="3192" w:hanging="1080"/>
      </w:pPr>
      <w:rPr>
        <w:rFonts w:hint="default"/>
      </w:rPr>
    </w:lvl>
    <w:lvl w:ilvl="5">
      <w:start w:val="1"/>
      <w:numFmt w:val="decimal"/>
      <w:lvlText w:val="%1.%2.%3.%4.%5.%6."/>
      <w:lvlJc w:val="left"/>
      <w:pPr>
        <w:tabs>
          <w:tab w:val="num" w:pos="4080"/>
        </w:tabs>
        <w:ind w:left="4080" w:hanging="1440"/>
      </w:pPr>
      <w:rPr>
        <w:rFonts w:hint="default"/>
      </w:rPr>
    </w:lvl>
    <w:lvl w:ilvl="6">
      <w:start w:val="1"/>
      <w:numFmt w:val="decimal"/>
      <w:lvlText w:val="%1.%2.%3.%4.%5.%6.%7."/>
      <w:lvlJc w:val="left"/>
      <w:pPr>
        <w:tabs>
          <w:tab w:val="num" w:pos="4608"/>
        </w:tabs>
        <w:ind w:left="4608" w:hanging="1440"/>
      </w:pPr>
      <w:rPr>
        <w:rFonts w:hint="default"/>
      </w:rPr>
    </w:lvl>
    <w:lvl w:ilvl="7">
      <w:start w:val="1"/>
      <w:numFmt w:val="decimal"/>
      <w:lvlText w:val="%1.%2.%3.%4.%5.%6.%7.%8."/>
      <w:lvlJc w:val="left"/>
      <w:pPr>
        <w:tabs>
          <w:tab w:val="num" w:pos="5496"/>
        </w:tabs>
        <w:ind w:left="5496" w:hanging="1800"/>
      </w:pPr>
      <w:rPr>
        <w:rFonts w:hint="default"/>
      </w:rPr>
    </w:lvl>
    <w:lvl w:ilvl="8">
      <w:start w:val="1"/>
      <w:numFmt w:val="decimal"/>
      <w:lvlText w:val="%1.%2.%3.%4.%5.%6.%7.%8.%9."/>
      <w:lvlJc w:val="left"/>
      <w:pPr>
        <w:tabs>
          <w:tab w:val="num" w:pos="6384"/>
        </w:tabs>
        <w:ind w:left="6384" w:hanging="2160"/>
      </w:pPr>
      <w:rPr>
        <w:rFonts w:hint="default"/>
      </w:rPr>
    </w:lvl>
  </w:abstractNum>
  <w:abstractNum w:abstractNumId="26">
    <w:nsid w:val="5FA931FD"/>
    <w:multiLevelType w:val="hybridMultilevel"/>
    <w:tmpl w:val="BC6AB83A"/>
    <w:lvl w:ilvl="0" w:tplc="35347BE4">
      <w:start w:val="1"/>
      <w:numFmt w:val="decimal"/>
      <w:lvlText w:val="9.%1."/>
      <w:lvlJc w:val="left"/>
      <w:pPr>
        <w:ind w:left="1146" w:hanging="360"/>
      </w:pPr>
      <w:rPr>
        <w:rFonts w:ascii="Times New Roman" w:hAnsi="Times New Roman" w:cs="Times New Roman" w:hint="default"/>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nsid w:val="6504202F"/>
    <w:multiLevelType w:val="multilevel"/>
    <w:tmpl w:val="4C70C6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8">
    <w:nsid w:val="68CC2E58"/>
    <w:multiLevelType w:val="hybridMultilevel"/>
    <w:tmpl w:val="3C561B80"/>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nsid w:val="6AF63217"/>
    <w:multiLevelType w:val="hybridMultilevel"/>
    <w:tmpl w:val="77882B4C"/>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nsid w:val="6C913B51"/>
    <w:multiLevelType w:val="hybridMultilevel"/>
    <w:tmpl w:val="0F487AF8"/>
    <w:lvl w:ilvl="0" w:tplc="0405000F">
      <w:start w:val="1"/>
      <w:numFmt w:val="decimal"/>
      <w:pStyle w:val="StylslovnArialTun"/>
      <w:lvlText w:val="%1."/>
      <w:lvlJc w:val="left"/>
      <w:pPr>
        <w:tabs>
          <w:tab w:val="num" w:pos="720"/>
        </w:tabs>
        <w:ind w:left="720" w:hanging="360"/>
      </w:pPr>
      <w:rPr>
        <w:rFonts w:hint="default"/>
      </w:rPr>
    </w:lvl>
    <w:lvl w:ilvl="1" w:tplc="04050019">
      <w:start w:val="1"/>
      <w:numFmt w:val="decimal"/>
      <w:pStyle w:val="Odstavec2"/>
      <w:lvlText w:val="%2."/>
      <w:lvlJc w:val="left"/>
      <w:pPr>
        <w:tabs>
          <w:tab w:val="num" w:pos="360"/>
        </w:tabs>
      </w:pPr>
      <w:rPr>
        <w:rFonts w:hint="default"/>
      </w:rPr>
    </w:lvl>
    <w:lvl w:ilvl="2" w:tplc="0405001B">
      <w:start w:val="1"/>
      <w:numFmt w:val="decimal"/>
      <w:isLgl/>
      <w:lvlText w:val="%3.1.1."/>
      <w:lvlJc w:val="left"/>
      <w:pPr>
        <w:tabs>
          <w:tab w:val="num" w:pos="1776"/>
        </w:tabs>
        <w:ind w:left="1776" w:hanging="720"/>
      </w:pPr>
      <w:rPr>
        <w:rFonts w:ascii="Arial" w:hAnsi="Arial" w:hint="default"/>
        <w:b w:val="0"/>
        <w:i w:val="0"/>
        <w:sz w:val="24"/>
        <w:szCs w:val="24"/>
      </w:rPr>
    </w:lvl>
    <w:lvl w:ilvl="3" w:tplc="0405000F">
      <w:numFmt w:val="none"/>
      <w:lvlText w:val=""/>
      <w:lvlJc w:val="left"/>
      <w:pPr>
        <w:tabs>
          <w:tab w:val="num" w:pos="360"/>
        </w:tabs>
      </w:pPr>
    </w:lvl>
    <w:lvl w:ilvl="4" w:tplc="04050019">
      <w:numFmt w:val="none"/>
      <w:lvlText w:val=""/>
      <w:lvlJc w:val="left"/>
      <w:pPr>
        <w:tabs>
          <w:tab w:val="num" w:pos="360"/>
        </w:tabs>
      </w:pPr>
    </w:lvl>
    <w:lvl w:ilvl="5" w:tplc="0405001B">
      <w:numFmt w:val="none"/>
      <w:lvlText w:val=""/>
      <w:lvlJc w:val="left"/>
      <w:pPr>
        <w:tabs>
          <w:tab w:val="num" w:pos="360"/>
        </w:tabs>
      </w:pPr>
    </w:lvl>
    <w:lvl w:ilvl="6" w:tplc="0405000F">
      <w:numFmt w:val="none"/>
      <w:lvlText w:val=""/>
      <w:lvlJc w:val="left"/>
      <w:pPr>
        <w:tabs>
          <w:tab w:val="num" w:pos="360"/>
        </w:tabs>
      </w:pPr>
    </w:lvl>
    <w:lvl w:ilvl="7" w:tplc="04050019">
      <w:numFmt w:val="none"/>
      <w:lvlText w:val=""/>
      <w:lvlJc w:val="left"/>
      <w:pPr>
        <w:tabs>
          <w:tab w:val="num" w:pos="360"/>
        </w:tabs>
      </w:pPr>
    </w:lvl>
    <w:lvl w:ilvl="8" w:tplc="0405001B">
      <w:numFmt w:val="none"/>
      <w:lvlText w:val=""/>
      <w:lvlJc w:val="left"/>
      <w:pPr>
        <w:tabs>
          <w:tab w:val="num" w:pos="360"/>
        </w:tabs>
      </w:pPr>
    </w:lvl>
  </w:abstractNum>
  <w:abstractNum w:abstractNumId="31">
    <w:nsid w:val="6C983FFE"/>
    <w:multiLevelType w:val="hybridMultilevel"/>
    <w:tmpl w:val="5EE876D4"/>
    <w:lvl w:ilvl="0" w:tplc="0405000F">
      <w:start w:val="1"/>
      <w:numFmt w:val="decimal"/>
      <w:lvlText w:val="%1."/>
      <w:lvlJc w:val="left"/>
      <w:pPr>
        <w:ind w:left="720" w:hanging="360"/>
      </w:pPr>
    </w:lvl>
    <w:lvl w:ilvl="1" w:tplc="9D44B4AA">
      <w:start w:val="1"/>
      <w:numFmt w:val="decimal"/>
      <w:lvlText w:val="7.%2."/>
      <w:lvlJc w:val="left"/>
      <w:pPr>
        <w:ind w:left="1440" w:hanging="360"/>
      </w:pPr>
      <w:rPr>
        <w:rFonts w:ascii="Times New Roman" w:hAnsi="Times New Roman" w:cs="Times New Roman" w:hint="default"/>
        <w:b w:val="0"/>
      </w:rPr>
    </w:lvl>
    <w:lvl w:ilvl="2" w:tplc="0405001B">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nsid w:val="71495A0C"/>
    <w:multiLevelType w:val="multilevel"/>
    <w:tmpl w:val="9410CC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1E7078F"/>
    <w:multiLevelType w:val="hybridMultilevel"/>
    <w:tmpl w:val="0854E38A"/>
    <w:lvl w:ilvl="0" w:tplc="E176079A">
      <w:numFmt w:val="bullet"/>
      <w:lvlText w:val="-"/>
      <w:lvlJc w:val="left"/>
      <w:pPr>
        <w:ind w:left="720" w:hanging="360"/>
      </w:pPr>
      <w:rPr>
        <w:rFonts w:ascii="Calibri" w:eastAsiaTheme="minorEastAsia"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6968C1"/>
    <w:multiLevelType w:val="hybridMultilevel"/>
    <w:tmpl w:val="2348E230"/>
    <w:lvl w:ilvl="0" w:tplc="0B6EEDC2">
      <w:start w:val="1"/>
      <w:numFmt w:val="lowerLetter"/>
      <w:lvlText w:val="%1)"/>
      <w:lvlJc w:val="left"/>
      <w:pPr>
        <w:ind w:left="1996" w:hanging="360"/>
      </w:pPr>
      <w:rPr>
        <w:rFonts w:ascii="Times New Roman" w:hAnsi="Times New Roman" w:cs="Times New Roman" w:hint="default"/>
        <w:b w:val="0"/>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6">
    <w:nsid w:val="73945035"/>
    <w:multiLevelType w:val="hybridMultilevel"/>
    <w:tmpl w:val="7564FAEC"/>
    <w:lvl w:ilvl="0" w:tplc="1360A2F0">
      <w:start w:val="1"/>
      <w:numFmt w:val="decimal"/>
      <w:lvlText w:val="4.7.%1."/>
      <w:lvlJc w:val="left"/>
      <w:pPr>
        <w:ind w:left="1146" w:hanging="360"/>
      </w:pPr>
      <w:rPr>
        <w:rFonts w:hint="default"/>
        <w:color w:val="auto"/>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nsid w:val="7AD7649A"/>
    <w:multiLevelType w:val="hybridMultilevel"/>
    <w:tmpl w:val="9C82D88A"/>
    <w:lvl w:ilvl="0" w:tplc="B3845454">
      <w:start w:val="1"/>
      <w:numFmt w:val="decimal"/>
      <w:lvlText w:val="3.3.%1."/>
      <w:lvlJc w:val="left"/>
      <w:pPr>
        <w:ind w:left="1152" w:hanging="360"/>
      </w:pPr>
      <w:rPr>
        <w:rFonts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38">
    <w:nsid w:val="7EDC1474"/>
    <w:multiLevelType w:val="hybridMultilevel"/>
    <w:tmpl w:val="18689182"/>
    <w:lvl w:ilvl="0" w:tplc="28E43576">
      <w:start w:val="1"/>
      <w:numFmt w:val="lowerLetter"/>
      <w:pStyle w:val="Psmena"/>
      <w:lvlText w:val="%1)"/>
      <w:lvlJc w:val="left"/>
      <w:pPr>
        <w:tabs>
          <w:tab w:val="num" w:pos="1080"/>
        </w:tabs>
        <w:ind w:left="1080" w:hanging="360"/>
      </w:pPr>
      <w:rPr>
        <w:rFonts w:hint="default"/>
      </w:rPr>
    </w:lvl>
    <w:lvl w:ilvl="1" w:tplc="04050019">
      <w:start w:val="1"/>
      <w:numFmt w:val="lowerLetter"/>
      <w:lvlText w:val="%2."/>
      <w:lvlJc w:val="left"/>
      <w:pPr>
        <w:tabs>
          <w:tab w:val="num" w:pos="2158"/>
        </w:tabs>
        <w:ind w:left="2158" w:hanging="360"/>
      </w:pPr>
    </w:lvl>
    <w:lvl w:ilvl="2" w:tplc="9834A650">
      <w:numFmt w:val="bullet"/>
      <w:lvlText w:val="-"/>
      <w:lvlJc w:val="left"/>
      <w:pPr>
        <w:ind w:left="3058" w:hanging="360"/>
      </w:pPr>
      <w:rPr>
        <w:rFonts w:ascii="Times New Roman" w:eastAsia="Times New Roman" w:hAnsi="Times New Roman" w:cs="Times New Roman" w:hint="default"/>
        <w:i w:val="0"/>
      </w:r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abstractNum w:abstractNumId="39">
    <w:nsid w:val="7F4A1705"/>
    <w:multiLevelType w:val="multilevel"/>
    <w:tmpl w:val="DB527F7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9"/>
  </w:num>
  <w:num w:numId="2">
    <w:abstractNumId w:val="38"/>
  </w:num>
  <w:num w:numId="3">
    <w:abstractNumId w:val="9"/>
  </w:num>
  <w:num w:numId="4">
    <w:abstractNumId w:val="29"/>
  </w:num>
  <w:num w:numId="5">
    <w:abstractNumId w:val="22"/>
  </w:num>
  <w:num w:numId="6">
    <w:abstractNumId w:val="7"/>
  </w:num>
  <w:num w:numId="7">
    <w:abstractNumId w:val="32"/>
  </w:num>
  <w:num w:numId="8">
    <w:abstractNumId w:val="8"/>
  </w:num>
  <w:num w:numId="9">
    <w:abstractNumId w:val="13"/>
  </w:num>
  <w:num w:numId="10">
    <w:abstractNumId w:val="28"/>
  </w:num>
  <w:num w:numId="11">
    <w:abstractNumId w:val="5"/>
  </w:num>
  <w:num w:numId="12">
    <w:abstractNumId w:val="26"/>
  </w:num>
  <w:num w:numId="13">
    <w:abstractNumId w:val="10"/>
  </w:num>
  <w:num w:numId="14">
    <w:abstractNumId w:val="4"/>
  </w:num>
  <w:num w:numId="15">
    <w:abstractNumId w:val="36"/>
  </w:num>
  <w:num w:numId="16">
    <w:abstractNumId w:val="11"/>
  </w:num>
  <w:num w:numId="17">
    <w:abstractNumId w:val="30"/>
  </w:num>
  <w:num w:numId="18">
    <w:abstractNumId w:val="31"/>
  </w:num>
  <w:num w:numId="19">
    <w:abstractNumId w:val="25"/>
  </w:num>
  <w:num w:numId="20">
    <w:abstractNumId w:val="18"/>
  </w:num>
  <w:num w:numId="21">
    <w:abstractNumId w:val="12"/>
  </w:num>
  <w:num w:numId="22">
    <w:abstractNumId w:val="20"/>
  </w:num>
  <w:num w:numId="23">
    <w:abstractNumId w:val="24"/>
  </w:num>
  <w:num w:numId="24">
    <w:abstractNumId w:val="6"/>
  </w:num>
  <w:num w:numId="25">
    <w:abstractNumId w:val="27"/>
  </w:num>
  <w:num w:numId="26">
    <w:abstractNumId w:val="17"/>
  </w:num>
  <w:num w:numId="27">
    <w:abstractNumId w:val="33"/>
  </w:num>
  <w:num w:numId="28">
    <w:abstractNumId w:val="0"/>
  </w:num>
  <w:num w:numId="29">
    <w:abstractNumId w:val="21"/>
  </w:num>
  <w:num w:numId="30">
    <w:abstractNumId w:val="1"/>
  </w:num>
  <w:num w:numId="31">
    <w:abstractNumId w:val="35"/>
  </w:num>
  <w:num w:numId="32">
    <w:abstractNumId w:val="34"/>
  </w:num>
  <w:num w:numId="33">
    <w:abstractNumId w:val="37"/>
  </w:num>
  <w:num w:numId="34">
    <w:abstractNumId w:val="15"/>
  </w:num>
  <w:num w:numId="35">
    <w:abstractNumId w:val="14"/>
  </w:num>
  <w:num w:numId="36">
    <w:abstractNumId w:val="19"/>
  </w:num>
  <w:num w:numId="37">
    <w:abstractNumId w:val="3"/>
  </w:num>
  <w:num w:numId="38">
    <w:abstractNumId w:val="23"/>
  </w:num>
  <w:num w:numId="39">
    <w:abstractNumId w:val="16"/>
  </w:num>
  <w:num w:numId="4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Formattin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1A"/>
    <w:rsid w:val="00004560"/>
    <w:rsid w:val="00005EE2"/>
    <w:rsid w:val="00016C4B"/>
    <w:rsid w:val="00020124"/>
    <w:rsid w:val="000211AA"/>
    <w:rsid w:val="00024DF1"/>
    <w:rsid w:val="0002713D"/>
    <w:rsid w:val="00032E0E"/>
    <w:rsid w:val="00033AE7"/>
    <w:rsid w:val="00036AE0"/>
    <w:rsid w:val="00046003"/>
    <w:rsid w:val="00057DBF"/>
    <w:rsid w:val="00064D2E"/>
    <w:rsid w:val="000661CD"/>
    <w:rsid w:val="000664C3"/>
    <w:rsid w:val="00071998"/>
    <w:rsid w:val="000807B5"/>
    <w:rsid w:val="00087292"/>
    <w:rsid w:val="000A0C5F"/>
    <w:rsid w:val="000A1AD4"/>
    <w:rsid w:val="000A2F64"/>
    <w:rsid w:val="000A422B"/>
    <w:rsid w:val="000A524C"/>
    <w:rsid w:val="000B262B"/>
    <w:rsid w:val="000B3EBB"/>
    <w:rsid w:val="000B4706"/>
    <w:rsid w:val="000B6CF5"/>
    <w:rsid w:val="000C2FCF"/>
    <w:rsid w:val="000C6F4E"/>
    <w:rsid w:val="000C7483"/>
    <w:rsid w:val="000E0E85"/>
    <w:rsid w:val="000E3789"/>
    <w:rsid w:val="000F3D20"/>
    <w:rsid w:val="000F4C05"/>
    <w:rsid w:val="0010740B"/>
    <w:rsid w:val="00111360"/>
    <w:rsid w:val="001444FD"/>
    <w:rsid w:val="00155998"/>
    <w:rsid w:val="00157566"/>
    <w:rsid w:val="00164BBA"/>
    <w:rsid w:val="00183C53"/>
    <w:rsid w:val="00184D82"/>
    <w:rsid w:val="00192377"/>
    <w:rsid w:val="001967B6"/>
    <w:rsid w:val="001A7978"/>
    <w:rsid w:val="001B7822"/>
    <w:rsid w:val="001C28CB"/>
    <w:rsid w:val="001C484B"/>
    <w:rsid w:val="001E0351"/>
    <w:rsid w:val="001E2348"/>
    <w:rsid w:val="001E264D"/>
    <w:rsid w:val="001E7BB8"/>
    <w:rsid w:val="001F1565"/>
    <w:rsid w:val="001F3C3C"/>
    <w:rsid w:val="001F48AD"/>
    <w:rsid w:val="001F61BD"/>
    <w:rsid w:val="00205E36"/>
    <w:rsid w:val="002201BF"/>
    <w:rsid w:val="0022075D"/>
    <w:rsid w:val="002301D1"/>
    <w:rsid w:val="00233D19"/>
    <w:rsid w:val="00234460"/>
    <w:rsid w:val="002360E8"/>
    <w:rsid w:val="0023623C"/>
    <w:rsid w:val="00240C7C"/>
    <w:rsid w:val="0024748D"/>
    <w:rsid w:val="00253418"/>
    <w:rsid w:val="00260E52"/>
    <w:rsid w:val="00263D43"/>
    <w:rsid w:val="002671EE"/>
    <w:rsid w:val="00271C2D"/>
    <w:rsid w:val="00282099"/>
    <w:rsid w:val="00290B6D"/>
    <w:rsid w:val="00292BE4"/>
    <w:rsid w:val="002A0DED"/>
    <w:rsid w:val="002A218A"/>
    <w:rsid w:val="002A5403"/>
    <w:rsid w:val="002A5C76"/>
    <w:rsid w:val="002B39C7"/>
    <w:rsid w:val="002C7756"/>
    <w:rsid w:val="002D21A9"/>
    <w:rsid w:val="002D5E84"/>
    <w:rsid w:val="002E1D19"/>
    <w:rsid w:val="002F1CD1"/>
    <w:rsid w:val="002F1DE3"/>
    <w:rsid w:val="002F4C0A"/>
    <w:rsid w:val="00302360"/>
    <w:rsid w:val="00304473"/>
    <w:rsid w:val="0031083D"/>
    <w:rsid w:val="003224FA"/>
    <w:rsid w:val="003261C7"/>
    <w:rsid w:val="00334CEA"/>
    <w:rsid w:val="00337208"/>
    <w:rsid w:val="003379C7"/>
    <w:rsid w:val="00340B90"/>
    <w:rsid w:val="0034299F"/>
    <w:rsid w:val="00342E7F"/>
    <w:rsid w:val="00344DE7"/>
    <w:rsid w:val="0035071C"/>
    <w:rsid w:val="00353E20"/>
    <w:rsid w:val="003577DE"/>
    <w:rsid w:val="003605E2"/>
    <w:rsid w:val="00372A3A"/>
    <w:rsid w:val="003841A6"/>
    <w:rsid w:val="003856E1"/>
    <w:rsid w:val="00392F37"/>
    <w:rsid w:val="00395047"/>
    <w:rsid w:val="00395D77"/>
    <w:rsid w:val="003A5182"/>
    <w:rsid w:val="003A630E"/>
    <w:rsid w:val="003A7FBA"/>
    <w:rsid w:val="003B6A17"/>
    <w:rsid w:val="003C3CC4"/>
    <w:rsid w:val="003D568C"/>
    <w:rsid w:val="003F0F72"/>
    <w:rsid w:val="003F3130"/>
    <w:rsid w:val="003F7537"/>
    <w:rsid w:val="00404107"/>
    <w:rsid w:val="00405025"/>
    <w:rsid w:val="00405466"/>
    <w:rsid w:val="00407769"/>
    <w:rsid w:val="004111D8"/>
    <w:rsid w:val="00413CCF"/>
    <w:rsid w:val="004141C5"/>
    <w:rsid w:val="00417BED"/>
    <w:rsid w:val="00421DE1"/>
    <w:rsid w:val="00432E97"/>
    <w:rsid w:val="0045064D"/>
    <w:rsid w:val="004506A3"/>
    <w:rsid w:val="004506F6"/>
    <w:rsid w:val="004558E7"/>
    <w:rsid w:val="00455EEA"/>
    <w:rsid w:val="00461B81"/>
    <w:rsid w:val="00470DC7"/>
    <w:rsid w:val="00472B43"/>
    <w:rsid w:val="00474EB3"/>
    <w:rsid w:val="00475551"/>
    <w:rsid w:val="004914FC"/>
    <w:rsid w:val="00497459"/>
    <w:rsid w:val="004A0199"/>
    <w:rsid w:val="004A4D5A"/>
    <w:rsid w:val="004A6B4E"/>
    <w:rsid w:val="004A7CE0"/>
    <w:rsid w:val="004B2C36"/>
    <w:rsid w:val="004B3EBC"/>
    <w:rsid w:val="004B4DC5"/>
    <w:rsid w:val="004C16CD"/>
    <w:rsid w:val="004C573A"/>
    <w:rsid w:val="004D1EBA"/>
    <w:rsid w:val="004D4818"/>
    <w:rsid w:val="004D5EB1"/>
    <w:rsid w:val="004E17EF"/>
    <w:rsid w:val="004E2E1D"/>
    <w:rsid w:val="004E3B77"/>
    <w:rsid w:val="004F2FF8"/>
    <w:rsid w:val="004F3668"/>
    <w:rsid w:val="004F7953"/>
    <w:rsid w:val="00502491"/>
    <w:rsid w:val="0051587C"/>
    <w:rsid w:val="00521329"/>
    <w:rsid w:val="005234A2"/>
    <w:rsid w:val="00541BF2"/>
    <w:rsid w:val="00546EA8"/>
    <w:rsid w:val="00564FD3"/>
    <w:rsid w:val="0056502F"/>
    <w:rsid w:val="0058084C"/>
    <w:rsid w:val="00587DEF"/>
    <w:rsid w:val="00590517"/>
    <w:rsid w:val="005A38B4"/>
    <w:rsid w:val="005A7EAD"/>
    <w:rsid w:val="005B3F36"/>
    <w:rsid w:val="005C4280"/>
    <w:rsid w:val="005D0DD7"/>
    <w:rsid w:val="005D22D4"/>
    <w:rsid w:val="005E2106"/>
    <w:rsid w:val="005E4789"/>
    <w:rsid w:val="005F1E4C"/>
    <w:rsid w:val="005F2174"/>
    <w:rsid w:val="005F50A3"/>
    <w:rsid w:val="0060054A"/>
    <w:rsid w:val="00602072"/>
    <w:rsid w:val="00603A7E"/>
    <w:rsid w:val="0060744A"/>
    <w:rsid w:val="00615EE6"/>
    <w:rsid w:val="0062006C"/>
    <w:rsid w:val="00620C62"/>
    <w:rsid w:val="00624E21"/>
    <w:rsid w:val="006257BC"/>
    <w:rsid w:val="00626C2D"/>
    <w:rsid w:val="00645C57"/>
    <w:rsid w:val="006535CC"/>
    <w:rsid w:val="0065452B"/>
    <w:rsid w:val="00654A89"/>
    <w:rsid w:val="0065724A"/>
    <w:rsid w:val="00657452"/>
    <w:rsid w:val="00663B52"/>
    <w:rsid w:val="00677659"/>
    <w:rsid w:val="00681BDC"/>
    <w:rsid w:val="00685B94"/>
    <w:rsid w:val="00696846"/>
    <w:rsid w:val="006A1F98"/>
    <w:rsid w:val="006B0150"/>
    <w:rsid w:val="006B5084"/>
    <w:rsid w:val="006C49C0"/>
    <w:rsid w:val="006D0EE8"/>
    <w:rsid w:val="006D57BB"/>
    <w:rsid w:val="006D7995"/>
    <w:rsid w:val="006E6635"/>
    <w:rsid w:val="006F1227"/>
    <w:rsid w:val="006F5161"/>
    <w:rsid w:val="00702E25"/>
    <w:rsid w:val="0070385C"/>
    <w:rsid w:val="00722C1F"/>
    <w:rsid w:val="00723947"/>
    <w:rsid w:val="00727EC8"/>
    <w:rsid w:val="00734F25"/>
    <w:rsid w:val="00735184"/>
    <w:rsid w:val="00754179"/>
    <w:rsid w:val="00754A3B"/>
    <w:rsid w:val="007847C1"/>
    <w:rsid w:val="00784EBD"/>
    <w:rsid w:val="00791CAA"/>
    <w:rsid w:val="00792467"/>
    <w:rsid w:val="007964D5"/>
    <w:rsid w:val="00797571"/>
    <w:rsid w:val="007A68FF"/>
    <w:rsid w:val="007B27CF"/>
    <w:rsid w:val="007C0154"/>
    <w:rsid w:val="007C1342"/>
    <w:rsid w:val="007C45B0"/>
    <w:rsid w:val="007E2B07"/>
    <w:rsid w:val="007F78BB"/>
    <w:rsid w:val="00805EA8"/>
    <w:rsid w:val="00811004"/>
    <w:rsid w:val="00822451"/>
    <w:rsid w:val="00833365"/>
    <w:rsid w:val="0084481B"/>
    <w:rsid w:val="00844FB3"/>
    <w:rsid w:val="00845C94"/>
    <w:rsid w:val="008668A3"/>
    <w:rsid w:val="0087291E"/>
    <w:rsid w:val="00874CCC"/>
    <w:rsid w:val="00874DB1"/>
    <w:rsid w:val="008757D2"/>
    <w:rsid w:val="0088051D"/>
    <w:rsid w:val="0088221A"/>
    <w:rsid w:val="00884BEE"/>
    <w:rsid w:val="00884D00"/>
    <w:rsid w:val="00890923"/>
    <w:rsid w:val="00890F6E"/>
    <w:rsid w:val="008A47C9"/>
    <w:rsid w:val="008A643E"/>
    <w:rsid w:val="008A696B"/>
    <w:rsid w:val="008B44DC"/>
    <w:rsid w:val="008B503B"/>
    <w:rsid w:val="008B54F8"/>
    <w:rsid w:val="008C755F"/>
    <w:rsid w:val="008D0BCD"/>
    <w:rsid w:val="008D407C"/>
    <w:rsid w:val="008D7829"/>
    <w:rsid w:val="008F0A85"/>
    <w:rsid w:val="008F2507"/>
    <w:rsid w:val="008F35BD"/>
    <w:rsid w:val="008F7A5C"/>
    <w:rsid w:val="00906A50"/>
    <w:rsid w:val="00910B4C"/>
    <w:rsid w:val="009345F5"/>
    <w:rsid w:val="0094213B"/>
    <w:rsid w:val="009426F5"/>
    <w:rsid w:val="00945B5D"/>
    <w:rsid w:val="00945BE8"/>
    <w:rsid w:val="009517BC"/>
    <w:rsid w:val="0095642E"/>
    <w:rsid w:val="00960951"/>
    <w:rsid w:val="00961E86"/>
    <w:rsid w:val="00962394"/>
    <w:rsid w:val="0096542A"/>
    <w:rsid w:val="00971269"/>
    <w:rsid w:val="00971961"/>
    <w:rsid w:val="00976751"/>
    <w:rsid w:val="00982B40"/>
    <w:rsid w:val="00986F65"/>
    <w:rsid w:val="00992DD5"/>
    <w:rsid w:val="00996D71"/>
    <w:rsid w:val="009A7485"/>
    <w:rsid w:val="009A7A75"/>
    <w:rsid w:val="009B0752"/>
    <w:rsid w:val="009B1367"/>
    <w:rsid w:val="009C3C6D"/>
    <w:rsid w:val="009C4E6B"/>
    <w:rsid w:val="009C5987"/>
    <w:rsid w:val="009C6210"/>
    <w:rsid w:val="009D441A"/>
    <w:rsid w:val="009E3FEF"/>
    <w:rsid w:val="009F3B3F"/>
    <w:rsid w:val="009F4F17"/>
    <w:rsid w:val="00A038E8"/>
    <w:rsid w:val="00A066FC"/>
    <w:rsid w:val="00A311BC"/>
    <w:rsid w:val="00A34F53"/>
    <w:rsid w:val="00A35E0E"/>
    <w:rsid w:val="00A41061"/>
    <w:rsid w:val="00A52363"/>
    <w:rsid w:val="00A52737"/>
    <w:rsid w:val="00A52A84"/>
    <w:rsid w:val="00A76C51"/>
    <w:rsid w:val="00A8082A"/>
    <w:rsid w:val="00A92E03"/>
    <w:rsid w:val="00AA0669"/>
    <w:rsid w:val="00AA1FF6"/>
    <w:rsid w:val="00AA553A"/>
    <w:rsid w:val="00AA5FB2"/>
    <w:rsid w:val="00AB2F2C"/>
    <w:rsid w:val="00AD741A"/>
    <w:rsid w:val="00AF28DC"/>
    <w:rsid w:val="00AF38AE"/>
    <w:rsid w:val="00AF3D4E"/>
    <w:rsid w:val="00B0150F"/>
    <w:rsid w:val="00B03A32"/>
    <w:rsid w:val="00B0440F"/>
    <w:rsid w:val="00B04C3E"/>
    <w:rsid w:val="00B061EA"/>
    <w:rsid w:val="00B068F2"/>
    <w:rsid w:val="00B11305"/>
    <w:rsid w:val="00B118CB"/>
    <w:rsid w:val="00B12DF2"/>
    <w:rsid w:val="00B12F06"/>
    <w:rsid w:val="00B155A5"/>
    <w:rsid w:val="00B16375"/>
    <w:rsid w:val="00B232A9"/>
    <w:rsid w:val="00B251DE"/>
    <w:rsid w:val="00B26060"/>
    <w:rsid w:val="00B305B9"/>
    <w:rsid w:val="00B31377"/>
    <w:rsid w:val="00B31EA2"/>
    <w:rsid w:val="00B36401"/>
    <w:rsid w:val="00B3770D"/>
    <w:rsid w:val="00B40DA9"/>
    <w:rsid w:val="00B42F3E"/>
    <w:rsid w:val="00B50193"/>
    <w:rsid w:val="00B5775A"/>
    <w:rsid w:val="00B628D2"/>
    <w:rsid w:val="00B674B6"/>
    <w:rsid w:val="00B713EE"/>
    <w:rsid w:val="00B95E66"/>
    <w:rsid w:val="00B9641F"/>
    <w:rsid w:val="00B97B40"/>
    <w:rsid w:val="00BA1A74"/>
    <w:rsid w:val="00BA3CE3"/>
    <w:rsid w:val="00BA4DF9"/>
    <w:rsid w:val="00BA5220"/>
    <w:rsid w:val="00BB7310"/>
    <w:rsid w:val="00BB74A6"/>
    <w:rsid w:val="00BC1FBA"/>
    <w:rsid w:val="00BC27CD"/>
    <w:rsid w:val="00BC4F74"/>
    <w:rsid w:val="00BC5BBD"/>
    <w:rsid w:val="00BD4D87"/>
    <w:rsid w:val="00BE5279"/>
    <w:rsid w:val="00BF09C1"/>
    <w:rsid w:val="00BF2287"/>
    <w:rsid w:val="00BF78CF"/>
    <w:rsid w:val="00C02E0F"/>
    <w:rsid w:val="00C03BA2"/>
    <w:rsid w:val="00C04587"/>
    <w:rsid w:val="00C0598B"/>
    <w:rsid w:val="00C155CD"/>
    <w:rsid w:val="00C30062"/>
    <w:rsid w:val="00C301ED"/>
    <w:rsid w:val="00C37566"/>
    <w:rsid w:val="00C41DEF"/>
    <w:rsid w:val="00C433AD"/>
    <w:rsid w:val="00C44180"/>
    <w:rsid w:val="00C52112"/>
    <w:rsid w:val="00C57CA5"/>
    <w:rsid w:val="00C612EC"/>
    <w:rsid w:val="00C67EC9"/>
    <w:rsid w:val="00C72202"/>
    <w:rsid w:val="00C83AC3"/>
    <w:rsid w:val="00C93411"/>
    <w:rsid w:val="00C9513E"/>
    <w:rsid w:val="00C963D0"/>
    <w:rsid w:val="00CA1B0A"/>
    <w:rsid w:val="00CA3878"/>
    <w:rsid w:val="00CB34C2"/>
    <w:rsid w:val="00CC4198"/>
    <w:rsid w:val="00CC4241"/>
    <w:rsid w:val="00CD681E"/>
    <w:rsid w:val="00CE0E68"/>
    <w:rsid w:val="00CE1A9F"/>
    <w:rsid w:val="00CE2D18"/>
    <w:rsid w:val="00CE531E"/>
    <w:rsid w:val="00CF251C"/>
    <w:rsid w:val="00CF2DEC"/>
    <w:rsid w:val="00CF5BB8"/>
    <w:rsid w:val="00D151FC"/>
    <w:rsid w:val="00D20DF4"/>
    <w:rsid w:val="00D23B90"/>
    <w:rsid w:val="00D25A99"/>
    <w:rsid w:val="00D3510D"/>
    <w:rsid w:val="00D40EA9"/>
    <w:rsid w:val="00D6362D"/>
    <w:rsid w:val="00D81950"/>
    <w:rsid w:val="00D825A5"/>
    <w:rsid w:val="00D83314"/>
    <w:rsid w:val="00D964E1"/>
    <w:rsid w:val="00DA3CF9"/>
    <w:rsid w:val="00DA7126"/>
    <w:rsid w:val="00DA77DC"/>
    <w:rsid w:val="00DB0A20"/>
    <w:rsid w:val="00DB5072"/>
    <w:rsid w:val="00DC3755"/>
    <w:rsid w:val="00DD2F77"/>
    <w:rsid w:val="00DD7F62"/>
    <w:rsid w:val="00DE101C"/>
    <w:rsid w:val="00DE3570"/>
    <w:rsid w:val="00DE38BE"/>
    <w:rsid w:val="00DF2B0D"/>
    <w:rsid w:val="00DF2D68"/>
    <w:rsid w:val="00DF50BD"/>
    <w:rsid w:val="00E01C50"/>
    <w:rsid w:val="00E02C57"/>
    <w:rsid w:val="00E038C2"/>
    <w:rsid w:val="00E17AF9"/>
    <w:rsid w:val="00E211FE"/>
    <w:rsid w:val="00E2128D"/>
    <w:rsid w:val="00E36321"/>
    <w:rsid w:val="00E372CE"/>
    <w:rsid w:val="00E37B03"/>
    <w:rsid w:val="00E422D8"/>
    <w:rsid w:val="00E461A0"/>
    <w:rsid w:val="00E52C57"/>
    <w:rsid w:val="00E55404"/>
    <w:rsid w:val="00E566C0"/>
    <w:rsid w:val="00E63EF9"/>
    <w:rsid w:val="00E65B76"/>
    <w:rsid w:val="00E6794D"/>
    <w:rsid w:val="00E71046"/>
    <w:rsid w:val="00E74EC0"/>
    <w:rsid w:val="00E8789B"/>
    <w:rsid w:val="00EB4822"/>
    <w:rsid w:val="00EC0AF5"/>
    <w:rsid w:val="00EC0BBE"/>
    <w:rsid w:val="00EC503B"/>
    <w:rsid w:val="00ED3D5E"/>
    <w:rsid w:val="00EE1856"/>
    <w:rsid w:val="00EE772E"/>
    <w:rsid w:val="00EE7A6F"/>
    <w:rsid w:val="00EF3844"/>
    <w:rsid w:val="00EF393E"/>
    <w:rsid w:val="00EF3D98"/>
    <w:rsid w:val="00EF4865"/>
    <w:rsid w:val="00EF4993"/>
    <w:rsid w:val="00F037EE"/>
    <w:rsid w:val="00F0424B"/>
    <w:rsid w:val="00F04875"/>
    <w:rsid w:val="00F16C47"/>
    <w:rsid w:val="00F17B42"/>
    <w:rsid w:val="00F25C82"/>
    <w:rsid w:val="00F42466"/>
    <w:rsid w:val="00F44030"/>
    <w:rsid w:val="00F4446E"/>
    <w:rsid w:val="00F51F01"/>
    <w:rsid w:val="00F61571"/>
    <w:rsid w:val="00F6250D"/>
    <w:rsid w:val="00F70A15"/>
    <w:rsid w:val="00F72305"/>
    <w:rsid w:val="00F73949"/>
    <w:rsid w:val="00F76837"/>
    <w:rsid w:val="00F84570"/>
    <w:rsid w:val="00F85365"/>
    <w:rsid w:val="00F90EBF"/>
    <w:rsid w:val="00F92953"/>
    <w:rsid w:val="00F94421"/>
    <w:rsid w:val="00F94667"/>
    <w:rsid w:val="00F95887"/>
    <w:rsid w:val="00F95E0A"/>
    <w:rsid w:val="00F97F23"/>
    <w:rsid w:val="00FB0696"/>
    <w:rsid w:val="00FC35F5"/>
    <w:rsid w:val="00FC4E8B"/>
    <w:rsid w:val="00FC72F0"/>
    <w:rsid w:val="00FD200B"/>
    <w:rsid w:val="00FE1C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D4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A92E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D44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9D441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9D4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9D441A"/>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nhideWhenUsed/>
    <w:rsid w:val="009D441A"/>
    <w:rPr>
      <w:sz w:val="16"/>
      <w:szCs w:val="16"/>
    </w:rPr>
  </w:style>
  <w:style w:type="paragraph" w:styleId="Textkomente">
    <w:name w:val="annotation text"/>
    <w:basedOn w:val="Normln"/>
    <w:link w:val="TextkomenteChar"/>
    <w:unhideWhenUsed/>
    <w:rsid w:val="009D441A"/>
    <w:pPr>
      <w:spacing w:line="240" w:lineRule="auto"/>
    </w:pPr>
    <w:rPr>
      <w:sz w:val="20"/>
      <w:szCs w:val="20"/>
    </w:rPr>
  </w:style>
  <w:style w:type="character" w:customStyle="1" w:styleId="TextkomenteChar">
    <w:name w:val="Text komentáře Char"/>
    <w:basedOn w:val="Standardnpsmoodstavce"/>
    <w:link w:val="Textkomente"/>
    <w:rsid w:val="009D441A"/>
    <w:rPr>
      <w:sz w:val="20"/>
      <w:szCs w:val="20"/>
    </w:rPr>
  </w:style>
  <w:style w:type="paragraph" w:styleId="Pedmtkomente">
    <w:name w:val="annotation subject"/>
    <w:basedOn w:val="Textkomente"/>
    <w:next w:val="Textkomente"/>
    <w:link w:val="PedmtkomenteChar"/>
    <w:uiPriority w:val="99"/>
    <w:semiHidden/>
    <w:unhideWhenUsed/>
    <w:rsid w:val="009D441A"/>
    <w:rPr>
      <w:b/>
      <w:bCs/>
    </w:rPr>
  </w:style>
  <w:style w:type="character" w:customStyle="1" w:styleId="PedmtkomenteChar">
    <w:name w:val="Předmět komentáře Char"/>
    <w:basedOn w:val="TextkomenteChar"/>
    <w:link w:val="Pedmtkomente"/>
    <w:uiPriority w:val="99"/>
    <w:semiHidden/>
    <w:rsid w:val="009D441A"/>
    <w:rPr>
      <w:b/>
      <w:bCs/>
      <w:sz w:val="20"/>
      <w:szCs w:val="20"/>
    </w:rPr>
  </w:style>
  <w:style w:type="paragraph" w:styleId="Textbubliny">
    <w:name w:val="Balloon Text"/>
    <w:basedOn w:val="Normln"/>
    <w:link w:val="TextbublinyChar"/>
    <w:uiPriority w:val="99"/>
    <w:semiHidden/>
    <w:unhideWhenUsed/>
    <w:rsid w:val="009D44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D441A"/>
    <w:rPr>
      <w:rFonts w:ascii="Tahoma" w:hAnsi="Tahoma" w:cs="Tahoma"/>
      <w:sz w:val="16"/>
      <w:szCs w:val="16"/>
    </w:rPr>
  </w:style>
  <w:style w:type="character" w:customStyle="1" w:styleId="Nadpis1Char">
    <w:name w:val="Nadpis 1 Char"/>
    <w:basedOn w:val="Standardnpsmoodstavce"/>
    <w:link w:val="Nadpis1"/>
    <w:uiPriority w:val="9"/>
    <w:rsid w:val="009D441A"/>
    <w:rPr>
      <w:rFonts w:asciiTheme="majorHAnsi" w:eastAsiaTheme="majorEastAsia" w:hAnsiTheme="majorHAnsi" w:cstheme="majorBidi"/>
      <w:b/>
      <w:bCs/>
      <w:color w:val="365F91" w:themeColor="accent1" w:themeShade="BF"/>
      <w:sz w:val="28"/>
      <w:szCs w:val="28"/>
    </w:rPr>
  </w:style>
  <w:style w:type="paragraph" w:customStyle="1" w:styleId="Psmena">
    <w:name w:val="Písmena"/>
    <w:basedOn w:val="Normln"/>
    <w:rsid w:val="009D441A"/>
    <w:pPr>
      <w:numPr>
        <w:numId w:val="2"/>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Odstavecseseznamem">
    <w:name w:val="List Paragraph"/>
    <w:basedOn w:val="Normln"/>
    <w:uiPriority w:val="34"/>
    <w:qFormat/>
    <w:rsid w:val="007E2B07"/>
    <w:pPr>
      <w:ind w:left="720"/>
      <w:contextualSpacing/>
    </w:pPr>
  </w:style>
  <w:style w:type="character" w:styleId="Hypertextovodkaz">
    <w:name w:val="Hyperlink"/>
    <w:basedOn w:val="Standardnpsmoodstavce"/>
    <w:uiPriority w:val="99"/>
    <w:unhideWhenUsed/>
    <w:rsid w:val="001E7BB8"/>
    <w:rPr>
      <w:color w:val="0000FF" w:themeColor="hyperlink"/>
      <w:u w:val="single"/>
    </w:rPr>
  </w:style>
  <w:style w:type="paragraph" w:styleId="Zkladntext2">
    <w:name w:val="Body Text 2"/>
    <w:basedOn w:val="Normln"/>
    <w:link w:val="Zkladntext2Char"/>
    <w:rsid w:val="001F61BD"/>
    <w:pPr>
      <w:spacing w:after="0" w:line="240" w:lineRule="auto"/>
      <w:ind w:left="425" w:hanging="425"/>
      <w:jc w:val="both"/>
    </w:pPr>
    <w:rPr>
      <w:rFonts w:ascii="Arial" w:eastAsia="Times New Roman" w:hAnsi="Arial" w:cs="Times New Roman"/>
      <w:b/>
      <w:szCs w:val="20"/>
    </w:rPr>
  </w:style>
  <w:style w:type="character" w:customStyle="1" w:styleId="Zkladntext2Char">
    <w:name w:val="Základní text 2 Char"/>
    <w:basedOn w:val="Standardnpsmoodstavce"/>
    <w:link w:val="Zkladntext2"/>
    <w:rsid w:val="001F61BD"/>
    <w:rPr>
      <w:rFonts w:ascii="Arial" w:eastAsia="Times New Roman" w:hAnsi="Arial" w:cs="Times New Roman"/>
      <w:b/>
      <w:szCs w:val="20"/>
      <w:lang w:eastAsia="cs-CZ"/>
    </w:rPr>
  </w:style>
  <w:style w:type="character" w:styleId="Zstupntext">
    <w:name w:val="Placeholder Text"/>
    <w:basedOn w:val="Standardnpsmoodstavce"/>
    <w:uiPriority w:val="99"/>
    <w:semiHidden/>
    <w:rsid w:val="00A76C51"/>
    <w:rPr>
      <w:color w:val="808080"/>
    </w:rPr>
  </w:style>
  <w:style w:type="table" w:styleId="Mkatabulky">
    <w:name w:val="Table Grid"/>
    <w:basedOn w:val="Normlntabulka"/>
    <w:uiPriority w:val="59"/>
    <w:rsid w:val="00FC4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734F25"/>
    <w:pPr>
      <w:spacing w:after="0" w:line="240" w:lineRule="auto"/>
    </w:pPr>
  </w:style>
  <w:style w:type="paragraph" w:styleId="Rozloendokumentu">
    <w:name w:val="Document Map"/>
    <w:basedOn w:val="Normln"/>
    <w:link w:val="RozloendokumentuChar"/>
    <w:uiPriority w:val="99"/>
    <w:semiHidden/>
    <w:unhideWhenUsed/>
    <w:rsid w:val="00BD4D8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BD4D87"/>
    <w:rPr>
      <w:rFonts w:ascii="Tahoma" w:hAnsi="Tahoma" w:cs="Tahoma"/>
      <w:sz w:val="16"/>
      <w:szCs w:val="16"/>
    </w:rPr>
  </w:style>
  <w:style w:type="paragraph" w:styleId="Zhlav">
    <w:name w:val="header"/>
    <w:basedOn w:val="Normln"/>
    <w:link w:val="ZhlavChar"/>
    <w:uiPriority w:val="99"/>
    <w:unhideWhenUsed/>
    <w:rsid w:val="00BA52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5220"/>
  </w:style>
  <w:style w:type="paragraph" w:styleId="Zpat">
    <w:name w:val="footer"/>
    <w:basedOn w:val="Normln"/>
    <w:link w:val="ZpatChar"/>
    <w:uiPriority w:val="99"/>
    <w:unhideWhenUsed/>
    <w:rsid w:val="00BA522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5220"/>
  </w:style>
  <w:style w:type="character" w:customStyle="1" w:styleId="Nadpis2Char">
    <w:name w:val="Nadpis 2 Char"/>
    <w:basedOn w:val="Standardnpsmoodstavce"/>
    <w:link w:val="Nadpis2"/>
    <w:rsid w:val="00A92E03"/>
    <w:rPr>
      <w:rFonts w:asciiTheme="majorHAnsi" w:eastAsiaTheme="majorEastAsia" w:hAnsiTheme="majorHAnsi" w:cstheme="majorBidi"/>
      <w:b/>
      <w:bCs/>
      <w:color w:val="4F81BD" w:themeColor="accent1"/>
      <w:sz w:val="26"/>
      <w:szCs w:val="26"/>
    </w:rPr>
  </w:style>
  <w:style w:type="paragraph" w:customStyle="1" w:styleId="StylslovnArialTun">
    <w:name w:val="Styl Číslování Arial Tučné"/>
    <w:basedOn w:val="Normln"/>
    <w:rsid w:val="00C155CD"/>
    <w:pPr>
      <w:numPr>
        <w:numId w:val="17"/>
      </w:numPr>
      <w:spacing w:before="480" w:after="120" w:line="240" w:lineRule="auto"/>
      <w:jc w:val="both"/>
    </w:pPr>
    <w:rPr>
      <w:rFonts w:ascii="Arial" w:eastAsia="Times New Roman" w:hAnsi="Arial" w:cs="Arial"/>
      <w:b/>
      <w:bCs/>
      <w:sz w:val="24"/>
      <w:szCs w:val="24"/>
    </w:rPr>
  </w:style>
  <w:style w:type="paragraph" w:customStyle="1" w:styleId="Odstavec2">
    <w:name w:val="Odstavec 2"/>
    <w:basedOn w:val="Normln"/>
    <w:rsid w:val="00C155CD"/>
    <w:pPr>
      <w:numPr>
        <w:ilvl w:val="1"/>
        <w:numId w:val="17"/>
      </w:numPr>
      <w:tabs>
        <w:tab w:val="num" w:pos="567"/>
      </w:tabs>
      <w:overflowPunct w:val="0"/>
      <w:autoSpaceDE w:val="0"/>
      <w:autoSpaceDN w:val="0"/>
      <w:adjustRightInd w:val="0"/>
      <w:spacing w:before="120" w:after="0" w:line="240" w:lineRule="auto"/>
      <w:ind w:left="567"/>
      <w:jc w:val="both"/>
      <w:textAlignment w:val="baseline"/>
      <w:outlineLvl w:val="1"/>
    </w:pPr>
    <w:rPr>
      <w:rFonts w:ascii="Arial" w:eastAsia="Times New Roman" w:hAnsi="Arial" w:cs="Times New Roman"/>
      <w:sz w:val="20"/>
      <w:szCs w:val="24"/>
    </w:rPr>
  </w:style>
  <w:style w:type="paragraph" w:customStyle="1" w:styleId="StylVcerovovArial1">
    <w:name w:val="Styl Víceúrovňové Arial1"/>
    <w:basedOn w:val="Normln"/>
    <w:rsid w:val="00B0150F"/>
    <w:pPr>
      <w:numPr>
        <w:ilvl w:val="1"/>
        <w:numId w:val="19"/>
      </w:numPr>
      <w:spacing w:before="240" w:after="120" w:line="240" w:lineRule="auto"/>
      <w:ind w:left="1247"/>
      <w:jc w:val="both"/>
    </w:pPr>
    <w:rPr>
      <w:rFonts w:ascii="Arial" w:eastAsia="Times New Roman" w:hAnsi="Arial" w:cs="Arial"/>
      <w:sz w:val="24"/>
      <w:szCs w:val="24"/>
    </w:rPr>
  </w:style>
  <w:style w:type="paragraph" w:customStyle="1" w:styleId="04-PSMENO">
    <w:name w:val="04-PÍSMENO"/>
    <w:basedOn w:val="Normln"/>
    <w:rsid w:val="00BF2287"/>
    <w:pPr>
      <w:spacing w:before="120" w:after="0" w:line="240" w:lineRule="auto"/>
      <w:jc w:val="both"/>
    </w:pPr>
    <w:rPr>
      <w:rFonts w:ascii="Arial" w:eastAsia="Times New Roman" w:hAnsi="Arial" w:cs="Times New Roman"/>
      <w:sz w:val="20"/>
      <w:szCs w:val="20"/>
    </w:rPr>
  </w:style>
  <w:style w:type="paragraph" w:customStyle="1" w:styleId="02-ODST-2">
    <w:name w:val="02-ODST-2"/>
    <w:basedOn w:val="Normln"/>
    <w:qFormat/>
    <w:rsid w:val="00205E36"/>
    <w:pPr>
      <w:numPr>
        <w:ilvl w:val="1"/>
        <w:numId w:val="25"/>
      </w:numPr>
      <w:tabs>
        <w:tab w:val="left" w:pos="567"/>
      </w:tabs>
      <w:spacing w:before="120" w:after="0" w:line="240" w:lineRule="auto"/>
      <w:jc w:val="both"/>
    </w:pPr>
    <w:rPr>
      <w:rFonts w:ascii="Arial" w:eastAsia="Times New Roman" w:hAnsi="Arial" w:cs="Times New Roman"/>
      <w:sz w:val="20"/>
      <w:szCs w:val="20"/>
    </w:rPr>
  </w:style>
  <w:style w:type="paragraph" w:customStyle="1" w:styleId="01-L">
    <w:name w:val="01-ČL."/>
    <w:basedOn w:val="Normln"/>
    <w:next w:val="Normln"/>
    <w:qFormat/>
    <w:rsid w:val="00205E36"/>
    <w:pPr>
      <w:numPr>
        <w:numId w:val="25"/>
      </w:numPr>
      <w:spacing w:before="600" w:after="0" w:line="240" w:lineRule="auto"/>
      <w:jc w:val="center"/>
    </w:pPr>
    <w:rPr>
      <w:rFonts w:ascii="Arial" w:eastAsia="Times New Roman" w:hAnsi="Arial" w:cs="Times New Roman"/>
      <w:b/>
      <w:bCs/>
      <w:sz w:val="24"/>
      <w:szCs w:val="20"/>
    </w:rPr>
  </w:style>
  <w:style w:type="paragraph" w:customStyle="1" w:styleId="05-ODST-3">
    <w:name w:val="05-ODST-3"/>
    <w:basedOn w:val="02-ODST-2"/>
    <w:qFormat/>
    <w:rsid w:val="00205E36"/>
    <w:pPr>
      <w:numPr>
        <w:ilvl w:val="2"/>
      </w:numPr>
      <w:tabs>
        <w:tab w:val="clear" w:pos="567"/>
        <w:tab w:val="left" w:pos="1134"/>
      </w:tabs>
    </w:pPr>
  </w:style>
  <w:style w:type="paragraph" w:customStyle="1" w:styleId="10-ODST-3">
    <w:name w:val="10-ODST-3"/>
    <w:basedOn w:val="05-ODST-3"/>
    <w:qFormat/>
    <w:rsid w:val="00205E36"/>
    <w:pPr>
      <w:numPr>
        <w:ilvl w:val="3"/>
      </w:numPr>
      <w:tabs>
        <w:tab w:val="left" w:pos="1701"/>
      </w:tabs>
    </w:pPr>
  </w:style>
  <w:style w:type="character" w:customStyle="1" w:styleId="item">
    <w:name w:val="item"/>
    <w:basedOn w:val="Standardnpsmoodstavce"/>
    <w:rsid w:val="00797571"/>
  </w:style>
  <w:style w:type="paragraph" w:customStyle="1" w:styleId="Odrky-psmena">
    <w:name w:val="Odrážky - písmena"/>
    <w:basedOn w:val="Normln"/>
    <w:rsid w:val="00E55404"/>
    <w:pPr>
      <w:numPr>
        <w:numId w:val="29"/>
      </w:numPr>
      <w:spacing w:before="120" w:after="0" w:line="240" w:lineRule="auto"/>
      <w:jc w:val="both"/>
    </w:pPr>
    <w:rPr>
      <w:rFonts w:ascii="Arial" w:eastAsia="Times New Roman" w:hAnsi="Arial" w:cs="Times New Roman"/>
      <w:sz w:val="20"/>
      <w:szCs w:val="20"/>
    </w:rPr>
  </w:style>
  <w:style w:type="paragraph" w:customStyle="1" w:styleId="Odrky2rove">
    <w:name w:val="Odrážky 2 úroveň"/>
    <w:basedOn w:val="Normln"/>
    <w:rsid w:val="00E55404"/>
    <w:pPr>
      <w:numPr>
        <w:ilvl w:val="1"/>
        <w:numId w:val="29"/>
      </w:numPr>
      <w:spacing w:before="120" w:after="0" w:line="240" w:lineRule="auto"/>
      <w:jc w:val="both"/>
    </w:pPr>
    <w:rPr>
      <w:rFonts w:ascii="Arial" w:eastAsia="Times New Roman" w:hAnsi="Arial" w:cs="Times New Roman"/>
      <w:sz w:val="20"/>
      <w:szCs w:val="20"/>
    </w:rPr>
  </w:style>
  <w:style w:type="paragraph" w:styleId="Bezmezer">
    <w:name w:val="No Spacing"/>
    <w:aliases w:val="Text"/>
    <w:uiPriority w:val="1"/>
    <w:qFormat/>
    <w:rsid w:val="00EE772E"/>
    <w:pPr>
      <w:spacing w:before="120" w:after="0" w:line="240" w:lineRule="auto"/>
      <w:ind w:left="567"/>
      <w:jc w:val="both"/>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D4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qFormat/>
    <w:rsid w:val="00A92E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D44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9D441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9D441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9D441A"/>
    <w:rPr>
      <w:rFonts w:asciiTheme="majorHAnsi" w:eastAsiaTheme="majorEastAsia" w:hAnsiTheme="majorHAnsi" w:cstheme="majorBidi"/>
      <w:i/>
      <w:iCs/>
      <w:color w:val="4F81BD" w:themeColor="accent1"/>
      <w:spacing w:val="15"/>
      <w:sz w:val="24"/>
      <w:szCs w:val="24"/>
    </w:rPr>
  </w:style>
  <w:style w:type="character" w:styleId="Odkaznakoment">
    <w:name w:val="annotation reference"/>
    <w:basedOn w:val="Standardnpsmoodstavce"/>
    <w:unhideWhenUsed/>
    <w:rsid w:val="009D441A"/>
    <w:rPr>
      <w:sz w:val="16"/>
      <w:szCs w:val="16"/>
    </w:rPr>
  </w:style>
  <w:style w:type="paragraph" w:styleId="Textkomente">
    <w:name w:val="annotation text"/>
    <w:basedOn w:val="Normln"/>
    <w:link w:val="TextkomenteChar"/>
    <w:unhideWhenUsed/>
    <w:rsid w:val="009D441A"/>
    <w:pPr>
      <w:spacing w:line="240" w:lineRule="auto"/>
    </w:pPr>
    <w:rPr>
      <w:sz w:val="20"/>
      <w:szCs w:val="20"/>
    </w:rPr>
  </w:style>
  <w:style w:type="character" w:customStyle="1" w:styleId="TextkomenteChar">
    <w:name w:val="Text komentáře Char"/>
    <w:basedOn w:val="Standardnpsmoodstavce"/>
    <w:link w:val="Textkomente"/>
    <w:rsid w:val="009D441A"/>
    <w:rPr>
      <w:sz w:val="20"/>
      <w:szCs w:val="20"/>
    </w:rPr>
  </w:style>
  <w:style w:type="paragraph" w:styleId="Pedmtkomente">
    <w:name w:val="annotation subject"/>
    <w:basedOn w:val="Textkomente"/>
    <w:next w:val="Textkomente"/>
    <w:link w:val="PedmtkomenteChar"/>
    <w:uiPriority w:val="99"/>
    <w:semiHidden/>
    <w:unhideWhenUsed/>
    <w:rsid w:val="009D441A"/>
    <w:rPr>
      <w:b/>
      <w:bCs/>
    </w:rPr>
  </w:style>
  <w:style w:type="character" w:customStyle="1" w:styleId="PedmtkomenteChar">
    <w:name w:val="Předmět komentáře Char"/>
    <w:basedOn w:val="TextkomenteChar"/>
    <w:link w:val="Pedmtkomente"/>
    <w:uiPriority w:val="99"/>
    <w:semiHidden/>
    <w:rsid w:val="009D441A"/>
    <w:rPr>
      <w:b/>
      <w:bCs/>
      <w:sz w:val="20"/>
      <w:szCs w:val="20"/>
    </w:rPr>
  </w:style>
  <w:style w:type="paragraph" w:styleId="Textbubliny">
    <w:name w:val="Balloon Text"/>
    <w:basedOn w:val="Normln"/>
    <w:link w:val="TextbublinyChar"/>
    <w:uiPriority w:val="99"/>
    <w:semiHidden/>
    <w:unhideWhenUsed/>
    <w:rsid w:val="009D44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D441A"/>
    <w:rPr>
      <w:rFonts w:ascii="Tahoma" w:hAnsi="Tahoma" w:cs="Tahoma"/>
      <w:sz w:val="16"/>
      <w:szCs w:val="16"/>
    </w:rPr>
  </w:style>
  <w:style w:type="character" w:customStyle="1" w:styleId="Nadpis1Char">
    <w:name w:val="Nadpis 1 Char"/>
    <w:basedOn w:val="Standardnpsmoodstavce"/>
    <w:link w:val="Nadpis1"/>
    <w:uiPriority w:val="9"/>
    <w:rsid w:val="009D441A"/>
    <w:rPr>
      <w:rFonts w:asciiTheme="majorHAnsi" w:eastAsiaTheme="majorEastAsia" w:hAnsiTheme="majorHAnsi" w:cstheme="majorBidi"/>
      <w:b/>
      <w:bCs/>
      <w:color w:val="365F91" w:themeColor="accent1" w:themeShade="BF"/>
      <w:sz w:val="28"/>
      <w:szCs w:val="28"/>
    </w:rPr>
  </w:style>
  <w:style w:type="paragraph" w:customStyle="1" w:styleId="Psmena">
    <w:name w:val="Písmena"/>
    <w:basedOn w:val="Normln"/>
    <w:rsid w:val="009D441A"/>
    <w:pPr>
      <w:numPr>
        <w:numId w:val="2"/>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paragraph" w:styleId="Odstavecseseznamem">
    <w:name w:val="List Paragraph"/>
    <w:basedOn w:val="Normln"/>
    <w:uiPriority w:val="34"/>
    <w:qFormat/>
    <w:rsid w:val="007E2B07"/>
    <w:pPr>
      <w:ind w:left="720"/>
      <w:contextualSpacing/>
    </w:pPr>
  </w:style>
  <w:style w:type="character" w:styleId="Hypertextovodkaz">
    <w:name w:val="Hyperlink"/>
    <w:basedOn w:val="Standardnpsmoodstavce"/>
    <w:uiPriority w:val="99"/>
    <w:unhideWhenUsed/>
    <w:rsid w:val="001E7BB8"/>
    <w:rPr>
      <w:color w:val="0000FF" w:themeColor="hyperlink"/>
      <w:u w:val="single"/>
    </w:rPr>
  </w:style>
  <w:style w:type="paragraph" w:styleId="Zkladntext2">
    <w:name w:val="Body Text 2"/>
    <w:basedOn w:val="Normln"/>
    <w:link w:val="Zkladntext2Char"/>
    <w:rsid w:val="001F61BD"/>
    <w:pPr>
      <w:spacing w:after="0" w:line="240" w:lineRule="auto"/>
      <w:ind w:left="425" w:hanging="425"/>
      <w:jc w:val="both"/>
    </w:pPr>
    <w:rPr>
      <w:rFonts w:ascii="Arial" w:eastAsia="Times New Roman" w:hAnsi="Arial" w:cs="Times New Roman"/>
      <w:b/>
      <w:szCs w:val="20"/>
    </w:rPr>
  </w:style>
  <w:style w:type="character" w:customStyle="1" w:styleId="Zkladntext2Char">
    <w:name w:val="Základní text 2 Char"/>
    <w:basedOn w:val="Standardnpsmoodstavce"/>
    <w:link w:val="Zkladntext2"/>
    <w:rsid w:val="001F61BD"/>
    <w:rPr>
      <w:rFonts w:ascii="Arial" w:eastAsia="Times New Roman" w:hAnsi="Arial" w:cs="Times New Roman"/>
      <w:b/>
      <w:szCs w:val="20"/>
      <w:lang w:eastAsia="cs-CZ"/>
    </w:rPr>
  </w:style>
  <w:style w:type="character" w:styleId="Zstupntext">
    <w:name w:val="Placeholder Text"/>
    <w:basedOn w:val="Standardnpsmoodstavce"/>
    <w:uiPriority w:val="99"/>
    <w:semiHidden/>
    <w:rsid w:val="00A76C51"/>
    <w:rPr>
      <w:color w:val="808080"/>
    </w:rPr>
  </w:style>
  <w:style w:type="table" w:styleId="Mkatabulky">
    <w:name w:val="Table Grid"/>
    <w:basedOn w:val="Normlntabulka"/>
    <w:uiPriority w:val="59"/>
    <w:rsid w:val="00FC4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734F25"/>
    <w:pPr>
      <w:spacing w:after="0" w:line="240" w:lineRule="auto"/>
    </w:pPr>
  </w:style>
  <w:style w:type="paragraph" w:styleId="Rozloendokumentu">
    <w:name w:val="Document Map"/>
    <w:basedOn w:val="Normln"/>
    <w:link w:val="RozloendokumentuChar"/>
    <w:uiPriority w:val="99"/>
    <w:semiHidden/>
    <w:unhideWhenUsed/>
    <w:rsid w:val="00BD4D8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BD4D87"/>
    <w:rPr>
      <w:rFonts w:ascii="Tahoma" w:hAnsi="Tahoma" w:cs="Tahoma"/>
      <w:sz w:val="16"/>
      <w:szCs w:val="16"/>
    </w:rPr>
  </w:style>
  <w:style w:type="paragraph" w:styleId="Zhlav">
    <w:name w:val="header"/>
    <w:basedOn w:val="Normln"/>
    <w:link w:val="ZhlavChar"/>
    <w:uiPriority w:val="99"/>
    <w:unhideWhenUsed/>
    <w:rsid w:val="00BA52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5220"/>
  </w:style>
  <w:style w:type="paragraph" w:styleId="Zpat">
    <w:name w:val="footer"/>
    <w:basedOn w:val="Normln"/>
    <w:link w:val="ZpatChar"/>
    <w:uiPriority w:val="99"/>
    <w:unhideWhenUsed/>
    <w:rsid w:val="00BA522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5220"/>
  </w:style>
  <w:style w:type="character" w:customStyle="1" w:styleId="Nadpis2Char">
    <w:name w:val="Nadpis 2 Char"/>
    <w:basedOn w:val="Standardnpsmoodstavce"/>
    <w:link w:val="Nadpis2"/>
    <w:rsid w:val="00A92E03"/>
    <w:rPr>
      <w:rFonts w:asciiTheme="majorHAnsi" w:eastAsiaTheme="majorEastAsia" w:hAnsiTheme="majorHAnsi" w:cstheme="majorBidi"/>
      <w:b/>
      <w:bCs/>
      <w:color w:val="4F81BD" w:themeColor="accent1"/>
      <w:sz w:val="26"/>
      <w:szCs w:val="26"/>
    </w:rPr>
  </w:style>
  <w:style w:type="paragraph" w:customStyle="1" w:styleId="StylslovnArialTun">
    <w:name w:val="Styl Číslování Arial Tučné"/>
    <w:basedOn w:val="Normln"/>
    <w:rsid w:val="00C155CD"/>
    <w:pPr>
      <w:numPr>
        <w:numId w:val="17"/>
      </w:numPr>
      <w:spacing w:before="480" w:after="120" w:line="240" w:lineRule="auto"/>
      <w:jc w:val="both"/>
    </w:pPr>
    <w:rPr>
      <w:rFonts w:ascii="Arial" w:eastAsia="Times New Roman" w:hAnsi="Arial" w:cs="Arial"/>
      <w:b/>
      <w:bCs/>
      <w:sz w:val="24"/>
      <w:szCs w:val="24"/>
    </w:rPr>
  </w:style>
  <w:style w:type="paragraph" w:customStyle="1" w:styleId="Odstavec2">
    <w:name w:val="Odstavec 2"/>
    <w:basedOn w:val="Normln"/>
    <w:rsid w:val="00C155CD"/>
    <w:pPr>
      <w:numPr>
        <w:ilvl w:val="1"/>
        <w:numId w:val="17"/>
      </w:numPr>
      <w:tabs>
        <w:tab w:val="num" w:pos="567"/>
      </w:tabs>
      <w:overflowPunct w:val="0"/>
      <w:autoSpaceDE w:val="0"/>
      <w:autoSpaceDN w:val="0"/>
      <w:adjustRightInd w:val="0"/>
      <w:spacing w:before="120" w:after="0" w:line="240" w:lineRule="auto"/>
      <w:ind w:left="567"/>
      <w:jc w:val="both"/>
      <w:textAlignment w:val="baseline"/>
      <w:outlineLvl w:val="1"/>
    </w:pPr>
    <w:rPr>
      <w:rFonts w:ascii="Arial" w:eastAsia="Times New Roman" w:hAnsi="Arial" w:cs="Times New Roman"/>
      <w:sz w:val="20"/>
      <w:szCs w:val="24"/>
    </w:rPr>
  </w:style>
  <w:style w:type="paragraph" w:customStyle="1" w:styleId="StylVcerovovArial1">
    <w:name w:val="Styl Víceúrovňové Arial1"/>
    <w:basedOn w:val="Normln"/>
    <w:rsid w:val="00B0150F"/>
    <w:pPr>
      <w:numPr>
        <w:ilvl w:val="1"/>
        <w:numId w:val="19"/>
      </w:numPr>
      <w:spacing w:before="240" w:after="120" w:line="240" w:lineRule="auto"/>
      <w:ind w:left="1247"/>
      <w:jc w:val="both"/>
    </w:pPr>
    <w:rPr>
      <w:rFonts w:ascii="Arial" w:eastAsia="Times New Roman" w:hAnsi="Arial" w:cs="Arial"/>
      <w:sz w:val="24"/>
      <w:szCs w:val="24"/>
    </w:rPr>
  </w:style>
  <w:style w:type="paragraph" w:customStyle="1" w:styleId="04-PSMENO">
    <w:name w:val="04-PÍSMENO"/>
    <w:basedOn w:val="Normln"/>
    <w:rsid w:val="00BF2287"/>
    <w:pPr>
      <w:spacing w:before="120" w:after="0" w:line="240" w:lineRule="auto"/>
      <w:jc w:val="both"/>
    </w:pPr>
    <w:rPr>
      <w:rFonts w:ascii="Arial" w:eastAsia="Times New Roman" w:hAnsi="Arial" w:cs="Times New Roman"/>
      <w:sz w:val="20"/>
      <w:szCs w:val="20"/>
    </w:rPr>
  </w:style>
  <w:style w:type="paragraph" w:customStyle="1" w:styleId="02-ODST-2">
    <w:name w:val="02-ODST-2"/>
    <w:basedOn w:val="Normln"/>
    <w:qFormat/>
    <w:rsid w:val="00205E36"/>
    <w:pPr>
      <w:numPr>
        <w:ilvl w:val="1"/>
        <w:numId w:val="25"/>
      </w:numPr>
      <w:tabs>
        <w:tab w:val="left" w:pos="567"/>
      </w:tabs>
      <w:spacing w:before="120" w:after="0" w:line="240" w:lineRule="auto"/>
      <w:jc w:val="both"/>
    </w:pPr>
    <w:rPr>
      <w:rFonts w:ascii="Arial" w:eastAsia="Times New Roman" w:hAnsi="Arial" w:cs="Times New Roman"/>
      <w:sz w:val="20"/>
      <w:szCs w:val="20"/>
    </w:rPr>
  </w:style>
  <w:style w:type="paragraph" w:customStyle="1" w:styleId="01-L">
    <w:name w:val="01-ČL."/>
    <w:basedOn w:val="Normln"/>
    <w:next w:val="Normln"/>
    <w:qFormat/>
    <w:rsid w:val="00205E36"/>
    <w:pPr>
      <w:numPr>
        <w:numId w:val="25"/>
      </w:numPr>
      <w:spacing w:before="600" w:after="0" w:line="240" w:lineRule="auto"/>
      <w:jc w:val="center"/>
    </w:pPr>
    <w:rPr>
      <w:rFonts w:ascii="Arial" w:eastAsia="Times New Roman" w:hAnsi="Arial" w:cs="Times New Roman"/>
      <w:b/>
      <w:bCs/>
      <w:sz w:val="24"/>
      <w:szCs w:val="20"/>
    </w:rPr>
  </w:style>
  <w:style w:type="paragraph" w:customStyle="1" w:styleId="05-ODST-3">
    <w:name w:val="05-ODST-3"/>
    <w:basedOn w:val="02-ODST-2"/>
    <w:qFormat/>
    <w:rsid w:val="00205E36"/>
    <w:pPr>
      <w:numPr>
        <w:ilvl w:val="2"/>
      </w:numPr>
      <w:tabs>
        <w:tab w:val="clear" w:pos="567"/>
        <w:tab w:val="left" w:pos="1134"/>
      </w:tabs>
    </w:pPr>
  </w:style>
  <w:style w:type="paragraph" w:customStyle="1" w:styleId="10-ODST-3">
    <w:name w:val="10-ODST-3"/>
    <w:basedOn w:val="05-ODST-3"/>
    <w:qFormat/>
    <w:rsid w:val="00205E36"/>
    <w:pPr>
      <w:numPr>
        <w:ilvl w:val="3"/>
      </w:numPr>
      <w:tabs>
        <w:tab w:val="left" w:pos="1701"/>
      </w:tabs>
    </w:pPr>
  </w:style>
  <w:style w:type="character" w:customStyle="1" w:styleId="item">
    <w:name w:val="item"/>
    <w:basedOn w:val="Standardnpsmoodstavce"/>
    <w:rsid w:val="00797571"/>
  </w:style>
  <w:style w:type="paragraph" w:customStyle="1" w:styleId="Odrky-psmena">
    <w:name w:val="Odrážky - písmena"/>
    <w:basedOn w:val="Normln"/>
    <w:rsid w:val="00E55404"/>
    <w:pPr>
      <w:numPr>
        <w:numId w:val="29"/>
      </w:numPr>
      <w:spacing w:before="120" w:after="0" w:line="240" w:lineRule="auto"/>
      <w:jc w:val="both"/>
    </w:pPr>
    <w:rPr>
      <w:rFonts w:ascii="Arial" w:eastAsia="Times New Roman" w:hAnsi="Arial" w:cs="Times New Roman"/>
      <w:sz w:val="20"/>
      <w:szCs w:val="20"/>
    </w:rPr>
  </w:style>
  <w:style w:type="paragraph" w:customStyle="1" w:styleId="Odrky2rove">
    <w:name w:val="Odrážky 2 úroveň"/>
    <w:basedOn w:val="Normln"/>
    <w:rsid w:val="00E55404"/>
    <w:pPr>
      <w:numPr>
        <w:ilvl w:val="1"/>
        <w:numId w:val="29"/>
      </w:numPr>
      <w:spacing w:before="120" w:after="0" w:line="240" w:lineRule="auto"/>
      <w:jc w:val="both"/>
    </w:pPr>
    <w:rPr>
      <w:rFonts w:ascii="Arial" w:eastAsia="Times New Roman" w:hAnsi="Arial" w:cs="Times New Roman"/>
      <w:sz w:val="20"/>
      <w:szCs w:val="20"/>
    </w:rPr>
  </w:style>
  <w:style w:type="paragraph" w:styleId="Bezmezer">
    <w:name w:val="No Spacing"/>
    <w:aliases w:val="Text"/>
    <w:uiPriority w:val="1"/>
    <w:qFormat/>
    <w:rsid w:val="00EE772E"/>
    <w:pPr>
      <w:spacing w:before="120" w:after="0" w:line="240" w:lineRule="auto"/>
      <w:ind w:left="567"/>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5216">
      <w:bodyDiv w:val="1"/>
      <w:marLeft w:val="0"/>
      <w:marRight w:val="0"/>
      <w:marTop w:val="0"/>
      <w:marBottom w:val="0"/>
      <w:divBdr>
        <w:top w:val="none" w:sz="0" w:space="0" w:color="auto"/>
        <w:left w:val="none" w:sz="0" w:space="0" w:color="auto"/>
        <w:bottom w:val="none" w:sz="0" w:space="0" w:color="auto"/>
        <w:right w:val="none" w:sz="0" w:space="0" w:color="auto"/>
      </w:divBdr>
      <w:divsChild>
        <w:div w:id="1110198317">
          <w:marLeft w:val="0"/>
          <w:marRight w:val="0"/>
          <w:marTop w:val="0"/>
          <w:marBottom w:val="0"/>
          <w:divBdr>
            <w:top w:val="single" w:sz="18" w:space="0" w:color="D3D3D3"/>
            <w:left w:val="single" w:sz="18" w:space="0" w:color="D3D3D3"/>
            <w:bottom w:val="single" w:sz="18" w:space="0" w:color="D3D3D3"/>
            <w:right w:val="single" w:sz="18" w:space="0" w:color="D3D3D3"/>
          </w:divBdr>
          <w:divsChild>
            <w:div w:id="1003969891">
              <w:marLeft w:val="0"/>
              <w:marRight w:val="0"/>
              <w:marTop w:val="0"/>
              <w:marBottom w:val="0"/>
              <w:divBdr>
                <w:top w:val="none" w:sz="0" w:space="0" w:color="auto"/>
                <w:left w:val="none" w:sz="0" w:space="0" w:color="auto"/>
                <w:bottom w:val="none" w:sz="0" w:space="0" w:color="auto"/>
                <w:right w:val="none" w:sz="0" w:space="0" w:color="auto"/>
              </w:divBdr>
              <w:divsChild>
                <w:div w:id="1974485181">
                  <w:marLeft w:val="0"/>
                  <w:marRight w:val="0"/>
                  <w:marTop w:val="0"/>
                  <w:marBottom w:val="0"/>
                  <w:divBdr>
                    <w:top w:val="none" w:sz="0" w:space="0" w:color="auto"/>
                    <w:left w:val="none" w:sz="0" w:space="0" w:color="auto"/>
                    <w:bottom w:val="none" w:sz="0" w:space="0" w:color="auto"/>
                    <w:right w:val="none" w:sz="0" w:space="0" w:color="auto"/>
                  </w:divBdr>
                  <w:divsChild>
                    <w:div w:id="326641907">
                      <w:marLeft w:val="0"/>
                      <w:marRight w:val="0"/>
                      <w:marTop w:val="0"/>
                      <w:marBottom w:val="0"/>
                      <w:divBdr>
                        <w:top w:val="none" w:sz="0" w:space="0" w:color="auto"/>
                        <w:left w:val="none" w:sz="0" w:space="0" w:color="auto"/>
                        <w:bottom w:val="none" w:sz="0" w:space="0" w:color="auto"/>
                        <w:right w:val="none" w:sz="0" w:space="0" w:color="auto"/>
                      </w:divBdr>
                      <w:divsChild>
                        <w:div w:id="1157263925">
                          <w:marLeft w:val="0"/>
                          <w:marRight w:val="0"/>
                          <w:marTop w:val="0"/>
                          <w:marBottom w:val="0"/>
                          <w:divBdr>
                            <w:top w:val="none" w:sz="0" w:space="0" w:color="auto"/>
                            <w:left w:val="none" w:sz="0" w:space="0" w:color="auto"/>
                            <w:bottom w:val="none" w:sz="0" w:space="0" w:color="auto"/>
                            <w:right w:val="none" w:sz="0" w:space="0" w:color="auto"/>
                          </w:divBdr>
                          <w:divsChild>
                            <w:div w:id="5539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77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ubomir.schier@ceproas.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ubomir.schier@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bomir.schier@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lubomir.schier@ceproas.cz" TargetMode="External"/><Relationship Id="rId4" Type="http://schemas.microsoft.com/office/2007/relationships/stylesWithEffects" Target="stylesWithEffects.xml"/><Relationship Id="rId9" Type="http://schemas.openxmlformats.org/officeDocument/2006/relationships/hyperlink" Target="mailto:lubomir.schier@ceproas.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4C29D-1FC8-4EAA-A852-9AD4C3FAD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3446</Words>
  <Characters>20337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2</cp:revision>
  <cp:lastPrinted>2013-08-13T07:38:00Z</cp:lastPrinted>
  <dcterms:created xsi:type="dcterms:W3CDTF">2013-08-14T07:23:00Z</dcterms:created>
  <dcterms:modified xsi:type="dcterms:W3CDTF">2013-08-14T07:23:00Z</dcterms:modified>
</cp:coreProperties>
</file>