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65DFD" w14:textId="214891D6" w:rsidR="00703840" w:rsidRDefault="00703840" w:rsidP="00703840">
      <w:pPr>
        <w:rPr>
          <w:u w:val="single"/>
        </w:rPr>
      </w:pPr>
      <w:r w:rsidRPr="006929E9">
        <w:rPr>
          <w:u w:val="single"/>
        </w:rPr>
        <w:t>Příloha č</w:t>
      </w:r>
      <w:r>
        <w:rPr>
          <w:u w:val="single"/>
        </w:rPr>
        <w:t>.</w:t>
      </w:r>
      <w:r w:rsidRPr="006929E9">
        <w:rPr>
          <w:u w:val="single"/>
        </w:rPr>
        <w:t xml:space="preserve"> </w:t>
      </w:r>
      <w:r w:rsidR="00AA68F2">
        <w:rPr>
          <w:u w:val="single"/>
        </w:rPr>
        <w:t>4</w:t>
      </w:r>
      <w:r w:rsidRPr="006929E9">
        <w:rPr>
          <w:u w:val="single"/>
        </w:rPr>
        <w:t xml:space="preserve"> –</w:t>
      </w:r>
      <w:r w:rsidRPr="005075F3">
        <w:rPr>
          <w:u w:val="single"/>
        </w:rPr>
        <w:t xml:space="preserve"> cenová část</w:t>
      </w:r>
      <w:r>
        <w:rPr>
          <w:u w:val="single"/>
        </w:rPr>
        <w:t xml:space="preserve"> (jednotkové ceny)</w:t>
      </w:r>
    </w:p>
    <w:p w14:paraId="2152B1AC" w14:textId="77777777" w:rsidR="00703840" w:rsidRDefault="00703840" w:rsidP="00703840">
      <w:pPr>
        <w:ind w:left="-284"/>
        <w:rPr>
          <w:rFonts w:cs="Arial"/>
        </w:rPr>
      </w:pPr>
    </w:p>
    <w:p w14:paraId="7C76C515" w14:textId="5F2B5043" w:rsidR="00703840" w:rsidRDefault="00703840" w:rsidP="00703840">
      <w:pPr>
        <w:rPr>
          <w:rFonts w:cs="Arial"/>
          <w:i/>
          <w:iCs/>
        </w:rPr>
      </w:pPr>
      <w:r>
        <w:rPr>
          <w:rStyle w:val="Siln"/>
        </w:rPr>
        <w:t xml:space="preserve">Tabulka č. 1 - </w:t>
      </w:r>
      <w:r w:rsidR="00747932">
        <w:rPr>
          <w:rStyle w:val="Siln"/>
        </w:rPr>
        <w:t xml:space="preserve">cen za </w:t>
      </w:r>
      <w:r w:rsidRPr="00D27BE9">
        <w:rPr>
          <w:rStyle w:val="Siln"/>
        </w:rPr>
        <w:t xml:space="preserve">poskytování SW podpory (SWMA) </w:t>
      </w:r>
      <w:r w:rsidR="002B4A91">
        <w:rPr>
          <w:rStyle w:val="Siln"/>
        </w:rPr>
        <w:t xml:space="preserve">k jednotlivým </w:t>
      </w:r>
      <w:r w:rsidR="002B4A91" w:rsidRPr="00D27BE9">
        <w:rPr>
          <w:rStyle w:val="Siln"/>
        </w:rPr>
        <w:t>produkt</w:t>
      </w:r>
      <w:r w:rsidR="002B4A91">
        <w:rPr>
          <w:rStyle w:val="Siln"/>
        </w:rPr>
        <w:t>ům</w:t>
      </w:r>
      <w:r w:rsidR="002B4A91" w:rsidRPr="00D27BE9">
        <w:rPr>
          <w:rStyle w:val="Siln"/>
        </w:rPr>
        <w:t xml:space="preserve"> </w:t>
      </w:r>
      <w:r w:rsidRPr="00D27BE9">
        <w:rPr>
          <w:rStyle w:val="Siln"/>
        </w:rPr>
        <w:t>IBM</w:t>
      </w:r>
    </w:p>
    <w:bookmarkStart w:id="0" w:name="_MON_1782812979"/>
    <w:bookmarkEnd w:id="0"/>
    <w:p w14:paraId="7373C045" w14:textId="40301393" w:rsidR="00703840" w:rsidRDefault="008F3ACC" w:rsidP="00703840">
      <w:pPr>
        <w:rPr>
          <w:rStyle w:val="Siln"/>
          <w:rFonts w:cs="Arial"/>
          <w:b w:val="0"/>
        </w:rPr>
      </w:pPr>
      <w:r w:rsidRPr="00D27BE9">
        <w:rPr>
          <w:rStyle w:val="Siln"/>
          <w:rFonts w:cs="Arial"/>
          <w:b w:val="0"/>
        </w:rPr>
        <w:object w:dxaOrig="10468" w:dyaOrig="5732" w14:anchorId="0270E5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pt;height:289.5pt" o:ole="">
            <v:imagedata r:id="rId6" o:title=""/>
          </v:shape>
          <o:OLEObject Type="Embed" ProgID="Excel.Sheet.12" ShapeID="_x0000_i1025" DrawAspect="Content" ObjectID="_1792303715" r:id="rId7"/>
        </w:object>
      </w:r>
    </w:p>
    <w:p w14:paraId="3AA40AD5" w14:textId="77777777" w:rsidR="00703840" w:rsidRDefault="00703840" w:rsidP="00703840">
      <w:pPr>
        <w:rPr>
          <w:rStyle w:val="Siln"/>
          <w:rFonts w:cs="Arial"/>
          <w:b w:val="0"/>
        </w:rPr>
      </w:pPr>
    </w:p>
    <w:p w14:paraId="42405948" w14:textId="1BB306C3" w:rsidR="00703840" w:rsidRDefault="00703840" w:rsidP="00703840">
      <w:pPr>
        <w:rPr>
          <w:rStyle w:val="Siln"/>
          <w:bCs w:val="0"/>
        </w:rPr>
      </w:pPr>
      <w:r>
        <w:rPr>
          <w:rStyle w:val="Siln"/>
        </w:rPr>
        <w:t xml:space="preserve">Tabulka č. 2 </w:t>
      </w:r>
      <w:r w:rsidR="00A93BA6">
        <w:rPr>
          <w:rStyle w:val="Siln"/>
        </w:rPr>
        <w:t>–</w:t>
      </w:r>
      <w:r>
        <w:rPr>
          <w:rStyle w:val="Siln"/>
        </w:rPr>
        <w:t xml:space="preserve"> </w:t>
      </w:r>
      <w:r w:rsidR="00A93BA6">
        <w:rPr>
          <w:rStyle w:val="Siln"/>
        </w:rPr>
        <w:t xml:space="preserve">ceny za </w:t>
      </w:r>
      <w:r w:rsidRPr="00D27BE9">
        <w:rPr>
          <w:rStyle w:val="Siln"/>
        </w:rPr>
        <w:t xml:space="preserve">poskytování HW podpory (HWMA) </w:t>
      </w:r>
      <w:r w:rsidR="00646A87">
        <w:rPr>
          <w:rStyle w:val="Siln"/>
        </w:rPr>
        <w:t xml:space="preserve">k jednotlivým </w:t>
      </w:r>
      <w:r w:rsidRPr="00D27BE9">
        <w:rPr>
          <w:rStyle w:val="Siln"/>
        </w:rPr>
        <w:t>zařízení</w:t>
      </w:r>
      <w:r w:rsidR="00646A87">
        <w:rPr>
          <w:rStyle w:val="Siln"/>
        </w:rPr>
        <w:t>m</w:t>
      </w:r>
      <w:r w:rsidRPr="00D27BE9">
        <w:rPr>
          <w:rStyle w:val="Siln"/>
        </w:rPr>
        <w:t xml:space="preserve"> IBM</w:t>
      </w:r>
    </w:p>
    <w:bookmarkStart w:id="1" w:name="_MON_1782812986"/>
    <w:bookmarkEnd w:id="1"/>
    <w:p w14:paraId="39ADF912" w14:textId="5F82AED9" w:rsidR="00703840" w:rsidRDefault="001851E1" w:rsidP="00703840">
      <w:pPr>
        <w:rPr>
          <w:rStyle w:val="Siln"/>
          <w:rFonts w:cs="Arial"/>
          <w:b w:val="0"/>
        </w:rPr>
      </w:pPr>
      <w:r w:rsidRPr="00D27BE9">
        <w:rPr>
          <w:rStyle w:val="Siln"/>
          <w:rFonts w:cs="Arial"/>
          <w:b w:val="0"/>
        </w:rPr>
        <w:object w:dxaOrig="10468" w:dyaOrig="4632" w14:anchorId="637375FF">
          <v:shape id="_x0000_i1026" type="#_x0000_t75" style="width:491.25pt;height:234.75pt" o:ole="">
            <v:imagedata r:id="rId8" o:title=""/>
          </v:shape>
          <o:OLEObject Type="Embed" ProgID="Excel.Sheet.12" ShapeID="_x0000_i1026" DrawAspect="Content" ObjectID="_1792303716" r:id="rId9"/>
        </w:object>
      </w:r>
    </w:p>
    <w:p w14:paraId="6239002D" w14:textId="77777777" w:rsidR="00703840" w:rsidRDefault="00703840" w:rsidP="00703840">
      <w:pPr>
        <w:rPr>
          <w:rFonts w:cs="Arial"/>
          <w:i/>
          <w:iCs/>
        </w:rPr>
      </w:pPr>
    </w:p>
    <w:p w14:paraId="550339DF" w14:textId="7534825E" w:rsidR="008A216A" w:rsidRDefault="008A216A" w:rsidP="00703840">
      <w:pPr>
        <w:rPr>
          <w:rFonts w:cs="Arial"/>
          <w:i/>
          <w:iCs/>
        </w:rPr>
      </w:pPr>
      <w:r>
        <w:rPr>
          <w:rFonts w:cs="Arial"/>
          <w:i/>
          <w:iCs/>
        </w:rPr>
        <w:t>Celková souhrnná nabídková cena v Kč bez DPH</w:t>
      </w:r>
      <w:r w:rsidR="007F0473">
        <w:rPr>
          <w:rFonts w:cs="Arial"/>
          <w:i/>
          <w:iCs/>
        </w:rPr>
        <w:t>:</w:t>
      </w:r>
      <w:r>
        <w:rPr>
          <w:rFonts w:cs="Arial"/>
          <w:i/>
          <w:iCs/>
        </w:rPr>
        <w:t xml:space="preserve"> </w:t>
      </w:r>
      <w:r w:rsidR="007F0473" w:rsidRPr="007F0473">
        <w:rPr>
          <w:rFonts w:cs="Arial"/>
          <w:i/>
          <w:iCs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7F0473" w:rsidRPr="007F0473">
        <w:rPr>
          <w:rFonts w:cs="Arial"/>
          <w:i/>
          <w:iCs/>
          <w:highlight w:val="yellow"/>
        </w:rPr>
        <w:instrText xml:space="preserve"> FORMTEXT </w:instrText>
      </w:r>
      <w:r w:rsidR="007F0473" w:rsidRPr="007F0473">
        <w:rPr>
          <w:rFonts w:cs="Arial"/>
          <w:i/>
          <w:iCs/>
          <w:highlight w:val="yellow"/>
        </w:rPr>
      </w:r>
      <w:r w:rsidR="007F0473" w:rsidRPr="007F0473">
        <w:rPr>
          <w:rFonts w:cs="Arial"/>
          <w:i/>
          <w:iCs/>
          <w:highlight w:val="yellow"/>
        </w:rPr>
        <w:fldChar w:fldCharType="separate"/>
      </w:r>
      <w:r w:rsidR="007F0473" w:rsidRPr="007F0473">
        <w:rPr>
          <w:rFonts w:cs="Arial"/>
          <w:i/>
          <w:iCs/>
          <w:noProof/>
          <w:highlight w:val="yellow"/>
        </w:rPr>
        <w:t> </w:t>
      </w:r>
      <w:r w:rsidR="007F0473" w:rsidRPr="007F0473">
        <w:rPr>
          <w:rFonts w:cs="Arial"/>
          <w:i/>
          <w:iCs/>
          <w:noProof/>
          <w:highlight w:val="yellow"/>
        </w:rPr>
        <w:t> </w:t>
      </w:r>
      <w:r w:rsidR="007F0473" w:rsidRPr="007F0473">
        <w:rPr>
          <w:rFonts w:cs="Arial"/>
          <w:i/>
          <w:iCs/>
          <w:noProof/>
          <w:highlight w:val="yellow"/>
        </w:rPr>
        <w:t> </w:t>
      </w:r>
      <w:r w:rsidR="007F0473" w:rsidRPr="007F0473">
        <w:rPr>
          <w:rFonts w:cs="Arial"/>
          <w:i/>
          <w:iCs/>
          <w:noProof/>
          <w:highlight w:val="yellow"/>
        </w:rPr>
        <w:t> </w:t>
      </w:r>
      <w:r w:rsidR="007F0473" w:rsidRPr="007F0473">
        <w:rPr>
          <w:rFonts w:cs="Arial"/>
          <w:i/>
          <w:iCs/>
          <w:noProof/>
          <w:highlight w:val="yellow"/>
        </w:rPr>
        <w:t> </w:t>
      </w:r>
      <w:r w:rsidR="007F0473" w:rsidRPr="007F0473">
        <w:rPr>
          <w:rFonts w:cs="Arial"/>
          <w:i/>
          <w:iCs/>
          <w:highlight w:val="yellow"/>
        </w:rPr>
        <w:fldChar w:fldCharType="end"/>
      </w:r>
      <w:bookmarkEnd w:id="2"/>
    </w:p>
    <w:p w14:paraId="1293A0C9" w14:textId="472F448F" w:rsidR="00703840" w:rsidRDefault="00703840" w:rsidP="001851E1">
      <w:r w:rsidRPr="00010AC3">
        <w:rPr>
          <w:rFonts w:cs="Arial"/>
          <w:i/>
          <w:iCs/>
        </w:rPr>
        <w:t>(Tabulk</w:t>
      </w:r>
      <w:r>
        <w:rPr>
          <w:rFonts w:cs="Arial"/>
          <w:i/>
          <w:iCs/>
        </w:rPr>
        <w:t>y</w:t>
      </w:r>
      <w:r w:rsidRPr="00010AC3">
        <w:rPr>
          <w:rFonts w:cs="Arial"/>
          <w:i/>
          <w:iCs/>
        </w:rPr>
        <w:t xml:space="preserve"> lze po rozkliknutí vyplnit)</w:t>
      </w:r>
    </w:p>
    <w:p w14:paraId="37A1C17D" w14:textId="77777777" w:rsidR="003102B4" w:rsidRDefault="003102B4"/>
    <w:sectPr w:rsidR="003102B4" w:rsidSect="007A61AB">
      <w:headerReference w:type="default" r:id="rId10"/>
      <w:pgSz w:w="11906" w:h="16838"/>
      <w:pgMar w:top="1417" w:right="1133" w:bottom="1276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92F0A" w14:textId="77777777" w:rsidR="00770666" w:rsidRDefault="00770666">
      <w:pPr>
        <w:spacing w:after="0"/>
      </w:pPr>
      <w:r>
        <w:separator/>
      </w:r>
    </w:p>
  </w:endnote>
  <w:endnote w:type="continuationSeparator" w:id="0">
    <w:p w14:paraId="01FC783A" w14:textId="77777777" w:rsidR="00770666" w:rsidRDefault="00770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8D6B1" w14:textId="77777777" w:rsidR="00770666" w:rsidRDefault="00770666">
      <w:pPr>
        <w:spacing w:after="0"/>
      </w:pPr>
      <w:r>
        <w:separator/>
      </w:r>
    </w:p>
  </w:footnote>
  <w:footnote w:type="continuationSeparator" w:id="0">
    <w:p w14:paraId="10CD090A" w14:textId="77777777" w:rsidR="00770666" w:rsidRDefault="00770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4FD5D" w14:textId="4DDEE4E5" w:rsidR="007B32DE" w:rsidRDefault="00A82CF7" w:rsidP="007B32DE">
    <w:pPr>
      <w:pStyle w:val="Zhlav"/>
      <w:pBdr>
        <w:bottom w:val="single" w:sz="4" w:space="1" w:color="auto"/>
      </w:pBdr>
      <w:tabs>
        <w:tab w:val="clear" w:pos="9072"/>
        <w:tab w:val="right" w:pos="9214"/>
      </w:tabs>
      <w:spacing w:after="0"/>
    </w:pPr>
    <w:r>
      <w:t>ČEPRO, a.s.</w:t>
    </w:r>
    <w:r>
      <w:tab/>
      <w:t xml:space="preserve">Zadávací dokumentace č. </w:t>
    </w:r>
    <w:r w:rsidR="0017304C">
      <w:t>150</w:t>
    </w:r>
    <w:r>
      <w:t>/24/OCN</w:t>
    </w:r>
    <w:r>
      <w:tab/>
    </w:r>
    <w:r w:rsidR="007B32DE">
      <w:t xml:space="preserve">Stránka </w:t>
    </w:r>
    <w:r w:rsidR="007B32DE">
      <w:rPr>
        <w:b/>
        <w:bCs/>
      </w:rPr>
      <w:fldChar w:fldCharType="begin"/>
    </w:r>
    <w:r w:rsidR="007B32DE">
      <w:rPr>
        <w:b/>
        <w:bCs/>
      </w:rPr>
      <w:instrText>PAGE  \* Arabic  \* MERGEFORMAT</w:instrText>
    </w:r>
    <w:r w:rsidR="007B32DE">
      <w:rPr>
        <w:b/>
        <w:bCs/>
      </w:rPr>
      <w:fldChar w:fldCharType="separate"/>
    </w:r>
    <w:r w:rsidR="007B32DE">
      <w:rPr>
        <w:b/>
        <w:bCs/>
      </w:rPr>
      <w:t>1</w:t>
    </w:r>
    <w:r w:rsidR="007B32DE">
      <w:rPr>
        <w:b/>
        <w:bCs/>
      </w:rPr>
      <w:fldChar w:fldCharType="end"/>
    </w:r>
    <w:r w:rsidR="007B32DE">
      <w:rPr>
        <w:b/>
        <w:bCs/>
      </w:rPr>
      <w:t xml:space="preserve"> </w:t>
    </w:r>
    <w:r w:rsidR="007B32DE">
      <w:t xml:space="preserve">z </w:t>
    </w:r>
    <w:r w:rsidR="007B32DE">
      <w:rPr>
        <w:b/>
        <w:bCs/>
      </w:rPr>
      <w:fldChar w:fldCharType="begin"/>
    </w:r>
    <w:r w:rsidR="007B32DE">
      <w:rPr>
        <w:b/>
        <w:bCs/>
      </w:rPr>
      <w:instrText>NUMPAGES  \* Arabic  \* MERGEFORMAT</w:instrText>
    </w:r>
    <w:r w:rsidR="007B32DE">
      <w:rPr>
        <w:b/>
        <w:bCs/>
      </w:rPr>
      <w:fldChar w:fldCharType="separate"/>
    </w:r>
    <w:r w:rsidR="007B32DE">
      <w:rPr>
        <w:b/>
        <w:bCs/>
      </w:rPr>
      <w:t>2</w:t>
    </w:r>
    <w:r w:rsidR="007B32DE">
      <w:rPr>
        <w:b/>
        <w:bCs/>
      </w:rPr>
      <w:fldChar w:fldCharType="end"/>
    </w:r>
  </w:p>
  <w:p w14:paraId="67568FBA" w14:textId="6195714B" w:rsidR="00A82CF7" w:rsidRDefault="00E040B0" w:rsidP="007B32DE">
    <w:pPr>
      <w:pStyle w:val="Zhlav"/>
      <w:pBdr>
        <w:bottom w:val="single" w:sz="4" w:space="1" w:color="auto"/>
      </w:pBdr>
      <w:tabs>
        <w:tab w:val="clear" w:pos="9072"/>
        <w:tab w:val="right" w:pos="9214"/>
      </w:tabs>
      <w:spacing w:after="0"/>
    </w:pPr>
    <w:r>
      <w:tab/>
    </w:r>
    <w:r w:rsidR="00A82CF7">
      <w:t>Hardwarová a softwarová podpora produktů IBM</w:t>
    </w:r>
    <w:r w:rsidR="00A82CF7">
      <w:tab/>
    </w:r>
  </w:p>
  <w:p w14:paraId="448C0740" w14:textId="1A621E71" w:rsidR="00703840" w:rsidRPr="00A82CF7" w:rsidRDefault="00703840" w:rsidP="00A82CF7">
    <w:pPr>
      <w:pStyle w:val="Zhlav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40"/>
    <w:rsid w:val="00052E88"/>
    <w:rsid w:val="00117EB5"/>
    <w:rsid w:val="0017304C"/>
    <w:rsid w:val="001851E1"/>
    <w:rsid w:val="002B4A91"/>
    <w:rsid w:val="003102B4"/>
    <w:rsid w:val="00646A87"/>
    <w:rsid w:val="00703840"/>
    <w:rsid w:val="00725743"/>
    <w:rsid w:val="00747932"/>
    <w:rsid w:val="00770666"/>
    <w:rsid w:val="007B32DE"/>
    <w:rsid w:val="007F0473"/>
    <w:rsid w:val="008A216A"/>
    <w:rsid w:val="008F3ACC"/>
    <w:rsid w:val="00A25C1A"/>
    <w:rsid w:val="00A82CF7"/>
    <w:rsid w:val="00A93BA6"/>
    <w:rsid w:val="00AA341D"/>
    <w:rsid w:val="00AA68F2"/>
    <w:rsid w:val="00E040B0"/>
    <w:rsid w:val="00E175B7"/>
    <w:rsid w:val="00E3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ACF9997"/>
  <w15:chartTrackingRefBased/>
  <w15:docId w15:val="{C5228041-386D-494F-A39D-9A85CD3D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Cs w:val="2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840"/>
    <w:pPr>
      <w:spacing w:after="120"/>
      <w:jc w:val="both"/>
    </w:pPr>
    <w:rPr>
      <w:rFonts w:eastAsia="Times New Roman" w:cs="Times New Roman"/>
      <w:kern w:val="0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0384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703840"/>
    <w:rPr>
      <w:rFonts w:eastAsia="Times New Roman" w:cs="Times New Roman"/>
      <w:kern w:val="0"/>
      <w:sz w:val="16"/>
      <w:szCs w:val="24"/>
      <w:lang w:eastAsia="cs-CZ"/>
      <w14:ligatures w14:val="none"/>
    </w:rPr>
  </w:style>
  <w:style w:type="character" w:styleId="Siln">
    <w:name w:val="Strong"/>
    <w:qFormat/>
    <w:rsid w:val="00703840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A82CF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82CF7"/>
    <w:rPr>
      <w:rFonts w:eastAsia="Times New Roman" w:cs="Times New Roman"/>
      <w:kern w:val="0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A25C1A"/>
    <w:rPr>
      <w:rFonts w:eastAsia="Times New Roman" w:cs="Times New Roman"/>
      <w:kern w:val="0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314</Characters>
  <Application>Microsoft Office Word</Application>
  <DocSecurity>0</DocSecurity>
  <Lines>2</Lines>
  <Paragraphs>1</Paragraphs>
  <ScaleCrop>false</ScaleCrop>
  <Company>ČEPRO, a.s.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19</cp:revision>
  <dcterms:created xsi:type="dcterms:W3CDTF">2024-02-29T08:55:00Z</dcterms:created>
  <dcterms:modified xsi:type="dcterms:W3CDTF">2024-11-05T08:21:00Z</dcterms:modified>
</cp:coreProperties>
</file>