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B189E" w14:textId="77777777" w:rsidR="00724AEC" w:rsidRPr="006B68E9" w:rsidRDefault="00120F5F" w:rsidP="00D26E3F">
      <w:pPr>
        <w:pStyle w:val="Nadpis1"/>
        <w:jc w:val="center"/>
        <w:rPr>
          <w:rFonts w:cs="Arial"/>
          <w:sz w:val="32"/>
          <w:szCs w:val="32"/>
        </w:rPr>
      </w:pPr>
      <w:r>
        <w:rPr>
          <w:rFonts w:cs="Arial"/>
          <w:sz w:val="32"/>
          <w:szCs w:val="32"/>
        </w:rPr>
        <w:t>Příloha č. 7</w:t>
      </w:r>
      <w:r w:rsidR="005B0E94" w:rsidRPr="006B68E9">
        <w:rPr>
          <w:rFonts w:cs="Arial"/>
          <w:sz w:val="32"/>
          <w:szCs w:val="32"/>
        </w:rPr>
        <w:t xml:space="preserve"> – Vzor Smlouvy o zpracování osobních údajů </w:t>
      </w:r>
    </w:p>
    <w:p w14:paraId="315C12BB" w14:textId="77777777" w:rsidR="00D26E3F" w:rsidRPr="006B68E9" w:rsidRDefault="00D26E3F" w:rsidP="00D26E3F">
      <w:pPr>
        <w:pStyle w:val="Odstavec11"/>
        <w:tabs>
          <w:tab w:val="num" w:pos="574"/>
        </w:tabs>
        <w:ind w:left="574" w:hanging="432"/>
        <w:rPr>
          <w:rFonts w:cs="Arial"/>
        </w:rPr>
      </w:pPr>
    </w:p>
    <w:p w14:paraId="344765A7"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321389B7" w14:textId="77777777" w:rsidR="005B0E94" w:rsidRPr="006B68E9" w:rsidRDefault="005B0E94" w:rsidP="005B0E94">
      <w:pPr>
        <w:pStyle w:val="KSBTxT"/>
        <w:spacing w:before="0"/>
        <w:jc w:val="center"/>
        <w:rPr>
          <w:rFonts w:ascii="Arial" w:hAnsi="Arial" w:cs="Arial"/>
        </w:rPr>
      </w:pPr>
    </w:p>
    <w:p w14:paraId="32970759"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6701C150" w14:textId="04EE3421"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Ing. Helenou </w:t>
      </w:r>
      <w:proofErr w:type="spellStart"/>
      <w:r w:rsidRPr="006B68E9">
        <w:t>Hostkovou</w:t>
      </w:r>
      <w:proofErr w:type="spellEnd"/>
      <w:r w:rsidRPr="006B68E9">
        <w:t>, místopředsedkyní představenstva („</w:t>
      </w:r>
      <w:r w:rsidRPr="006B68E9">
        <w:rPr>
          <w:b/>
        </w:rPr>
        <w:t>Správce</w:t>
      </w:r>
      <w:r w:rsidRPr="006B68E9">
        <w:t xml:space="preserve">“), </w:t>
      </w:r>
    </w:p>
    <w:p w14:paraId="49620E0D"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51C1E974" w14:textId="77777777" w:rsidR="005B0E94" w:rsidRPr="006B68E9" w:rsidRDefault="005B0E94" w:rsidP="0022309A">
      <w:pPr>
        <w:pStyle w:val="Odstavec11"/>
        <w:numPr>
          <w:ilvl w:val="1"/>
          <w:numId w:val="13"/>
        </w:numPr>
        <w:tabs>
          <w:tab w:val="clear" w:pos="720"/>
        </w:tabs>
        <w:rPr>
          <w:b/>
        </w:rPr>
      </w:pPr>
      <w:r w:rsidRPr="006B68E9">
        <w:rPr>
          <w:b/>
        </w:rPr>
        <w:t>[*],</w:t>
      </w:r>
      <w:r w:rsidRPr="006B68E9">
        <w:t xml:space="preserve"> se sídlem </w:t>
      </w:r>
      <w:r w:rsidRPr="006B68E9">
        <w:rPr>
          <w:b/>
        </w:rPr>
        <w:t>[*],</w:t>
      </w:r>
      <w:r w:rsidRPr="006B68E9">
        <w:t xml:space="preserve"> zapsaná v obchodním rejstříku vedeném </w:t>
      </w:r>
      <w:r w:rsidRPr="006B68E9">
        <w:rPr>
          <w:b/>
        </w:rPr>
        <w:t>[*]</w:t>
      </w:r>
      <w:r w:rsidRPr="006B68E9">
        <w:t xml:space="preserve"> soudem v </w:t>
      </w:r>
      <w:r w:rsidRPr="006B68E9">
        <w:rPr>
          <w:b/>
        </w:rPr>
        <w:t xml:space="preserve">[*] </w:t>
      </w:r>
      <w:r w:rsidRPr="006B68E9">
        <w:t xml:space="preserve">pod </w:t>
      </w:r>
      <w:proofErr w:type="spellStart"/>
      <w:r w:rsidRPr="006B68E9">
        <w:t>sp</w:t>
      </w:r>
      <w:proofErr w:type="spellEnd"/>
      <w:r w:rsidRPr="006B68E9">
        <w:t xml:space="preserve">. zn. </w:t>
      </w:r>
      <w:r w:rsidRPr="006B68E9">
        <w:rPr>
          <w:b/>
        </w:rPr>
        <w:t>[*]</w:t>
      </w:r>
      <w:r w:rsidRPr="006B68E9">
        <w:t xml:space="preserve">, zastoupená </w:t>
      </w:r>
      <w:r w:rsidRPr="006B68E9">
        <w:rPr>
          <w:b/>
        </w:rPr>
        <w:t>[*]</w:t>
      </w:r>
      <w:r w:rsidRPr="006B68E9">
        <w:t xml:space="preserve"> („</w:t>
      </w:r>
      <w:r w:rsidRPr="006B68E9">
        <w:rPr>
          <w:b/>
        </w:rPr>
        <w:t>Zpracovatel</w:t>
      </w:r>
      <w:r w:rsidRPr="006B68E9">
        <w:t>“)</w:t>
      </w:r>
    </w:p>
    <w:p w14:paraId="1725F417" w14:textId="77777777"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2611CDE1" w14:textId="77777777" w:rsidR="005B0E94" w:rsidRPr="006B68E9" w:rsidRDefault="005B0E94" w:rsidP="0022309A">
      <w:pPr>
        <w:pStyle w:val="Nadpis2"/>
        <w:ind w:left="644"/>
        <w:rPr>
          <w:caps/>
          <w:sz w:val="22"/>
          <w:szCs w:val="28"/>
        </w:rPr>
      </w:pPr>
      <w:r w:rsidRPr="006B68E9">
        <w:rPr>
          <w:caps/>
          <w:sz w:val="22"/>
          <w:szCs w:val="28"/>
        </w:rPr>
        <w:t>Vzhledem k tomu, že:</w:t>
      </w:r>
    </w:p>
    <w:p w14:paraId="1413FB12" w14:textId="6F3F033A" w:rsidR="005B0E94" w:rsidRPr="006B68E9" w:rsidRDefault="005B0E94" w:rsidP="0022309A">
      <w:pPr>
        <w:pStyle w:val="Odstavec11"/>
        <w:numPr>
          <w:ilvl w:val="1"/>
          <w:numId w:val="12"/>
        </w:numPr>
        <w:tabs>
          <w:tab w:val="clear" w:pos="720"/>
        </w:tabs>
      </w:pPr>
      <w:r w:rsidRPr="006B68E9">
        <w:t>Strany uzavřely dne</w:t>
      </w:r>
      <w:r w:rsidRPr="006B68E9">
        <w:rPr>
          <w:b/>
        </w:rPr>
        <w:t xml:space="preserve"> [*]</w:t>
      </w:r>
      <w:r w:rsidR="0022309A" w:rsidRPr="006B68E9">
        <w:t xml:space="preserve"> </w:t>
      </w:r>
      <w:r w:rsidRPr="006B68E9">
        <w:t xml:space="preserve">Smlouvu č. </w:t>
      </w:r>
      <w:r w:rsidRPr="006B68E9">
        <w:rPr>
          <w:b/>
        </w:rPr>
        <w:t>[*]</w:t>
      </w:r>
      <w:r w:rsidRPr="006B68E9">
        <w:t xml:space="preserve"> o poskytování služeb podpory, údržby, a rozvoje Aplikace</w:t>
      </w:r>
      <w:r w:rsidR="00872923">
        <w:t xml:space="preserve"> SAP</w:t>
      </w:r>
      <w:r w:rsidRPr="006B68E9">
        <w:t xml:space="preserve"> </w:t>
      </w:r>
      <w:r w:rsidRPr="006B68E9">
        <w:rPr>
          <w:b/>
        </w:rPr>
        <w:t>(„Hlavní smlouva“</w:t>
      </w:r>
      <w:r w:rsidRPr="006B68E9">
        <w:t>), na základě</w:t>
      </w:r>
      <w:r w:rsidR="00872923">
        <w:t>,</w:t>
      </w:r>
      <w:r w:rsidRPr="006B68E9">
        <w:t xml:space="preserve"> které Zpracovatel poskytuje Správci zejména </w:t>
      </w:r>
      <w:r w:rsidR="007748C0">
        <w:t>následující</w:t>
      </w:r>
      <w:r w:rsidRPr="006B68E9">
        <w:t xml:space="preserve"> služby: </w:t>
      </w:r>
      <w:r w:rsidR="00872923">
        <w:rPr>
          <w:b/>
        </w:rPr>
        <w:t>Z</w:t>
      </w:r>
      <w:r w:rsidR="00872923" w:rsidRPr="00872923">
        <w:rPr>
          <w:b/>
        </w:rPr>
        <w:t>ajištění servisních služeb pro řádný provoz, užívání, modifikace a</w:t>
      </w:r>
      <w:r w:rsidR="009E6F8E">
        <w:rPr>
          <w:b/>
        </w:rPr>
        <w:t> </w:t>
      </w:r>
      <w:r w:rsidR="00872923" w:rsidRPr="00872923">
        <w:rPr>
          <w:b/>
        </w:rPr>
        <w:t xml:space="preserve">rozvoj </w:t>
      </w:r>
      <w:r w:rsidR="00872923">
        <w:rPr>
          <w:b/>
        </w:rPr>
        <w:t xml:space="preserve">Aplikace </w:t>
      </w:r>
      <w:r w:rsidR="00872923" w:rsidRPr="00872923">
        <w:rPr>
          <w:b/>
        </w:rPr>
        <w:t>SAP (jeho jednotlivých modulů)</w:t>
      </w:r>
      <w:r w:rsidR="00872923">
        <w:rPr>
          <w:b/>
        </w:rPr>
        <w:t xml:space="preserve"> a</w:t>
      </w:r>
      <w:r w:rsidR="00872923" w:rsidRPr="00872923">
        <w:rPr>
          <w:b/>
        </w:rPr>
        <w:t xml:space="preserve"> jeho rozhraní na externí aplikace dle požadavků a potřeb zadavatele</w:t>
      </w:r>
      <w:r w:rsidR="00872923" w:rsidRPr="00872923" w:rsidDel="00872923">
        <w:rPr>
          <w:rStyle w:val="Odkaznakoment"/>
          <w:b/>
          <w:sz w:val="20"/>
          <w:szCs w:val="20"/>
        </w:rPr>
        <w:t xml:space="preserve"> </w:t>
      </w:r>
      <w:r w:rsidRPr="006B68E9">
        <w:t>(</w:t>
      </w:r>
      <w:r w:rsidRPr="006B68E9">
        <w:rPr>
          <w:b/>
        </w:rPr>
        <w:t>„Služby“</w:t>
      </w:r>
      <w:r w:rsidRPr="006B68E9">
        <w:t>);</w:t>
      </w:r>
    </w:p>
    <w:p w14:paraId="5D939C35" w14:textId="77777777"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02DC7FB7" w14:textId="77777777"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14:paraId="601C3684"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35645826"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65966D63"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56EF6906"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399CE0E6" w14:textId="65CE2997" w:rsidR="005B0E94" w:rsidRPr="009E6F8E" w:rsidRDefault="005B0E94" w:rsidP="0022309A">
      <w:pPr>
        <w:pStyle w:val="Odstavec11"/>
        <w:numPr>
          <w:ilvl w:val="1"/>
          <w:numId w:val="10"/>
        </w:numPr>
        <w:tabs>
          <w:tab w:val="clear" w:pos="720"/>
          <w:tab w:val="num" w:pos="574"/>
        </w:tabs>
        <w:ind w:left="574" w:hanging="432"/>
        <w:rPr>
          <w:bCs/>
        </w:rPr>
      </w:pPr>
      <w:bookmarkStart w:id="0" w:name="_Ref501372072"/>
      <w:r w:rsidRPr="009E6F8E">
        <w:rPr>
          <w:b/>
          <w:bCs/>
        </w:rPr>
        <w:t>Rozsah zpracování.</w:t>
      </w:r>
      <w:r w:rsidRPr="009E6F8E">
        <w:rPr>
          <w:bCs/>
        </w:rPr>
        <w:t xml:space="preserve"> </w:t>
      </w:r>
      <w:bookmarkEnd w:id="0"/>
      <w:r w:rsidRPr="009E6F8E">
        <w:rPr>
          <w:bCs/>
        </w:rPr>
        <w:t xml:space="preserve">V rámci poskytování Služeb Zpracovatelem může docházet, je-li to nezbytně pro poskytování Služby nutné, k nahlížení na osobní údaje </w:t>
      </w:r>
      <w:r w:rsidRPr="009E6F8E">
        <w:rPr>
          <w:bCs/>
        </w:rPr>
        <w:t>zákazníků,</w:t>
      </w:r>
      <w:r w:rsidR="006E4545" w:rsidRPr="009E6F8E">
        <w:rPr>
          <w:bCs/>
        </w:rPr>
        <w:t xml:space="preserve"> odběratelů,</w:t>
      </w:r>
      <w:r w:rsidRPr="009E6F8E">
        <w:rPr>
          <w:bCs/>
        </w:rPr>
        <w:t xml:space="preserve"> nájemců čerpacích stanic, dodavatelů, dopravců a zaměstnanců těchto subjektů, zejména kontaktní a identifikační údaje, platební údaje, údaje o uskutečněných objednávkách, dodávkách a odběrech. </w:t>
      </w:r>
      <w:r w:rsidRPr="009E6F8E">
        <w:rPr>
          <w:bCs/>
        </w:rPr>
        <w:t xml:space="preserve">Předmětem zpracování nejsou zvláštní kategorie osobních údajů ve smyslu čl. 9 GDPR.  </w:t>
      </w:r>
    </w:p>
    <w:p w14:paraId="526CA99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14:paraId="2DB34ED1" w14:textId="374F186C" w:rsidR="005B0E94" w:rsidRPr="009E6F8E" w:rsidRDefault="005B0E94" w:rsidP="0022309A">
      <w:pPr>
        <w:pStyle w:val="Odstavec11"/>
        <w:numPr>
          <w:ilvl w:val="1"/>
          <w:numId w:val="10"/>
        </w:numPr>
        <w:tabs>
          <w:tab w:val="clear" w:pos="720"/>
          <w:tab w:val="num" w:pos="574"/>
        </w:tabs>
        <w:ind w:left="574" w:hanging="432"/>
        <w:rPr>
          <w:bCs/>
        </w:rPr>
      </w:pPr>
      <w:r w:rsidRPr="009E6F8E">
        <w:rPr>
          <w:b/>
          <w:bCs/>
        </w:rPr>
        <w:t>Způsob zpracování.</w:t>
      </w:r>
      <w:r w:rsidRPr="009E6F8E">
        <w:rPr>
          <w:bCs/>
        </w:rPr>
        <w:t xml:space="preserve"> Osobní údaje mohou být na základě této Smlouvy zpracovávány pouze následujícím způsobem: nahlížením při poskytování servisní činnosti</w:t>
      </w:r>
      <w:r w:rsidR="006E4545" w:rsidRPr="009E6F8E">
        <w:rPr>
          <w:bCs/>
        </w:rPr>
        <w:t>.</w:t>
      </w:r>
      <w:r w:rsidRPr="009E6F8E">
        <w:rPr>
          <w:bCs/>
        </w:rPr>
        <w:t xml:space="preserve"> Zpracovatel není oprávněn osobní údaje předávat jiným subjektům.</w:t>
      </w:r>
    </w:p>
    <w:p w14:paraId="52E3618B" w14:textId="77777777" w:rsidR="005B0E94" w:rsidRPr="006B68E9" w:rsidRDefault="005B0E94" w:rsidP="0022309A">
      <w:pPr>
        <w:pStyle w:val="Odstavec11"/>
        <w:numPr>
          <w:ilvl w:val="1"/>
          <w:numId w:val="10"/>
        </w:numPr>
        <w:tabs>
          <w:tab w:val="clear" w:pos="720"/>
          <w:tab w:val="num" w:pos="574"/>
        </w:tabs>
        <w:ind w:left="574" w:hanging="432"/>
        <w:rPr>
          <w:bCs/>
        </w:rPr>
      </w:pPr>
      <w:r w:rsidRPr="009E6F8E">
        <w:rPr>
          <w:b/>
          <w:bCs/>
        </w:rPr>
        <w:t>Zpracovatel jako správce.</w:t>
      </w:r>
      <w:r w:rsidRPr="009E6F8E">
        <w:rPr>
          <w:bCs/>
        </w:rPr>
        <w:t xml:space="preserve"> Správce určuje Zpracovateli prostřednictvím pokynů účel a</w:t>
      </w:r>
      <w:r w:rsidRPr="006B68E9">
        <w:rPr>
          <w:bCs/>
        </w:rPr>
        <w:t xml:space="preserve"> </w:t>
      </w:r>
      <w:r w:rsidRPr="006B68E9">
        <w:rPr>
          <w:bCs/>
        </w:rPr>
        <w:t>prostředky zpracování osobních údajů. Určí-li Zpracovatel nad rámec této Smlouvy účel a prostředky zpracování osobních údajů, považuje se ve vztahu k takovému zpracování za správce a za toto zpracování má plnou odpovědnost.</w:t>
      </w:r>
    </w:p>
    <w:p w14:paraId="7822057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4C3946C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4C5D2D5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2DA03AE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77010F9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7EBF822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13F1B0E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3A1D069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 Smlouvy).</w:t>
      </w:r>
    </w:p>
    <w:p w14:paraId="06933CF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59972666"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doba zpracování osobních údajů</w:t>
      </w:r>
    </w:p>
    <w:p w14:paraId="16A9004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6C7B9859" w14:textId="77777777" w:rsidR="005B0E94" w:rsidRPr="006B68E9" w:rsidRDefault="005B0E94" w:rsidP="0022309A">
      <w:pPr>
        <w:pStyle w:val="Odstavec11"/>
        <w:numPr>
          <w:ilvl w:val="1"/>
          <w:numId w:val="10"/>
        </w:numPr>
        <w:tabs>
          <w:tab w:val="clear" w:pos="720"/>
          <w:tab w:val="num" w:pos="574"/>
        </w:tabs>
        <w:ind w:left="574" w:hanging="432"/>
        <w:rPr>
          <w:bCs/>
        </w:rPr>
      </w:pPr>
      <w:bookmarkStart w:id="1"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1"/>
      <w:r w:rsidRPr="006B68E9">
        <w:rPr>
          <w:bCs/>
        </w:rPr>
        <w:t xml:space="preserve"> </w:t>
      </w:r>
    </w:p>
    <w:p w14:paraId="5C908D4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308811C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6F1F530A" w14:textId="77777777" w:rsidR="005B0E94" w:rsidRPr="006B68E9" w:rsidRDefault="005B0E94" w:rsidP="0022309A">
      <w:pPr>
        <w:pStyle w:val="Odstavec11"/>
        <w:numPr>
          <w:ilvl w:val="1"/>
          <w:numId w:val="10"/>
        </w:numPr>
        <w:tabs>
          <w:tab w:val="clear" w:pos="720"/>
          <w:tab w:val="num" w:pos="574"/>
        </w:tabs>
        <w:ind w:left="574" w:hanging="432"/>
        <w:rPr>
          <w:bCs/>
        </w:rPr>
      </w:pPr>
      <w:bookmarkStart w:id="2" w:name="_Ref500518807"/>
      <w:bookmarkStart w:id="3"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2"/>
      <w:r w:rsidRPr="006B68E9">
        <w:rPr>
          <w:bCs/>
        </w:rPr>
        <w:t xml:space="preserve"> </w:t>
      </w:r>
    </w:p>
    <w:p w14:paraId="1FC18C9D" w14:textId="77777777" w:rsidR="005B0E94" w:rsidRPr="006B68E9" w:rsidRDefault="005B0E94" w:rsidP="0022309A">
      <w:pPr>
        <w:pStyle w:val="Odstavec11"/>
        <w:numPr>
          <w:ilvl w:val="1"/>
          <w:numId w:val="10"/>
        </w:numPr>
        <w:tabs>
          <w:tab w:val="clear" w:pos="720"/>
          <w:tab w:val="num" w:pos="574"/>
        </w:tabs>
        <w:ind w:left="574" w:hanging="432"/>
        <w:rPr>
          <w:bCs/>
        </w:rPr>
      </w:pPr>
      <w:bookmarkStart w:id="4" w:name="_Ref504649841"/>
      <w:bookmarkEnd w:id="3"/>
      <w:r w:rsidRPr="006B68E9">
        <w:rPr>
          <w:bCs/>
        </w:rPr>
        <w:t>Zpracovatel bude při zpracování osobních údajů dodržovat zejména následující technická a organizační opatření:</w:t>
      </w:r>
    </w:p>
    <w:p w14:paraId="5F3C1EC0"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14:paraId="2074A30A"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359F70B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14:paraId="40B37A77"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406DEF3D"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547FBFFD"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43F53C07"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4"/>
    <w:p w14:paraId="320CC0B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14:paraId="2E493293" w14:textId="77777777" w:rsidR="005B0E94" w:rsidRPr="006B68E9" w:rsidRDefault="005B0E94" w:rsidP="0022309A">
      <w:pPr>
        <w:pStyle w:val="Odstavec11"/>
        <w:numPr>
          <w:ilvl w:val="1"/>
          <w:numId w:val="10"/>
        </w:numPr>
        <w:tabs>
          <w:tab w:val="clear" w:pos="720"/>
          <w:tab w:val="num" w:pos="574"/>
        </w:tabs>
        <w:ind w:left="574" w:hanging="432"/>
        <w:rPr>
          <w:bCs/>
        </w:rPr>
      </w:pPr>
      <w:bookmarkStart w:id="5"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5"/>
    </w:p>
    <w:p w14:paraId="4925F6F0"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Audit a povinnost součinnosti</w:t>
      </w:r>
    </w:p>
    <w:p w14:paraId="507F1E3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14:paraId="37B80E2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2B04FCD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79657150"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43B911C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2DEB1785"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Poruší-li Zpracovatel některou z povinností dle této Smlouvy, je povinen uhradit Správci smluvní pokutu ve výši </w:t>
      </w:r>
      <w:proofErr w:type="gramStart"/>
      <w:r w:rsidRPr="006B68E9">
        <w:rPr>
          <w:bCs/>
        </w:rPr>
        <w:t>10.000,-</w:t>
      </w:r>
      <w:proofErr w:type="gramEnd"/>
      <w:r w:rsidRPr="006B68E9">
        <w:rPr>
          <w:bCs/>
        </w:rPr>
        <w:t xml:space="preserve"> Kč za každé jednotlivé porušení povinnosti, a to do 15 dnů ode dne doručení písemné výzvy k jejímu zaplacení. Tímto ustanovením není dotčena povinnost k náhradě škody.</w:t>
      </w:r>
    </w:p>
    <w:p w14:paraId="2EF20D3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 (škody i nemajetkové újmy) nebo smluvní pokuty.</w:t>
      </w:r>
    </w:p>
    <w:p w14:paraId="16F14D19"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42277D51" w14:textId="77777777" w:rsidR="005B0E94" w:rsidRPr="006B68E9" w:rsidRDefault="005B0E94" w:rsidP="0022309A">
      <w:pPr>
        <w:pStyle w:val="Odstavec11"/>
        <w:numPr>
          <w:ilvl w:val="1"/>
          <w:numId w:val="10"/>
        </w:numPr>
        <w:tabs>
          <w:tab w:val="clear" w:pos="720"/>
          <w:tab w:val="num" w:pos="574"/>
        </w:tabs>
        <w:ind w:left="574" w:hanging="432"/>
        <w:rPr>
          <w:bCs/>
        </w:rPr>
      </w:pPr>
      <w:bookmarkStart w:id="6" w:name="_Ref500258888"/>
      <w:bookmarkStart w:id="7" w:name="_Ref500250409"/>
      <w:r w:rsidRPr="006B68E9">
        <w:rPr>
          <w:bCs/>
        </w:rPr>
        <w:t>Veškeré písemnosti dle této Smlouvy budou zasílány na aktuální adresu sídla protistrany zapsané ve veřejném rejstříku</w:t>
      </w:r>
      <w:bookmarkEnd w:id="6"/>
      <w:bookmarkEnd w:id="7"/>
      <w:r w:rsidRPr="006B68E9">
        <w:rPr>
          <w:bCs/>
        </w:rPr>
        <w:t>.</w:t>
      </w:r>
    </w:p>
    <w:p w14:paraId="7FFF5FF8"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03119B3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557D4D9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4316C9A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5C426800" w14:textId="77777777"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7A9CB684" w14:textId="77777777" w:rsidR="005B0E94" w:rsidRPr="006B68E9" w:rsidRDefault="005B0E94" w:rsidP="00A60133">
      <w:pPr>
        <w:pStyle w:val="Odstavec11"/>
        <w:numPr>
          <w:ilvl w:val="1"/>
          <w:numId w:val="16"/>
        </w:numPr>
        <w:tabs>
          <w:tab w:val="clear" w:pos="720"/>
        </w:tabs>
        <w:ind w:left="993" w:hanging="437"/>
        <w:rPr>
          <w:bCs/>
        </w:rPr>
      </w:pPr>
      <w:r w:rsidRPr="006B68E9">
        <w:rPr>
          <w:bCs/>
        </w:rPr>
        <w:t xml:space="preserve">Úřad pro ochranu osobních údajů či jiný dozorový orgán se Zpracovatelem a/nebo se Správcem, vždy v souvislosti s osobními údaji zpracovávanými pro Správce Zpracovatelem, zahájí správní řízení a/nebo rozhodne o porušení příslušných právních </w:t>
      </w:r>
      <w:r w:rsidRPr="006B68E9">
        <w:rPr>
          <w:bCs/>
        </w:rPr>
        <w:lastRenderedPageBreak/>
        <w:t>předpisů, zejména GDPR, a udělení nápravného opatření, včetně zejména, ale nikoliv výlučně, udělení pokuty; nebo</w:t>
      </w:r>
    </w:p>
    <w:p w14:paraId="6912E315" w14:textId="77777777"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149E83A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202D948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 Smlouvy.</w:t>
      </w:r>
    </w:p>
    <w:p w14:paraId="0FA6F5D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13326FA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řídí právními předpisy závaznými na území České republiky. Případné spory z této Smlouvy budou řešeny věcně příslušným soudem, místně příslušným dle místa sídla </w:t>
      </w:r>
      <w:r w:rsidRPr="006B68E9">
        <w:rPr>
          <w:bCs/>
        </w:rPr>
        <w:t>Správce.</w:t>
      </w:r>
    </w:p>
    <w:p w14:paraId="10F15F9D" w14:textId="0149019E"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je vyhotovena ve </w:t>
      </w:r>
      <w:r w:rsidR="00774FC4">
        <w:rPr>
          <w:bCs/>
        </w:rPr>
        <w:t>pěti</w:t>
      </w:r>
      <w:r w:rsidR="00774FC4" w:rsidRPr="006B68E9">
        <w:rPr>
          <w:bCs/>
        </w:rPr>
        <w:t xml:space="preserve"> </w:t>
      </w:r>
      <w:r w:rsidRPr="006B68E9">
        <w:rPr>
          <w:bCs/>
        </w:rPr>
        <w:t>(</w:t>
      </w:r>
      <w:r w:rsidR="00774FC4">
        <w:rPr>
          <w:bCs/>
        </w:rPr>
        <w:t>5</w:t>
      </w:r>
      <w:r w:rsidRPr="006B68E9">
        <w:rPr>
          <w:bCs/>
        </w:rPr>
        <w:t xml:space="preserve">) stejnopisech, přičemž </w:t>
      </w:r>
      <w:r w:rsidR="00774FC4">
        <w:rPr>
          <w:bCs/>
        </w:rPr>
        <w:t>Správce obdrží 3 vyhotovení a</w:t>
      </w:r>
      <w:r w:rsidR="009E6F8E">
        <w:rPr>
          <w:bCs/>
        </w:rPr>
        <w:t> </w:t>
      </w:r>
      <w:r w:rsidR="00774FC4">
        <w:rPr>
          <w:bCs/>
        </w:rPr>
        <w:t>Zpracovatel obdrží 2 vyhotovení</w:t>
      </w:r>
      <w:r w:rsidRPr="006B68E9">
        <w:rPr>
          <w:bCs/>
        </w:rPr>
        <w:t>.</w:t>
      </w:r>
    </w:p>
    <w:p w14:paraId="16EDC1A3" w14:textId="77777777" w:rsidR="005B0E94" w:rsidRPr="006B68E9" w:rsidRDefault="005B0E94" w:rsidP="005B0E94">
      <w:pPr>
        <w:pStyle w:val="KSBTxT1"/>
        <w:ind w:left="0"/>
        <w:rPr>
          <w:rFonts w:ascii="Arial" w:hAnsi="Arial" w:cs="Arial"/>
        </w:rPr>
      </w:pPr>
    </w:p>
    <w:tbl>
      <w:tblPr>
        <w:tblStyle w:val="Mkatabulky"/>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134"/>
        <w:gridCol w:w="3969"/>
      </w:tblGrid>
      <w:tr w:rsidR="005B0E94" w:rsidRPr="006B68E9" w14:paraId="261A00F2" w14:textId="77777777" w:rsidTr="00774FC4">
        <w:tc>
          <w:tcPr>
            <w:tcW w:w="4503" w:type="dxa"/>
            <w:hideMark/>
          </w:tcPr>
          <w:p w14:paraId="3A2A3526" w14:textId="3D66FCFF"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w:t>
            </w:r>
            <w:del w:id="8" w:author="Frk Břetislav" w:date="2022-05-26T21:54:00Z">
              <w:r w:rsidRPr="006B68E9" w:rsidDel="007F39CC">
                <w:rPr>
                  <w:rFonts w:ascii="Arial" w:hAnsi="Arial" w:cs="Arial"/>
                  <w:sz w:val="20"/>
                  <w:szCs w:val="20"/>
                </w:rPr>
                <w:delText> </w:delText>
              </w:r>
            </w:del>
            <w:ins w:id="9" w:author="Frk Břetislav" w:date="2022-05-26T21:54:00Z">
              <w:r w:rsidR="007F39CC">
                <w:rPr>
                  <w:rFonts w:ascii="Arial" w:hAnsi="Arial" w:cs="Arial"/>
                  <w:sz w:val="20"/>
                  <w:szCs w:val="20"/>
                </w:rPr>
                <w:t> </w:t>
              </w:r>
            </w:ins>
            <w:r w:rsidRPr="006B68E9">
              <w:rPr>
                <w:rFonts w:ascii="Arial" w:hAnsi="Arial" w:cs="Arial"/>
                <w:sz w:val="20"/>
                <w:szCs w:val="20"/>
              </w:rPr>
              <w:t>Praze</w:t>
            </w:r>
            <w:ins w:id="10" w:author="Frk Břetislav" w:date="2022-05-26T21:54:00Z">
              <w:r w:rsidR="007F39CC">
                <w:rPr>
                  <w:rFonts w:ascii="Arial" w:hAnsi="Arial" w:cs="Arial"/>
                  <w:sz w:val="20"/>
                  <w:szCs w:val="20"/>
                </w:rPr>
                <w:t>,</w:t>
              </w:r>
            </w:ins>
            <w:r w:rsidRPr="006B68E9">
              <w:rPr>
                <w:rFonts w:ascii="Arial" w:hAnsi="Arial" w:cs="Arial"/>
                <w:sz w:val="20"/>
                <w:szCs w:val="20"/>
              </w:rPr>
              <w:t xml:space="preserve"> </w:t>
            </w:r>
            <w:del w:id="11" w:author="Frk Břetislav" w:date="2022-05-26T21:53:00Z">
              <w:r w:rsidRPr="006B68E9" w:rsidDel="007F39CC">
                <w:rPr>
                  <w:rFonts w:ascii="Arial" w:hAnsi="Arial" w:cs="Arial"/>
                  <w:sz w:val="20"/>
                  <w:szCs w:val="20"/>
                </w:rPr>
                <w:delText xml:space="preserve"> </w:delText>
              </w:r>
            </w:del>
            <w:r w:rsidRPr="006B68E9">
              <w:rPr>
                <w:rFonts w:ascii="Arial" w:hAnsi="Arial" w:cs="Arial"/>
                <w:sz w:val="20"/>
                <w:szCs w:val="20"/>
              </w:rPr>
              <w:t>dne ___________</w:t>
            </w:r>
          </w:p>
        </w:tc>
        <w:tc>
          <w:tcPr>
            <w:tcW w:w="1134" w:type="dxa"/>
          </w:tcPr>
          <w:p w14:paraId="0045CFB8"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113E8250"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60F0880B" w14:textId="77777777" w:rsidTr="00774FC4">
        <w:tc>
          <w:tcPr>
            <w:tcW w:w="4503" w:type="dxa"/>
          </w:tcPr>
          <w:p w14:paraId="4EA30981"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5FB071C1"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F08D56E"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6E7910CE" w14:textId="77777777" w:rsidTr="00774FC4">
        <w:tc>
          <w:tcPr>
            <w:tcW w:w="4503" w:type="dxa"/>
            <w:hideMark/>
          </w:tcPr>
          <w:p w14:paraId="069FF8D9"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14:paraId="421A510F"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06A47715"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14:paraId="5A0C6549" w14:textId="77777777" w:rsidTr="00774FC4">
        <w:tc>
          <w:tcPr>
            <w:tcW w:w="4503" w:type="dxa"/>
          </w:tcPr>
          <w:p w14:paraId="3586A72C"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09C8120A"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B68AEF2" w14:textId="77777777" w:rsidR="005B0E94" w:rsidRPr="006B68E9" w:rsidRDefault="005B0E94">
            <w:pPr>
              <w:rPr>
                <w:rFonts w:cs="Arial"/>
                <w:lang w:eastAsia="de-DE"/>
              </w:rPr>
            </w:pPr>
          </w:p>
        </w:tc>
      </w:tr>
      <w:tr w:rsidR="005B0E94" w:rsidRPr="006B68E9" w14:paraId="19BC329D" w14:textId="77777777" w:rsidTr="00774FC4">
        <w:tc>
          <w:tcPr>
            <w:tcW w:w="4503" w:type="dxa"/>
          </w:tcPr>
          <w:p w14:paraId="28968686"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31B396D3"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1ADF5D1" w14:textId="77777777" w:rsidR="005B0E94" w:rsidRPr="006B68E9" w:rsidRDefault="005B0E94">
            <w:pPr>
              <w:rPr>
                <w:rFonts w:cs="Arial"/>
                <w:lang w:eastAsia="de-DE"/>
              </w:rPr>
            </w:pPr>
          </w:p>
        </w:tc>
      </w:tr>
      <w:tr w:rsidR="005B0E94" w:rsidRPr="006B68E9" w14:paraId="3879557F" w14:textId="77777777" w:rsidTr="00774FC4">
        <w:tc>
          <w:tcPr>
            <w:tcW w:w="4503" w:type="dxa"/>
          </w:tcPr>
          <w:p w14:paraId="63EE62C9"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4B50AA3C"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709FAB3E" w14:textId="77777777" w:rsidR="005B0E94" w:rsidRPr="006B68E9" w:rsidRDefault="005B0E94">
            <w:pPr>
              <w:rPr>
                <w:rFonts w:cs="Arial"/>
                <w:lang w:eastAsia="de-DE"/>
              </w:rPr>
            </w:pPr>
          </w:p>
        </w:tc>
      </w:tr>
      <w:tr w:rsidR="005B0E94" w:rsidRPr="006B68E9" w14:paraId="1EE6A020" w14:textId="77777777" w:rsidTr="00774FC4">
        <w:tc>
          <w:tcPr>
            <w:tcW w:w="4503" w:type="dxa"/>
            <w:hideMark/>
          </w:tcPr>
          <w:p w14:paraId="21D1B93D"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05BC134F"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1B3D6F61"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445A81FC" w14:textId="77777777" w:rsidTr="00774FC4">
        <w:tc>
          <w:tcPr>
            <w:tcW w:w="4503" w:type="dxa"/>
            <w:hideMark/>
          </w:tcPr>
          <w:p w14:paraId="1099B4D5" w14:textId="77777777" w:rsidR="005B0E94" w:rsidRPr="006B68E9" w:rsidRDefault="005B0E94">
            <w:pPr>
              <w:rPr>
                <w:rFonts w:cs="Arial"/>
                <w:lang w:eastAsia="de-DE"/>
              </w:rPr>
            </w:pPr>
            <w:proofErr w:type="gramStart"/>
            <w:r w:rsidRPr="006B68E9">
              <w:rPr>
                <w:rFonts w:cs="Arial"/>
                <w:lang w:eastAsia="de-DE"/>
              </w:rPr>
              <w:t>Jméno:  Mgr.</w:t>
            </w:r>
            <w:proofErr w:type="gramEnd"/>
            <w:r w:rsidRPr="006B68E9">
              <w:rPr>
                <w:rFonts w:cs="Arial"/>
                <w:lang w:eastAsia="de-DE"/>
              </w:rPr>
              <w:t xml:space="preserve"> Jan Duspěva</w:t>
            </w:r>
          </w:p>
        </w:tc>
        <w:tc>
          <w:tcPr>
            <w:tcW w:w="1134" w:type="dxa"/>
          </w:tcPr>
          <w:p w14:paraId="73BB149C"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6B129E94" w14:textId="77777777" w:rsidR="005B0E94" w:rsidRPr="006B68E9" w:rsidRDefault="005B0E94">
            <w:pPr>
              <w:rPr>
                <w:rFonts w:cs="Arial"/>
                <w:lang w:eastAsia="de-DE"/>
              </w:rPr>
            </w:pPr>
            <w:proofErr w:type="gramStart"/>
            <w:r w:rsidRPr="006B68E9">
              <w:rPr>
                <w:rFonts w:cs="Arial"/>
                <w:lang w:eastAsia="de-DE"/>
              </w:rPr>
              <w:t>Jméno:  [</w:t>
            </w:r>
            <w:proofErr w:type="gramEnd"/>
            <w:r w:rsidRPr="006B68E9">
              <w:rPr>
                <w:rFonts w:cs="Arial"/>
                <w:lang w:eastAsia="de-DE"/>
              </w:rPr>
              <w:t>*]</w:t>
            </w:r>
          </w:p>
        </w:tc>
      </w:tr>
      <w:tr w:rsidR="005B0E94" w:rsidRPr="006B68E9" w14:paraId="67524BCF" w14:textId="77777777" w:rsidTr="00774FC4">
        <w:tc>
          <w:tcPr>
            <w:tcW w:w="4503" w:type="dxa"/>
            <w:hideMark/>
          </w:tcPr>
          <w:p w14:paraId="5F3981E1" w14:textId="77777777" w:rsidR="005B0E94" w:rsidRPr="006B68E9" w:rsidRDefault="005B0E94">
            <w:pPr>
              <w:rPr>
                <w:rFonts w:cs="Arial"/>
                <w:lang w:eastAsia="de-DE"/>
              </w:rPr>
            </w:pPr>
            <w:r w:rsidRPr="006B68E9">
              <w:rPr>
                <w:rFonts w:cs="Arial"/>
                <w:lang w:eastAsia="de-DE"/>
              </w:rPr>
              <w:t>Funkce: předseda představenstva</w:t>
            </w:r>
          </w:p>
        </w:tc>
        <w:tc>
          <w:tcPr>
            <w:tcW w:w="1134" w:type="dxa"/>
          </w:tcPr>
          <w:p w14:paraId="3C386CB4"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5BAF18AB" w14:textId="77777777" w:rsidR="005B0E94" w:rsidRPr="006B68E9" w:rsidRDefault="005B0E94">
            <w:pPr>
              <w:rPr>
                <w:rFonts w:cs="Arial"/>
                <w:lang w:eastAsia="de-DE"/>
              </w:rPr>
            </w:pPr>
            <w:r w:rsidRPr="006B68E9">
              <w:rPr>
                <w:rFonts w:cs="Arial"/>
                <w:lang w:eastAsia="de-DE"/>
              </w:rPr>
              <w:t>Funkce: [*]</w:t>
            </w:r>
          </w:p>
        </w:tc>
      </w:tr>
      <w:tr w:rsidR="005B0E94" w:rsidRPr="006B68E9" w14:paraId="450B50D6" w14:textId="77777777" w:rsidTr="00774FC4">
        <w:tc>
          <w:tcPr>
            <w:tcW w:w="4503" w:type="dxa"/>
          </w:tcPr>
          <w:p w14:paraId="5B332F6C" w14:textId="77777777" w:rsidR="005B0E94" w:rsidRPr="006B68E9" w:rsidRDefault="005B0E94">
            <w:pPr>
              <w:rPr>
                <w:rFonts w:cs="Arial"/>
                <w:lang w:eastAsia="de-DE"/>
              </w:rPr>
            </w:pPr>
          </w:p>
        </w:tc>
        <w:tc>
          <w:tcPr>
            <w:tcW w:w="1134" w:type="dxa"/>
          </w:tcPr>
          <w:p w14:paraId="55AF194D"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96A7B5C" w14:textId="77777777" w:rsidR="005B0E94" w:rsidRPr="006B68E9" w:rsidRDefault="005B0E94">
            <w:pPr>
              <w:rPr>
                <w:rFonts w:cs="Arial"/>
                <w:lang w:eastAsia="de-DE"/>
              </w:rPr>
            </w:pPr>
          </w:p>
        </w:tc>
      </w:tr>
      <w:tr w:rsidR="005B0E94" w:rsidRPr="006B68E9" w14:paraId="409B7063" w14:textId="77777777" w:rsidTr="00774FC4">
        <w:tc>
          <w:tcPr>
            <w:tcW w:w="4503" w:type="dxa"/>
          </w:tcPr>
          <w:p w14:paraId="5E290878" w14:textId="77777777" w:rsidR="005B0E94" w:rsidRPr="006B68E9" w:rsidRDefault="005B0E94">
            <w:pPr>
              <w:rPr>
                <w:rFonts w:cs="Arial"/>
                <w:lang w:eastAsia="de-DE"/>
              </w:rPr>
            </w:pPr>
          </w:p>
        </w:tc>
        <w:tc>
          <w:tcPr>
            <w:tcW w:w="1134" w:type="dxa"/>
          </w:tcPr>
          <w:p w14:paraId="6736BE8E"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A393B0F" w14:textId="77777777" w:rsidR="005B0E94" w:rsidRPr="006B68E9" w:rsidRDefault="005B0E94">
            <w:pPr>
              <w:rPr>
                <w:rFonts w:cs="Arial"/>
                <w:lang w:eastAsia="de-DE"/>
              </w:rPr>
            </w:pPr>
          </w:p>
        </w:tc>
      </w:tr>
      <w:tr w:rsidR="005B0E94" w:rsidRPr="006B68E9" w14:paraId="4EF7FA67" w14:textId="77777777" w:rsidTr="00774FC4">
        <w:tc>
          <w:tcPr>
            <w:tcW w:w="4503" w:type="dxa"/>
          </w:tcPr>
          <w:p w14:paraId="263359D0" w14:textId="77777777" w:rsidR="005B0E94" w:rsidRPr="006B68E9" w:rsidRDefault="005B0E94">
            <w:pPr>
              <w:rPr>
                <w:rFonts w:cs="Arial"/>
                <w:lang w:eastAsia="de-DE"/>
              </w:rPr>
            </w:pPr>
          </w:p>
        </w:tc>
        <w:tc>
          <w:tcPr>
            <w:tcW w:w="1134" w:type="dxa"/>
          </w:tcPr>
          <w:p w14:paraId="1B093DDB"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C96C45D" w14:textId="77777777" w:rsidR="005B0E94" w:rsidRPr="006B68E9" w:rsidRDefault="005B0E94">
            <w:pPr>
              <w:rPr>
                <w:rFonts w:cs="Arial"/>
                <w:lang w:eastAsia="de-DE"/>
              </w:rPr>
            </w:pPr>
          </w:p>
        </w:tc>
      </w:tr>
      <w:tr w:rsidR="005B0E94" w:rsidRPr="006B68E9" w14:paraId="46D19175" w14:textId="77777777" w:rsidTr="00774FC4">
        <w:tc>
          <w:tcPr>
            <w:tcW w:w="4503" w:type="dxa"/>
            <w:hideMark/>
          </w:tcPr>
          <w:p w14:paraId="1A4E1A5C"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41560633"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1C38B702" w14:textId="77777777" w:rsidR="005B0E94" w:rsidRPr="006B68E9" w:rsidRDefault="005B0E94">
            <w:pPr>
              <w:rPr>
                <w:rFonts w:cs="Arial"/>
                <w:lang w:eastAsia="de-DE"/>
              </w:rPr>
            </w:pPr>
          </w:p>
        </w:tc>
      </w:tr>
      <w:tr w:rsidR="005B0E94" w:rsidRPr="006B68E9" w14:paraId="4B0B6C8F" w14:textId="77777777" w:rsidTr="00774FC4">
        <w:tc>
          <w:tcPr>
            <w:tcW w:w="4503" w:type="dxa"/>
            <w:hideMark/>
          </w:tcPr>
          <w:p w14:paraId="70C60526" w14:textId="68CFB016" w:rsidR="005B0E94" w:rsidRPr="006B68E9" w:rsidRDefault="005B0E94" w:rsidP="00774FC4">
            <w:pPr>
              <w:ind w:right="-361"/>
              <w:rPr>
                <w:rFonts w:cs="Arial"/>
                <w:lang w:eastAsia="de-DE"/>
              </w:rPr>
            </w:pPr>
            <w:proofErr w:type="gramStart"/>
            <w:r w:rsidRPr="006B68E9">
              <w:rPr>
                <w:rFonts w:cs="Arial"/>
                <w:lang w:eastAsia="de-DE"/>
              </w:rPr>
              <w:t>Jméno:  Ing.</w:t>
            </w:r>
            <w:proofErr w:type="gramEnd"/>
            <w:r w:rsidRPr="006B68E9">
              <w:rPr>
                <w:rFonts w:cs="Arial"/>
                <w:lang w:eastAsia="de-DE"/>
              </w:rPr>
              <w:t xml:space="preserve"> Helena Hostková</w:t>
            </w:r>
          </w:p>
        </w:tc>
        <w:tc>
          <w:tcPr>
            <w:tcW w:w="1134" w:type="dxa"/>
          </w:tcPr>
          <w:p w14:paraId="77C0863A"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FEA4FFD" w14:textId="77777777" w:rsidR="005B0E94" w:rsidRPr="006B68E9" w:rsidRDefault="005B0E94">
            <w:pPr>
              <w:rPr>
                <w:rFonts w:cs="Arial"/>
                <w:lang w:eastAsia="de-DE"/>
              </w:rPr>
            </w:pPr>
          </w:p>
        </w:tc>
      </w:tr>
      <w:tr w:rsidR="005B0E94" w:rsidRPr="006B68E9" w14:paraId="34051744" w14:textId="77777777" w:rsidTr="00774FC4">
        <w:tc>
          <w:tcPr>
            <w:tcW w:w="4503" w:type="dxa"/>
            <w:hideMark/>
          </w:tcPr>
          <w:p w14:paraId="10508703" w14:textId="47A2F155" w:rsidR="005B0E94" w:rsidRPr="006B68E9" w:rsidRDefault="005B0E94">
            <w:pPr>
              <w:rPr>
                <w:rFonts w:cs="Arial"/>
                <w:lang w:eastAsia="de-DE"/>
              </w:rPr>
            </w:pPr>
            <w:r w:rsidRPr="006B68E9">
              <w:rPr>
                <w:rFonts w:cs="Arial"/>
                <w:lang w:eastAsia="de-DE"/>
              </w:rPr>
              <w:t>Funkce: místopředsedkyně představenstva</w:t>
            </w:r>
          </w:p>
        </w:tc>
        <w:tc>
          <w:tcPr>
            <w:tcW w:w="1134" w:type="dxa"/>
          </w:tcPr>
          <w:p w14:paraId="7C58487E"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1E1F1C6" w14:textId="77777777" w:rsidR="005B0E94" w:rsidRPr="006B68E9" w:rsidRDefault="005B0E94">
            <w:pPr>
              <w:rPr>
                <w:rFonts w:cs="Arial"/>
                <w:lang w:eastAsia="de-DE"/>
              </w:rPr>
            </w:pPr>
          </w:p>
        </w:tc>
      </w:tr>
    </w:tbl>
    <w:p w14:paraId="425A597B" w14:textId="77777777" w:rsidR="005B0E94" w:rsidRPr="006B68E9" w:rsidRDefault="005B0E94" w:rsidP="005B0E94">
      <w:pPr>
        <w:pStyle w:val="KSBTxT1"/>
        <w:ind w:left="0"/>
        <w:rPr>
          <w:rFonts w:ascii="Arial" w:hAnsi="Arial" w:cs="Arial"/>
        </w:rPr>
      </w:pPr>
    </w:p>
    <w:p w14:paraId="1F278BFE" w14:textId="77777777" w:rsidR="00D26E3F" w:rsidRPr="006B68E9" w:rsidRDefault="00D26E3F" w:rsidP="00D26E3F">
      <w:pPr>
        <w:rPr>
          <w:rFonts w:cs="Arial"/>
          <w:b/>
          <w:i/>
          <w:szCs w:val="22"/>
        </w:rPr>
      </w:pPr>
    </w:p>
    <w:p w14:paraId="4B324D9D" w14:textId="77777777" w:rsidR="00D26E3F" w:rsidRPr="00A60133" w:rsidRDefault="00D26E3F" w:rsidP="00D26E3F">
      <w:pPr>
        <w:rPr>
          <w:rFonts w:cs="Arial"/>
          <w:szCs w:val="22"/>
        </w:rPr>
      </w:pPr>
      <w:r w:rsidRPr="006B68E9">
        <w:rPr>
          <w:rFonts w:cs="Arial"/>
          <w:b/>
          <w:i/>
          <w:szCs w:val="22"/>
        </w:rPr>
        <w:t>Zbývající část stránky byla úmyslně ponechána prázdná.</w:t>
      </w:r>
    </w:p>
    <w:p w14:paraId="63D85EAB" w14:textId="77777777" w:rsidR="002C20EB" w:rsidRPr="00A60133" w:rsidRDefault="002C20EB">
      <w:pPr>
        <w:rPr>
          <w:rFonts w:cs="Arial"/>
        </w:rPr>
      </w:pPr>
    </w:p>
    <w:sectPr w:rsidR="002C20EB" w:rsidRPr="00A6013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7E049" w14:textId="77777777" w:rsidR="00F04349" w:rsidRDefault="00F04349" w:rsidP="00B45E24">
      <w:r>
        <w:separator/>
      </w:r>
    </w:p>
  </w:endnote>
  <w:endnote w:type="continuationSeparator" w:id="0">
    <w:p w14:paraId="01939080" w14:textId="77777777" w:rsidR="00F04349" w:rsidRDefault="00F04349"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0A917" w14:textId="77777777" w:rsidR="00F04349" w:rsidRDefault="00F04349" w:rsidP="00B45E24">
      <w:r>
        <w:separator/>
      </w:r>
    </w:p>
  </w:footnote>
  <w:footnote w:type="continuationSeparator" w:id="0">
    <w:p w14:paraId="0D64067B" w14:textId="77777777" w:rsidR="00F04349" w:rsidRDefault="00F04349"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D589D"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7748C0">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7748C0">
      <w:rPr>
        <w:rStyle w:val="slostrnky"/>
        <w:noProof/>
        <w:sz w:val="16"/>
        <w:szCs w:val="16"/>
      </w:rPr>
      <w:t>5</w:t>
    </w:r>
    <w:r w:rsidRPr="00324977">
      <w:rPr>
        <w:rStyle w:val="slostrnky"/>
        <w:sz w:val="16"/>
        <w:szCs w:val="16"/>
      </w:rPr>
      <w:fldChar w:fldCharType="end"/>
    </w:r>
  </w:p>
  <w:p w14:paraId="3DAD550E" w14:textId="5E70F581" w:rsidR="00B45E24" w:rsidRDefault="00B45E24" w:rsidP="00B45E24">
    <w:pPr>
      <w:pStyle w:val="Zhlav"/>
      <w:rPr>
        <w:rStyle w:val="slostrnky"/>
        <w:sz w:val="16"/>
        <w:szCs w:val="16"/>
      </w:rPr>
    </w:pPr>
    <w:proofErr w:type="spellStart"/>
    <w:r>
      <w:rPr>
        <w:rStyle w:val="slostrnky"/>
        <w:sz w:val="16"/>
        <w:szCs w:val="16"/>
      </w:rPr>
      <w:t>ev.č</w:t>
    </w:r>
    <w:proofErr w:type="spellEnd"/>
    <w:r w:rsidR="00F13F35">
      <w:rPr>
        <w:rStyle w:val="slostrnky"/>
        <w:sz w:val="16"/>
        <w:szCs w:val="16"/>
      </w:rPr>
      <w:t xml:space="preserve">. </w:t>
    </w:r>
    <w:r>
      <w:rPr>
        <w:sz w:val="16"/>
        <w:szCs w:val="16"/>
      </w:rPr>
      <w:tab/>
    </w:r>
    <w:r w:rsidRPr="00DE33D2">
      <w:rPr>
        <w:sz w:val="16"/>
        <w:szCs w:val="16"/>
      </w:rPr>
      <w:t xml:space="preserve">podpory, údržby a rozvoje </w:t>
    </w:r>
    <w:r>
      <w:rPr>
        <w:sz w:val="16"/>
        <w:szCs w:val="16"/>
      </w:rPr>
      <w:t>Aplikace</w:t>
    </w:r>
    <w:r w:rsidR="0087542A">
      <w:rPr>
        <w:sz w:val="16"/>
        <w:szCs w:val="16"/>
      </w:rPr>
      <w:t xml:space="preserve"> </w:t>
    </w:r>
    <w:r w:rsidR="00EB6B6A">
      <w:rPr>
        <w:sz w:val="16"/>
        <w:szCs w:val="16"/>
      </w:rPr>
      <w:t>SAP</w:t>
    </w:r>
    <w:r w:rsidRPr="00324977">
      <w:rPr>
        <w:sz w:val="16"/>
        <w:szCs w:val="16"/>
      </w:rPr>
      <w:tab/>
    </w:r>
  </w:p>
  <w:p w14:paraId="3DA4C1A5"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74A59C52"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0"/>
  </w:num>
  <w:num w:numId="3">
    <w:abstractNumId w:val="3"/>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k Břetislav">
    <w15:presenceInfo w15:providerId="AD" w15:userId="S::bretislav.frk@ceproas.cz::ed2cfe9c-53c7-4f2e-a12b-f7382fc5b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E48FD"/>
    <w:rsid w:val="00120F5F"/>
    <w:rsid w:val="002058AE"/>
    <w:rsid w:val="002144FE"/>
    <w:rsid w:val="0022309A"/>
    <w:rsid w:val="00296F45"/>
    <w:rsid w:val="002C20EB"/>
    <w:rsid w:val="004064C3"/>
    <w:rsid w:val="00524E24"/>
    <w:rsid w:val="005270C2"/>
    <w:rsid w:val="00553C93"/>
    <w:rsid w:val="005B0E94"/>
    <w:rsid w:val="005E53BC"/>
    <w:rsid w:val="006A0E4A"/>
    <w:rsid w:val="006B68E9"/>
    <w:rsid w:val="006E4545"/>
    <w:rsid w:val="00724AEC"/>
    <w:rsid w:val="007748C0"/>
    <w:rsid w:val="00774FC4"/>
    <w:rsid w:val="007F39CC"/>
    <w:rsid w:val="00872923"/>
    <w:rsid w:val="0087542A"/>
    <w:rsid w:val="008E78D5"/>
    <w:rsid w:val="008F6542"/>
    <w:rsid w:val="00971CE5"/>
    <w:rsid w:val="0098744E"/>
    <w:rsid w:val="009E6F8E"/>
    <w:rsid w:val="00A002C2"/>
    <w:rsid w:val="00A01764"/>
    <w:rsid w:val="00A07FB0"/>
    <w:rsid w:val="00A11667"/>
    <w:rsid w:val="00A36BBF"/>
    <w:rsid w:val="00A60133"/>
    <w:rsid w:val="00AF5285"/>
    <w:rsid w:val="00B45E24"/>
    <w:rsid w:val="00BD2956"/>
    <w:rsid w:val="00C47DE9"/>
    <w:rsid w:val="00C64EF8"/>
    <w:rsid w:val="00CA487E"/>
    <w:rsid w:val="00CD48D4"/>
    <w:rsid w:val="00CF52AC"/>
    <w:rsid w:val="00D26E3F"/>
    <w:rsid w:val="00E0357B"/>
    <w:rsid w:val="00EB6B6A"/>
    <w:rsid w:val="00F04349"/>
    <w:rsid w:val="00F11185"/>
    <w:rsid w:val="00F13F35"/>
    <w:rsid w:val="00F15089"/>
    <w:rsid w:val="00F81C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7AD823"/>
  <w15:docId w15:val="{937A1873-0B3F-46CC-94CE-2CEBF4853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4" ma:contentTypeDescription="Vytvoří nový dokument" ma:contentTypeScope="" ma:versionID="f4ed50cf11c11ee03c30616f878cdd5a">
  <xsd:schema xmlns:xsd="http://www.w3.org/2001/XMLSchema" xmlns:xs="http://www.w3.org/2001/XMLSchema" xmlns:p="http://schemas.microsoft.com/office/2006/metadata/properties" xmlns:ns2="8bc5dab4-8276-4926-ac1b-b37cacb5a9c8" targetNamespace="http://schemas.microsoft.com/office/2006/metadata/properties" ma:root="true" ma:fieldsID="01d192b1fa497ad43a05a28abe109685" ns2:_="">
    <xsd:import namespace="8bc5dab4-8276-4926-ac1b-b37cacb5a9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81ECAB-9BB2-474B-9F06-3E1ADA2472DD}">
  <ds:schemaRefs>
    <ds:schemaRef ds:uri="http://schemas.microsoft.com/sharepoint/v3/contenttype/forms"/>
  </ds:schemaRefs>
</ds:datastoreItem>
</file>

<file path=customXml/itemProps2.xml><?xml version="1.0" encoding="utf-8"?>
<ds:datastoreItem xmlns:ds="http://schemas.openxmlformats.org/officeDocument/2006/customXml" ds:itemID="{2A883508-A2D7-41D7-9912-41009DBD6BEA}">
  <ds:schemaRefs>
    <ds:schemaRef ds:uri="http://schemas.openxmlformats.org/officeDocument/2006/bibliography"/>
  </ds:schemaRefs>
</ds:datastoreItem>
</file>

<file path=customXml/itemProps3.xml><?xml version="1.0" encoding="utf-8"?>
<ds:datastoreItem xmlns:ds="http://schemas.openxmlformats.org/officeDocument/2006/customXml" ds:itemID="{2C8BD424-602F-4CAF-8B59-B32DECB70C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64BE1A-B77D-49B2-A884-377AF08D0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2214</Words>
  <Characters>13068</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24</cp:revision>
  <dcterms:created xsi:type="dcterms:W3CDTF">2019-01-08T21:21:00Z</dcterms:created>
  <dcterms:modified xsi:type="dcterms:W3CDTF">2022-05-27T05:43:00Z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ies>
</file>