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78A9" w14:textId="5FFCE874" w:rsidR="00E84592" w:rsidRPr="00DC11C2" w:rsidRDefault="00FB19C1" w:rsidP="004625EF">
      <w:pPr>
        <w:pStyle w:val="Nadpis1"/>
        <w:jc w:val="center"/>
        <w:rPr>
          <w:rFonts w:cs="Arial"/>
          <w:sz w:val="32"/>
          <w:szCs w:val="32"/>
        </w:rPr>
      </w:pPr>
      <w:r>
        <w:rPr>
          <w:sz w:val="32"/>
          <w:szCs w:val="32"/>
        </w:rPr>
        <w:t>Příloha č.</w:t>
      </w:r>
      <w:r w:rsidR="009324F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 – </w:t>
      </w:r>
      <w:r w:rsidR="00DC11C2" w:rsidRPr="00DC11C2">
        <w:rPr>
          <w:rFonts w:cs="Arial"/>
          <w:sz w:val="32"/>
          <w:szCs w:val="32"/>
        </w:rPr>
        <w:t>List služby N01 Provoz Aplikací – nestandardní činnosti</w:t>
      </w:r>
    </w:p>
    <w:p w14:paraId="74BEA90F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6ED005D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5168A81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</w:tcPr>
          <w:p w14:paraId="3705A67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N01</w:t>
            </w:r>
          </w:p>
        </w:tc>
      </w:tr>
      <w:tr w:rsidR="00DC11C2" w:rsidRPr="00DC11C2" w14:paraId="6DACC48B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D7CBE1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</w:tcPr>
          <w:p w14:paraId="7594EF49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bookmarkStart w:id="0" w:name="_Hlk527215992"/>
            <w:r w:rsidRPr="00DC11C2">
              <w:rPr>
                <w:rFonts w:cs="Arial"/>
              </w:rPr>
              <w:t>Provoz</w:t>
            </w:r>
            <w:bookmarkEnd w:id="0"/>
            <w:r w:rsidRPr="00DC11C2">
              <w:rPr>
                <w:rFonts w:cs="Arial"/>
              </w:rPr>
              <w:t xml:space="preserve"> Aplikací – nestandardní činnosti</w:t>
            </w:r>
          </w:p>
        </w:tc>
      </w:tr>
    </w:tbl>
    <w:p w14:paraId="17FD009C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3D29F410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600D1AB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</w:tcPr>
          <w:p w14:paraId="71C7BC18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Cíle Služby jsou:</w:t>
            </w:r>
          </w:p>
          <w:p w14:paraId="3A9576B5" w14:textId="77777777" w:rsidR="00F970D8" w:rsidRPr="00F970D8" w:rsidRDefault="00F970D8" w:rsidP="00F970D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>provádění nestandardních činností, drobných změn a/ nebo operací pro zajištění provozu Aplikací v rozsahu Služby, které byly zadány v systému HelpDesk Objednatele a schváleny Objednatelem,</w:t>
            </w:r>
          </w:p>
          <w:p w14:paraId="73B9E242" w14:textId="12F7CC5B" w:rsidR="00DC11C2" w:rsidRPr="00DC11C2" w:rsidRDefault="00F970D8" w:rsidP="00F970D8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>registrace veškerých žádostí o Nestandardní provozní činnosti v nástroji HelpDesk Objednatele.</w:t>
            </w:r>
          </w:p>
        </w:tc>
      </w:tr>
      <w:tr w:rsidR="00DC11C2" w:rsidRPr="00DC11C2" w14:paraId="2806B807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0D84EDD8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</w:tcPr>
          <w:p w14:paraId="3FA53D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činnosti specifikované v odstavcem „Služba zahrnuje“ jsou vykonávány pro následující Aplikace:</w:t>
            </w:r>
          </w:p>
          <w:p w14:paraId="2640D0ED" w14:textId="1307A31A" w:rsidR="00CA05C5" w:rsidRPr="00CA05C5" w:rsidRDefault="00CC6FE4" w:rsidP="00C66F3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</w:t>
            </w:r>
          </w:p>
          <w:p w14:paraId="7AAE68F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</w:p>
          <w:p w14:paraId="0FFE40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DC11C2" w:rsidRPr="00DC11C2" w14:paraId="701913CD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24CEB9D0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</w:tcPr>
          <w:p w14:paraId="29BB2F2A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zahrnuje minimálně následující aktivity:</w:t>
            </w:r>
          </w:p>
          <w:p w14:paraId="5098ED6E" w14:textId="23E54963" w:rsidR="00AB1D82" w:rsidRPr="00BF0BAE" w:rsidRDefault="00AB1D82" w:rsidP="00BF0BAE">
            <w:pPr>
              <w:keepNext/>
              <w:spacing w:before="40" w:after="40"/>
              <w:contextualSpacing/>
              <w:jc w:val="both"/>
              <w:rPr>
                <w:rFonts w:cs="Arial"/>
              </w:rPr>
            </w:pPr>
          </w:p>
          <w:p w14:paraId="6F87A681" w14:textId="37841DC1" w:rsidR="00AB1D82" w:rsidRPr="00FB3462" w:rsidRDefault="000B276D" w:rsidP="006A34D9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C11C2" w:rsidRPr="00DC11C2">
              <w:rPr>
                <w:rFonts w:ascii="Arial" w:hAnsi="Arial" w:cs="Arial"/>
              </w:rPr>
              <w:t>rovedení testování Aplikací mimo rozsah Služby,</w:t>
            </w:r>
          </w:p>
          <w:p w14:paraId="4CD03C70" w14:textId="77777777" w:rsidR="00DC11C2" w:rsidRPr="00DC11C2" w:rsidRDefault="00DC11C2" w:rsidP="006A34D9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asistence Objednateli při testování Aplikací mimo rozsah Služby,</w:t>
            </w:r>
          </w:p>
          <w:p w14:paraId="7D7E44C0" w14:textId="509E241E" w:rsidR="00C71CDC" w:rsidRDefault="00DC11C2" w:rsidP="006A34D9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tvorba nov</w:t>
            </w:r>
            <w:r w:rsidR="009966B1">
              <w:rPr>
                <w:rFonts w:ascii="Arial" w:hAnsi="Arial" w:cs="Arial"/>
              </w:rPr>
              <w:t>é dokumentace Aplikací v rozsah</w:t>
            </w:r>
            <w:r w:rsidR="00016BBF">
              <w:rPr>
                <w:rFonts w:ascii="Arial" w:hAnsi="Arial" w:cs="Arial"/>
              </w:rPr>
              <w:t>u</w:t>
            </w:r>
            <w:r w:rsidR="009966B1">
              <w:rPr>
                <w:rFonts w:ascii="Arial" w:hAnsi="Arial" w:cs="Arial"/>
              </w:rPr>
              <w:t xml:space="preserve"> </w:t>
            </w:r>
            <w:r w:rsidRPr="00DC11C2">
              <w:rPr>
                <w:rFonts w:ascii="Arial" w:hAnsi="Arial" w:cs="Arial"/>
              </w:rPr>
              <w:t>Služby</w:t>
            </w:r>
            <w:r w:rsidR="00C71CDC">
              <w:rPr>
                <w:rFonts w:ascii="Arial" w:hAnsi="Arial" w:cs="Arial"/>
              </w:rPr>
              <w:t>,</w:t>
            </w:r>
          </w:p>
          <w:p w14:paraId="0AF39034" w14:textId="4BAB3A7D" w:rsidR="00C71CDC" w:rsidRPr="00C71CDC" w:rsidRDefault="00C71CDC" w:rsidP="006A34D9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C71CDC">
              <w:rPr>
                <w:rFonts w:ascii="Arial" w:hAnsi="Arial" w:cs="Arial"/>
              </w:rPr>
              <w:t xml:space="preserve">provedení školení </w:t>
            </w:r>
            <w:r w:rsidRPr="00DC11C2">
              <w:rPr>
                <w:rFonts w:ascii="Arial" w:hAnsi="Arial" w:cs="Arial"/>
              </w:rPr>
              <w:t>Aplikací mimo rozsah Služby</w:t>
            </w:r>
            <w:r w:rsidRPr="00C71CD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</w:p>
          <w:p w14:paraId="7A0E34D0" w14:textId="269300C6" w:rsidR="00765412" w:rsidRDefault="00C71CDC" w:rsidP="006A34D9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10C141B0">
              <w:rPr>
                <w:rFonts w:ascii="Arial" w:hAnsi="Arial" w:cs="Arial"/>
              </w:rPr>
              <w:t>vytvoření samostatných analýz Aplikac</w:t>
            </w:r>
            <w:r w:rsidRPr="10C141B0">
              <w:rPr>
                <w:rFonts w:ascii="Arial" w:hAnsi="Arial" w:cs="Arial"/>
                <w:lang w:val="sk-SK"/>
              </w:rPr>
              <w:t xml:space="preserve">í </w:t>
            </w:r>
            <w:r w:rsidRPr="10C141B0">
              <w:rPr>
                <w:rFonts w:ascii="Arial" w:hAnsi="Arial" w:cs="Arial"/>
              </w:rPr>
              <w:t>pro účely využití třetími stranami nebo, mimo rozsahu Služby</w:t>
            </w:r>
            <w:r w:rsidR="00765412" w:rsidRPr="10C141B0">
              <w:rPr>
                <w:rFonts w:ascii="Arial" w:hAnsi="Arial" w:cs="Arial"/>
              </w:rPr>
              <w:t>,</w:t>
            </w:r>
          </w:p>
          <w:p w14:paraId="3D4CFBE9" w14:textId="72969997" w:rsidR="00765412" w:rsidRDefault="00765412" w:rsidP="006A34D9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účast na střetnutích s </w:t>
            </w:r>
            <w:r w:rsidRPr="00C71CDC">
              <w:rPr>
                <w:rFonts w:ascii="Arial" w:hAnsi="Arial" w:cs="Arial"/>
              </w:rPr>
              <w:t>třetími stranami</w:t>
            </w:r>
            <w:r>
              <w:rPr>
                <w:rFonts w:ascii="Arial" w:hAnsi="Arial" w:cs="Arial"/>
              </w:rPr>
              <w:t>,</w:t>
            </w:r>
            <w:r w:rsidRPr="00C71CDC">
              <w:rPr>
                <w:rFonts w:ascii="Arial" w:hAnsi="Arial" w:cs="Arial"/>
              </w:rPr>
              <w:t xml:space="preserve"> nebo</w:t>
            </w:r>
            <w:r>
              <w:rPr>
                <w:rFonts w:ascii="Arial" w:hAnsi="Arial" w:cs="Arial"/>
              </w:rPr>
              <w:t xml:space="preserve"> mimo pravidelných projektových střetnutí</w:t>
            </w:r>
          </w:p>
          <w:p w14:paraId="320E794D" w14:textId="2AD946A8" w:rsidR="000B276D" w:rsidRPr="006D5447" w:rsidRDefault="007C1B95" w:rsidP="006A34D9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B276D" w:rsidRPr="006D5447">
              <w:rPr>
                <w:rFonts w:ascii="Arial" w:hAnsi="Arial" w:cs="Arial"/>
              </w:rPr>
              <w:t>říprava a provedení školení na základě požadavku Objednatele</w:t>
            </w:r>
          </w:p>
          <w:p w14:paraId="3C243C0B" w14:textId="63900789" w:rsidR="00B262BA" w:rsidRPr="006A34D9" w:rsidRDefault="007C1B95" w:rsidP="006A34D9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B262BA" w:rsidRPr="006A34D9">
              <w:rPr>
                <w:rFonts w:ascii="Arial" w:hAnsi="Arial" w:cs="Arial"/>
              </w:rPr>
              <w:t>říprava a provedení migrace dat v případě rozšíření SW o další funkce</w:t>
            </w:r>
          </w:p>
          <w:p w14:paraId="5BF8D401" w14:textId="28D90115" w:rsidR="006A34D9" w:rsidRPr="006A34D9" w:rsidRDefault="007C1B95" w:rsidP="006A34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B262BA" w:rsidRPr="006A34D9">
              <w:rPr>
                <w:rFonts w:ascii="Arial" w:hAnsi="Arial" w:cs="Arial"/>
              </w:rPr>
              <w:t xml:space="preserve">nalýza proveditelnosti a návrh </w:t>
            </w:r>
            <w:r w:rsidR="00F27330" w:rsidRPr="006A34D9">
              <w:rPr>
                <w:rFonts w:ascii="Arial" w:hAnsi="Arial" w:cs="Arial"/>
              </w:rPr>
              <w:t xml:space="preserve">technického </w:t>
            </w:r>
            <w:r w:rsidR="00B262BA" w:rsidRPr="006A34D9">
              <w:rPr>
                <w:rFonts w:ascii="Arial" w:hAnsi="Arial" w:cs="Arial"/>
              </w:rPr>
              <w:t>řešení zadaných požadavků</w:t>
            </w:r>
            <w:r w:rsidR="006A34D9" w:rsidRPr="006A34D9">
              <w:rPr>
                <w:rFonts w:ascii="Arial" w:hAnsi="Arial" w:cs="Arial"/>
              </w:rPr>
              <w:t xml:space="preserve"> </w:t>
            </w:r>
          </w:p>
          <w:p w14:paraId="3EDFC1C3" w14:textId="5366619D" w:rsidR="006A34D9" w:rsidRPr="006A34D9" w:rsidRDefault="007C1B95" w:rsidP="006A34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Style w:val="cf01"/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  <w:rFonts w:ascii="Arial" w:hAnsi="Arial" w:cs="Arial"/>
                <w:sz w:val="20"/>
                <w:szCs w:val="20"/>
              </w:rPr>
              <w:t>ř</w:t>
            </w:r>
            <w:r w:rsidR="006A34D9" w:rsidRPr="006A34D9">
              <w:rPr>
                <w:rStyle w:val="cf01"/>
                <w:rFonts w:ascii="Arial" w:hAnsi="Arial" w:cs="Arial"/>
                <w:sz w:val="20"/>
                <w:szCs w:val="20"/>
              </w:rPr>
              <w:t xml:space="preserve">ešení incidentů vzniklých za provozu systému </w:t>
            </w:r>
            <w:r w:rsidR="006A34D9" w:rsidRPr="00F76518">
              <w:rPr>
                <w:rStyle w:val="cf01"/>
                <w:rFonts w:ascii="Arial" w:hAnsi="Arial" w:cs="Arial"/>
                <w:sz w:val="20"/>
                <w:szCs w:val="20"/>
              </w:rPr>
              <w:t xml:space="preserve">vyžadující rozšíření </w:t>
            </w:r>
          </w:p>
          <w:p w14:paraId="7D613DDC" w14:textId="508A0AAE" w:rsidR="00B262BA" w:rsidRPr="006A34D9" w:rsidRDefault="007C1B95" w:rsidP="006A34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Style w:val="cf01"/>
                <w:rFonts w:ascii="Arial" w:hAnsi="Arial" w:cs="Arial"/>
                <w:sz w:val="20"/>
                <w:szCs w:val="20"/>
              </w:rPr>
              <w:t>n</w:t>
            </w:r>
            <w:r w:rsidR="006A34D9" w:rsidRPr="006A34D9">
              <w:rPr>
                <w:rStyle w:val="cf01"/>
                <w:rFonts w:ascii="Arial" w:hAnsi="Arial" w:cs="Arial"/>
                <w:sz w:val="20"/>
                <w:szCs w:val="20"/>
              </w:rPr>
              <w:t>abídka na plánovaný rozvojový požadavek obsahuje detailní analýzu, pracnost, konzultace, dokumentace, kontrolní dny, reálný termín dodávky, harmonogram, návrh na integrační testy.</w:t>
            </w:r>
          </w:p>
          <w:p w14:paraId="7E455ADD" w14:textId="1B253461" w:rsidR="00F970D8" w:rsidRPr="006A34D9" w:rsidRDefault="00765412" w:rsidP="006A34D9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6A34D9">
              <w:rPr>
                <w:rFonts w:ascii="Arial" w:hAnsi="Arial" w:cs="Arial"/>
              </w:rPr>
              <w:t>součinnost při činnostech mimo rozsahu Služby</w:t>
            </w:r>
            <w:r w:rsidR="00DC11C2" w:rsidRPr="006A34D9">
              <w:rPr>
                <w:rFonts w:ascii="Arial" w:hAnsi="Arial" w:cs="Arial"/>
              </w:rPr>
              <w:t>.</w:t>
            </w:r>
          </w:p>
          <w:p w14:paraId="1642AD01" w14:textId="2E191BC7" w:rsidR="006A34D9" w:rsidRPr="006A34D9" w:rsidRDefault="00F970D8" w:rsidP="006A34D9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A34D9">
              <w:rPr>
                <w:rFonts w:ascii="Arial" w:hAnsi="Arial" w:cs="Arial"/>
              </w:rPr>
              <w:t>tvorba importních skriptů</w:t>
            </w:r>
            <w:r>
              <w:rPr>
                <w:rFonts w:ascii="Arial" w:hAnsi="Arial" w:cs="Arial"/>
              </w:rPr>
              <w:t xml:space="preserve"> pro plnění dat do datové zákla</w:t>
            </w:r>
            <w:r w:rsidR="00970AB2">
              <w:rPr>
                <w:rFonts w:ascii="Arial" w:hAnsi="Arial" w:cs="Arial"/>
              </w:rPr>
              <w:t>dny Aplikací v rozsahu Služby,</w:t>
            </w:r>
          </w:p>
          <w:p w14:paraId="2BECB502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32E8D848" w14:textId="5D4182C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Veškeré výše uvedené aktivity jsou prováděny výhradně na základě schválených Help</w:t>
            </w:r>
            <w:r w:rsidR="00AD2791">
              <w:rPr>
                <w:rFonts w:cs="Arial"/>
              </w:rPr>
              <w:t xml:space="preserve"> </w:t>
            </w:r>
            <w:r w:rsidRPr="00DC11C2">
              <w:rPr>
                <w:rFonts w:cs="Arial"/>
              </w:rPr>
              <w:t>Deskových požadavku Objednatele.</w:t>
            </w:r>
          </w:p>
          <w:p w14:paraId="29BE11BB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7BBB090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a cena Služby dále zahrnuje:</w:t>
            </w:r>
          </w:p>
          <w:p w14:paraId="51562011" w14:textId="2981A870" w:rsidR="00DC11C2" w:rsidRPr="00DC11C2" w:rsidRDefault="00DC11C2" w:rsidP="006A34D9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14F9ED1F">
              <w:rPr>
                <w:rFonts w:ascii="Arial" w:hAnsi="Arial" w:cs="Arial"/>
              </w:rPr>
              <w:t>veškeré náklady Dodavatele (interní a externí) na zajištění Služby, které nejsou explicitně uvedeny v odstavci Služba</w:t>
            </w:r>
            <w:r w:rsidR="3F1FF65F" w:rsidRPr="14F9ED1F">
              <w:rPr>
                <w:rFonts w:ascii="Arial" w:hAnsi="Arial" w:cs="Arial"/>
              </w:rPr>
              <w:t xml:space="preserve"> </w:t>
            </w:r>
            <w:r w:rsidRPr="14F9ED1F">
              <w:rPr>
                <w:rFonts w:ascii="Arial" w:hAnsi="Arial" w:cs="Arial"/>
              </w:rPr>
              <w:t xml:space="preserve">nezahrnuje. Specificky pak Služba zahrnuje aktivity související s vedením projektů na straně Dodavatele, provedením Analýzy Nestandardní provozní činnosti a práce v Help Desku </w:t>
            </w:r>
            <w:r w:rsidR="00C66F38" w:rsidRPr="14F9ED1F">
              <w:rPr>
                <w:rFonts w:ascii="Arial" w:hAnsi="Arial" w:cs="Arial"/>
              </w:rPr>
              <w:t>Dodavatele</w:t>
            </w:r>
            <w:r w:rsidRPr="14F9ED1F">
              <w:rPr>
                <w:rFonts w:ascii="Arial" w:hAnsi="Arial" w:cs="Arial"/>
              </w:rPr>
              <w:t>.</w:t>
            </w:r>
          </w:p>
        </w:tc>
      </w:tr>
      <w:tr w:rsidR="00DC11C2" w:rsidRPr="00DC11C2" w14:paraId="6EE9B765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0D198155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</w:tcPr>
          <w:p w14:paraId="2683560C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nezahrnuje:</w:t>
            </w:r>
          </w:p>
          <w:p w14:paraId="1788DEBB" w14:textId="77777777" w:rsidR="00DC11C2" w:rsidRPr="00DC11C2" w:rsidRDefault="00DC11C2" w:rsidP="00DC11C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DC11C2">
              <w:rPr>
                <w:rFonts w:ascii="Arial" w:hAnsi="Arial" w:cs="Arial"/>
              </w:rPr>
              <w:t>Aplikací v rozsahu Služby</w:t>
            </w:r>
            <w:bookmarkEnd w:id="1"/>
            <w:r w:rsidRPr="00DC11C2">
              <w:rPr>
                <w:rFonts w:ascii="Arial" w:hAnsi="Arial" w:cs="Arial"/>
              </w:rPr>
              <w:t>.</w:t>
            </w:r>
          </w:p>
          <w:p w14:paraId="4767A9CB" w14:textId="30DFC58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</w:tc>
      </w:tr>
      <w:tr w:rsidR="00DC11C2" w:rsidRPr="00DC11C2" w14:paraId="63A13312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172D980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</w:tcPr>
          <w:p w14:paraId="4B2EF606" w14:textId="727B1CC3" w:rsidR="00DC11C2" w:rsidRPr="00DC11C2" w:rsidRDefault="00DC11C2" w:rsidP="00615A51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Činnosti Služby jsou vyko</w:t>
            </w:r>
            <w:r w:rsidR="00615A51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ávány kontinuálně v rámci Provozní doby Služby. </w:t>
            </w:r>
          </w:p>
        </w:tc>
      </w:tr>
      <w:tr w:rsidR="00DC11C2" w:rsidRPr="00DC11C2" w14:paraId="4B9E3A78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3A313326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</w:tcPr>
          <w:p w14:paraId="40A9C2AD" w14:textId="3A994F34" w:rsidR="00DC11C2" w:rsidRPr="00DC11C2" w:rsidRDefault="00DC11C2" w:rsidP="00DC11C2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</w:tc>
      </w:tr>
      <w:tr w:rsidR="00DC11C2" w:rsidRPr="00DC11C2" w14:paraId="04D55661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1035DC5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</w:tcPr>
          <w:p w14:paraId="7D52F222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Smluvní pokuta za nepředložení Zprávy o čerpání služeb v Době na doručení zprávy o čerpání služby: není stanovena.</w:t>
            </w:r>
          </w:p>
          <w:p w14:paraId="50681AD5" w14:textId="2BF30D99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6C4362">
              <w:rPr>
                <w:rFonts w:cs="Arial"/>
              </w:rPr>
              <w:t xml:space="preserve">Jednorázová Smluvní pokuta za nesplnění v rámci Termínu vyřešení: </w:t>
            </w:r>
            <w:r w:rsidR="00391CA9">
              <w:rPr>
                <w:rFonts w:cs="Arial"/>
              </w:rPr>
              <w:t>300</w:t>
            </w:r>
            <w:r w:rsidR="00785EF3">
              <w:rPr>
                <w:rFonts w:cs="Arial"/>
              </w:rPr>
              <w:t xml:space="preserve"> Kč</w:t>
            </w:r>
            <w:r w:rsidRPr="006C4362">
              <w:rPr>
                <w:rFonts w:cs="Arial"/>
              </w:rPr>
              <w:t>.</w:t>
            </w:r>
          </w:p>
          <w:p w14:paraId="44DA46A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Objednatel je povinen zajistit požadavky Dodavatele, jak je stanoveno v kapitole 7 tohoto Listu služby. V případě nezajištění těchto požadavků se Dodavateli prodlužuje Doba na vyřešení o dobu, která uplyne od okamžiku, ve kterém Dodavatel informoval Objednatele o nesplnění požadavku, do okamžiku, ve kterém Objednatel zajistil splnění požadavku </w:t>
            </w:r>
            <w:r w:rsidRPr="00DC11C2">
              <w:rPr>
                <w:rFonts w:cs="Arial"/>
              </w:rPr>
              <w:lastRenderedPageBreak/>
              <w:t>a informoval o tom Dodavatele.</w:t>
            </w:r>
          </w:p>
        </w:tc>
      </w:tr>
      <w:tr w:rsidR="00DC11C2" w:rsidRPr="00DC11C2" w14:paraId="0CCD6C68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075F7553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</w:tcPr>
          <w:p w14:paraId="7424997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Cena Služby spočívající ve vykonání Nestandardní provozní činnosti = ([počet člověkohodin vykázaný Dodavatelem prací na vykonání Nestandardní provozní činnosti] x [cena člověkohodiny stanovená přílohou č.1 – Katalog služeb]) + ([počet skutečně ujetých Km za účelem vykování Nestandardní provozní činnosti] x [cena za ujetý Km uvedená v příloze 1 – Katalog služeb.])  </w:t>
            </w:r>
          </w:p>
          <w:p w14:paraId="3B20396E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5E480AA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Pokud je hodnota [počet člověkohodin vykázaný Dodavatelem prací na vykonání Nestandardní provozní činnosti] vyšší než hodnota [počet člověkohodin potřebných pro zajištění Nestandardní provozní činnosti] stanovená v Objednatelem schválené Analýza Nestandardní provozní činnosti, je pro výpočet Ceny za Služby za vykonání Nestandardní provozní činnosti použita hodnota [počet člověkohodin potřebných pro zajištění Nestandardní provozní činnosti] stanovená v Objednatelem schválené Analýza Nestandardní provozní činnosti.</w:t>
            </w:r>
          </w:p>
        </w:tc>
      </w:tr>
      <w:tr w:rsidR="00DC11C2" w:rsidRPr="00DC11C2" w14:paraId="6944CBA6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3FC48D0D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</w:tcPr>
          <w:p w14:paraId="0A196235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0AD942A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BDDD6E1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  <w:b/>
              </w:rPr>
            </w:pPr>
            <w:r w:rsidRPr="008A030B">
              <w:rPr>
                <w:rFonts w:cs="Arial"/>
                <w:b/>
              </w:rPr>
              <w:t>Účtovaná Cena za Služby = CSsuma - [(HTM * SPTM) + SPZPS]</w:t>
            </w:r>
          </w:p>
          <w:p w14:paraId="18895F04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 xml:space="preserve">s tím, že </w:t>
            </w:r>
          </w:p>
          <w:p w14:paraId="690ED7CB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CSsuma = Cena za Služby spočívající ve vykonání Nestandardní provozní činnosti</w:t>
            </w:r>
          </w:p>
          <w:p w14:paraId="7979818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HTM = počet započítaných hodin nad rámec Termínu vyřešení</w:t>
            </w:r>
          </w:p>
          <w:p w14:paraId="456BF343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SPTM = Smluvní pokuta za započetí další hodiny nad rámec Termínu vyřešení</w:t>
            </w:r>
          </w:p>
          <w:p w14:paraId="596020B0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SPZPS = Smluvní pokuta za nepředložení Zprávy o čerpání Služby v Době na doručení zprávy o čerpání služby</w:t>
            </w:r>
          </w:p>
          <w:p w14:paraId="57D2E77D" w14:textId="77777777" w:rsidR="008A030B" w:rsidRPr="008A030B" w:rsidRDefault="008A030B" w:rsidP="008A030B">
            <w:pPr>
              <w:keepNext/>
              <w:spacing w:before="40" w:after="40"/>
              <w:rPr>
                <w:rFonts w:cs="Arial"/>
              </w:rPr>
            </w:pPr>
          </w:p>
          <w:p w14:paraId="43B747A8" w14:textId="5107814C" w:rsidR="00DC11C2" w:rsidRPr="00DC11C2" w:rsidDel="00037CD0" w:rsidRDefault="008A030B" w:rsidP="008A030B">
            <w:pPr>
              <w:keepNext/>
              <w:spacing w:before="40" w:after="40"/>
              <w:rPr>
                <w:rFonts w:cs="Arial"/>
              </w:rPr>
            </w:pPr>
            <w:r w:rsidRPr="008A030B">
              <w:rPr>
                <w:rFonts w:cs="Arial"/>
              </w:rPr>
              <w:t>Smluvní pokuta za nepředložení Zprávy o čerpání služeb v Době termínu doručení Zprávy o čerpání služeb je odečtena pouze v případě, že Dodavatel nedoručil Objednateli zprávu o čerpání služeb v Době termínu doručení Zprávy o čerpání služeb</w:t>
            </w:r>
          </w:p>
        </w:tc>
      </w:tr>
    </w:tbl>
    <w:p w14:paraId="0F45946C" w14:textId="77777777" w:rsidR="00DC11C2" w:rsidRPr="00DC11C2" w:rsidRDefault="00DC11C2" w:rsidP="00DC11C2">
      <w:pPr>
        <w:rPr>
          <w:rFonts w:cs="Arial"/>
          <w:lang w:eastAsia="zh-CN"/>
        </w:rPr>
      </w:pPr>
    </w:p>
    <w:p w14:paraId="7B5BA30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DC11C2" w:rsidRPr="00DC11C2" w14:paraId="2177D419" w14:textId="77777777" w:rsidTr="005623F8">
        <w:trPr>
          <w:cantSplit/>
          <w:trHeight w:val="172"/>
          <w:tblHeader/>
        </w:trPr>
        <w:tc>
          <w:tcPr>
            <w:tcW w:w="1344" w:type="pct"/>
            <w:shd w:val="clear" w:color="auto" w:fill="808080" w:themeFill="background1" w:themeFillShade="80"/>
            <w:vAlign w:val="center"/>
          </w:tcPr>
          <w:p w14:paraId="058A8C2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shd w:val="clear" w:color="auto" w:fill="808080" w:themeFill="background1" w:themeFillShade="80"/>
            <w:vAlign w:val="center"/>
          </w:tcPr>
          <w:p w14:paraId="2F2E8B3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bCs/>
                <w:color w:val="FFFFFF" w:themeColor="background1"/>
              </w:rPr>
            </w:pPr>
            <w:r w:rsidRPr="00DC11C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shd w:val="clear" w:color="auto" w:fill="808080" w:themeFill="background1" w:themeFillShade="80"/>
            <w:vAlign w:val="center"/>
          </w:tcPr>
          <w:p w14:paraId="279F331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DC11C2" w:rsidRPr="00DC11C2" w14:paraId="27EAF0F3" w14:textId="77777777" w:rsidTr="005623F8">
        <w:trPr>
          <w:cantSplit/>
        </w:trPr>
        <w:tc>
          <w:tcPr>
            <w:tcW w:w="1344" w:type="pct"/>
            <w:vAlign w:val="center"/>
          </w:tcPr>
          <w:p w14:paraId="0D10754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doba Služby</w:t>
            </w:r>
          </w:p>
        </w:tc>
        <w:tc>
          <w:tcPr>
            <w:tcW w:w="1446" w:type="pct"/>
            <w:vAlign w:val="center"/>
          </w:tcPr>
          <w:p w14:paraId="4B703FD2" w14:textId="0A10533F" w:rsidR="00DC11C2" w:rsidRPr="00DC11C2" w:rsidRDefault="009324F1" w:rsidP="005623F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EC5599" w:rsidRPr="00DC11C2">
              <w:rPr>
                <w:rFonts w:cs="Arial"/>
              </w:rPr>
              <w:t>–1</w:t>
            </w:r>
            <w:r>
              <w:rPr>
                <w:rFonts w:cs="Arial"/>
              </w:rPr>
              <w:t>8</w:t>
            </w:r>
            <w:r w:rsidR="00EC5599">
              <w:rPr>
                <w:rFonts w:cs="Arial"/>
              </w:rPr>
              <w:t xml:space="preserve"> </w:t>
            </w:r>
            <w:r w:rsidR="00DC11C2" w:rsidRPr="00DC11C2">
              <w:rPr>
                <w:rFonts w:cs="Arial"/>
              </w:rPr>
              <w:t>h</w:t>
            </w:r>
            <w:r w:rsidR="00EC5599">
              <w:rPr>
                <w:rFonts w:cs="Arial"/>
              </w:rPr>
              <w:t>od.</w:t>
            </w:r>
            <w:r w:rsidR="00DC11C2" w:rsidRPr="00DC11C2">
              <w:rPr>
                <w:rFonts w:cs="Arial"/>
              </w:rPr>
              <w:t xml:space="preserve"> v pracovní dny</w:t>
            </w:r>
          </w:p>
        </w:tc>
        <w:tc>
          <w:tcPr>
            <w:tcW w:w="2210" w:type="pct"/>
            <w:vAlign w:val="center"/>
          </w:tcPr>
          <w:p w14:paraId="2C4D2E03" w14:textId="248FF429" w:rsidR="00DC11C2" w:rsidRPr="00DC11C2" w:rsidRDefault="00614A24" w:rsidP="005623F8">
            <w:pPr>
              <w:spacing w:before="40" w:after="40"/>
              <w:rPr>
                <w:rFonts w:cs="Arial"/>
              </w:rPr>
            </w:pPr>
            <w:r w:rsidRPr="00614A24">
              <w:rPr>
                <w:rFonts w:cs="Arial"/>
              </w:rPr>
              <w:t xml:space="preserve">Časové záznamy o řešení Hlášení v aplikaci HelpDesk </w:t>
            </w:r>
            <w:r w:rsidR="00B80F5E">
              <w:rPr>
                <w:rFonts w:cs="Arial"/>
              </w:rPr>
              <w:t>Dodavatele</w:t>
            </w:r>
            <w:r w:rsidRPr="00614A24">
              <w:rPr>
                <w:rFonts w:cs="Arial"/>
              </w:rPr>
              <w:t>.</w:t>
            </w:r>
          </w:p>
        </w:tc>
      </w:tr>
      <w:tr w:rsidR="00DC11C2" w:rsidRPr="00DC11C2" w14:paraId="33586C51" w14:textId="77777777" w:rsidTr="005623F8">
        <w:trPr>
          <w:cantSplit/>
        </w:trPr>
        <w:tc>
          <w:tcPr>
            <w:tcW w:w="1344" w:type="pct"/>
            <w:vAlign w:val="center"/>
          </w:tcPr>
          <w:p w14:paraId="7B2A552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Termín vyřešení </w:t>
            </w:r>
          </w:p>
        </w:tc>
        <w:tc>
          <w:tcPr>
            <w:tcW w:w="1446" w:type="pct"/>
            <w:vAlign w:val="center"/>
          </w:tcPr>
          <w:p w14:paraId="221249FC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Stanoven v Objednatelem schválené Analýze Nestandardní provozní činnosti</w:t>
            </w:r>
          </w:p>
        </w:tc>
        <w:tc>
          <w:tcPr>
            <w:tcW w:w="2210" w:type="pct"/>
            <w:vAlign w:val="center"/>
          </w:tcPr>
          <w:p w14:paraId="32AD09A9" w14:textId="46C647D2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Časové záznamy o řešení Hlášení v aplikaci HelpDesk </w:t>
            </w:r>
            <w:r w:rsidR="00B80F5E">
              <w:rPr>
                <w:rFonts w:cs="Arial"/>
              </w:rPr>
              <w:t>Dodavatele</w:t>
            </w:r>
            <w:r w:rsidRPr="00DC11C2">
              <w:rPr>
                <w:rFonts w:cs="Arial"/>
              </w:rPr>
              <w:t>.</w:t>
            </w:r>
          </w:p>
        </w:tc>
      </w:tr>
      <w:tr w:rsidR="00DC11C2" w:rsidRPr="00DC11C2" w14:paraId="1B5D3F89" w14:textId="77777777" w:rsidTr="005623F8">
        <w:trPr>
          <w:cantSplit/>
        </w:trPr>
        <w:tc>
          <w:tcPr>
            <w:tcW w:w="1344" w:type="pct"/>
          </w:tcPr>
          <w:p w14:paraId="624023AF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Doba dohodnuté odstávky</w:t>
            </w:r>
          </w:p>
        </w:tc>
        <w:tc>
          <w:tcPr>
            <w:tcW w:w="1446" w:type="pct"/>
            <w:vAlign w:val="center"/>
          </w:tcPr>
          <w:p w14:paraId="51A5DC9F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30D96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  <w:tr w:rsidR="00DC11C2" w:rsidRPr="00DC11C2" w14:paraId="4F3E5221" w14:textId="77777777" w:rsidTr="005623F8">
        <w:trPr>
          <w:cantSplit/>
        </w:trPr>
        <w:tc>
          <w:tcPr>
            <w:tcW w:w="1344" w:type="pct"/>
          </w:tcPr>
          <w:p w14:paraId="635B20F1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lastRenderedPageBreak/>
              <w:t>Doba na údržbu Služby</w:t>
            </w:r>
          </w:p>
        </w:tc>
        <w:tc>
          <w:tcPr>
            <w:tcW w:w="1446" w:type="pct"/>
            <w:vAlign w:val="center"/>
          </w:tcPr>
          <w:p w14:paraId="3A0BA3E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6B9BB366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</w:tr>
      <w:tr w:rsidR="00DC11C2" w:rsidRPr="00DC11C2" w14:paraId="63736AE1" w14:textId="77777777" w:rsidTr="005623F8">
        <w:trPr>
          <w:cantSplit/>
        </w:trPr>
        <w:tc>
          <w:tcPr>
            <w:tcW w:w="1344" w:type="pct"/>
            <w:vAlign w:val="center"/>
          </w:tcPr>
          <w:p w14:paraId="24E1A26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Maximální doba výpadku</w:t>
            </w:r>
          </w:p>
        </w:tc>
        <w:tc>
          <w:tcPr>
            <w:tcW w:w="1446" w:type="pct"/>
            <w:vAlign w:val="center"/>
          </w:tcPr>
          <w:p w14:paraId="7F20A1F5" w14:textId="56962B84" w:rsidR="00DC11C2" w:rsidRPr="00DC11C2" w:rsidRDefault="00EC5599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N/A</w:t>
            </w:r>
          </w:p>
        </w:tc>
        <w:tc>
          <w:tcPr>
            <w:tcW w:w="2210" w:type="pct"/>
            <w:vAlign w:val="center"/>
          </w:tcPr>
          <w:p w14:paraId="21F231F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Kontrola zaměstnanci Objednatele.</w:t>
            </w:r>
          </w:p>
        </w:tc>
      </w:tr>
    </w:tbl>
    <w:p w14:paraId="5DD822A3" w14:textId="77777777" w:rsidR="00DC11C2" w:rsidRPr="00DC11C2" w:rsidRDefault="00DC11C2" w:rsidP="00DC11C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7B5AC7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0"/>
        <w:gridCol w:w="4076"/>
        <w:gridCol w:w="2143"/>
        <w:gridCol w:w="1835"/>
        <w:gridCol w:w="1829"/>
        <w:gridCol w:w="1829"/>
      </w:tblGrid>
      <w:tr w:rsidR="00DC11C2" w:rsidRPr="00DC11C2" w14:paraId="0D1ECBC3" w14:textId="77777777" w:rsidTr="005623F8">
        <w:trPr>
          <w:cantSplit/>
          <w:tblHeader/>
        </w:trPr>
        <w:tc>
          <w:tcPr>
            <w:tcW w:w="710" w:type="pct"/>
            <w:shd w:val="clear" w:color="auto" w:fill="808080" w:themeFill="background1" w:themeFillShade="80"/>
            <w:vAlign w:val="center"/>
          </w:tcPr>
          <w:p w14:paraId="1FA5541A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3" w:type="pct"/>
            <w:shd w:val="clear" w:color="auto" w:fill="808080" w:themeFill="background1" w:themeFillShade="80"/>
            <w:vAlign w:val="center"/>
          </w:tcPr>
          <w:p w14:paraId="24983640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5" w:type="pct"/>
            <w:shd w:val="clear" w:color="auto" w:fill="808080" w:themeFill="background1" w:themeFillShade="80"/>
          </w:tcPr>
          <w:p w14:paraId="7E65EFB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2" w:type="pct"/>
            <w:shd w:val="clear" w:color="auto" w:fill="808080" w:themeFill="background1" w:themeFillShade="80"/>
            <w:vAlign w:val="center"/>
          </w:tcPr>
          <w:p w14:paraId="27A94D37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50410D2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80619F6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DC11C2" w:rsidRPr="00DC11C2" w14:paraId="4A3E1295" w14:textId="77777777" w:rsidTr="0019720B">
        <w:trPr>
          <w:cantSplit/>
        </w:trPr>
        <w:tc>
          <w:tcPr>
            <w:tcW w:w="710" w:type="pct"/>
            <w:shd w:val="clear" w:color="auto" w:fill="auto"/>
          </w:tcPr>
          <w:p w14:paraId="717B9FB3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3" w:type="pct"/>
            <w:shd w:val="clear" w:color="auto" w:fill="auto"/>
          </w:tcPr>
          <w:p w14:paraId="2EAA8825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5" w:type="pct"/>
          </w:tcPr>
          <w:p w14:paraId="5F35BF7E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2" w:type="pct"/>
            <w:shd w:val="clear" w:color="auto" w:fill="auto"/>
          </w:tcPr>
          <w:p w14:paraId="2C002CA0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0" w:type="pct"/>
            <w:shd w:val="clear" w:color="auto" w:fill="auto"/>
          </w:tcPr>
          <w:p w14:paraId="1DBCC687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0" w:type="pct"/>
            <w:shd w:val="clear" w:color="auto" w:fill="auto"/>
          </w:tcPr>
          <w:p w14:paraId="6E18D8B2" w14:textId="670816D9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4A5BC9F3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Specifické podmínky a postupy pro poskytování Služby</w:t>
      </w:r>
    </w:p>
    <w:p w14:paraId="3E5F57BA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before="240" w:after="240"/>
        <w:ind w:firstLine="0"/>
        <w:rPr>
          <w:rFonts w:ascii="Arial" w:hAnsi="Arial" w:cs="Arial"/>
          <w:b/>
          <w:szCs w:val="20"/>
        </w:rPr>
      </w:pPr>
      <w:r w:rsidRPr="00DC11C2">
        <w:rPr>
          <w:rFonts w:ascii="Arial" w:hAnsi="Arial" w:cs="Arial"/>
          <w:b/>
          <w:szCs w:val="20"/>
        </w:rPr>
        <w:t>Postup při zajištění Nestandardní provozních činností</w:t>
      </w:r>
    </w:p>
    <w:p w14:paraId="6AB55C59" w14:textId="694DF9BE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Nahlášení Nestandardní provozní činnosti </w:t>
      </w:r>
      <w:r w:rsidRPr="00DC11C2">
        <w:rPr>
          <w:rFonts w:ascii="Arial" w:hAnsi="Arial" w:cs="Arial"/>
        </w:rPr>
        <w:t xml:space="preserve">Objednatel ohlásí Nestandardní provozní činnost Dodavateli tak, že vloží Hlášení do Help Desku </w:t>
      </w:r>
      <w:r w:rsidR="00B80F5E">
        <w:rPr>
          <w:rFonts w:ascii="Arial" w:hAnsi="Arial" w:cs="Arial"/>
        </w:rPr>
        <w:t>Dodavatele</w:t>
      </w:r>
      <w:r w:rsidRPr="00DC11C2">
        <w:rPr>
          <w:rFonts w:ascii="Arial" w:hAnsi="Arial" w:cs="Arial"/>
        </w:rPr>
        <w:t xml:space="preserve">, V Hlášení Objednatel uvede veškeré jemu známé informace, které jsou nezbytné pro úspěšné a včasné poskytnutí Služby. </w:t>
      </w:r>
    </w:p>
    <w:p w14:paraId="4AA4C41C" w14:textId="34D19F9C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Doplnění nezbytných informací </w:t>
      </w:r>
      <w:r w:rsidRPr="00DC11C2">
        <w:rPr>
          <w:rFonts w:ascii="Arial" w:hAnsi="Arial" w:cs="Arial"/>
        </w:rPr>
        <w:t xml:space="preserve">Pokud Hlášení neobsahuje všechny informace potřebné pro úspěšné provedení Nestandardní provozní činnosti, </w:t>
      </w:r>
      <w:bookmarkStart w:id="2" w:name="_Hlk530732754"/>
      <w:r w:rsidRPr="00DC11C2">
        <w:rPr>
          <w:rFonts w:ascii="Arial" w:hAnsi="Arial" w:cs="Arial"/>
        </w:rPr>
        <w:t>požádá Dodavatel Objednatele o doplnění informací, které po Objednateli lze rozumně požadovat</w:t>
      </w:r>
      <w:bookmarkStart w:id="3" w:name="_Hlk530836295"/>
      <w:r w:rsidRPr="00DC11C2">
        <w:rPr>
          <w:rFonts w:ascii="Arial" w:hAnsi="Arial" w:cs="Arial"/>
        </w:rPr>
        <w:t xml:space="preserve">, skrze Help Desk </w:t>
      </w:r>
      <w:bookmarkEnd w:id="3"/>
      <w:r w:rsidR="00B80F5E">
        <w:rPr>
          <w:rFonts w:ascii="Arial" w:hAnsi="Arial" w:cs="Arial"/>
        </w:rPr>
        <w:t>Dodavatele.</w:t>
      </w:r>
      <w:r w:rsidRPr="00DC11C2">
        <w:rPr>
          <w:rFonts w:ascii="Arial" w:hAnsi="Arial" w:cs="Arial"/>
        </w:rPr>
        <w:t xml:space="preserve">. </w:t>
      </w:r>
      <w:bookmarkStart w:id="4" w:name="_Hlk530836362"/>
      <w:r w:rsidRPr="00DC11C2">
        <w:rPr>
          <w:rFonts w:ascii="Arial" w:hAnsi="Arial" w:cs="Arial"/>
        </w:rPr>
        <w:t xml:space="preserve">Objednatel doplní informace do Help Desku </w:t>
      </w:r>
      <w:r w:rsidR="00B80F5E">
        <w:rPr>
          <w:rFonts w:ascii="Arial" w:hAnsi="Arial" w:cs="Arial"/>
        </w:rPr>
        <w:t>Dodavatele.</w:t>
      </w:r>
      <w:r w:rsidRPr="00DC11C2">
        <w:rPr>
          <w:rFonts w:ascii="Arial" w:hAnsi="Arial" w:cs="Arial"/>
        </w:rPr>
        <w:t xml:space="preserve"> </w:t>
      </w:r>
      <w:bookmarkEnd w:id="2"/>
      <w:bookmarkEnd w:id="4"/>
      <w:r w:rsidRPr="00DC11C2">
        <w:rPr>
          <w:rFonts w:ascii="Arial" w:hAnsi="Arial" w:cs="Arial"/>
        </w:rPr>
        <w:t>O dobu, která uplyne od okamžiku, ve kterém Dodavatel doručil Objednateli žádost o doplnění informací, do okamžiku, ve kterém Objednatel Dodavateli požadované informace doručil, se prodlužuje Doba na vyřešení.</w:t>
      </w:r>
    </w:p>
    <w:p w14:paraId="2E0430BA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bookmarkStart w:id="5" w:name="_Hlk530732819"/>
      <w:r w:rsidRPr="00DC11C2">
        <w:rPr>
          <w:rFonts w:ascii="Arial" w:hAnsi="Arial" w:cs="Arial"/>
          <w:b/>
        </w:rPr>
        <w:t>Analýza Nestandardní provozní činnosti</w:t>
      </w:r>
      <w:bookmarkEnd w:id="5"/>
      <w:r w:rsidRPr="00DC11C2">
        <w:rPr>
          <w:rFonts w:ascii="Arial" w:hAnsi="Arial" w:cs="Arial"/>
          <w:b/>
        </w:rPr>
        <w:t xml:space="preserve"> </w:t>
      </w:r>
      <w:r w:rsidRPr="00DC11C2">
        <w:rPr>
          <w:rFonts w:ascii="Arial" w:hAnsi="Arial" w:cs="Arial"/>
        </w:rPr>
        <w:t xml:space="preserve">Dodavatel provede Analýzu Nestandardní provozní činnosti, ve které stanoví </w:t>
      </w:r>
      <w:bookmarkStart w:id="6" w:name="_Hlk530836562"/>
      <w:r w:rsidRPr="00DC11C2">
        <w:rPr>
          <w:rFonts w:ascii="Arial" w:hAnsi="Arial" w:cs="Arial"/>
        </w:rPr>
        <w:t xml:space="preserve">počet člověkohodin potřebných pro </w:t>
      </w:r>
      <w:bookmarkEnd w:id="6"/>
      <w:r w:rsidRPr="00DC11C2">
        <w:rPr>
          <w:rFonts w:ascii="Arial" w:hAnsi="Arial" w:cs="Arial"/>
        </w:rPr>
        <w:t xml:space="preserve">zajištění Nestandardní provozní činnosti a </w:t>
      </w:r>
      <w:bookmarkStart w:id="7" w:name="_Hlk530836589"/>
      <w:r w:rsidRPr="00DC11C2">
        <w:rPr>
          <w:rFonts w:ascii="Arial" w:hAnsi="Arial" w:cs="Arial"/>
        </w:rPr>
        <w:t>Termín vyřešení</w:t>
      </w:r>
      <w:bookmarkEnd w:id="7"/>
      <w:r w:rsidRPr="00DC11C2">
        <w:rPr>
          <w:rFonts w:ascii="Arial" w:hAnsi="Arial" w:cs="Arial"/>
        </w:rPr>
        <w:t xml:space="preserve"> Nestandardní provozní činnosti. </w:t>
      </w:r>
    </w:p>
    <w:p w14:paraId="71CE1F24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Provedení Nestandardní provozní činnosti </w:t>
      </w:r>
      <w:r w:rsidRPr="00DC11C2">
        <w:rPr>
          <w:rFonts w:ascii="Arial" w:hAnsi="Arial" w:cs="Arial"/>
        </w:rPr>
        <w:t>Dodavatel vykoná Nestandardní provozní činnost, a to nejpozději do Termínu vyřešení stanoveného v Objednatelem schválené analýze Nestandardní provozní činnosti.</w:t>
      </w:r>
    </w:p>
    <w:p w14:paraId="0B8DA48A" w14:textId="28DCA38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Vyrozumění o provedení Nestandardní provozní činnosti </w:t>
      </w:r>
      <w:r w:rsidRPr="00DC11C2">
        <w:rPr>
          <w:rFonts w:ascii="Arial" w:hAnsi="Arial" w:cs="Arial"/>
        </w:rPr>
        <w:t xml:space="preserve">Dodavatel vyrozumí Objednatele o provedení Nestandardní provozní činnosti neprodleně poté, co se Dodavatel přesvědčí o tom, že Nestandardní provozní činnost byla bezvadně provedena. Vyrozumění o provedení Nestandardní provozní činnosti poskytne Dodavatel Objednateli doplněním informace o provedení Nestandardní provozní činnosti v Help Desku </w:t>
      </w:r>
      <w:r w:rsidR="00B80F5E">
        <w:rPr>
          <w:rFonts w:ascii="Arial" w:hAnsi="Arial" w:cs="Arial"/>
        </w:rPr>
        <w:t>Dodavatele.</w:t>
      </w:r>
    </w:p>
    <w:p w14:paraId="53EDEA5E" w14:textId="75EECC92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lastRenderedPageBreak/>
        <w:t xml:space="preserve">Ověření provedení Nestandardní provozní činnosti </w:t>
      </w:r>
      <w:r w:rsidRPr="00DC11C2">
        <w:rPr>
          <w:rFonts w:ascii="Arial" w:hAnsi="Arial" w:cs="Arial"/>
        </w:rPr>
        <w:t xml:space="preserve">Objednatel ověří, zda byla Nestandardní provozní činnost provedena v souladu s Hlášením v Help Desku </w:t>
      </w:r>
      <w:r w:rsidR="00B80F5E">
        <w:rPr>
          <w:rFonts w:ascii="Arial" w:hAnsi="Arial" w:cs="Arial"/>
        </w:rPr>
        <w:t>Dodavatele</w:t>
      </w:r>
      <w:r w:rsidRPr="00DC11C2">
        <w:rPr>
          <w:rFonts w:ascii="Arial" w:hAnsi="Arial" w:cs="Arial"/>
        </w:rPr>
        <w:t>, a to nejpozději do dvou (2) pracovních dnů od v</w:t>
      </w:r>
      <w:bookmarkStart w:id="8" w:name="_Hlk530748819"/>
      <w:r w:rsidRPr="00DC11C2">
        <w:rPr>
          <w:rFonts w:ascii="Arial" w:hAnsi="Arial" w:cs="Arial"/>
        </w:rPr>
        <w:t>yrozumění</w:t>
      </w:r>
      <w:bookmarkEnd w:id="8"/>
      <w:r w:rsidRPr="00DC11C2">
        <w:rPr>
          <w:rFonts w:ascii="Arial" w:hAnsi="Arial" w:cs="Arial"/>
        </w:rPr>
        <w:t xml:space="preserve"> o provedení Nestandardní provozní činnosti. Neprodleně po ověření provedení Nestandardní provozní činnosti sdělí Objednatel Dodavateli, zda Nestandardní provozní činnost byla bez vadně provedena. Pokud podle sdělení Objednatele Nestandardní provozní činnost,</w:t>
      </w:r>
    </w:p>
    <w:p w14:paraId="694506BE" w14:textId="7737DF93" w:rsidR="00DC11C2" w:rsidRPr="00DC11C2" w:rsidRDefault="00DC11C2" w:rsidP="00DC11C2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DC11C2">
        <w:rPr>
          <w:rFonts w:ascii="Arial" w:hAnsi="Arial" w:cs="Arial"/>
          <w:color w:val="000000"/>
        </w:rPr>
        <w:t>je v bez vadném stavu, O</w:t>
      </w:r>
      <w:r w:rsidR="00860C54">
        <w:rPr>
          <w:rFonts w:ascii="Arial" w:hAnsi="Arial" w:cs="Arial"/>
          <w:color w:val="000000"/>
        </w:rPr>
        <w:t xml:space="preserve">bjednatel uzavře Hlášení v Help </w:t>
      </w:r>
      <w:r w:rsidRPr="00DC11C2">
        <w:rPr>
          <w:rFonts w:ascii="Arial" w:hAnsi="Arial" w:cs="Arial"/>
          <w:color w:val="000000"/>
        </w:rPr>
        <w:t xml:space="preserve">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(uvede Hlášení do stavu „</w:t>
      </w:r>
      <w:bookmarkStart w:id="9" w:name="_Hlk530748966"/>
      <w:r w:rsidRPr="00DC11C2">
        <w:rPr>
          <w:rFonts w:ascii="Arial" w:hAnsi="Arial" w:cs="Arial"/>
          <w:color w:val="000000"/>
        </w:rPr>
        <w:t>Uzavřený</w:t>
      </w:r>
      <w:bookmarkEnd w:id="9"/>
      <w:r w:rsidRPr="00DC11C2">
        <w:rPr>
          <w:rFonts w:ascii="Arial" w:hAnsi="Arial" w:cs="Arial"/>
          <w:color w:val="000000"/>
        </w:rPr>
        <w:t xml:space="preserve">“). Registrací do Help Desku dle předchozí věty se považuje </w:t>
      </w:r>
      <w:r w:rsidRPr="00DC11C2">
        <w:rPr>
          <w:rFonts w:ascii="Arial" w:hAnsi="Arial" w:cs="Arial"/>
        </w:rPr>
        <w:t xml:space="preserve">Nestandardní provozní </w:t>
      </w:r>
      <w:r w:rsidRPr="00DC11C2">
        <w:rPr>
          <w:rFonts w:ascii="Arial" w:hAnsi="Arial" w:cs="Arial"/>
          <w:color w:val="000000"/>
        </w:rPr>
        <w:t>činnost za provedenou.</w:t>
      </w:r>
    </w:p>
    <w:p w14:paraId="182084C3" w14:textId="748BF597" w:rsidR="00DC11C2" w:rsidRPr="00DC11C2" w:rsidRDefault="00DC11C2" w:rsidP="00785EF3">
      <w:pPr>
        <w:pStyle w:val="slovn3"/>
        <w:numPr>
          <w:ilvl w:val="0"/>
          <w:numId w:val="6"/>
        </w:numPr>
        <w:tabs>
          <w:tab w:val="left" w:pos="851"/>
        </w:tabs>
        <w:spacing w:after="160"/>
        <w:rPr>
          <w:rFonts w:ascii="Arial" w:hAnsi="Arial" w:cs="Arial"/>
          <w:color w:val="000000"/>
        </w:rPr>
      </w:pPr>
      <w:bookmarkStart w:id="10" w:name="_Hlk530748987"/>
      <w:r w:rsidRPr="00DC11C2">
        <w:rPr>
          <w:rFonts w:ascii="Arial" w:hAnsi="Arial" w:cs="Arial"/>
          <w:color w:val="000000"/>
        </w:rPr>
        <w:t xml:space="preserve">není v bezvadném stavu, </w:t>
      </w:r>
      <w:r w:rsidR="00B262BA">
        <w:rPr>
          <w:rFonts w:ascii="Arial" w:hAnsi="Arial" w:cs="Arial"/>
          <w:color w:val="000000"/>
        </w:rPr>
        <w:t>pak Objednat</w:t>
      </w:r>
      <w:r w:rsidR="00860C54">
        <w:rPr>
          <w:rFonts w:ascii="Arial" w:hAnsi="Arial" w:cs="Arial"/>
          <w:color w:val="000000"/>
        </w:rPr>
        <w:t xml:space="preserve">el znovuotevře požadavek v Help </w:t>
      </w:r>
      <w:r w:rsidR="00B262BA">
        <w:rPr>
          <w:rFonts w:ascii="Arial" w:hAnsi="Arial" w:cs="Arial"/>
          <w:color w:val="000000"/>
        </w:rPr>
        <w:t>Desku Dodavatele s popisem a simulací nedostatků na testovacím systému.</w:t>
      </w:r>
      <w:r w:rsidR="00785EF3">
        <w:rPr>
          <w:rFonts w:ascii="Arial" w:hAnsi="Arial" w:cs="Arial"/>
          <w:color w:val="000000"/>
        </w:rPr>
        <w:t xml:space="preserve"> </w:t>
      </w:r>
      <w:r w:rsidR="00785EF3" w:rsidRPr="00785EF3">
        <w:rPr>
          <w:rFonts w:ascii="Arial" w:hAnsi="Arial" w:cs="Arial"/>
          <w:color w:val="000000"/>
        </w:rPr>
        <w:t>Objednatel i Dodavatel se v tomto případě zavazují vyvinout maximální součinnost vedoucí k simulaci incidentu na testovacím prostředí.</w:t>
      </w:r>
      <w:r w:rsidR="00A81530">
        <w:rPr>
          <w:rFonts w:ascii="Arial" w:hAnsi="Arial" w:cs="Arial"/>
          <w:color w:val="000000"/>
        </w:rPr>
        <w:t xml:space="preserve"> Dodavatel</w:t>
      </w:r>
      <w:r w:rsidR="00A81530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bez zbytečného odkladu zajistí,</w:t>
      </w:r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aby Nestandardní provozní činnost byla provedena dle Hlášení v Help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a vyrozumí Objednatele o provedení Nestandardní provozní činnosti. Smluvní strany pak postupují podle odst. Provedení Nestandardní provozní činnosti a následujících až do okamžiku, ve kterém Objednatel potvrdí, že Nestandardní provozní činnost je v bezvadném stavu. O dobu, která uplyne od okamžiku, ve kterém Objednatel doručil Dodavateli vyrozumění o neprovedení Nestandardní provozní činnosti, do okamžiku, ve kterém Dodavatel doručil Objednateli vyrozumění o tom, že Nestandardní provozní činnost není v bezvadném stavu, se prodlužuje Termín vyřešení.</w:t>
      </w:r>
    </w:p>
    <w:p w14:paraId="3291E93C" w14:textId="638FF599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bookmarkStart w:id="11" w:name="_Hlk530749231"/>
      <w:bookmarkEnd w:id="10"/>
      <w:r w:rsidRPr="00DC11C2">
        <w:rPr>
          <w:rFonts w:ascii="Arial" w:hAnsi="Arial" w:cs="Arial"/>
          <w:b/>
        </w:rPr>
        <w:t xml:space="preserve">Nečinnost Objednatele </w:t>
      </w:r>
      <w:r w:rsidRPr="00DC11C2">
        <w:rPr>
          <w:rFonts w:ascii="Arial" w:hAnsi="Arial" w:cs="Arial"/>
        </w:rPr>
        <w:t xml:space="preserve">Pokud Objednatel po dvou (2) pracovních dnech ode dne, ve které bylo Dodavatelem k Hlášení v Help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</w:rPr>
        <w:t xml:space="preserve"> </w:t>
      </w:r>
      <w:r w:rsidRPr="00DC11C2">
        <w:rPr>
          <w:rFonts w:ascii="Arial" w:hAnsi="Arial" w:cs="Arial"/>
        </w:rPr>
        <w:t xml:space="preserve">doplněna informace o provedení Nestandardní provozní činnosti, nesdělí, zda Nestandardní provozní činnost, je v bezvadném stavu, považuje se Nestandardní provozní činnost za provedenou bez výhrad a Objednatel takové Hlášení v Help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</w:rPr>
        <w:t xml:space="preserve"> </w:t>
      </w:r>
      <w:r w:rsidRPr="00DC11C2">
        <w:rPr>
          <w:rFonts w:ascii="Arial" w:hAnsi="Arial" w:cs="Arial"/>
        </w:rPr>
        <w:t>uzavře (uvede Hlášení do stavu „Uzavřený“).</w:t>
      </w:r>
    </w:p>
    <w:bookmarkEnd w:id="11"/>
    <w:p w14:paraId="22AD65B6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Omezení poskytování Služby</w:t>
      </w:r>
    </w:p>
    <w:p w14:paraId="7123B275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N/A</w:t>
      </w:r>
    </w:p>
    <w:p w14:paraId="01822D5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Součinnost Objednatele</w:t>
      </w:r>
    </w:p>
    <w:p w14:paraId="7A1124CF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Objednatel odpovídá za zajištění následujících požadavků:</w:t>
      </w:r>
    </w:p>
    <w:p w14:paraId="3DC7A097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databázových serverů včetně testovacích, </w:t>
      </w:r>
    </w:p>
    <w:p w14:paraId="2E689B72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aplikačních serverů včetně testovacích, </w:t>
      </w:r>
    </w:p>
    <w:p w14:paraId="7FA01000" w14:textId="52735F07" w:rsid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VPN přístupy a doménové přístupy pro </w:t>
      </w:r>
      <w:r w:rsidR="00BE2F0D">
        <w:rPr>
          <w:rFonts w:ascii="Arial" w:hAnsi="Arial" w:cs="Arial"/>
          <w:color w:val="000000"/>
        </w:rPr>
        <w:t>Dodavatele</w:t>
      </w:r>
      <w:r w:rsidR="00BE2F0D" w:rsidRPr="002B2DEA">
        <w:rPr>
          <w:rFonts w:ascii="Arial" w:hAnsi="Arial" w:cs="Arial"/>
          <w:color w:val="000000"/>
        </w:rPr>
        <w:t xml:space="preserve"> </w:t>
      </w:r>
      <w:r w:rsidRPr="002B2DEA">
        <w:rPr>
          <w:rFonts w:ascii="Arial" w:hAnsi="Arial" w:cs="Arial"/>
          <w:color w:val="000000"/>
        </w:rPr>
        <w:t>nezbytné k zajištění Služeb popsaných v rámci jednotlivých Listů služeb</w:t>
      </w:r>
      <w:r w:rsidR="00A501D7">
        <w:rPr>
          <w:rFonts w:ascii="Arial" w:hAnsi="Arial" w:cs="Arial"/>
          <w:color w:val="000000"/>
        </w:rPr>
        <w:t>.</w:t>
      </w:r>
    </w:p>
    <w:p w14:paraId="4C646BB5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Poznámka</w:t>
      </w:r>
    </w:p>
    <w:p w14:paraId="4384ECD3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N/A </w:t>
      </w:r>
    </w:p>
    <w:p w14:paraId="5D7E2DF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lastRenderedPageBreak/>
        <w:t>Vzor Reportu čerpání Služby</w:t>
      </w:r>
    </w:p>
    <w:p w14:paraId="4CB682B2" w14:textId="0C891E6E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2D6388">
        <w:rPr>
          <w:rFonts w:ascii="Arial" w:hAnsi="Arial" w:cs="Arial"/>
        </w:rPr>
        <w:t>Viz příloha „</w:t>
      </w:r>
      <w:ins w:id="12" w:author="Trnka Milan" w:date="2022-05-24T09:28:00Z">
        <w:r w:rsidR="008957DB" w:rsidRPr="008957DB">
          <w:rPr>
            <w:rFonts w:ascii="Arial" w:hAnsi="Arial" w:cs="Arial"/>
          </w:rPr>
          <w:t>172-22_ZD_priloha1_smlouva_priloha2_N01_ZoČS nestandard</w:t>
        </w:r>
      </w:ins>
      <w:r w:rsidRPr="002D6388">
        <w:rPr>
          <w:rFonts w:ascii="Arial" w:hAnsi="Arial" w:cs="Arial"/>
        </w:rPr>
        <w:t>“.</w:t>
      </w:r>
    </w:p>
    <w:p w14:paraId="10C0CD52" w14:textId="77777777" w:rsidR="005F6D56" w:rsidRDefault="005F6D56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  <w:i/>
        </w:rPr>
      </w:pPr>
    </w:p>
    <w:p w14:paraId="4F91706B" w14:textId="77777777" w:rsidR="00132FFC" w:rsidRPr="00DC11C2" w:rsidRDefault="00F9699E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sectPr w:rsidR="00132FFC" w:rsidRPr="00DC11C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A5C79" w14:textId="77777777" w:rsidR="006D7087" w:rsidRDefault="006D7087" w:rsidP="00B45E24">
      <w:r>
        <w:separator/>
      </w:r>
    </w:p>
  </w:endnote>
  <w:endnote w:type="continuationSeparator" w:id="0">
    <w:p w14:paraId="194DC78B" w14:textId="77777777" w:rsidR="006D7087" w:rsidRDefault="006D7087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589E" w14:textId="77777777" w:rsidR="006D7087" w:rsidRDefault="006D7087" w:rsidP="00B45E24">
      <w:r>
        <w:separator/>
      </w:r>
    </w:p>
  </w:footnote>
  <w:footnote w:type="continuationSeparator" w:id="0">
    <w:p w14:paraId="5257C3C4" w14:textId="77777777" w:rsidR="006D7087" w:rsidRDefault="006D7087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FE9E" w14:textId="23AB675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9324F1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9324F1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5AB9C4EB" w14:textId="40E11556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EC5599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EC5599">
      <w:rPr>
        <w:rStyle w:val="slostrnky"/>
        <w:sz w:val="16"/>
        <w:szCs w:val="16"/>
      </w:rPr>
      <w:t>.</w:t>
    </w:r>
    <w:r w:rsidR="00EC5599" w:rsidRPr="00EC5599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DC792E">
      <w:rPr>
        <w:sz w:val="16"/>
        <w:szCs w:val="16"/>
      </w:rPr>
      <w:t xml:space="preserve"> </w:t>
    </w:r>
    <w:r w:rsidR="00E171E5">
      <w:rPr>
        <w:sz w:val="16"/>
        <w:szCs w:val="16"/>
      </w:rPr>
      <w:t>SAP</w:t>
    </w:r>
    <w:r w:rsidRPr="00324977">
      <w:rPr>
        <w:sz w:val="16"/>
        <w:szCs w:val="16"/>
      </w:rPr>
      <w:tab/>
    </w:r>
  </w:p>
  <w:p w14:paraId="23C45D30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F37D0E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662568C7"/>
    <w:multiLevelType w:val="multilevel"/>
    <w:tmpl w:val="565439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01713D"/>
    <w:multiLevelType w:val="hybridMultilevel"/>
    <w:tmpl w:val="72E09EF8"/>
    <w:lvl w:ilvl="0" w:tplc="495E0088">
      <w:start w:val="1"/>
      <w:numFmt w:val="bullet"/>
      <w:pStyle w:val="2-2-"/>
      <w:lvlText w:val="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3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rnka Milan">
    <w15:presenceInfo w15:providerId="AD" w15:userId="S::milan.trnka@ceproas.cz::fa1eaed9-69ce-4545-8c2d-1d2b47aa98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6BBF"/>
    <w:rsid w:val="000B276D"/>
    <w:rsid w:val="000D2475"/>
    <w:rsid w:val="00111B4B"/>
    <w:rsid w:val="00132FFC"/>
    <w:rsid w:val="001361BF"/>
    <w:rsid w:val="00155102"/>
    <w:rsid w:val="001938EE"/>
    <w:rsid w:val="0019720B"/>
    <w:rsid w:val="001D3FCF"/>
    <w:rsid w:val="002058AE"/>
    <w:rsid w:val="00210B74"/>
    <w:rsid w:val="00224C8B"/>
    <w:rsid w:val="0022653F"/>
    <w:rsid w:val="0024541D"/>
    <w:rsid w:val="002B2DEA"/>
    <w:rsid w:val="002C1A83"/>
    <w:rsid w:val="002D251F"/>
    <w:rsid w:val="002D6388"/>
    <w:rsid w:val="002E370D"/>
    <w:rsid w:val="003823E8"/>
    <w:rsid w:val="00391CA9"/>
    <w:rsid w:val="004064C3"/>
    <w:rsid w:val="00410221"/>
    <w:rsid w:val="00421F59"/>
    <w:rsid w:val="004245E6"/>
    <w:rsid w:val="004625EF"/>
    <w:rsid w:val="00494186"/>
    <w:rsid w:val="005E4E9F"/>
    <w:rsid w:val="005F6D56"/>
    <w:rsid w:val="00613D38"/>
    <w:rsid w:val="00614A24"/>
    <w:rsid w:val="00615A51"/>
    <w:rsid w:val="00622EFD"/>
    <w:rsid w:val="006432CE"/>
    <w:rsid w:val="00672984"/>
    <w:rsid w:val="006A34D9"/>
    <w:rsid w:val="006C4362"/>
    <w:rsid w:val="006D5447"/>
    <w:rsid w:val="006D7087"/>
    <w:rsid w:val="007050D8"/>
    <w:rsid w:val="00765412"/>
    <w:rsid w:val="00785EF3"/>
    <w:rsid w:val="007A5E06"/>
    <w:rsid w:val="007C1B95"/>
    <w:rsid w:val="00816EF6"/>
    <w:rsid w:val="00840DD3"/>
    <w:rsid w:val="00860C54"/>
    <w:rsid w:val="00893440"/>
    <w:rsid w:val="008957DB"/>
    <w:rsid w:val="008A030B"/>
    <w:rsid w:val="008B1072"/>
    <w:rsid w:val="00912EDC"/>
    <w:rsid w:val="009324F1"/>
    <w:rsid w:val="00944F8C"/>
    <w:rsid w:val="00970AB2"/>
    <w:rsid w:val="009966B1"/>
    <w:rsid w:val="009B0808"/>
    <w:rsid w:val="009B29F9"/>
    <w:rsid w:val="00A36BBF"/>
    <w:rsid w:val="00A411A3"/>
    <w:rsid w:val="00A501D7"/>
    <w:rsid w:val="00A81530"/>
    <w:rsid w:val="00AB1D82"/>
    <w:rsid w:val="00AD2791"/>
    <w:rsid w:val="00AE1176"/>
    <w:rsid w:val="00AE5DF7"/>
    <w:rsid w:val="00B262BA"/>
    <w:rsid w:val="00B44D94"/>
    <w:rsid w:val="00B45E24"/>
    <w:rsid w:val="00B71116"/>
    <w:rsid w:val="00B80F5E"/>
    <w:rsid w:val="00BB4128"/>
    <w:rsid w:val="00BE2F0D"/>
    <w:rsid w:val="00BF0BAE"/>
    <w:rsid w:val="00C107F4"/>
    <w:rsid w:val="00C2185D"/>
    <w:rsid w:val="00C66F38"/>
    <w:rsid w:val="00C71CDC"/>
    <w:rsid w:val="00CA05C5"/>
    <w:rsid w:val="00CC6FE4"/>
    <w:rsid w:val="00D67DC5"/>
    <w:rsid w:val="00D807AE"/>
    <w:rsid w:val="00DC11C2"/>
    <w:rsid w:val="00DC792E"/>
    <w:rsid w:val="00DE004D"/>
    <w:rsid w:val="00E171E5"/>
    <w:rsid w:val="00E7235D"/>
    <w:rsid w:val="00EA03DC"/>
    <w:rsid w:val="00EB49AA"/>
    <w:rsid w:val="00EC5599"/>
    <w:rsid w:val="00EF52E5"/>
    <w:rsid w:val="00F06770"/>
    <w:rsid w:val="00F137E7"/>
    <w:rsid w:val="00F15089"/>
    <w:rsid w:val="00F27330"/>
    <w:rsid w:val="00F659EB"/>
    <w:rsid w:val="00F76518"/>
    <w:rsid w:val="00F9699E"/>
    <w:rsid w:val="00F970D8"/>
    <w:rsid w:val="00FB19C1"/>
    <w:rsid w:val="00FB3462"/>
    <w:rsid w:val="00FC14C4"/>
    <w:rsid w:val="00FE0FC9"/>
    <w:rsid w:val="00FE1A6C"/>
    <w:rsid w:val="10C141B0"/>
    <w:rsid w:val="135E1CBE"/>
    <w:rsid w:val="14F9ED1F"/>
    <w:rsid w:val="3F1FF65F"/>
    <w:rsid w:val="412F7C9B"/>
    <w:rsid w:val="43B69A1D"/>
    <w:rsid w:val="4570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7DBF1"/>
  <w15:docId w15:val="{CF36430E-8571-4D61-925E-0ADB6B51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99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99"/>
    <w:qFormat/>
    <w:rsid w:val="006A34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cf01">
    <w:name w:val="cf01"/>
    <w:basedOn w:val="Standardnpsmoodstavce"/>
    <w:rsid w:val="006A34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7E8C51-2694-4FBA-8C7B-D8C56D2DDB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3B7FD4-3538-4265-882C-F597E8E6B3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7BC804-C66D-4F33-9E8A-B28EA60E3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6344E3-525B-4B50-B77B-330AC45A12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1439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13</cp:revision>
  <dcterms:created xsi:type="dcterms:W3CDTF">2020-05-04T12:27:00Z</dcterms:created>
  <dcterms:modified xsi:type="dcterms:W3CDTF">2022-05-24T07:28:00Z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