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42E25" w14:textId="77777777" w:rsidR="00515FBE" w:rsidRDefault="00DE5615" w:rsidP="006879A6">
      <w:pPr>
        <w:pStyle w:val="Nadpis5"/>
      </w:pPr>
      <w:r>
        <w:rPr>
          <w:noProof/>
        </w:rPr>
        <w:drawing>
          <wp:anchor distT="0" distB="0" distL="114300" distR="114300" simplePos="0" relativeHeight="251658240" behindDoc="0" locked="0" layoutInCell="1" allowOverlap="1" wp14:anchorId="14735347" wp14:editId="274E8EE8">
            <wp:simplePos x="0" y="0"/>
            <wp:positionH relativeFrom="column">
              <wp:posOffset>1485900</wp:posOffset>
            </wp:positionH>
            <wp:positionV relativeFrom="paragraph">
              <wp:posOffset>139065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B0148" w14:textId="77777777" w:rsidR="00515FBE" w:rsidRDefault="00515FBE"/>
    <w:p w14:paraId="1C6CF7B5" w14:textId="77777777" w:rsidR="00515FBE" w:rsidRDefault="00515FBE"/>
    <w:p w14:paraId="1B679859" w14:textId="77777777" w:rsidR="00515FBE" w:rsidRDefault="00515FBE"/>
    <w:p w14:paraId="704C4DA5" w14:textId="77777777" w:rsidR="00515FBE" w:rsidRDefault="00515FBE"/>
    <w:p w14:paraId="3A4B9F70" w14:textId="77777777" w:rsidR="00515FBE" w:rsidRDefault="00515FBE"/>
    <w:p w14:paraId="15CABCAF" w14:textId="77777777" w:rsidR="00F50620" w:rsidRDefault="00F50620"/>
    <w:p w14:paraId="5557D1EA" w14:textId="630EBC45" w:rsidR="00F50620" w:rsidRDefault="0051680D" w:rsidP="0051680D">
      <w:pPr>
        <w:jc w:val="center"/>
      </w:pPr>
      <w:r w:rsidRPr="0051680D">
        <w:rPr>
          <w:b/>
          <w:kern w:val="28"/>
          <w:sz w:val="28"/>
        </w:rPr>
        <w:t xml:space="preserve">Smlouva o dodávce </w:t>
      </w:r>
      <w:r w:rsidR="004D6ADC">
        <w:rPr>
          <w:b/>
          <w:kern w:val="28"/>
          <w:sz w:val="28"/>
        </w:rPr>
        <w:t>licencí</w:t>
      </w:r>
      <w:r w:rsidR="003B3C9E">
        <w:rPr>
          <w:b/>
          <w:kern w:val="28"/>
          <w:sz w:val="28"/>
        </w:rPr>
        <w:br/>
      </w:r>
      <w:r w:rsidR="004D6ADC">
        <w:rPr>
          <w:b/>
          <w:kern w:val="28"/>
          <w:sz w:val="28"/>
        </w:rPr>
        <w:t xml:space="preserve">a </w:t>
      </w:r>
      <w:r w:rsidR="0034455D">
        <w:rPr>
          <w:b/>
          <w:kern w:val="28"/>
          <w:sz w:val="28"/>
        </w:rPr>
        <w:t xml:space="preserve">provedení </w:t>
      </w:r>
      <w:r w:rsidRPr="0051680D">
        <w:rPr>
          <w:b/>
          <w:kern w:val="28"/>
          <w:sz w:val="28"/>
        </w:rPr>
        <w:t xml:space="preserve">upgrade </w:t>
      </w:r>
      <w:r w:rsidR="004D6ADC">
        <w:rPr>
          <w:b/>
          <w:kern w:val="28"/>
          <w:sz w:val="28"/>
        </w:rPr>
        <w:t xml:space="preserve">prostředí </w:t>
      </w:r>
      <w:r w:rsidRPr="0051680D">
        <w:rPr>
          <w:b/>
          <w:kern w:val="28"/>
          <w:sz w:val="28"/>
        </w:rPr>
        <w:t>SCADA</w:t>
      </w:r>
      <w:r w:rsidR="004D6ADC">
        <w:rPr>
          <w:b/>
          <w:kern w:val="28"/>
          <w:sz w:val="28"/>
        </w:rPr>
        <w:br/>
        <w:t>řídícího systému skladů</w:t>
      </w:r>
    </w:p>
    <w:p w14:paraId="251CD826" w14:textId="77777777" w:rsidR="00F50620" w:rsidRDefault="00F50620" w:rsidP="00CF4187"/>
    <w:p w14:paraId="5E9CF0FC" w14:textId="6291813A" w:rsidR="002470F3" w:rsidRDefault="002470F3" w:rsidP="00CF4187">
      <w:r>
        <w:t xml:space="preserve">Evidenční číslo </w:t>
      </w:r>
      <w:r w:rsidR="009F3FC1">
        <w:t>O</w:t>
      </w:r>
      <w:r>
        <w:t>bjednatele:</w:t>
      </w:r>
      <w:r w:rsidR="00CF4187">
        <w:tab/>
      </w:r>
      <w:r w:rsidR="00CF4187" w:rsidRPr="00B00FF4">
        <w:rPr>
          <w:highlight w:val="yellow"/>
        </w:rPr>
        <w:fldChar w:fldCharType="begin">
          <w:ffData>
            <w:name w:val="Text31"/>
            <w:enabled/>
            <w:calcOnExit w:val="0"/>
            <w:textInput/>
          </w:ffData>
        </w:fldChar>
      </w:r>
      <w:bookmarkStart w:id="0" w:name="Text31"/>
      <w:r w:rsidR="00CF4187" w:rsidRPr="00B00FF4">
        <w:rPr>
          <w:highlight w:val="yellow"/>
        </w:rPr>
        <w:instrText xml:space="preserve"> FORMTEXT </w:instrText>
      </w:r>
      <w:r w:rsidR="00CF4187" w:rsidRPr="00B00FF4">
        <w:rPr>
          <w:highlight w:val="yellow"/>
        </w:rPr>
      </w:r>
      <w:r w:rsidR="00CF4187" w:rsidRPr="00B00FF4">
        <w:rPr>
          <w:highlight w:val="yellow"/>
        </w:rPr>
        <w:fldChar w:fldCharType="separate"/>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highlight w:val="yellow"/>
        </w:rPr>
        <w:fldChar w:fldCharType="end"/>
      </w:r>
      <w:bookmarkEnd w:id="0"/>
    </w:p>
    <w:p w14:paraId="45D5E2D1" w14:textId="7939C38E" w:rsidR="002470F3" w:rsidRPr="002470F3" w:rsidRDefault="002470F3" w:rsidP="00CF4187">
      <w:r>
        <w:t xml:space="preserve">Evidenční číslo </w:t>
      </w:r>
      <w:r w:rsidR="00D537ED">
        <w:t>Dodavatel</w:t>
      </w:r>
      <w:r>
        <w:t>e:</w:t>
      </w:r>
      <w:r w:rsidR="00CF4187">
        <w:tab/>
      </w:r>
      <w:r w:rsidR="00CF4187" w:rsidRPr="00B00FF4">
        <w:rPr>
          <w:highlight w:val="yellow"/>
        </w:rPr>
        <w:fldChar w:fldCharType="begin">
          <w:ffData>
            <w:name w:val="Text32"/>
            <w:enabled/>
            <w:calcOnExit w:val="0"/>
            <w:textInput/>
          </w:ffData>
        </w:fldChar>
      </w:r>
      <w:bookmarkStart w:id="1" w:name="Text32"/>
      <w:r w:rsidR="00CF4187" w:rsidRPr="00B00FF4">
        <w:rPr>
          <w:highlight w:val="yellow"/>
        </w:rPr>
        <w:instrText xml:space="preserve"> FORMTEXT </w:instrText>
      </w:r>
      <w:r w:rsidR="00CF4187" w:rsidRPr="00B00FF4">
        <w:rPr>
          <w:highlight w:val="yellow"/>
        </w:rPr>
      </w:r>
      <w:r w:rsidR="00CF4187" w:rsidRPr="00B00FF4">
        <w:rPr>
          <w:highlight w:val="yellow"/>
        </w:rPr>
        <w:fldChar w:fldCharType="separate"/>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highlight w:val="yellow"/>
        </w:rPr>
        <w:fldChar w:fldCharType="end"/>
      </w:r>
      <w:bookmarkEnd w:id="1"/>
    </w:p>
    <w:p w14:paraId="396B3BA6" w14:textId="77777777" w:rsidR="00047FCF" w:rsidRDefault="00047FCF" w:rsidP="00047FCF"/>
    <w:p w14:paraId="4E323316" w14:textId="77777777" w:rsidR="002470F3" w:rsidRDefault="002470F3" w:rsidP="00047FCF"/>
    <w:p w14:paraId="76DEC388" w14:textId="71B312E9" w:rsidR="00047FCF" w:rsidRDefault="001801AE" w:rsidP="00047FCF">
      <w:r>
        <w:t>Dodavatel</w:t>
      </w:r>
      <w:r w:rsidR="00047FCF">
        <w:t>:</w:t>
      </w:r>
      <w:r w:rsidR="00047FCF">
        <w:tab/>
      </w:r>
      <w:r w:rsidR="00047FCF">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5B0031DD" w14:textId="003D1A45" w:rsidR="00047FCF" w:rsidRDefault="00047FCF" w:rsidP="00047FCF">
      <w:r>
        <w:t xml:space="preserve">sídlo/místo podnikání: </w:t>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3185D60F" w14:textId="1055B01A" w:rsidR="00047FCF" w:rsidRDefault="00047FCF" w:rsidP="00047FCF">
      <w:r>
        <w:t>IČ</w:t>
      </w:r>
      <w:r w:rsidR="00437A27">
        <w:t>O</w:t>
      </w:r>
      <w:r>
        <w:t>:</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7671D111" w14:textId="50B32CBA" w:rsidR="00047FCF" w:rsidRDefault="00047FCF" w:rsidP="00047FCF">
      <w:r>
        <w:t>DIČ:</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076E6E4B" w14:textId="03178B34" w:rsidR="00047FCF" w:rsidRPr="00325827" w:rsidRDefault="00047FCF" w:rsidP="00047FCF">
      <w:pPr>
        <w:rPr>
          <w:highlight w:val="yellow"/>
        </w:rPr>
      </w:pPr>
      <w:r>
        <w:t>č. účtu:</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3289E320" w14:textId="739F46B0" w:rsidR="00047FCF" w:rsidRDefault="002470F3" w:rsidP="00C56BB1">
      <w:r>
        <w:t>spisová značka</w:t>
      </w:r>
      <w:r w:rsidR="00047FCF" w:rsidRPr="00325827">
        <w:t>:</w:t>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6EDB1F15" w14:textId="39440A68" w:rsidR="00047FCF" w:rsidRDefault="00047FCF" w:rsidP="00047FCF">
      <w:r>
        <w:t>zast</w:t>
      </w:r>
      <w:r w:rsidR="00437A27">
        <w:t>oupená</w:t>
      </w:r>
      <w:r>
        <w:t>:</w:t>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67446E60" w14:textId="77777777" w:rsidR="00047FCF" w:rsidRDefault="00047FCF" w:rsidP="00047FCF"/>
    <w:p w14:paraId="474B3B8E" w14:textId="5D68BDE7" w:rsidR="00047FCF" w:rsidRDefault="00047FCF" w:rsidP="00047FCF">
      <w:r>
        <w:t xml:space="preserve">na straně jedné jako </w:t>
      </w:r>
      <w:r w:rsidR="00AF6B6F">
        <w:t>„</w:t>
      </w:r>
      <w:r w:rsidR="001801AE" w:rsidRPr="00116C24">
        <w:rPr>
          <w:b/>
        </w:rPr>
        <w:t>Dodavatel</w:t>
      </w:r>
      <w:r w:rsidR="00AF6B6F">
        <w:t>“</w:t>
      </w:r>
    </w:p>
    <w:p w14:paraId="124E48A9" w14:textId="77777777" w:rsidR="00F50620" w:rsidRDefault="00F50620" w:rsidP="00047FCF"/>
    <w:p w14:paraId="60462919" w14:textId="77777777" w:rsidR="00047FCF" w:rsidRDefault="00047FCF" w:rsidP="00047FCF">
      <w:r>
        <w:t>a</w:t>
      </w:r>
    </w:p>
    <w:p w14:paraId="24033E58" w14:textId="77777777" w:rsidR="00F50620" w:rsidRDefault="00F50620" w:rsidP="00047FCF"/>
    <w:p w14:paraId="2B7B8458" w14:textId="77777777" w:rsidR="00F50620" w:rsidRDefault="00F50620" w:rsidP="00047FCF"/>
    <w:p w14:paraId="3C90FDA9" w14:textId="77777777" w:rsidR="00047FCF" w:rsidRDefault="00C66FEA" w:rsidP="00047FCF">
      <w:r>
        <w:t>Objednatel:</w:t>
      </w:r>
      <w:r>
        <w:tab/>
      </w:r>
      <w:r>
        <w:tab/>
      </w:r>
      <w:r w:rsidR="00047FCF" w:rsidRPr="00C66FEA">
        <w:rPr>
          <w:b/>
        </w:rPr>
        <w:t>ČEPRO a.s.</w:t>
      </w:r>
    </w:p>
    <w:p w14:paraId="21600022" w14:textId="024FFA53" w:rsidR="00047FCF" w:rsidRDefault="00141B83" w:rsidP="00047FCF">
      <w:r>
        <w:t>s</w:t>
      </w:r>
      <w:r w:rsidR="00047FCF">
        <w:t>e sídlem:</w:t>
      </w:r>
      <w:r w:rsidR="00047FCF">
        <w:tab/>
      </w:r>
      <w:r w:rsidR="00047FCF">
        <w:tab/>
      </w:r>
      <w:r w:rsidR="009B7050" w:rsidRPr="009B7050">
        <w:t>Dělnická 213/12, Holešovice, 170 00 Praha 7</w:t>
      </w:r>
    </w:p>
    <w:p w14:paraId="7AF1D39E" w14:textId="075F0F8D" w:rsidR="00047FCF" w:rsidRDefault="002470F3" w:rsidP="00047FCF">
      <w:r>
        <w:t>spisová značka</w:t>
      </w:r>
      <w:r w:rsidR="00C971D0">
        <w:t>:</w:t>
      </w:r>
      <w:r w:rsidR="00C66FEA">
        <w:tab/>
      </w:r>
      <w:r>
        <w:t xml:space="preserve">B 2341 </w:t>
      </w:r>
      <w:r w:rsidR="00047FCF">
        <w:t>veden</w:t>
      </w:r>
      <w:r>
        <w:t>á</w:t>
      </w:r>
      <w:r w:rsidR="00047FCF">
        <w:t xml:space="preserve"> Městským soudem v Praze </w:t>
      </w:r>
    </w:p>
    <w:p w14:paraId="2A50483D" w14:textId="5142F1A8" w:rsidR="00047FCF" w:rsidRDefault="00047FCF" w:rsidP="00047FCF">
      <w:r>
        <w:t>IČ</w:t>
      </w:r>
      <w:r w:rsidR="002470F3">
        <w:t>O</w:t>
      </w:r>
      <w:r>
        <w:t>:</w:t>
      </w:r>
      <w:r w:rsidR="00C66FEA">
        <w:tab/>
      </w:r>
      <w:r w:rsidR="00C66FEA">
        <w:tab/>
      </w:r>
      <w:r w:rsidR="00C66FEA">
        <w:tab/>
      </w:r>
      <w:r>
        <w:t>60193531</w:t>
      </w:r>
    </w:p>
    <w:p w14:paraId="64F01F1B" w14:textId="103D9A05" w:rsidR="00047FCF" w:rsidRDefault="00047FCF" w:rsidP="00047FCF">
      <w:r>
        <w:t>DIČ:</w:t>
      </w:r>
      <w:r w:rsidR="00C66FEA">
        <w:tab/>
      </w:r>
      <w:r w:rsidR="00C66FEA">
        <w:tab/>
      </w:r>
      <w:r w:rsidR="00C66FEA">
        <w:tab/>
      </w:r>
      <w:r>
        <w:t>CZ60193531</w:t>
      </w:r>
    </w:p>
    <w:p w14:paraId="6AE62B91" w14:textId="264A7015" w:rsidR="00047FCF" w:rsidRDefault="00047FCF" w:rsidP="00047FCF">
      <w:r>
        <w:t>bankovní spojení:</w:t>
      </w:r>
      <w:r>
        <w:tab/>
        <w:t>11902931/0100</w:t>
      </w:r>
    </w:p>
    <w:p w14:paraId="1B2254EF" w14:textId="10BAAD4C" w:rsidR="00047FCF" w:rsidRDefault="00C971D0" w:rsidP="00047FCF">
      <w:r>
        <w:t>zastoupená:</w:t>
      </w:r>
      <w:r>
        <w:tab/>
      </w:r>
      <w:r w:rsidR="00C66FEA">
        <w:tab/>
      </w:r>
      <w:r w:rsidR="00F46C58">
        <w:t>Mgr. Jan Duspěva</w:t>
      </w:r>
      <w:r w:rsidR="00047FCF">
        <w:t>, předseda představenstva</w:t>
      </w:r>
    </w:p>
    <w:p w14:paraId="0F212706" w14:textId="20FFE845" w:rsidR="00047FCF" w:rsidRDefault="00C66FEA" w:rsidP="00C66FEA">
      <w:pPr>
        <w:ind w:left="1416" w:firstLine="708"/>
      </w:pPr>
      <w:r>
        <w:t xml:space="preserve">Ing. </w:t>
      </w:r>
      <w:r w:rsidR="00987413">
        <w:t>František Todt</w:t>
      </w:r>
      <w:r w:rsidR="006074BA">
        <w:t xml:space="preserve">, </w:t>
      </w:r>
      <w:r w:rsidR="00987413">
        <w:t xml:space="preserve">člen </w:t>
      </w:r>
      <w:r w:rsidR="00047FCF">
        <w:t>představenstva</w:t>
      </w:r>
    </w:p>
    <w:p w14:paraId="05E2CEA0" w14:textId="77777777" w:rsidR="00C66FEA" w:rsidRDefault="00C66FEA" w:rsidP="00047FCF"/>
    <w:p w14:paraId="691D8180" w14:textId="164A4001" w:rsidR="00047FCF" w:rsidRDefault="00047FCF" w:rsidP="00047FCF">
      <w:r>
        <w:t xml:space="preserve">na straně druhé jako </w:t>
      </w:r>
      <w:r w:rsidR="00AF6B6F">
        <w:t>„</w:t>
      </w:r>
      <w:r w:rsidR="001801AE" w:rsidRPr="00116C24">
        <w:rPr>
          <w:b/>
        </w:rPr>
        <w:t>O</w:t>
      </w:r>
      <w:r w:rsidRPr="00116C24">
        <w:rPr>
          <w:b/>
        </w:rPr>
        <w:t>bjednatel</w:t>
      </w:r>
      <w:r w:rsidR="00AF6B6F">
        <w:t>“</w:t>
      </w:r>
      <w:r w:rsidR="00FF298C">
        <w:t>.</w:t>
      </w:r>
    </w:p>
    <w:p w14:paraId="2BFE003D" w14:textId="77777777" w:rsidR="00047FCF" w:rsidRDefault="00047FCF" w:rsidP="00047FCF"/>
    <w:p w14:paraId="4A5BFDD9" w14:textId="266C13F2" w:rsidR="00047FCF" w:rsidRDefault="001801AE" w:rsidP="00047FCF">
      <w:r>
        <w:t xml:space="preserve">Dodavatel </w:t>
      </w:r>
      <w:r w:rsidR="00047FCF">
        <w:t xml:space="preserve">a </w:t>
      </w:r>
      <w:r w:rsidR="00DF2DC8">
        <w:t xml:space="preserve">Objednatel </w:t>
      </w:r>
      <w:r w:rsidR="00047FCF">
        <w:t>jsou společně nazýváni též</w:t>
      </w:r>
      <w:r w:rsidR="002470F3">
        <w:t xml:space="preserve"> jako</w:t>
      </w:r>
      <w:r w:rsidR="007E7D60">
        <w:t xml:space="preserve"> „</w:t>
      </w:r>
      <w:r w:rsidR="00047FCF" w:rsidRPr="00116C24">
        <w:rPr>
          <w:b/>
        </w:rPr>
        <w:t>smluvní strany</w:t>
      </w:r>
      <w:r w:rsidR="00047FCF">
        <w:t>“.</w:t>
      </w:r>
    </w:p>
    <w:p w14:paraId="73F4F441" w14:textId="77777777" w:rsidR="00C971D0" w:rsidRDefault="00C971D0" w:rsidP="00DE33C5">
      <w:pPr>
        <w:jc w:val="both"/>
        <w:rPr>
          <w:rFonts w:cs="Arial"/>
        </w:rPr>
      </w:pPr>
    </w:p>
    <w:p w14:paraId="2D0835CF" w14:textId="69B84BE7" w:rsidR="00C66FEA" w:rsidRPr="00C41FFA" w:rsidRDefault="00F46C58" w:rsidP="00DE33C5">
      <w:pPr>
        <w:jc w:val="both"/>
        <w:rPr>
          <w:rFonts w:cs="Arial"/>
        </w:rPr>
      </w:pPr>
      <w:r w:rsidRPr="1137B3DC">
        <w:rPr>
          <w:rFonts w:cs="Arial"/>
        </w:rPr>
        <w:t xml:space="preserve">Níže uvedeného dne, měsíce a roku uzavírají </w:t>
      </w:r>
      <w:r w:rsidR="001801AE" w:rsidRPr="1137B3DC">
        <w:rPr>
          <w:rFonts w:cs="Arial"/>
        </w:rPr>
        <w:t xml:space="preserve">Dodavatel </w:t>
      </w:r>
      <w:r w:rsidRPr="1137B3DC">
        <w:rPr>
          <w:rFonts w:cs="Arial"/>
        </w:rPr>
        <w:t xml:space="preserve">a </w:t>
      </w:r>
      <w:r w:rsidR="001801AE" w:rsidRPr="1137B3DC">
        <w:rPr>
          <w:rFonts w:cs="Arial"/>
        </w:rPr>
        <w:t>O</w:t>
      </w:r>
      <w:r w:rsidRPr="1137B3DC">
        <w:rPr>
          <w:rFonts w:cs="Arial"/>
        </w:rPr>
        <w:t xml:space="preserve">bjednatel v souladu s ustanovením § </w:t>
      </w:r>
      <w:r w:rsidR="00311518" w:rsidRPr="1137B3DC">
        <w:rPr>
          <w:rFonts w:cs="Arial"/>
        </w:rPr>
        <w:t>1746</w:t>
      </w:r>
      <w:r w:rsidRPr="1137B3DC">
        <w:rPr>
          <w:rFonts w:cs="Arial"/>
        </w:rPr>
        <w:t xml:space="preserve"> odst. 2 </w:t>
      </w:r>
      <w:r w:rsidR="00516DBF" w:rsidRPr="1137B3DC">
        <w:rPr>
          <w:rFonts w:cs="Arial"/>
        </w:rPr>
        <w:t>O</w:t>
      </w:r>
      <w:r w:rsidR="002470F3" w:rsidRPr="1137B3DC">
        <w:rPr>
          <w:rFonts w:cs="Arial"/>
        </w:rPr>
        <w:t>bčansk</w:t>
      </w:r>
      <w:r w:rsidR="00516DBF" w:rsidRPr="1137B3DC">
        <w:rPr>
          <w:rFonts w:cs="Arial"/>
        </w:rPr>
        <w:t>ého</w:t>
      </w:r>
      <w:r w:rsidR="002470F3" w:rsidRPr="1137B3DC">
        <w:rPr>
          <w:rFonts w:cs="Arial"/>
        </w:rPr>
        <w:t xml:space="preserve"> zákoník</w:t>
      </w:r>
      <w:r w:rsidR="00516DBF" w:rsidRPr="1137B3DC">
        <w:rPr>
          <w:rFonts w:cs="Arial"/>
        </w:rPr>
        <w:t>u</w:t>
      </w:r>
      <w:r w:rsidR="002470F3" w:rsidRPr="1137B3DC">
        <w:rPr>
          <w:rFonts w:cs="Arial"/>
        </w:rPr>
        <w:t xml:space="preserve"> </w:t>
      </w:r>
      <w:r w:rsidRPr="1137B3DC">
        <w:rPr>
          <w:rFonts w:cs="Arial"/>
        </w:rPr>
        <w:t xml:space="preserve">tuto </w:t>
      </w:r>
      <w:r w:rsidR="00076FD1" w:rsidRPr="1137B3DC">
        <w:rPr>
          <w:rFonts w:cs="Arial"/>
        </w:rPr>
        <w:t xml:space="preserve">Smlouvu </w:t>
      </w:r>
      <w:r w:rsidR="002F74D0" w:rsidRPr="002F74D0">
        <w:rPr>
          <w:rFonts w:cs="Arial"/>
        </w:rPr>
        <w:t xml:space="preserve">o dodávce </w:t>
      </w:r>
      <w:r w:rsidR="0020724B">
        <w:rPr>
          <w:rFonts w:cs="Arial"/>
        </w:rPr>
        <w:t xml:space="preserve">licencí a provedení </w:t>
      </w:r>
      <w:r w:rsidR="002F74D0" w:rsidRPr="002F74D0">
        <w:rPr>
          <w:rFonts w:cs="Arial"/>
        </w:rPr>
        <w:t xml:space="preserve">upgrade </w:t>
      </w:r>
      <w:r w:rsidR="00131DA6">
        <w:rPr>
          <w:rFonts w:cs="Arial"/>
        </w:rPr>
        <w:t xml:space="preserve">prostředí SCADA </w:t>
      </w:r>
      <w:r w:rsidR="002F74D0" w:rsidRPr="002F74D0">
        <w:rPr>
          <w:rFonts w:cs="Arial"/>
        </w:rPr>
        <w:t xml:space="preserve">řídicího systému skladů </w:t>
      </w:r>
      <w:r w:rsidR="001801AE" w:rsidRPr="1137B3DC">
        <w:rPr>
          <w:rFonts w:cs="Arial"/>
        </w:rPr>
        <w:t>(d</w:t>
      </w:r>
      <w:r w:rsidR="000E46AE" w:rsidRPr="1137B3DC">
        <w:rPr>
          <w:rFonts w:cs="Arial"/>
        </w:rPr>
        <w:t xml:space="preserve">ále </w:t>
      </w:r>
      <w:r w:rsidR="001801AE" w:rsidRPr="1137B3DC">
        <w:rPr>
          <w:rFonts w:cs="Arial"/>
        </w:rPr>
        <w:t xml:space="preserve">také </w:t>
      </w:r>
      <w:r w:rsidR="000E46AE" w:rsidRPr="1137B3DC">
        <w:rPr>
          <w:rFonts w:cs="Arial"/>
        </w:rPr>
        <w:t xml:space="preserve">jen </w:t>
      </w:r>
      <w:r w:rsidR="00437A27" w:rsidRPr="1137B3DC">
        <w:rPr>
          <w:rFonts w:cs="Arial"/>
        </w:rPr>
        <w:t>„</w:t>
      </w:r>
      <w:r w:rsidR="001801AE" w:rsidRPr="1137B3DC">
        <w:rPr>
          <w:rFonts w:cs="Arial"/>
          <w:b/>
          <w:bCs/>
        </w:rPr>
        <w:t>S</w:t>
      </w:r>
      <w:r w:rsidR="000E46AE" w:rsidRPr="1137B3DC">
        <w:rPr>
          <w:rFonts w:cs="Arial"/>
          <w:b/>
          <w:bCs/>
        </w:rPr>
        <w:t>mlouva</w:t>
      </w:r>
      <w:r w:rsidR="00437A27" w:rsidRPr="1137B3DC">
        <w:rPr>
          <w:rFonts w:cs="Arial"/>
        </w:rPr>
        <w:t>“</w:t>
      </w:r>
      <w:r w:rsidR="001801AE" w:rsidRPr="1137B3DC">
        <w:rPr>
          <w:rFonts w:cs="Arial"/>
        </w:rPr>
        <w:t>)</w:t>
      </w:r>
      <w:r w:rsidR="000E46AE" w:rsidRPr="1137B3DC">
        <w:rPr>
          <w:rFonts w:cs="Arial"/>
        </w:rPr>
        <w:t>.</w:t>
      </w:r>
      <w:r w:rsidR="00DE33C5" w:rsidRPr="1137B3DC">
        <w:rPr>
          <w:rFonts w:cs="Arial"/>
        </w:rPr>
        <w:t xml:space="preserve"> </w:t>
      </w:r>
    </w:p>
    <w:p w14:paraId="114A1EA8" w14:textId="77777777" w:rsidR="008C5A54" w:rsidRDefault="008C5A54">
      <w:pPr>
        <w:rPr>
          <w:rFonts w:cs="Arial"/>
          <w:b/>
          <w:bCs/>
          <w:iCs/>
          <w:caps/>
          <w:sz w:val="22"/>
          <w:szCs w:val="28"/>
        </w:rPr>
      </w:pPr>
      <w:r>
        <w:br w:type="page"/>
      </w:r>
    </w:p>
    <w:p w14:paraId="2F051374" w14:textId="09D6D230" w:rsidR="001801AE" w:rsidRDefault="001801AE" w:rsidP="001D65F4">
      <w:pPr>
        <w:pStyle w:val="Nadpis2"/>
      </w:pPr>
      <w:r>
        <w:lastRenderedPageBreak/>
        <w:t>Denice zkratek a pojmů</w:t>
      </w:r>
    </w:p>
    <w:p w14:paraId="70C80707" w14:textId="77777777" w:rsidR="001801AE" w:rsidRDefault="001801AE" w:rsidP="00D93F5E">
      <w:pPr>
        <w:pStyle w:val="Odstavec11"/>
        <w:ind w:left="709" w:hanging="567"/>
      </w:pPr>
      <w:r w:rsidRPr="00A91D6B">
        <w:t>V této Smlouvě mají následující výrazy</w:t>
      </w:r>
      <w:r w:rsidR="00516DBF">
        <w:t xml:space="preserve">, zkratky </w:t>
      </w:r>
      <w:r w:rsidRPr="00A91D6B">
        <w:t>a slovní spojení níže uvedený význam</w:t>
      </w:r>
      <w:r>
        <w:t>:</w:t>
      </w:r>
    </w:p>
    <w:tbl>
      <w:tblPr>
        <w:tblStyle w:val="Mkatabulky"/>
        <w:tblW w:w="0" w:type="auto"/>
        <w:tblInd w:w="574" w:type="dxa"/>
        <w:tblLook w:val="04A0" w:firstRow="1" w:lastRow="0" w:firstColumn="1" w:lastColumn="0" w:noHBand="0" w:noVBand="1"/>
      </w:tblPr>
      <w:tblGrid>
        <w:gridCol w:w="2606"/>
        <w:gridCol w:w="5882"/>
      </w:tblGrid>
      <w:tr w:rsidR="00C70174" w14:paraId="76F5874B" w14:textId="77777777" w:rsidTr="00C70174">
        <w:tc>
          <w:tcPr>
            <w:tcW w:w="2606" w:type="dxa"/>
          </w:tcPr>
          <w:p w14:paraId="3D693B1F" w14:textId="77777777" w:rsidR="00C70174" w:rsidRPr="00B6663E" w:rsidDel="00891636" w:rsidRDefault="00C70174" w:rsidP="00116C24">
            <w:pPr>
              <w:pStyle w:val="Odstavec11"/>
              <w:numPr>
                <w:ilvl w:val="0"/>
                <w:numId w:val="0"/>
              </w:numPr>
              <w:jc w:val="left"/>
              <w:rPr>
                <w:rFonts w:cs="Arial"/>
                <w:b/>
              </w:rPr>
            </w:pPr>
            <w:r w:rsidRPr="00B6663E">
              <w:rPr>
                <w:rFonts w:cs="Arial"/>
                <w:b/>
              </w:rPr>
              <w:t>Akceptace</w:t>
            </w:r>
          </w:p>
        </w:tc>
        <w:tc>
          <w:tcPr>
            <w:tcW w:w="5882" w:type="dxa"/>
          </w:tcPr>
          <w:p w14:paraId="090DF17A" w14:textId="77777777" w:rsidR="00C70174" w:rsidRPr="00B6663E" w:rsidRDefault="00C70174" w:rsidP="003A26A6">
            <w:pPr>
              <w:pStyle w:val="Odstavec11"/>
              <w:numPr>
                <w:ilvl w:val="0"/>
                <w:numId w:val="0"/>
              </w:numPr>
              <w:tabs>
                <w:tab w:val="left" w:pos="33"/>
              </w:tabs>
              <w:rPr>
                <w:rFonts w:cs="Arial"/>
              </w:rPr>
            </w:pPr>
            <w:r w:rsidRPr="00175D39">
              <w:rPr>
                <w:rFonts w:cs="Arial"/>
              </w:rPr>
              <w:t>znamená schválení a převzetí předmětu Díla nebo Dílčí části Díla Objednatelem v souladu s článkem </w:t>
            </w:r>
            <w:r w:rsidRPr="007E2EF2">
              <w:rPr>
                <w:rFonts w:cs="Arial"/>
              </w:rPr>
              <w:t>9 (</w:t>
            </w:r>
            <w:r w:rsidRPr="007E2EF2">
              <w:rPr>
                <w:rFonts w:cs="Arial"/>
                <w:i/>
              </w:rPr>
              <w:t>Předání Díla,</w:t>
            </w:r>
            <w:r w:rsidRPr="007E2EF2">
              <w:rPr>
                <w:rFonts w:cs="Arial"/>
              </w:rPr>
              <w:t xml:space="preserve"> </w:t>
            </w:r>
            <w:r w:rsidRPr="007E2EF2">
              <w:rPr>
                <w:rFonts w:cs="Arial"/>
                <w:i/>
              </w:rPr>
              <w:t>Akceptační řízení</w:t>
            </w:r>
            <w:r w:rsidRPr="007E2EF2">
              <w:rPr>
                <w:rFonts w:cs="Arial"/>
              </w:rPr>
              <w:t>).</w:t>
            </w:r>
          </w:p>
        </w:tc>
      </w:tr>
      <w:tr w:rsidR="00C70174" w14:paraId="0A0BC346" w14:textId="77777777" w:rsidTr="00C70174">
        <w:tc>
          <w:tcPr>
            <w:tcW w:w="2606" w:type="dxa"/>
          </w:tcPr>
          <w:p w14:paraId="44544E5E" w14:textId="77777777" w:rsidR="00C70174" w:rsidRPr="00B6663E" w:rsidRDefault="00C70174" w:rsidP="00116C24">
            <w:pPr>
              <w:pStyle w:val="Odstavec11"/>
              <w:numPr>
                <w:ilvl w:val="0"/>
                <w:numId w:val="0"/>
              </w:numPr>
              <w:jc w:val="left"/>
              <w:rPr>
                <w:rFonts w:cs="Arial"/>
                <w:b/>
              </w:rPr>
            </w:pPr>
            <w:r w:rsidRPr="00B6663E">
              <w:rPr>
                <w:rFonts w:cs="Arial"/>
                <w:b/>
              </w:rPr>
              <w:t>Akceptační protokol</w:t>
            </w:r>
          </w:p>
        </w:tc>
        <w:tc>
          <w:tcPr>
            <w:tcW w:w="5882" w:type="dxa"/>
          </w:tcPr>
          <w:p w14:paraId="714F4B61" w14:textId="77777777" w:rsidR="00C70174" w:rsidRPr="008A6FBF" w:rsidRDefault="00C70174" w:rsidP="00A34D53">
            <w:pPr>
              <w:pStyle w:val="Odstavec11"/>
              <w:numPr>
                <w:ilvl w:val="1"/>
                <w:numId w:val="0"/>
              </w:numPr>
              <w:tabs>
                <w:tab w:val="left" w:pos="33"/>
              </w:tabs>
              <w:rPr>
                <w:rFonts w:cs="Arial"/>
              </w:rPr>
            </w:pPr>
            <w:r w:rsidRPr="00175D39">
              <w:rPr>
                <w:rFonts w:cs="Arial"/>
              </w:rPr>
              <w:t xml:space="preserve">Protokol, prostřednictvím kterého Objednatel potvrzuje provedení akceptačních testů a schválení předmětu Díla či Dílčí části </w:t>
            </w:r>
            <w:r w:rsidRPr="006711CF">
              <w:rPr>
                <w:rFonts w:cs="Arial"/>
              </w:rPr>
              <w:t xml:space="preserve">Díla, případně oznamuje Dodavateli vady předmětu Díla či Dílčí části Díla, které brání jeho </w:t>
            </w:r>
            <w:r w:rsidRPr="001E469D">
              <w:rPr>
                <w:rFonts w:cs="Arial"/>
              </w:rPr>
              <w:t>převzetí.</w:t>
            </w:r>
            <w:r w:rsidRPr="00AE7A84">
              <w:rPr>
                <w:rFonts w:cs="Arial"/>
              </w:rPr>
              <w:t xml:space="preserve"> Vzor Akceptačního protokolu je uveden v Příloze č. </w:t>
            </w:r>
            <w:r>
              <w:rPr>
                <w:rFonts w:cs="Arial"/>
              </w:rPr>
              <w:t>7</w:t>
            </w:r>
            <w:r w:rsidRPr="00AE7A84">
              <w:rPr>
                <w:rFonts w:cs="Arial"/>
              </w:rPr>
              <w:t xml:space="preserve"> </w:t>
            </w:r>
          </w:p>
        </w:tc>
      </w:tr>
      <w:tr w:rsidR="00C70174" w14:paraId="371EA39A" w14:textId="77777777" w:rsidTr="00C70174">
        <w:tc>
          <w:tcPr>
            <w:tcW w:w="2606" w:type="dxa"/>
          </w:tcPr>
          <w:p w14:paraId="004F11CD" w14:textId="77777777" w:rsidR="00C70174" w:rsidRPr="00B6663E" w:rsidRDefault="00C70174" w:rsidP="00116C24">
            <w:pPr>
              <w:pStyle w:val="Odstavec11"/>
              <w:numPr>
                <w:ilvl w:val="0"/>
                <w:numId w:val="0"/>
              </w:numPr>
              <w:jc w:val="left"/>
              <w:rPr>
                <w:rFonts w:cs="Arial"/>
                <w:b/>
              </w:rPr>
            </w:pPr>
            <w:r w:rsidRPr="00B6663E">
              <w:rPr>
                <w:rFonts w:cs="Arial"/>
                <w:b/>
              </w:rPr>
              <w:t xml:space="preserve">Akceptační řízení </w:t>
            </w:r>
          </w:p>
        </w:tc>
        <w:tc>
          <w:tcPr>
            <w:tcW w:w="5882" w:type="dxa"/>
          </w:tcPr>
          <w:p w14:paraId="746A8FE1" w14:textId="77777777" w:rsidR="00C70174" w:rsidRPr="00175D39" w:rsidRDefault="00C70174" w:rsidP="00006380">
            <w:pPr>
              <w:autoSpaceDE w:val="0"/>
              <w:autoSpaceDN w:val="0"/>
              <w:adjustRightInd w:val="0"/>
              <w:rPr>
                <w:rFonts w:cs="Arial"/>
                <w:color w:val="000000"/>
              </w:rPr>
            </w:pPr>
            <w:r w:rsidRPr="00175D39">
              <w:rPr>
                <w:rFonts w:cs="Arial"/>
                <w:color w:val="000000"/>
              </w:rPr>
              <w:t xml:space="preserve">Řízení, které se provádí před předáním Díla Objednateli, a při kterém se prověřuje funkčnost Díla a okolnost, zda Dílo nevykazuje vady. </w:t>
            </w:r>
          </w:p>
        </w:tc>
      </w:tr>
      <w:tr w:rsidR="00C70174" w14:paraId="6FD4FB55" w14:textId="77777777" w:rsidTr="00C70174">
        <w:tc>
          <w:tcPr>
            <w:tcW w:w="2606" w:type="dxa"/>
          </w:tcPr>
          <w:p w14:paraId="2D770C5C" w14:textId="77777777" w:rsidR="00C70174" w:rsidRPr="00B6663E" w:rsidRDefault="00C70174" w:rsidP="00116C24">
            <w:pPr>
              <w:pStyle w:val="Odstavec11"/>
              <w:numPr>
                <w:ilvl w:val="0"/>
                <w:numId w:val="0"/>
              </w:numPr>
              <w:jc w:val="left"/>
              <w:rPr>
                <w:rFonts w:cs="Arial"/>
                <w:b/>
              </w:rPr>
            </w:pPr>
            <w:r w:rsidRPr="00B6663E">
              <w:rPr>
                <w:rFonts w:cs="Arial"/>
                <w:b/>
              </w:rPr>
              <w:t>Akceptační testy</w:t>
            </w:r>
          </w:p>
        </w:tc>
        <w:tc>
          <w:tcPr>
            <w:tcW w:w="5882" w:type="dxa"/>
          </w:tcPr>
          <w:p w14:paraId="4B21EEDA" w14:textId="77777777" w:rsidR="00C70174" w:rsidRPr="006711CF" w:rsidRDefault="00C70174" w:rsidP="002947D8">
            <w:pPr>
              <w:pStyle w:val="Odstavec11"/>
              <w:numPr>
                <w:ilvl w:val="0"/>
                <w:numId w:val="0"/>
              </w:numPr>
              <w:tabs>
                <w:tab w:val="left" w:pos="33"/>
              </w:tabs>
              <w:rPr>
                <w:rFonts w:cs="Arial"/>
              </w:rPr>
            </w:pPr>
            <w:r w:rsidRPr="00175D39">
              <w:rPr>
                <w:rFonts w:cs="Arial"/>
              </w:rPr>
              <w:t xml:space="preserve">Při Akceptačním řízení provádí Objednatel Akceptační testy. Obsahem Akceptačních testů je prověření funkčnosti Díla. </w:t>
            </w:r>
          </w:p>
        </w:tc>
      </w:tr>
      <w:tr w:rsidR="00C70174" w14:paraId="4B172B54" w14:textId="77777777" w:rsidTr="00C70174">
        <w:tc>
          <w:tcPr>
            <w:tcW w:w="2606" w:type="dxa"/>
          </w:tcPr>
          <w:p w14:paraId="58BAD96C" w14:textId="77777777" w:rsidR="00C70174" w:rsidRPr="00B6663E" w:rsidRDefault="00C70174" w:rsidP="008A3626">
            <w:pPr>
              <w:pStyle w:val="Odstavec11"/>
              <w:numPr>
                <w:ilvl w:val="0"/>
                <w:numId w:val="0"/>
              </w:numPr>
              <w:jc w:val="left"/>
              <w:rPr>
                <w:rFonts w:cs="Arial"/>
                <w:b/>
              </w:rPr>
            </w:pPr>
            <w:r w:rsidRPr="00B6663E">
              <w:rPr>
                <w:rFonts w:cs="Arial"/>
                <w:b/>
              </w:rPr>
              <w:t xml:space="preserve">Autorské dílo </w:t>
            </w:r>
          </w:p>
        </w:tc>
        <w:tc>
          <w:tcPr>
            <w:tcW w:w="5882" w:type="dxa"/>
          </w:tcPr>
          <w:p w14:paraId="1333F3A8" w14:textId="77777777" w:rsidR="00C70174" w:rsidRPr="00B6663E" w:rsidRDefault="00C70174" w:rsidP="00450C99">
            <w:pPr>
              <w:pStyle w:val="Odstavec11"/>
              <w:numPr>
                <w:ilvl w:val="0"/>
                <w:numId w:val="0"/>
              </w:numPr>
              <w:tabs>
                <w:tab w:val="left" w:pos="33"/>
              </w:tabs>
              <w:rPr>
                <w:rFonts w:cs="Arial"/>
                <w:b/>
              </w:rPr>
            </w:pPr>
            <w:r w:rsidRPr="00175D39">
              <w:rPr>
                <w:rFonts w:cs="Arial"/>
              </w:rPr>
              <w:t>Dílo ve smyslu ustanovení § 2 Autorského zákona, které vzniklo při plnění</w:t>
            </w:r>
            <w:r w:rsidRPr="006711CF">
              <w:rPr>
                <w:rFonts w:cs="Arial"/>
              </w:rPr>
              <w:t xml:space="preserve"> Smlouvy a bylo vytvořeno Dodavatelem a/nebo jeho subdodavatelem. Autorským dílem je tak</w:t>
            </w:r>
            <w:r w:rsidRPr="001E469D">
              <w:rPr>
                <w:rFonts w:cs="Arial"/>
              </w:rPr>
              <w:t xml:space="preserve">é databáze.  </w:t>
            </w:r>
          </w:p>
        </w:tc>
      </w:tr>
      <w:tr w:rsidR="00C70174" w14:paraId="34D88B7B" w14:textId="77777777" w:rsidTr="00C70174">
        <w:tc>
          <w:tcPr>
            <w:tcW w:w="2606" w:type="dxa"/>
          </w:tcPr>
          <w:p w14:paraId="52E6114D" w14:textId="77777777" w:rsidR="00C70174" w:rsidRPr="00B6663E" w:rsidRDefault="00C70174" w:rsidP="008A3626">
            <w:pPr>
              <w:pStyle w:val="Odstavec11"/>
              <w:numPr>
                <w:ilvl w:val="0"/>
                <w:numId w:val="0"/>
              </w:numPr>
              <w:jc w:val="left"/>
              <w:rPr>
                <w:rFonts w:cs="Arial"/>
                <w:b/>
              </w:rPr>
            </w:pPr>
            <w:r w:rsidRPr="00B6663E">
              <w:rPr>
                <w:rFonts w:cs="Arial"/>
                <w:b/>
              </w:rPr>
              <w:t>Autorský zákon</w:t>
            </w:r>
          </w:p>
        </w:tc>
        <w:tc>
          <w:tcPr>
            <w:tcW w:w="5882" w:type="dxa"/>
          </w:tcPr>
          <w:p w14:paraId="5F32A45E" w14:textId="77777777" w:rsidR="00C70174" w:rsidRPr="006711CF" w:rsidRDefault="00C70174" w:rsidP="00116C24">
            <w:pPr>
              <w:pStyle w:val="Odstavec11"/>
              <w:numPr>
                <w:ilvl w:val="0"/>
                <w:numId w:val="0"/>
              </w:numPr>
              <w:tabs>
                <w:tab w:val="left" w:pos="33"/>
              </w:tabs>
              <w:rPr>
                <w:rFonts w:cs="Arial"/>
                <w:b/>
              </w:rPr>
            </w:pPr>
            <w:r w:rsidRPr="00175D39">
              <w:rPr>
                <w:rFonts w:cs="Arial"/>
              </w:rPr>
              <w:t>Zákon č. 121/2000 Sb., o právu autorském, o právech souvisejících s</w:t>
            </w:r>
            <w:r w:rsidRPr="006711CF">
              <w:rPr>
                <w:rFonts w:cs="Arial"/>
              </w:rPr>
              <w:t> právem autorským a o změně některých zákonů (autorský zákon), v platném znění</w:t>
            </w:r>
          </w:p>
        </w:tc>
      </w:tr>
      <w:tr w:rsidR="00C70174" w14:paraId="74DBCBE4" w14:textId="77777777" w:rsidTr="00C70174">
        <w:tc>
          <w:tcPr>
            <w:tcW w:w="2606" w:type="dxa"/>
          </w:tcPr>
          <w:p w14:paraId="726BC5A6" w14:textId="77777777" w:rsidR="00C70174" w:rsidRPr="00B6663E" w:rsidRDefault="00C70174" w:rsidP="00116C24">
            <w:pPr>
              <w:pStyle w:val="Odstavec11"/>
              <w:numPr>
                <w:ilvl w:val="0"/>
                <w:numId w:val="0"/>
              </w:numPr>
              <w:jc w:val="left"/>
              <w:rPr>
                <w:rFonts w:cs="Arial"/>
              </w:rPr>
            </w:pPr>
            <w:r w:rsidRPr="00B6663E">
              <w:rPr>
                <w:rFonts w:cs="Arial"/>
                <w:b/>
              </w:rPr>
              <w:t>Bezpečnostní pravidla</w:t>
            </w:r>
          </w:p>
        </w:tc>
        <w:tc>
          <w:tcPr>
            <w:tcW w:w="5882" w:type="dxa"/>
          </w:tcPr>
          <w:p w14:paraId="2B8A5496" w14:textId="77777777" w:rsidR="00C70174" w:rsidRPr="006711CF" w:rsidRDefault="00C70174" w:rsidP="00116C24">
            <w:pPr>
              <w:pStyle w:val="Odstavec11"/>
              <w:numPr>
                <w:ilvl w:val="0"/>
                <w:numId w:val="0"/>
              </w:numPr>
              <w:tabs>
                <w:tab w:val="left" w:pos="33"/>
              </w:tabs>
              <w:rPr>
                <w:rFonts w:cs="Arial"/>
              </w:rPr>
            </w:pPr>
            <w:r w:rsidRPr="00175D39">
              <w:rPr>
                <w:rFonts w:cs="Arial"/>
              </w:rPr>
              <w:t>Pravidla obsažená v Příloze č.</w:t>
            </w:r>
            <w:r w:rsidRPr="006711CF">
              <w:rPr>
                <w:rFonts w:cs="Arial"/>
              </w:rPr>
              <w:t xml:space="preserve"> 4 této Smlouvy.</w:t>
            </w:r>
          </w:p>
        </w:tc>
      </w:tr>
      <w:tr w:rsidR="00C70174" w14:paraId="060DDB9B" w14:textId="77777777" w:rsidTr="00C70174">
        <w:tc>
          <w:tcPr>
            <w:tcW w:w="2606" w:type="dxa"/>
          </w:tcPr>
          <w:p w14:paraId="2F29DC05" w14:textId="77777777" w:rsidR="00C70174" w:rsidRPr="00B6663E" w:rsidRDefault="00C70174">
            <w:pPr>
              <w:pStyle w:val="Odstavec11"/>
              <w:numPr>
                <w:ilvl w:val="0"/>
                <w:numId w:val="0"/>
              </w:numPr>
              <w:jc w:val="left"/>
              <w:rPr>
                <w:rFonts w:cs="Arial"/>
                <w:b/>
                <w:bCs/>
              </w:rPr>
            </w:pPr>
            <w:r w:rsidRPr="00B6663E">
              <w:rPr>
                <w:rFonts w:cs="Arial"/>
                <w:b/>
                <w:bCs/>
              </w:rPr>
              <w:t>Cena díla</w:t>
            </w:r>
          </w:p>
        </w:tc>
        <w:tc>
          <w:tcPr>
            <w:tcW w:w="5882" w:type="dxa"/>
          </w:tcPr>
          <w:p w14:paraId="73EA7EC2" w14:textId="77777777" w:rsidR="00C70174" w:rsidRPr="008A6FBF" w:rsidRDefault="00C70174" w:rsidP="008879DF">
            <w:pPr>
              <w:widowControl w:val="0"/>
              <w:tabs>
                <w:tab w:val="left" w:pos="33"/>
              </w:tabs>
              <w:spacing w:before="80"/>
              <w:jc w:val="both"/>
              <w:rPr>
                <w:rFonts w:cs="Arial"/>
                <w:bCs/>
              </w:rPr>
            </w:pPr>
            <w:r w:rsidRPr="00175D39">
              <w:rPr>
                <w:rFonts w:cs="Arial"/>
                <w:bCs/>
              </w:rPr>
              <w:t>Odměna Dodavateli za zhotovení Díla. Cena</w:t>
            </w:r>
            <w:r w:rsidRPr="006711CF">
              <w:rPr>
                <w:rFonts w:cs="Arial"/>
                <w:bCs/>
              </w:rPr>
              <w:t xml:space="preserve"> díla je uveden</w:t>
            </w:r>
            <w:r w:rsidRPr="001E469D">
              <w:rPr>
                <w:rFonts w:cs="Arial"/>
                <w:bCs/>
              </w:rPr>
              <w:t>a</w:t>
            </w:r>
            <w:r w:rsidRPr="00AE7A84">
              <w:rPr>
                <w:rFonts w:cs="Arial"/>
                <w:bCs/>
              </w:rPr>
              <w:t xml:space="preserve"> </w:t>
            </w:r>
            <w:r w:rsidRPr="008A6FBF">
              <w:rPr>
                <w:rFonts w:cs="Arial"/>
                <w:bCs/>
              </w:rPr>
              <w:t xml:space="preserve">bez DPH. </w:t>
            </w:r>
          </w:p>
        </w:tc>
      </w:tr>
      <w:tr w:rsidR="00C70174" w14:paraId="625172B0" w14:textId="77777777" w:rsidTr="00C70174">
        <w:tc>
          <w:tcPr>
            <w:tcW w:w="2606" w:type="dxa"/>
          </w:tcPr>
          <w:p w14:paraId="5CAE77FD" w14:textId="77777777" w:rsidR="00C70174" w:rsidRPr="00B6663E" w:rsidRDefault="00C70174">
            <w:pPr>
              <w:pStyle w:val="Odstavec11"/>
              <w:numPr>
                <w:ilvl w:val="0"/>
                <w:numId w:val="0"/>
              </w:numPr>
              <w:jc w:val="left"/>
              <w:rPr>
                <w:rFonts w:cs="Arial"/>
                <w:b/>
                <w:bCs/>
              </w:rPr>
            </w:pPr>
            <w:r w:rsidRPr="00B6663E">
              <w:rPr>
                <w:rFonts w:cs="Arial"/>
                <w:b/>
                <w:bCs/>
              </w:rPr>
              <w:t xml:space="preserve">Člověkoden </w:t>
            </w:r>
          </w:p>
        </w:tc>
        <w:tc>
          <w:tcPr>
            <w:tcW w:w="5882" w:type="dxa"/>
          </w:tcPr>
          <w:p w14:paraId="2C3E04F8" w14:textId="77777777" w:rsidR="00C70174" w:rsidRPr="00175D39" w:rsidRDefault="00C70174" w:rsidP="00116C24">
            <w:pPr>
              <w:widowControl w:val="0"/>
              <w:tabs>
                <w:tab w:val="left" w:pos="33"/>
              </w:tabs>
              <w:spacing w:before="80"/>
              <w:jc w:val="both"/>
              <w:rPr>
                <w:rFonts w:cs="Arial"/>
                <w:bCs/>
              </w:rPr>
            </w:pPr>
            <w:r w:rsidRPr="00175D39">
              <w:rPr>
                <w:rFonts w:cs="Arial"/>
                <w:bCs/>
              </w:rPr>
              <w:t>znamená práci jedné osoby po dobu jednoho dne (8 (osmi) pracovních hodin).</w:t>
            </w:r>
          </w:p>
        </w:tc>
      </w:tr>
      <w:tr w:rsidR="00C70174" w14:paraId="0E965D14" w14:textId="77777777" w:rsidTr="00C70174">
        <w:tc>
          <w:tcPr>
            <w:tcW w:w="2606" w:type="dxa"/>
          </w:tcPr>
          <w:p w14:paraId="69A9A68C" w14:textId="77777777" w:rsidR="00C70174" w:rsidRPr="00B6663E" w:rsidRDefault="00C70174" w:rsidP="008A3626">
            <w:pPr>
              <w:pStyle w:val="Odstavec11"/>
              <w:numPr>
                <w:ilvl w:val="0"/>
                <w:numId w:val="0"/>
              </w:numPr>
              <w:jc w:val="left"/>
              <w:rPr>
                <w:rFonts w:cs="Arial"/>
                <w:b/>
                <w:bCs/>
              </w:rPr>
            </w:pPr>
            <w:r w:rsidRPr="00B6663E">
              <w:rPr>
                <w:rFonts w:cs="Arial"/>
                <w:b/>
                <w:bCs/>
              </w:rPr>
              <w:t>Dílčí část Díla</w:t>
            </w:r>
          </w:p>
        </w:tc>
        <w:tc>
          <w:tcPr>
            <w:tcW w:w="5882" w:type="dxa"/>
          </w:tcPr>
          <w:p w14:paraId="2C67362E" w14:textId="77777777" w:rsidR="00C70174" w:rsidRPr="00175D39" w:rsidRDefault="00C70174" w:rsidP="006B446B">
            <w:pPr>
              <w:widowControl w:val="0"/>
              <w:tabs>
                <w:tab w:val="left" w:pos="33"/>
              </w:tabs>
              <w:spacing w:before="80"/>
              <w:jc w:val="both"/>
              <w:rPr>
                <w:rFonts w:cs="Arial"/>
                <w:bCs/>
              </w:rPr>
            </w:pPr>
            <w:r w:rsidRPr="00175D39">
              <w:rPr>
                <w:rFonts w:cs="Arial"/>
                <w:bCs/>
              </w:rPr>
              <w:t>znamená dílčí část Díla</w:t>
            </w:r>
            <w:r w:rsidRPr="00A25C52">
              <w:rPr>
                <w:rFonts w:cs="Arial"/>
                <w:bCs/>
              </w:rPr>
              <w:t xml:space="preserve">, která je způsobilá k samostatné dílčí akceptaci </w:t>
            </w:r>
          </w:p>
        </w:tc>
      </w:tr>
      <w:tr w:rsidR="00C70174" w14:paraId="12B863C7" w14:textId="77777777" w:rsidTr="00C70174">
        <w:tc>
          <w:tcPr>
            <w:tcW w:w="2606" w:type="dxa"/>
          </w:tcPr>
          <w:p w14:paraId="397D7DFD" w14:textId="77777777" w:rsidR="00C70174" w:rsidRPr="00B6663E" w:rsidRDefault="00C70174" w:rsidP="008A3626">
            <w:pPr>
              <w:pStyle w:val="Odstavec11"/>
              <w:numPr>
                <w:ilvl w:val="0"/>
                <w:numId w:val="0"/>
              </w:numPr>
              <w:jc w:val="left"/>
              <w:rPr>
                <w:rFonts w:cs="Arial"/>
                <w:b/>
                <w:bCs/>
              </w:rPr>
            </w:pPr>
            <w:r w:rsidRPr="00A25C52">
              <w:rPr>
                <w:rFonts w:cs="Arial"/>
                <w:b/>
                <w:bCs/>
              </w:rPr>
              <w:t>Dílčí část díla 1</w:t>
            </w:r>
          </w:p>
        </w:tc>
        <w:tc>
          <w:tcPr>
            <w:tcW w:w="5882" w:type="dxa"/>
          </w:tcPr>
          <w:p w14:paraId="1E5735D1" w14:textId="02156D19" w:rsidR="00C70174" w:rsidRPr="00175D39" w:rsidRDefault="00C70174" w:rsidP="00450C99">
            <w:pPr>
              <w:widowControl w:val="0"/>
              <w:tabs>
                <w:tab w:val="left" w:pos="33"/>
              </w:tabs>
              <w:spacing w:before="80"/>
              <w:jc w:val="both"/>
              <w:rPr>
                <w:rFonts w:cs="Arial"/>
                <w:bCs/>
              </w:rPr>
            </w:pPr>
            <w:r>
              <w:rPr>
                <w:rFonts w:cstheme="minorHAnsi"/>
              </w:rPr>
              <w:t>Akceptace úspěšného dokončení Fáze 0 – stanovení organizační struktury projektu a Fáze 1 – Analýza a návrh prostředí SCADA</w:t>
            </w:r>
          </w:p>
        </w:tc>
      </w:tr>
      <w:tr w:rsidR="00C70174" w14:paraId="1286E319" w14:textId="77777777" w:rsidTr="00C70174">
        <w:tc>
          <w:tcPr>
            <w:tcW w:w="2606" w:type="dxa"/>
          </w:tcPr>
          <w:p w14:paraId="46D87C65" w14:textId="77777777" w:rsidR="00C70174" w:rsidRPr="00B6663E" w:rsidRDefault="00C70174" w:rsidP="008A3626">
            <w:pPr>
              <w:pStyle w:val="Odstavec11"/>
              <w:numPr>
                <w:ilvl w:val="0"/>
                <w:numId w:val="0"/>
              </w:numPr>
              <w:jc w:val="left"/>
              <w:rPr>
                <w:rFonts w:cs="Arial"/>
                <w:b/>
                <w:bCs/>
              </w:rPr>
            </w:pPr>
            <w:r w:rsidRPr="00A25C52">
              <w:rPr>
                <w:rFonts w:cs="Arial"/>
                <w:b/>
                <w:bCs/>
              </w:rPr>
              <w:t>Dílčí část díla 2</w:t>
            </w:r>
          </w:p>
        </w:tc>
        <w:tc>
          <w:tcPr>
            <w:tcW w:w="5882" w:type="dxa"/>
          </w:tcPr>
          <w:p w14:paraId="7A2903E2" w14:textId="77777777" w:rsidR="00C70174" w:rsidRPr="00175D39" w:rsidRDefault="00C70174" w:rsidP="00450C99">
            <w:pPr>
              <w:widowControl w:val="0"/>
              <w:tabs>
                <w:tab w:val="left" w:pos="33"/>
              </w:tabs>
              <w:spacing w:before="80"/>
              <w:jc w:val="both"/>
              <w:rPr>
                <w:rFonts w:cs="Arial"/>
                <w:bCs/>
              </w:rPr>
            </w:pPr>
            <w:r>
              <w:rPr>
                <w:rFonts w:cstheme="minorHAnsi"/>
              </w:rPr>
              <w:t>Akceptace úspěšného dokončení Fáze 2 – Vývoj/customizace a implementace</w:t>
            </w:r>
          </w:p>
        </w:tc>
      </w:tr>
      <w:tr w:rsidR="00C70174" w14:paraId="584ED4DA" w14:textId="77777777" w:rsidTr="00C70174">
        <w:tc>
          <w:tcPr>
            <w:tcW w:w="2606" w:type="dxa"/>
          </w:tcPr>
          <w:p w14:paraId="5BC3026F" w14:textId="77777777" w:rsidR="00C70174" w:rsidRPr="00B6663E" w:rsidRDefault="00C70174" w:rsidP="008A3626">
            <w:pPr>
              <w:pStyle w:val="Odstavec11"/>
              <w:numPr>
                <w:ilvl w:val="0"/>
                <w:numId w:val="0"/>
              </w:numPr>
              <w:jc w:val="left"/>
              <w:rPr>
                <w:rFonts w:cs="Arial"/>
                <w:b/>
                <w:bCs/>
              </w:rPr>
            </w:pPr>
            <w:r w:rsidRPr="00A25C52">
              <w:rPr>
                <w:rFonts w:cs="Arial"/>
                <w:b/>
                <w:bCs/>
              </w:rPr>
              <w:t>Dílčí část díla 3</w:t>
            </w:r>
          </w:p>
        </w:tc>
        <w:tc>
          <w:tcPr>
            <w:tcW w:w="5882" w:type="dxa"/>
          </w:tcPr>
          <w:p w14:paraId="634139AF" w14:textId="08F920FA" w:rsidR="00C70174" w:rsidRPr="00175D39" w:rsidRDefault="00C70174" w:rsidP="00450C99">
            <w:pPr>
              <w:widowControl w:val="0"/>
              <w:tabs>
                <w:tab w:val="left" w:pos="33"/>
              </w:tabs>
              <w:spacing w:before="80"/>
              <w:jc w:val="both"/>
              <w:rPr>
                <w:rFonts w:cs="Arial"/>
                <w:bCs/>
              </w:rPr>
            </w:pPr>
            <w:r>
              <w:rPr>
                <w:rFonts w:cstheme="minorHAnsi"/>
              </w:rPr>
              <w:t>Akceptace úspěšného dokončení Fáze 3 – Nasazení do ostrého provozu včetně datové migrace, a to zvlášť na každou lokaci</w:t>
            </w:r>
            <w:r>
              <w:rPr>
                <w:rFonts w:cstheme="minorHAnsi"/>
              </w:rPr>
              <w:br/>
            </w:r>
            <w:r w:rsidDel="00E72A87">
              <w:rPr>
                <w:rFonts w:cstheme="minorHAnsi"/>
              </w:rPr>
              <w:t xml:space="preserve"> </w:t>
            </w:r>
            <w:r>
              <w:rPr>
                <w:rFonts w:cstheme="minorHAnsi"/>
              </w:rPr>
              <w:t>(tzn. 13 dílčích akceptací)</w:t>
            </w:r>
          </w:p>
        </w:tc>
      </w:tr>
      <w:tr w:rsidR="00C70174" w14:paraId="6723F754" w14:textId="77777777" w:rsidTr="00C70174">
        <w:tc>
          <w:tcPr>
            <w:tcW w:w="2606" w:type="dxa"/>
          </w:tcPr>
          <w:p w14:paraId="634886B6" w14:textId="77777777" w:rsidR="00C70174" w:rsidRPr="00B6663E" w:rsidRDefault="00C70174" w:rsidP="008A3626">
            <w:pPr>
              <w:pStyle w:val="Odstavec11"/>
              <w:numPr>
                <w:ilvl w:val="0"/>
                <w:numId w:val="0"/>
              </w:numPr>
              <w:jc w:val="left"/>
              <w:rPr>
                <w:rFonts w:cs="Arial"/>
                <w:b/>
                <w:bCs/>
              </w:rPr>
            </w:pPr>
            <w:r w:rsidRPr="00B6663E">
              <w:rPr>
                <w:rFonts w:cs="Arial"/>
                <w:b/>
                <w:bCs/>
              </w:rPr>
              <w:t xml:space="preserve">Dílo </w:t>
            </w:r>
          </w:p>
        </w:tc>
        <w:tc>
          <w:tcPr>
            <w:tcW w:w="5882" w:type="dxa"/>
          </w:tcPr>
          <w:p w14:paraId="7064D3F3" w14:textId="77777777" w:rsidR="00C70174" w:rsidRPr="00175D39" w:rsidRDefault="00C70174" w:rsidP="00447C4D">
            <w:pPr>
              <w:widowControl w:val="0"/>
              <w:tabs>
                <w:tab w:val="left" w:pos="33"/>
              </w:tabs>
              <w:spacing w:before="80"/>
              <w:jc w:val="both"/>
              <w:rPr>
                <w:rFonts w:cs="Arial"/>
                <w:bCs/>
              </w:rPr>
            </w:pPr>
            <w:r w:rsidRPr="00B6663E">
              <w:rPr>
                <w:rFonts w:cs="Arial"/>
                <w:bCs/>
              </w:rPr>
              <w:t>Dílo vytvořené na základě Smlouvy a specifikované v</w:t>
            </w:r>
            <w:r>
              <w:rPr>
                <w:rFonts w:cs="Arial"/>
                <w:bCs/>
              </w:rPr>
              <w:t> příloze č. 1 této Smlouvy a Zadávací dokumentaci a jejích přílohách.</w:t>
            </w:r>
          </w:p>
        </w:tc>
      </w:tr>
      <w:tr w:rsidR="00C70174" w14:paraId="116E2806" w14:textId="77777777" w:rsidTr="00C70174">
        <w:tc>
          <w:tcPr>
            <w:tcW w:w="2606" w:type="dxa"/>
          </w:tcPr>
          <w:p w14:paraId="69D43AA3" w14:textId="77777777" w:rsidR="00C70174" w:rsidRPr="00B6663E" w:rsidRDefault="00C70174" w:rsidP="00116C24">
            <w:pPr>
              <w:pStyle w:val="Odstavec11"/>
              <w:numPr>
                <w:ilvl w:val="0"/>
                <w:numId w:val="0"/>
              </w:numPr>
              <w:jc w:val="left"/>
              <w:rPr>
                <w:rFonts w:cs="Arial"/>
                <w:b/>
                <w:color w:val="000000"/>
              </w:rPr>
            </w:pPr>
            <w:r w:rsidRPr="00B6663E">
              <w:rPr>
                <w:rFonts w:cs="Arial"/>
                <w:b/>
                <w:color w:val="000000"/>
              </w:rPr>
              <w:t xml:space="preserve">Dokumentace </w:t>
            </w:r>
          </w:p>
        </w:tc>
        <w:tc>
          <w:tcPr>
            <w:tcW w:w="5882" w:type="dxa"/>
          </w:tcPr>
          <w:p w14:paraId="0DDA795A" w14:textId="57CF5DAC" w:rsidR="00C70174" w:rsidRPr="00AE7A84" w:rsidRDefault="00C70174" w:rsidP="00116C24">
            <w:pPr>
              <w:tabs>
                <w:tab w:val="left" w:pos="33"/>
                <w:tab w:val="left" w:pos="2647"/>
              </w:tabs>
              <w:spacing w:before="80"/>
              <w:jc w:val="both"/>
              <w:rPr>
                <w:rFonts w:cs="Arial"/>
                <w:color w:val="000000"/>
              </w:rPr>
            </w:pPr>
            <w:r w:rsidRPr="00175D39">
              <w:rPr>
                <w:rFonts w:cs="Arial"/>
              </w:rPr>
              <w:t>Řádná technická</w:t>
            </w:r>
            <w:r w:rsidR="00C92385">
              <w:rPr>
                <w:rFonts w:cs="Arial"/>
              </w:rPr>
              <w:t xml:space="preserve">, administrátorská </w:t>
            </w:r>
            <w:r w:rsidRPr="00175D39">
              <w:rPr>
                <w:rFonts w:cs="Arial"/>
              </w:rPr>
              <w:t>a uživatelská dokumentac</w:t>
            </w:r>
            <w:r w:rsidRPr="006711CF">
              <w:rPr>
                <w:rFonts w:cs="Arial"/>
              </w:rPr>
              <w:t>e k Dílu a/nebo Autorském</w:t>
            </w:r>
            <w:r w:rsidRPr="001E469D">
              <w:rPr>
                <w:rFonts w:cs="Arial"/>
              </w:rPr>
              <w:t>u dílu</w:t>
            </w:r>
            <w:r w:rsidRPr="00AE7A84">
              <w:rPr>
                <w:rFonts w:cs="Arial"/>
              </w:rPr>
              <w:t>.</w:t>
            </w:r>
          </w:p>
        </w:tc>
      </w:tr>
      <w:tr w:rsidR="00C70174" w14:paraId="6AF63D2A" w14:textId="77777777" w:rsidTr="00C70174">
        <w:tc>
          <w:tcPr>
            <w:tcW w:w="2606" w:type="dxa"/>
          </w:tcPr>
          <w:p w14:paraId="4A0215BE" w14:textId="77777777" w:rsidR="00C70174" w:rsidRPr="00B6663E" w:rsidRDefault="00C70174" w:rsidP="00116C24">
            <w:pPr>
              <w:pStyle w:val="Odstavec11"/>
              <w:numPr>
                <w:ilvl w:val="0"/>
                <w:numId w:val="0"/>
              </w:numPr>
              <w:jc w:val="left"/>
              <w:rPr>
                <w:rFonts w:cs="Arial"/>
                <w:b/>
                <w:bCs/>
              </w:rPr>
            </w:pPr>
            <w:r w:rsidRPr="00B6663E">
              <w:rPr>
                <w:rFonts w:cs="Arial"/>
                <w:b/>
                <w:bCs/>
              </w:rPr>
              <w:t>DPH</w:t>
            </w:r>
          </w:p>
        </w:tc>
        <w:tc>
          <w:tcPr>
            <w:tcW w:w="5882" w:type="dxa"/>
          </w:tcPr>
          <w:p w14:paraId="4D08F044" w14:textId="77777777" w:rsidR="00C70174" w:rsidRPr="00175D39" w:rsidRDefault="00C70174" w:rsidP="00116C24">
            <w:pPr>
              <w:widowControl w:val="0"/>
              <w:tabs>
                <w:tab w:val="left" w:pos="33"/>
              </w:tabs>
              <w:spacing w:before="80"/>
              <w:jc w:val="both"/>
              <w:rPr>
                <w:rFonts w:cs="Arial"/>
                <w:bCs/>
              </w:rPr>
            </w:pPr>
            <w:r w:rsidRPr="00175D39">
              <w:rPr>
                <w:rFonts w:cs="Arial"/>
                <w:bCs/>
              </w:rPr>
              <w:t xml:space="preserve">Daň z přidané hodnoty podle Zákona o DPH </w:t>
            </w:r>
          </w:p>
        </w:tc>
      </w:tr>
      <w:tr w:rsidR="00C70174" w14:paraId="02BBCF49" w14:textId="77777777" w:rsidTr="00C70174">
        <w:tc>
          <w:tcPr>
            <w:tcW w:w="2606" w:type="dxa"/>
          </w:tcPr>
          <w:p w14:paraId="039553A5" w14:textId="77777777" w:rsidR="00C70174" w:rsidRPr="00B6663E" w:rsidRDefault="00C70174">
            <w:pPr>
              <w:pStyle w:val="Odstavec11"/>
              <w:numPr>
                <w:ilvl w:val="0"/>
                <w:numId w:val="0"/>
              </w:numPr>
              <w:jc w:val="left"/>
              <w:rPr>
                <w:rFonts w:cs="Arial"/>
                <w:b/>
              </w:rPr>
            </w:pPr>
            <w:r w:rsidRPr="00B6663E">
              <w:rPr>
                <w:rFonts w:cs="Arial"/>
                <w:b/>
              </w:rPr>
              <w:t>Drobná vada</w:t>
            </w:r>
          </w:p>
        </w:tc>
        <w:tc>
          <w:tcPr>
            <w:tcW w:w="5882" w:type="dxa"/>
          </w:tcPr>
          <w:p w14:paraId="12B69D43" w14:textId="77777777" w:rsidR="00C70174" w:rsidRPr="00175D39" w:rsidRDefault="00C70174" w:rsidP="00116C24">
            <w:pPr>
              <w:tabs>
                <w:tab w:val="left" w:pos="33"/>
              </w:tabs>
              <w:spacing w:before="80"/>
              <w:jc w:val="both"/>
              <w:rPr>
                <w:rFonts w:cs="Arial"/>
              </w:rPr>
            </w:pPr>
            <w:r w:rsidRPr="00175D39">
              <w:rPr>
                <w:rFonts w:cs="Arial"/>
              </w:rPr>
              <w:t>znamená vada, která není na překážku užívání Díla Objednatelem např. vada dokumentace, jazyková vada, vada zobrazení, která nebrání užívání Díla (např. jiný než sjednaný font písma apod.).</w:t>
            </w:r>
          </w:p>
        </w:tc>
      </w:tr>
      <w:tr w:rsidR="00C70174" w14:paraId="361DE3AC" w14:textId="77777777" w:rsidTr="00C70174">
        <w:tc>
          <w:tcPr>
            <w:tcW w:w="2606" w:type="dxa"/>
          </w:tcPr>
          <w:p w14:paraId="7A0BE2FB" w14:textId="77777777" w:rsidR="00C70174" w:rsidRPr="00B6663E" w:rsidRDefault="00C70174" w:rsidP="00116C24">
            <w:pPr>
              <w:pStyle w:val="Odstavec11"/>
              <w:numPr>
                <w:ilvl w:val="0"/>
                <w:numId w:val="0"/>
              </w:numPr>
              <w:jc w:val="left"/>
              <w:rPr>
                <w:rFonts w:cs="Arial"/>
                <w:b/>
              </w:rPr>
            </w:pPr>
            <w:r w:rsidRPr="00116C24">
              <w:rPr>
                <w:rFonts w:cs="Arial"/>
                <w:b/>
              </w:rPr>
              <w:t>Duševní vlastnictví</w:t>
            </w:r>
          </w:p>
        </w:tc>
        <w:tc>
          <w:tcPr>
            <w:tcW w:w="5882" w:type="dxa"/>
          </w:tcPr>
          <w:p w14:paraId="350FB19F" w14:textId="77777777" w:rsidR="00C70174" w:rsidRPr="00175D39" w:rsidRDefault="00C70174" w:rsidP="00A7096B">
            <w:pPr>
              <w:pStyle w:val="Zkladntext"/>
              <w:keepNext/>
              <w:jc w:val="both"/>
              <w:rPr>
                <w:rFonts w:cs="Arial"/>
              </w:rPr>
            </w:pPr>
            <w:r w:rsidRPr="00116C24">
              <w:rPr>
                <w:rFonts w:ascii="Arial" w:hAnsi="Arial" w:cs="Arial"/>
                <w:szCs w:val="20"/>
              </w:rPr>
              <w:t>Práva k přihlašovaným nebo zapsaným ochranným známkám, patentům, užitným či průmyslovým vzorům, autorská práva, práva</w:t>
            </w:r>
            <w:r>
              <w:rPr>
                <w:rFonts w:cs="Arial"/>
              </w:rPr>
              <w:t xml:space="preserve"> </w:t>
            </w:r>
            <w:r w:rsidRPr="00C821D5">
              <w:rPr>
                <w:rFonts w:ascii="Arial" w:hAnsi="Arial" w:cs="Arial"/>
                <w:szCs w:val="20"/>
              </w:rPr>
              <w:t xml:space="preserve">k počítačovému software, know-how, obchodnímu tajemství, práva podle licenčních smluv a jiných dohod souvisejících s těmito právy a dále veškerá práva a prostředky </w:t>
            </w:r>
            <w:r w:rsidRPr="00C821D5">
              <w:rPr>
                <w:rFonts w:ascii="Arial" w:hAnsi="Arial" w:cs="Arial"/>
                <w:szCs w:val="20"/>
              </w:rPr>
              <w:lastRenderedPageBreak/>
              <w:t>ochrany podobné povahy k uvedeným právům z průmyslového a duševního vlastnictví nebo mající obdobný účinek kdekoli na světě a veškeré výrobní a technologické znalosti nebo informace, které jsou způsobilé býti chráněny proti nekalému soutěžnímu jednání nebo na základě zvláštních právních předpisů týkajících se duševního vlastnictví kdekoli na světě (zejména technické znalosti, technická dokumentace, technologické procesy a vzory a jiné znalosti a informace týkající se předmětu Smlouvy).</w:t>
            </w:r>
          </w:p>
        </w:tc>
      </w:tr>
      <w:tr w:rsidR="00C70174" w14:paraId="24419290" w14:textId="77777777" w:rsidTr="00C70174">
        <w:tc>
          <w:tcPr>
            <w:tcW w:w="2606" w:type="dxa"/>
          </w:tcPr>
          <w:p w14:paraId="33B41F31" w14:textId="77777777" w:rsidR="00C70174" w:rsidRPr="00B6663E" w:rsidRDefault="00C70174" w:rsidP="00116C24">
            <w:pPr>
              <w:pStyle w:val="Odstavec11"/>
              <w:numPr>
                <w:ilvl w:val="0"/>
                <w:numId w:val="0"/>
              </w:numPr>
              <w:jc w:val="left"/>
              <w:rPr>
                <w:rFonts w:cs="Arial"/>
              </w:rPr>
            </w:pPr>
            <w:r w:rsidRPr="00B6663E">
              <w:rPr>
                <w:rFonts w:cs="Arial"/>
                <w:b/>
              </w:rPr>
              <w:lastRenderedPageBreak/>
              <w:t>Důvěrná informace</w:t>
            </w:r>
          </w:p>
        </w:tc>
        <w:tc>
          <w:tcPr>
            <w:tcW w:w="5882" w:type="dxa"/>
          </w:tcPr>
          <w:p w14:paraId="201D6F3F" w14:textId="77777777" w:rsidR="00C70174" w:rsidRPr="008A6FBF" w:rsidRDefault="00C70174" w:rsidP="00116C24">
            <w:pPr>
              <w:tabs>
                <w:tab w:val="left" w:pos="33"/>
              </w:tabs>
              <w:spacing w:before="80"/>
              <w:jc w:val="both"/>
              <w:rPr>
                <w:rFonts w:cs="Arial"/>
              </w:rPr>
            </w:pPr>
            <w:r w:rsidRPr="00175D39">
              <w:rPr>
                <w:rFonts w:cs="Arial"/>
              </w:rPr>
              <w:t xml:space="preserve">Informace, na jejímž utajení má některá anebo obě Smluvní strany zájem. Za Důvěrné informace se považují zejména informace, které tvoří předmět obchodního tajemství podle § 504 Občanského </w:t>
            </w:r>
            <w:r w:rsidRPr="006711CF">
              <w:rPr>
                <w:rFonts w:cs="Arial"/>
              </w:rPr>
              <w:t>zákoníku. Za Důvěrné informace se nepovažují informace, které se staly veřejně známými, aniž by to smluvní strana, která tyto informace získala, zavinila, ať už záměrně nebo opominutím, nebo které měla smluvní strana, která tyto informace získala, po právu</w:t>
            </w:r>
            <w:r w:rsidRPr="001E469D">
              <w:rPr>
                <w:rFonts w:cs="Arial"/>
              </w:rPr>
              <w:t xml:space="preserve"> k dispozici již před uzavřením této Smlouvy</w:t>
            </w:r>
            <w:r w:rsidRPr="00AE7A84">
              <w:rPr>
                <w:rFonts w:cs="Arial"/>
              </w:rPr>
              <w:t>, pokud takové informace nebyly předmětem dříve uzavřené smlouvy.</w:t>
            </w:r>
          </w:p>
        </w:tc>
      </w:tr>
      <w:tr w:rsidR="00C70174" w14:paraId="1B91F207" w14:textId="77777777" w:rsidTr="00C70174">
        <w:tc>
          <w:tcPr>
            <w:tcW w:w="2606" w:type="dxa"/>
          </w:tcPr>
          <w:p w14:paraId="02A06D84" w14:textId="77777777" w:rsidR="00C70174" w:rsidRPr="00B6663E" w:rsidRDefault="00C70174" w:rsidP="008A3626">
            <w:pPr>
              <w:pStyle w:val="Odstavec11"/>
              <w:numPr>
                <w:ilvl w:val="0"/>
                <w:numId w:val="0"/>
              </w:numPr>
              <w:jc w:val="left"/>
              <w:rPr>
                <w:rFonts w:cs="Arial"/>
                <w:b/>
              </w:rPr>
            </w:pPr>
            <w:r w:rsidRPr="00B6663E">
              <w:rPr>
                <w:rFonts w:cs="Arial"/>
                <w:b/>
              </w:rPr>
              <w:t xml:space="preserve">Faktura </w:t>
            </w:r>
          </w:p>
        </w:tc>
        <w:tc>
          <w:tcPr>
            <w:tcW w:w="5882" w:type="dxa"/>
          </w:tcPr>
          <w:p w14:paraId="5F961434" w14:textId="77777777" w:rsidR="00C70174" w:rsidRPr="00175D39" w:rsidRDefault="00C70174" w:rsidP="00116C24">
            <w:pPr>
              <w:tabs>
                <w:tab w:val="left" w:pos="33"/>
              </w:tabs>
              <w:spacing w:before="80"/>
              <w:jc w:val="both"/>
              <w:rPr>
                <w:rFonts w:cs="Arial"/>
              </w:rPr>
            </w:pPr>
            <w:r w:rsidRPr="00175D39">
              <w:rPr>
                <w:rFonts w:cs="Arial"/>
              </w:rPr>
              <w:t>Daňový doklad naplňující požadavky Zákona o DPH.</w:t>
            </w:r>
          </w:p>
        </w:tc>
      </w:tr>
      <w:tr w:rsidR="00C70174" w14:paraId="7E630C71" w14:textId="77777777" w:rsidTr="00C70174">
        <w:tc>
          <w:tcPr>
            <w:tcW w:w="2606" w:type="dxa"/>
          </w:tcPr>
          <w:p w14:paraId="48FEA692" w14:textId="77777777" w:rsidR="00C70174" w:rsidRPr="00B6663E" w:rsidRDefault="00C70174" w:rsidP="008A3626">
            <w:pPr>
              <w:pStyle w:val="Odstavec11"/>
              <w:numPr>
                <w:ilvl w:val="0"/>
                <w:numId w:val="0"/>
              </w:numPr>
              <w:jc w:val="left"/>
              <w:rPr>
                <w:rFonts w:cs="Arial"/>
                <w:b/>
              </w:rPr>
            </w:pPr>
            <w:r w:rsidRPr="00B6663E">
              <w:rPr>
                <w:rFonts w:cs="Arial"/>
                <w:b/>
              </w:rPr>
              <w:t>Fakturační období</w:t>
            </w:r>
          </w:p>
        </w:tc>
        <w:tc>
          <w:tcPr>
            <w:tcW w:w="5882" w:type="dxa"/>
          </w:tcPr>
          <w:p w14:paraId="6C49196F" w14:textId="77777777" w:rsidR="00C70174" w:rsidRPr="006711CF" w:rsidRDefault="00C70174" w:rsidP="00C3759B">
            <w:pPr>
              <w:tabs>
                <w:tab w:val="left" w:pos="33"/>
              </w:tabs>
              <w:spacing w:before="80"/>
              <w:jc w:val="both"/>
              <w:rPr>
                <w:rFonts w:cs="Arial"/>
              </w:rPr>
            </w:pPr>
            <w:r w:rsidRPr="00175D39">
              <w:rPr>
                <w:rFonts w:cs="Arial"/>
              </w:rPr>
              <w:t xml:space="preserve">Období, za které je Cena Díla Dodavatelem vyúčtovány a je </w:t>
            </w:r>
            <w:r w:rsidRPr="006711CF">
              <w:rPr>
                <w:rFonts w:cs="Arial"/>
              </w:rPr>
              <w:t xml:space="preserve">předmětem fakturace. </w:t>
            </w:r>
          </w:p>
          <w:p w14:paraId="4B61B4D4" w14:textId="77777777" w:rsidR="00C70174" w:rsidRPr="006711CF" w:rsidRDefault="00C70174" w:rsidP="00116C24">
            <w:pPr>
              <w:tabs>
                <w:tab w:val="left" w:pos="33"/>
              </w:tabs>
              <w:spacing w:before="80"/>
              <w:jc w:val="both"/>
              <w:rPr>
                <w:rFonts w:cs="Arial"/>
              </w:rPr>
            </w:pPr>
            <w:r w:rsidRPr="006711CF">
              <w:rPr>
                <w:rFonts w:cs="Arial"/>
              </w:rPr>
              <w:t>Fakturační období činí kalendářní měsíc.</w:t>
            </w:r>
          </w:p>
        </w:tc>
      </w:tr>
      <w:tr w:rsidR="00C70174" w14:paraId="6D063B92" w14:textId="77777777" w:rsidTr="00C70174">
        <w:tc>
          <w:tcPr>
            <w:tcW w:w="2606" w:type="dxa"/>
          </w:tcPr>
          <w:p w14:paraId="38E14CAD" w14:textId="77777777" w:rsidR="00C70174" w:rsidRPr="00B6663E" w:rsidRDefault="00C70174" w:rsidP="008A3626">
            <w:pPr>
              <w:pStyle w:val="Odstavec11"/>
              <w:numPr>
                <w:ilvl w:val="0"/>
                <w:numId w:val="0"/>
              </w:numPr>
              <w:jc w:val="left"/>
              <w:rPr>
                <w:rFonts w:cs="Arial"/>
                <w:b/>
              </w:rPr>
            </w:pPr>
            <w:r w:rsidRPr="00B6663E">
              <w:rPr>
                <w:rFonts w:cs="Arial"/>
                <w:b/>
              </w:rPr>
              <w:t>Hardware</w:t>
            </w:r>
          </w:p>
        </w:tc>
        <w:tc>
          <w:tcPr>
            <w:tcW w:w="5882" w:type="dxa"/>
          </w:tcPr>
          <w:p w14:paraId="36476BFB" w14:textId="77777777" w:rsidR="00C70174" w:rsidRPr="00175D39" w:rsidRDefault="00C70174" w:rsidP="00C3759B">
            <w:pPr>
              <w:tabs>
                <w:tab w:val="left" w:pos="33"/>
              </w:tabs>
              <w:spacing w:before="80"/>
              <w:jc w:val="both"/>
              <w:rPr>
                <w:rFonts w:cs="Arial"/>
              </w:rPr>
            </w:pPr>
            <w:r w:rsidRPr="00175D39">
              <w:rPr>
                <w:rFonts w:cs="Arial"/>
              </w:rPr>
              <w:t>znamená veškeré hmotné součásti počítačových systémů a veškeré související vybavení hmotné povahy spolu se vším příslušenstvím, a včetně veškeré související dokumentace.</w:t>
            </w:r>
          </w:p>
        </w:tc>
      </w:tr>
      <w:tr w:rsidR="00C70174" w14:paraId="0D3BE204" w14:textId="77777777" w:rsidTr="00C70174">
        <w:tc>
          <w:tcPr>
            <w:tcW w:w="2606" w:type="dxa"/>
          </w:tcPr>
          <w:p w14:paraId="23284381" w14:textId="77777777" w:rsidR="00C70174" w:rsidRPr="00B6663E" w:rsidRDefault="00C70174" w:rsidP="008A3626">
            <w:pPr>
              <w:pStyle w:val="Odstavec11"/>
              <w:numPr>
                <w:ilvl w:val="0"/>
                <w:numId w:val="0"/>
              </w:numPr>
              <w:jc w:val="left"/>
              <w:rPr>
                <w:rFonts w:cs="Arial"/>
                <w:b/>
              </w:rPr>
            </w:pPr>
            <w:r w:rsidRPr="00B6663E">
              <w:rPr>
                <w:rFonts w:cs="Arial"/>
                <w:b/>
              </w:rPr>
              <w:t>Harmonogram</w:t>
            </w:r>
          </w:p>
        </w:tc>
        <w:tc>
          <w:tcPr>
            <w:tcW w:w="5882" w:type="dxa"/>
          </w:tcPr>
          <w:p w14:paraId="5AB28241" w14:textId="77777777" w:rsidR="00C70174" w:rsidRPr="00AE7A84" w:rsidRDefault="00C70174" w:rsidP="00BD5F4E">
            <w:pPr>
              <w:tabs>
                <w:tab w:val="left" w:pos="33"/>
              </w:tabs>
              <w:spacing w:before="80"/>
              <w:jc w:val="both"/>
              <w:rPr>
                <w:rFonts w:cs="Arial"/>
              </w:rPr>
            </w:pPr>
            <w:r w:rsidRPr="00175D39">
              <w:rPr>
                <w:rFonts w:cs="Arial"/>
              </w:rPr>
              <w:t xml:space="preserve">Doba, ve které Dodavatel provede Dílo, včetně stanovení </w:t>
            </w:r>
            <w:r w:rsidRPr="006711CF">
              <w:rPr>
                <w:rFonts w:cs="Arial"/>
              </w:rPr>
              <w:t xml:space="preserve">dílčích termínů (milníků) pro provedení Dílčích částí Díla či jiných úkonů. Harmonogram podléhá odsouhlasení Objednatele a po jeho odsouhlasení se stává Přílohou č. </w:t>
            </w:r>
            <w:r w:rsidRPr="001E469D">
              <w:rPr>
                <w:rFonts w:cs="Arial"/>
              </w:rPr>
              <w:t>2</w:t>
            </w:r>
            <w:r w:rsidRPr="00AE7A84">
              <w:rPr>
                <w:rFonts w:cs="Arial"/>
              </w:rPr>
              <w:t xml:space="preserve"> Smlouvy </w:t>
            </w:r>
          </w:p>
        </w:tc>
      </w:tr>
      <w:tr w:rsidR="00C70174" w14:paraId="3F782FAD" w14:textId="77777777" w:rsidTr="00C70174">
        <w:tc>
          <w:tcPr>
            <w:tcW w:w="2606" w:type="dxa"/>
          </w:tcPr>
          <w:p w14:paraId="4D5A643B" w14:textId="77777777" w:rsidR="00C70174" w:rsidRPr="00B6663E" w:rsidRDefault="00C70174" w:rsidP="008A3626">
            <w:pPr>
              <w:pStyle w:val="Odstavec11"/>
              <w:numPr>
                <w:ilvl w:val="0"/>
                <w:numId w:val="0"/>
              </w:numPr>
              <w:jc w:val="left"/>
              <w:rPr>
                <w:rFonts w:cs="Arial"/>
                <w:b/>
              </w:rPr>
            </w:pPr>
            <w:r w:rsidRPr="00B6663E">
              <w:rPr>
                <w:rFonts w:cs="Arial"/>
                <w:b/>
              </w:rPr>
              <w:t>Insolvenční zákon</w:t>
            </w:r>
          </w:p>
        </w:tc>
        <w:tc>
          <w:tcPr>
            <w:tcW w:w="5882" w:type="dxa"/>
          </w:tcPr>
          <w:p w14:paraId="1FC40ECA" w14:textId="77777777" w:rsidR="00C70174" w:rsidRPr="00175D39" w:rsidRDefault="00C70174" w:rsidP="00116C24">
            <w:pPr>
              <w:tabs>
                <w:tab w:val="left" w:pos="33"/>
              </w:tabs>
              <w:spacing w:before="80"/>
              <w:jc w:val="both"/>
              <w:rPr>
                <w:rFonts w:cs="Arial"/>
              </w:rPr>
            </w:pPr>
            <w:r w:rsidRPr="00175D39">
              <w:rPr>
                <w:rFonts w:cs="Arial"/>
              </w:rPr>
              <w:t>Zákon č. 182/2006 Sb., insolvenční zákon, v platném znění.</w:t>
            </w:r>
          </w:p>
        </w:tc>
      </w:tr>
      <w:tr w:rsidR="00C70174" w14:paraId="13069EB7" w14:textId="77777777" w:rsidTr="00C70174">
        <w:tc>
          <w:tcPr>
            <w:tcW w:w="2606" w:type="dxa"/>
          </w:tcPr>
          <w:p w14:paraId="00C9E6F4" w14:textId="77777777" w:rsidR="00C70174" w:rsidRPr="00B6663E" w:rsidRDefault="00C70174">
            <w:pPr>
              <w:pStyle w:val="Odstavec11"/>
              <w:numPr>
                <w:ilvl w:val="0"/>
                <w:numId w:val="0"/>
              </w:numPr>
              <w:jc w:val="left"/>
              <w:rPr>
                <w:rFonts w:cs="Arial"/>
                <w:b/>
              </w:rPr>
            </w:pPr>
            <w:r w:rsidRPr="00B6663E">
              <w:rPr>
                <w:rFonts w:cs="Arial"/>
                <w:b/>
              </w:rPr>
              <w:t xml:space="preserve">Kontaktní osoba </w:t>
            </w:r>
          </w:p>
        </w:tc>
        <w:tc>
          <w:tcPr>
            <w:tcW w:w="5882" w:type="dxa"/>
          </w:tcPr>
          <w:p w14:paraId="5CADCFB8" w14:textId="77777777" w:rsidR="00C70174" w:rsidRPr="006711CF" w:rsidRDefault="00C70174" w:rsidP="00116C24">
            <w:pPr>
              <w:tabs>
                <w:tab w:val="left" w:pos="33"/>
              </w:tabs>
              <w:spacing w:before="80"/>
              <w:jc w:val="both"/>
              <w:rPr>
                <w:rFonts w:cs="Arial"/>
              </w:rPr>
            </w:pPr>
            <w:r w:rsidRPr="00175D39">
              <w:rPr>
                <w:rFonts w:cs="Arial"/>
              </w:rPr>
              <w:t xml:space="preserve">Osoba, kterou příslušná smluvní strana zmocnila k jednání s druhou </w:t>
            </w:r>
            <w:r w:rsidRPr="006711CF">
              <w:rPr>
                <w:rFonts w:cs="Arial"/>
              </w:rPr>
              <w:t>smluvní stranou ve věcech smluvních a/nebo provozních.</w:t>
            </w:r>
          </w:p>
        </w:tc>
      </w:tr>
      <w:tr w:rsidR="00C70174" w14:paraId="708148A7" w14:textId="77777777" w:rsidTr="00C70174">
        <w:tc>
          <w:tcPr>
            <w:tcW w:w="2606" w:type="dxa"/>
          </w:tcPr>
          <w:p w14:paraId="00037B65" w14:textId="77777777" w:rsidR="00C70174" w:rsidRPr="00B6663E" w:rsidRDefault="00C70174">
            <w:pPr>
              <w:pStyle w:val="Odstavec11"/>
              <w:numPr>
                <w:ilvl w:val="0"/>
                <w:numId w:val="0"/>
              </w:numPr>
              <w:jc w:val="left"/>
              <w:rPr>
                <w:rFonts w:cs="Arial"/>
                <w:b/>
              </w:rPr>
            </w:pPr>
            <w:r w:rsidRPr="00B6663E">
              <w:rPr>
                <w:rFonts w:cs="Arial"/>
                <w:b/>
              </w:rPr>
              <w:t>Kritická vada</w:t>
            </w:r>
          </w:p>
        </w:tc>
        <w:tc>
          <w:tcPr>
            <w:tcW w:w="5882" w:type="dxa"/>
          </w:tcPr>
          <w:p w14:paraId="20A18BEA" w14:textId="77777777" w:rsidR="00C70174" w:rsidRPr="00175D39" w:rsidRDefault="00C70174" w:rsidP="00095792">
            <w:pPr>
              <w:tabs>
                <w:tab w:val="left" w:pos="33"/>
              </w:tabs>
              <w:spacing w:before="80"/>
              <w:jc w:val="both"/>
              <w:rPr>
                <w:rFonts w:cs="Arial"/>
              </w:rPr>
            </w:pPr>
            <w:r w:rsidRPr="00175D39">
              <w:rPr>
                <w:rFonts w:cs="Arial"/>
              </w:rPr>
              <w:t>znamená vada, která znemožňuje použití Díla Objednatelem, nebo jsou nefunkční kritické funkčnosti, pro něž neexistuje možnost vadu obejít využitím jiných funkcí Díla.</w:t>
            </w:r>
          </w:p>
        </w:tc>
      </w:tr>
      <w:tr w:rsidR="006E1C39" w14:paraId="5A8CCC1F" w14:textId="77777777" w:rsidTr="00C70174">
        <w:tc>
          <w:tcPr>
            <w:tcW w:w="2606" w:type="dxa"/>
          </w:tcPr>
          <w:p w14:paraId="096582A6" w14:textId="6A203EC9" w:rsidR="006E1C39" w:rsidRPr="00B6663E" w:rsidRDefault="00F642B5">
            <w:pPr>
              <w:pStyle w:val="Odstavec11"/>
              <w:numPr>
                <w:ilvl w:val="0"/>
                <w:numId w:val="0"/>
              </w:numPr>
              <w:jc w:val="left"/>
              <w:rPr>
                <w:rFonts w:cs="Arial"/>
                <w:b/>
              </w:rPr>
            </w:pPr>
            <w:r>
              <w:rPr>
                <w:rFonts w:cs="Arial"/>
                <w:b/>
              </w:rPr>
              <w:t xml:space="preserve">Lokalita </w:t>
            </w:r>
          </w:p>
        </w:tc>
        <w:tc>
          <w:tcPr>
            <w:tcW w:w="5882" w:type="dxa"/>
          </w:tcPr>
          <w:p w14:paraId="1651C8B0" w14:textId="425D2C9F" w:rsidR="006E1C39" w:rsidRPr="00175D39" w:rsidRDefault="00F642B5" w:rsidP="00095792">
            <w:pPr>
              <w:tabs>
                <w:tab w:val="left" w:pos="33"/>
              </w:tabs>
              <w:spacing w:before="80"/>
              <w:jc w:val="both"/>
              <w:rPr>
                <w:rFonts w:cs="Arial"/>
              </w:rPr>
            </w:pPr>
            <w:r w:rsidRPr="00F642B5">
              <w:rPr>
                <w:rFonts w:cs="Arial"/>
              </w:rPr>
              <w:t>pobočka či sklad</w:t>
            </w:r>
            <w:r>
              <w:rPr>
                <w:rFonts w:cs="Arial"/>
              </w:rPr>
              <w:t xml:space="preserve"> Objednatele, tedy </w:t>
            </w:r>
            <w:r w:rsidRPr="00F642B5">
              <w:rPr>
                <w:rFonts w:cs="Arial"/>
              </w:rPr>
              <w:t xml:space="preserve">objekt </w:t>
            </w:r>
            <w:r>
              <w:rPr>
                <w:rFonts w:cs="Arial"/>
              </w:rPr>
              <w:t>Objednatele</w:t>
            </w:r>
            <w:r w:rsidRPr="00F642B5">
              <w:rPr>
                <w:rFonts w:cs="Arial"/>
              </w:rPr>
              <w:t xml:space="preserve">, který je místem plnění uvedeným </w:t>
            </w:r>
            <w:r w:rsidR="005C23DB">
              <w:rPr>
                <w:rFonts w:cs="Arial"/>
              </w:rPr>
              <w:t>podle odst. 4.3 Smlouvy.</w:t>
            </w:r>
          </w:p>
        </w:tc>
      </w:tr>
      <w:tr w:rsidR="00C70174" w14:paraId="51F2CBC6" w14:textId="77777777" w:rsidTr="00C70174">
        <w:tc>
          <w:tcPr>
            <w:tcW w:w="2606" w:type="dxa"/>
          </w:tcPr>
          <w:p w14:paraId="2ACD229F" w14:textId="77777777" w:rsidR="00C70174" w:rsidRPr="00B6663E" w:rsidRDefault="00C70174">
            <w:pPr>
              <w:pStyle w:val="Odstavec11"/>
              <w:numPr>
                <w:ilvl w:val="0"/>
                <w:numId w:val="0"/>
              </w:numPr>
              <w:jc w:val="left"/>
              <w:rPr>
                <w:rFonts w:cs="Arial"/>
                <w:b/>
              </w:rPr>
            </w:pPr>
            <w:r>
              <w:rPr>
                <w:rFonts w:cs="Arial"/>
                <w:b/>
              </w:rPr>
              <w:t>Nabídka</w:t>
            </w:r>
          </w:p>
        </w:tc>
        <w:tc>
          <w:tcPr>
            <w:tcW w:w="5882" w:type="dxa"/>
          </w:tcPr>
          <w:p w14:paraId="1AB5F7DE" w14:textId="77777777" w:rsidR="00C70174" w:rsidRPr="00175D39" w:rsidRDefault="00C70174" w:rsidP="00095792">
            <w:pPr>
              <w:tabs>
                <w:tab w:val="left" w:pos="33"/>
              </w:tabs>
              <w:spacing w:before="80"/>
              <w:jc w:val="both"/>
              <w:rPr>
                <w:rFonts w:cs="Arial"/>
              </w:rPr>
            </w:pPr>
            <w:r w:rsidRPr="00E317E4">
              <w:rPr>
                <w:rFonts w:cs="Arial"/>
              </w:rPr>
              <w:t xml:space="preserve">nabídky </w:t>
            </w:r>
            <w:r>
              <w:rPr>
                <w:rFonts w:cs="Arial"/>
              </w:rPr>
              <w:t>Dodavatele</w:t>
            </w:r>
            <w:r w:rsidRPr="00E317E4">
              <w:rPr>
                <w:rFonts w:cs="Arial"/>
              </w:rPr>
              <w:t xml:space="preserve"> podan</w:t>
            </w:r>
            <w:r>
              <w:rPr>
                <w:rFonts w:cs="Arial"/>
              </w:rPr>
              <w:t>á</w:t>
            </w:r>
            <w:r w:rsidRPr="00E317E4">
              <w:rPr>
                <w:rFonts w:cs="Arial"/>
              </w:rPr>
              <w:t xml:space="preserve"> do zadávacího řízení k veřejné zakázce dle Zadávací dokumentace</w:t>
            </w:r>
          </w:p>
        </w:tc>
      </w:tr>
      <w:tr w:rsidR="00C70174" w14:paraId="6C4ECDEF" w14:textId="77777777" w:rsidTr="00C70174">
        <w:tc>
          <w:tcPr>
            <w:tcW w:w="2606" w:type="dxa"/>
          </w:tcPr>
          <w:p w14:paraId="6A8059BF" w14:textId="77777777" w:rsidR="00C70174" w:rsidRPr="00B6663E" w:rsidRDefault="00C70174" w:rsidP="00116C24">
            <w:pPr>
              <w:pStyle w:val="Odstavec11"/>
              <w:numPr>
                <w:ilvl w:val="0"/>
                <w:numId w:val="0"/>
              </w:numPr>
              <w:jc w:val="left"/>
              <w:rPr>
                <w:rFonts w:cs="Arial"/>
              </w:rPr>
            </w:pPr>
            <w:r w:rsidRPr="00B6663E">
              <w:rPr>
                <w:rFonts w:cs="Arial"/>
                <w:b/>
                <w:bCs/>
              </w:rPr>
              <w:t>Občanský zákoník</w:t>
            </w:r>
          </w:p>
        </w:tc>
        <w:tc>
          <w:tcPr>
            <w:tcW w:w="5882" w:type="dxa"/>
          </w:tcPr>
          <w:p w14:paraId="58FFE707" w14:textId="77777777" w:rsidR="00C70174" w:rsidRPr="00175D39" w:rsidRDefault="00C70174" w:rsidP="00116C24">
            <w:pPr>
              <w:widowControl w:val="0"/>
              <w:tabs>
                <w:tab w:val="left" w:pos="33"/>
              </w:tabs>
              <w:spacing w:before="80"/>
              <w:jc w:val="both"/>
              <w:rPr>
                <w:rFonts w:cs="Arial"/>
                <w:bCs/>
              </w:rPr>
            </w:pPr>
            <w:r w:rsidRPr="00175D39">
              <w:rPr>
                <w:rFonts w:cs="Arial"/>
                <w:bCs/>
              </w:rPr>
              <w:t>Zákon č. 89/2012 Sb., občanský zákoník, v platném znění.</w:t>
            </w:r>
          </w:p>
        </w:tc>
      </w:tr>
      <w:tr w:rsidR="00C70174" w14:paraId="1B5B7931" w14:textId="77777777" w:rsidTr="00C70174">
        <w:tc>
          <w:tcPr>
            <w:tcW w:w="2606" w:type="dxa"/>
          </w:tcPr>
          <w:p w14:paraId="263F3439" w14:textId="77777777" w:rsidR="00C70174" w:rsidRPr="00B6663E" w:rsidRDefault="00C70174" w:rsidP="00116C24">
            <w:pPr>
              <w:pStyle w:val="Odstavec11"/>
              <w:numPr>
                <w:ilvl w:val="0"/>
                <w:numId w:val="0"/>
              </w:numPr>
              <w:jc w:val="left"/>
              <w:rPr>
                <w:rFonts w:cs="Arial"/>
              </w:rPr>
            </w:pPr>
            <w:r w:rsidRPr="00B6663E">
              <w:rPr>
                <w:rFonts w:cs="Arial"/>
                <w:b/>
                <w:bCs/>
              </w:rPr>
              <w:t>Oprávněná osoba</w:t>
            </w:r>
          </w:p>
        </w:tc>
        <w:tc>
          <w:tcPr>
            <w:tcW w:w="5882" w:type="dxa"/>
          </w:tcPr>
          <w:p w14:paraId="61C345D9" w14:textId="77777777" w:rsidR="00C70174" w:rsidRPr="00175D39" w:rsidRDefault="00C70174" w:rsidP="00116C24">
            <w:pPr>
              <w:widowControl w:val="0"/>
              <w:tabs>
                <w:tab w:val="left" w:pos="33"/>
              </w:tabs>
              <w:spacing w:before="80"/>
              <w:jc w:val="both"/>
              <w:rPr>
                <w:rFonts w:cs="Arial"/>
                <w:bCs/>
              </w:rPr>
            </w:pPr>
            <w:r w:rsidRPr="00175D39">
              <w:rPr>
                <w:rFonts w:cs="Arial"/>
                <w:bCs/>
              </w:rPr>
              <w:t xml:space="preserve">Osoba, kterou Objednatel zmocnil k provedení Hlášení Dodavateli. </w:t>
            </w:r>
          </w:p>
        </w:tc>
      </w:tr>
      <w:tr w:rsidR="00C70174" w14:paraId="0BD493B7" w14:textId="77777777" w:rsidTr="00C70174">
        <w:tc>
          <w:tcPr>
            <w:tcW w:w="2606" w:type="dxa"/>
          </w:tcPr>
          <w:p w14:paraId="1F44FABC" w14:textId="77777777" w:rsidR="00C70174" w:rsidRPr="00B6663E" w:rsidRDefault="00C70174" w:rsidP="00116C24">
            <w:pPr>
              <w:pStyle w:val="Odstavec11"/>
              <w:numPr>
                <w:ilvl w:val="0"/>
                <w:numId w:val="0"/>
              </w:numPr>
              <w:jc w:val="left"/>
              <w:rPr>
                <w:rFonts w:cs="Arial"/>
                <w:b/>
                <w:bCs/>
              </w:rPr>
            </w:pPr>
            <w:r>
              <w:rPr>
                <w:rFonts w:cs="Arial"/>
                <w:b/>
                <w:bCs/>
              </w:rPr>
              <w:t>PHM</w:t>
            </w:r>
          </w:p>
        </w:tc>
        <w:tc>
          <w:tcPr>
            <w:tcW w:w="5882" w:type="dxa"/>
          </w:tcPr>
          <w:p w14:paraId="3453BF09" w14:textId="77777777" w:rsidR="00C70174" w:rsidRPr="00175D39" w:rsidRDefault="00C70174" w:rsidP="00116C24">
            <w:pPr>
              <w:widowControl w:val="0"/>
              <w:tabs>
                <w:tab w:val="left" w:pos="33"/>
              </w:tabs>
              <w:spacing w:before="80"/>
              <w:jc w:val="both"/>
              <w:rPr>
                <w:rFonts w:cs="Arial"/>
                <w:bCs/>
              </w:rPr>
            </w:pPr>
            <w:r w:rsidRPr="006073EF">
              <w:rPr>
                <w:rFonts w:cs="Arial"/>
                <w:bCs/>
              </w:rPr>
              <w:t>Pohonné hmoty</w:t>
            </w:r>
            <w:r w:rsidRPr="00A01B22">
              <w:rPr>
                <w:rFonts w:cs="Arial"/>
                <w:bCs/>
              </w:rPr>
              <w:t xml:space="preserve"> vč. jejich aditiv</w:t>
            </w:r>
            <w:r>
              <w:rPr>
                <w:rFonts w:cs="Arial"/>
                <w:bCs/>
              </w:rPr>
              <w:t xml:space="preserve"> a maziva</w:t>
            </w:r>
          </w:p>
        </w:tc>
      </w:tr>
      <w:tr w:rsidR="00C70174" w14:paraId="462403BC" w14:textId="77777777" w:rsidTr="00C70174">
        <w:tc>
          <w:tcPr>
            <w:tcW w:w="2606" w:type="dxa"/>
          </w:tcPr>
          <w:p w14:paraId="753385FB" w14:textId="77777777" w:rsidR="00C70174" w:rsidRPr="00B6663E" w:rsidRDefault="00C70174" w:rsidP="00116C24">
            <w:pPr>
              <w:pStyle w:val="Odstavec11"/>
              <w:numPr>
                <w:ilvl w:val="0"/>
                <w:numId w:val="0"/>
              </w:numPr>
              <w:jc w:val="left"/>
              <w:rPr>
                <w:rFonts w:cs="Arial"/>
                <w:b/>
                <w:bCs/>
              </w:rPr>
            </w:pPr>
            <w:r w:rsidRPr="00B6663E">
              <w:rPr>
                <w:rFonts w:cs="Arial"/>
                <w:b/>
              </w:rPr>
              <w:t>Podkladový materiál</w:t>
            </w:r>
          </w:p>
        </w:tc>
        <w:tc>
          <w:tcPr>
            <w:tcW w:w="5882" w:type="dxa"/>
          </w:tcPr>
          <w:p w14:paraId="54A7D85B" w14:textId="77777777" w:rsidR="00C70174" w:rsidRPr="008A6FBF" w:rsidRDefault="00C70174" w:rsidP="00116C24">
            <w:pPr>
              <w:widowControl w:val="0"/>
              <w:tabs>
                <w:tab w:val="left" w:pos="33"/>
              </w:tabs>
              <w:spacing w:before="80"/>
              <w:jc w:val="both"/>
              <w:rPr>
                <w:rFonts w:cs="Arial"/>
                <w:bCs/>
              </w:rPr>
            </w:pPr>
            <w:r w:rsidRPr="00175D39">
              <w:rPr>
                <w:rFonts w:cs="Arial"/>
              </w:rPr>
              <w:t xml:space="preserve">znamená jakákoli věc a/nebo informace, kterou Objednatel předá </w:t>
            </w:r>
            <w:r w:rsidRPr="006711CF">
              <w:rPr>
                <w:rFonts w:cs="Arial"/>
              </w:rPr>
              <w:t xml:space="preserve">Dodavateli s tím, že takovou věc nebo informaci má Dodavatel užít při zhotovení Díla; pokud Objednatel předá </w:t>
            </w:r>
            <w:r w:rsidRPr="001E469D">
              <w:rPr>
                <w:rFonts w:cs="Arial"/>
              </w:rPr>
              <w:t>Dodavatel</w:t>
            </w:r>
            <w:r w:rsidRPr="00AE7A84">
              <w:rPr>
                <w:rFonts w:cs="Arial"/>
              </w:rPr>
              <w:t>i Podkladový materiál, odpovídá Objednatel za získání všech potřebných práv k užití Podkladového materiálu.</w:t>
            </w:r>
          </w:p>
        </w:tc>
      </w:tr>
      <w:tr w:rsidR="00C70174" w14:paraId="7ACCBC50" w14:textId="77777777" w:rsidTr="00C70174">
        <w:tc>
          <w:tcPr>
            <w:tcW w:w="2606" w:type="dxa"/>
          </w:tcPr>
          <w:p w14:paraId="6EB0139E" w14:textId="77777777" w:rsidR="00C70174" w:rsidRPr="00B6663E" w:rsidRDefault="00C70174">
            <w:pPr>
              <w:pStyle w:val="Odstavec11"/>
              <w:numPr>
                <w:ilvl w:val="0"/>
                <w:numId w:val="0"/>
              </w:numPr>
              <w:jc w:val="left"/>
              <w:rPr>
                <w:rFonts w:cs="Arial"/>
                <w:b/>
              </w:rPr>
            </w:pPr>
            <w:r w:rsidRPr="00B6663E">
              <w:rPr>
                <w:rFonts w:cs="Arial"/>
                <w:b/>
              </w:rPr>
              <w:lastRenderedPageBreak/>
              <w:t>Podstatná vada</w:t>
            </w:r>
          </w:p>
        </w:tc>
        <w:tc>
          <w:tcPr>
            <w:tcW w:w="5882" w:type="dxa"/>
          </w:tcPr>
          <w:p w14:paraId="73ED89CF" w14:textId="77777777" w:rsidR="00C70174" w:rsidRPr="006711CF" w:rsidRDefault="00C70174" w:rsidP="00116C24">
            <w:pPr>
              <w:tabs>
                <w:tab w:val="left" w:pos="33"/>
              </w:tabs>
              <w:spacing w:before="80"/>
              <w:jc w:val="both"/>
              <w:rPr>
                <w:rFonts w:cs="Arial"/>
              </w:rPr>
            </w:pPr>
            <w:r w:rsidRPr="00175D39">
              <w:rPr>
                <w:rFonts w:cs="Arial"/>
              </w:rPr>
              <w:t>znamená vada, která umožňuje užívání Díla, ale nejsou podporovány některé části Díla bez přim</w:t>
            </w:r>
            <w:r w:rsidRPr="006711CF">
              <w:rPr>
                <w:rFonts w:cs="Arial"/>
              </w:rPr>
              <w:t>ěřené náhrady.</w:t>
            </w:r>
          </w:p>
        </w:tc>
      </w:tr>
      <w:tr w:rsidR="00C70174" w14:paraId="63710B40" w14:textId="77777777" w:rsidTr="4224EE1D">
        <w:tc>
          <w:tcPr>
            <w:tcW w:w="2606" w:type="dxa"/>
          </w:tcPr>
          <w:p w14:paraId="1B613B7B" w14:textId="5ABB419D" w:rsidR="00C70174" w:rsidRPr="00B6663E" w:rsidRDefault="00C70174" w:rsidP="00116C24">
            <w:pPr>
              <w:pStyle w:val="Odstavec11"/>
              <w:numPr>
                <w:ilvl w:val="0"/>
                <w:numId w:val="0"/>
              </w:numPr>
              <w:jc w:val="left"/>
              <w:rPr>
                <w:rFonts w:cs="Arial"/>
                <w:b/>
                <w:bCs/>
              </w:rPr>
            </w:pPr>
            <w:r w:rsidRPr="00B6663E">
              <w:rPr>
                <w:rFonts w:cs="Arial"/>
                <w:b/>
                <w:bCs/>
              </w:rPr>
              <w:t>Pracovní den</w:t>
            </w:r>
          </w:p>
        </w:tc>
        <w:tc>
          <w:tcPr>
            <w:tcW w:w="5882" w:type="dxa"/>
          </w:tcPr>
          <w:p w14:paraId="7C339F3E" w14:textId="77777777" w:rsidR="00C70174" w:rsidRPr="006711CF" w:rsidRDefault="00C70174" w:rsidP="00116C24">
            <w:pPr>
              <w:widowControl w:val="0"/>
              <w:tabs>
                <w:tab w:val="left" w:pos="33"/>
              </w:tabs>
              <w:spacing w:before="80"/>
              <w:jc w:val="both"/>
              <w:rPr>
                <w:rFonts w:cs="Arial"/>
                <w:bCs/>
              </w:rPr>
            </w:pPr>
            <w:r w:rsidRPr="00175D39">
              <w:rPr>
                <w:rFonts w:cs="Arial"/>
                <w:bCs/>
              </w:rPr>
              <w:t>znamená kterýkoli den, kromě soboty a neděle a dnů, na něž připadá státní svátek nebo ostatní svátek podle platných a</w:t>
            </w:r>
            <w:r>
              <w:rPr>
                <w:rFonts w:cs="Arial"/>
                <w:bCs/>
              </w:rPr>
              <w:t> </w:t>
            </w:r>
            <w:r w:rsidRPr="00175D39">
              <w:rPr>
                <w:rFonts w:cs="Arial"/>
                <w:bCs/>
              </w:rPr>
              <w:t>účinných právních předpisů České republiky</w:t>
            </w:r>
            <w:r w:rsidRPr="006711CF">
              <w:rPr>
                <w:rFonts w:cs="Arial"/>
              </w:rPr>
              <w:t>.</w:t>
            </w:r>
          </w:p>
        </w:tc>
      </w:tr>
      <w:tr w:rsidR="00C70174" w14:paraId="12204D54" w14:textId="77777777" w:rsidTr="4224EE1D">
        <w:tc>
          <w:tcPr>
            <w:tcW w:w="2606" w:type="dxa"/>
            <w:vAlign w:val="center"/>
          </w:tcPr>
          <w:p w14:paraId="02C98EAA" w14:textId="77777777" w:rsidR="00C70174" w:rsidRPr="00B6663E" w:rsidRDefault="00C70174" w:rsidP="0072235C">
            <w:pPr>
              <w:pStyle w:val="Odstavec11"/>
              <w:keepNext/>
              <w:numPr>
                <w:ilvl w:val="0"/>
                <w:numId w:val="0"/>
              </w:numPr>
              <w:jc w:val="left"/>
              <w:rPr>
                <w:rFonts w:cs="Arial"/>
                <w:b/>
              </w:rPr>
            </w:pPr>
            <w:r w:rsidRPr="006935C5">
              <w:rPr>
                <w:rFonts w:cs="Arial"/>
                <w:b/>
                <w:color w:val="000000"/>
              </w:rPr>
              <w:t>prostředí SCAD</w:t>
            </w:r>
            <w:r>
              <w:rPr>
                <w:rFonts w:cs="Arial"/>
                <w:b/>
                <w:color w:val="000000"/>
              </w:rPr>
              <w:t>A</w:t>
            </w:r>
          </w:p>
        </w:tc>
        <w:tc>
          <w:tcPr>
            <w:tcW w:w="5882" w:type="dxa"/>
            <w:vAlign w:val="center"/>
          </w:tcPr>
          <w:p w14:paraId="0972BF44" w14:textId="77777777" w:rsidR="00C70174" w:rsidRPr="006711CF" w:rsidRDefault="00C70174" w:rsidP="0072235C">
            <w:pPr>
              <w:keepNext/>
              <w:widowControl w:val="0"/>
              <w:tabs>
                <w:tab w:val="left" w:pos="33"/>
              </w:tabs>
              <w:spacing w:before="80"/>
              <w:ind w:left="33"/>
              <w:jc w:val="both"/>
              <w:rPr>
                <w:rFonts w:cs="Arial"/>
              </w:rPr>
            </w:pPr>
            <w:r w:rsidRPr="00903E2B">
              <w:rPr>
                <w:rFonts w:cs="Arial"/>
                <w:color w:val="000000"/>
              </w:rPr>
              <w:t>prostředí SCADA řídícího systému skladů vč. veškerých nutných doplňků, modulů nebo software dalších výrobců, vč.</w:t>
            </w:r>
            <w:r>
              <w:rPr>
                <w:rFonts w:cs="Arial"/>
                <w:color w:val="000000"/>
              </w:rPr>
              <w:t> </w:t>
            </w:r>
            <w:r w:rsidRPr="00903E2B">
              <w:rPr>
                <w:rFonts w:cs="Arial"/>
                <w:color w:val="000000"/>
              </w:rPr>
              <w:t>současné funkcionality a vzhledu</w:t>
            </w:r>
            <w:r>
              <w:rPr>
                <w:rFonts w:cs="Arial"/>
                <w:color w:val="000000"/>
              </w:rPr>
              <w:t>.</w:t>
            </w:r>
          </w:p>
        </w:tc>
      </w:tr>
      <w:tr w:rsidR="00C70174" w14:paraId="7A6ECB6A" w14:textId="77777777" w:rsidTr="4224EE1D">
        <w:tc>
          <w:tcPr>
            <w:tcW w:w="2606" w:type="dxa"/>
          </w:tcPr>
          <w:p w14:paraId="7C434DC5" w14:textId="77777777" w:rsidR="00C70174" w:rsidRPr="00B6663E" w:rsidRDefault="00C70174" w:rsidP="00116C24">
            <w:pPr>
              <w:pStyle w:val="Odstavec11"/>
              <w:numPr>
                <w:ilvl w:val="0"/>
                <w:numId w:val="0"/>
              </w:numPr>
              <w:jc w:val="left"/>
              <w:rPr>
                <w:rFonts w:cs="Arial"/>
                <w:b/>
                <w:bCs/>
              </w:rPr>
            </w:pPr>
            <w:r w:rsidRPr="00B6663E">
              <w:rPr>
                <w:rFonts w:cs="Arial"/>
                <w:b/>
                <w:bCs/>
                <w:kern w:val="16"/>
              </w:rPr>
              <w:t>Prováděcí dokument</w:t>
            </w:r>
          </w:p>
        </w:tc>
        <w:tc>
          <w:tcPr>
            <w:tcW w:w="5882" w:type="dxa"/>
          </w:tcPr>
          <w:p w14:paraId="3D0B6D59" w14:textId="77777777" w:rsidR="00C70174" w:rsidRPr="006F7CEC" w:rsidRDefault="00C70174" w:rsidP="00116C24">
            <w:pPr>
              <w:widowControl w:val="0"/>
              <w:tabs>
                <w:tab w:val="left" w:pos="33"/>
              </w:tabs>
              <w:spacing w:before="80"/>
              <w:jc w:val="both"/>
              <w:rPr>
                <w:rFonts w:cs="Arial"/>
                <w:bCs/>
              </w:rPr>
            </w:pPr>
            <w:r w:rsidRPr="00175D39">
              <w:rPr>
                <w:rFonts w:cs="Arial"/>
                <w:bCs/>
                <w:kern w:val="16"/>
              </w:rPr>
              <w:t xml:space="preserve">znamená jakákoli písemnost obsahující (i) pokyn Objednatele </w:t>
            </w:r>
            <w:r w:rsidRPr="006711CF">
              <w:rPr>
                <w:rFonts w:cs="Arial"/>
                <w:bCs/>
                <w:kern w:val="16"/>
              </w:rPr>
              <w:t xml:space="preserve">Dodavateli směřující k naplnění předmětu této Smlouvy, anebo (ii) souhlas Objednatele s návrhem Dodavatele směřujícím k naplnění této Smlouvy, která je opatřena datem a podpisy Kontaktní osoby za Objednatele a Kontaktní osoby za </w:t>
            </w:r>
            <w:r w:rsidRPr="001E469D">
              <w:rPr>
                <w:rFonts w:cs="Arial"/>
                <w:bCs/>
                <w:kern w:val="16"/>
              </w:rPr>
              <w:t>Dodavatel</w:t>
            </w:r>
            <w:r w:rsidRPr="00AE7A84">
              <w:rPr>
                <w:rFonts w:cs="Arial"/>
                <w:bCs/>
                <w:kern w:val="16"/>
              </w:rPr>
              <w:t>e. Prováděcím dokumentem se také rozumí (i) e-mailová zpráva Kontaktní osoby za Objednatele, doručená Kontak</w:t>
            </w:r>
            <w:r w:rsidRPr="008A6FBF">
              <w:rPr>
                <w:rFonts w:cs="Arial"/>
                <w:bCs/>
                <w:kern w:val="16"/>
              </w:rPr>
              <w:t>tní osobě za Dodavatel</w:t>
            </w:r>
            <w:r w:rsidRPr="000F5A6F">
              <w:rPr>
                <w:rFonts w:cs="Arial"/>
                <w:bCs/>
                <w:kern w:val="16"/>
              </w:rPr>
              <w:t xml:space="preserve">e, která obsahuje souhlas Objednatele s návrhem </w:t>
            </w:r>
            <w:r w:rsidRPr="004D458B">
              <w:rPr>
                <w:rFonts w:cs="Arial"/>
                <w:bCs/>
                <w:kern w:val="16"/>
              </w:rPr>
              <w:t xml:space="preserve">Dodavatele směřujícím k naplnění předmětu této Smlouvy anebo (ii) e-mailová zpráva Kontaktní osoby za </w:t>
            </w:r>
            <w:r w:rsidRPr="00325FBC">
              <w:rPr>
                <w:rFonts w:cs="Arial"/>
                <w:bCs/>
                <w:kern w:val="16"/>
              </w:rPr>
              <w:t>Dodavatele doručená Kontaktní osobě za Objednatele obsahující souhlas Dodavatele s pokynem Objednatele směřujícím k naplnění předmětu této Smlouvy. Prováděcí dokument tvoří nedílnou součást této Smlouvy.</w:t>
            </w:r>
          </w:p>
        </w:tc>
      </w:tr>
      <w:tr w:rsidR="00C70174" w14:paraId="09B6EF8C" w14:textId="77777777" w:rsidTr="4224EE1D">
        <w:trPr>
          <w:trHeight w:val="1148"/>
        </w:trPr>
        <w:tc>
          <w:tcPr>
            <w:tcW w:w="2606" w:type="dxa"/>
          </w:tcPr>
          <w:p w14:paraId="077EAAC8" w14:textId="77777777" w:rsidR="00C70174" w:rsidRPr="00B6663E" w:rsidRDefault="00C70174">
            <w:pPr>
              <w:pStyle w:val="Odstavec11"/>
              <w:numPr>
                <w:ilvl w:val="0"/>
                <w:numId w:val="0"/>
              </w:numPr>
              <w:jc w:val="left"/>
              <w:rPr>
                <w:rFonts w:cs="Arial"/>
                <w:b/>
              </w:rPr>
            </w:pPr>
            <w:r w:rsidRPr="000F7A8B">
              <w:rPr>
                <w:rFonts w:cs="Arial"/>
                <w:b/>
              </w:rPr>
              <w:t>Předložení Díla k akceptaci</w:t>
            </w:r>
          </w:p>
        </w:tc>
        <w:tc>
          <w:tcPr>
            <w:tcW w:w="5882" w:type="dxa"/>
          </w:tcPr>
          <w:p w14:paraId="216A6525" w14:textId="77777777" w:rsidR="00C70174" w:rsidRPr="006711CF" w:rsidRDefault="00C70174" w:rsidP="00C821D5">
            <w:pPr>
              <w:autoSpaceDE w:val="0"/>
              <w:autoSpaceDN w:val="0"/>
              <w:adjustRightInd w:val="0"/>
              <w:rPr>
                <w:rFonts w:cs="Arial"/>
                <w:color w:val="000000"/>
                <w:sz w:val="22"/>
                <w:szCs w:val="22"/>
              </w:rPr>
            </w:pPr>
            <w:r w:rsidRPr="00175D39">
              <w:rPr>
                <w:rFonts w:cs="Arial"/>
                <w:color w:val="000000"/>
                <w:szCs w:val="22"/>
              </w:rPr>
              <w:t xml:space="preserve">Dodavatel předkládá kompletní dokončené Dílo k Akceptačnímu řízení Objednateli. Předložením Díla k akceptaci umožní </w:t>
            </w:r>
            <w:r w:rsidRPr="006711CF">
              <w:rPr>
                <w:rFonts w:cs="Arial"/>
                <w:color w:val="000000"/>
                <w:szCs w:val="22"/>
              </w:rPr>
              <w:t xml:space="preserve">Dodavatel Objednateli disponovat implementovaným </w:t>
            </w:r>
            <w:r>
              <w:rPr>
                <w:rFonts w:cs="Arial"/>
                <w:color w:val="000000"/>
                <w:szCs w:val="22"/>
              </w:rPr>
              <w:t>prostředím SCADA</w:t>
            </w:r>
            <w:r w:rsidRPr="006711CF">
              <w:rPr>
                <w:rFonts w:cs="Arial"/>
                <w:color w:val="000000"/>
                <w:szCs w:val="22"/>
              </w:rPr>
              <w:t xml:space="preserve"> na infrastruktuře Objednatele pro účely Akceptačního řízení. </w:t>
            </w:r>
          </w:p>
        </w:tc>
      </w:tr>
      <w:tr w:rsidR="00C70174" w14:paraId="3E796744" w14:textId="77777777" w:rsidTr="4224EE1D">
        <w:tc>
          <w:tcPr>
            <w:tcW w:w="2606" w:type="dxa"/>
          </w:tcPr>
          <w:p w14:paraId="4A107CB0" w14:textId="77777777" w:rsidR="00C70174" w:rsidRPr="00B6663E" w:rsidRDefault="00C70174" w:rsidP="00116C24">
            <w:pPr>
              <w:pStyle w:val="Odstavec11"/>
              <w:numPr>
                <w:ilvl w:val="0"/>
                <w:numId w:val="0"/>
              </w:numPr>
              <w:jc w:val="left"/>
              <w:rPr>
                <w:rFonts w:cs="Arial"/>
                <w:b/>
                <w:color w:val="000000"/>
              </w:rPr>
            </w:pPr>
            <w:r w:rsidRPr="00B6663E">
              <w:rPr>
                <w:rFonts w:cs="Arial"/>
                <w:b/>
                <w:color w:val="000000"/>
              </w:rPr>
              <w:t xml:space="preserve">Realizační tým </w:t>
            </w:r>
          </w:p>
        </w:tc>
        <w:tc>
          <w:tcPr>
            <w:tcW w:w="5882" w:type="dxa"/>
          </w:tcPr>
          <w:p w14:paraId="758C59EE" w14:textId="77777777" w:rsidR="00C70174" w:rsidRPr="006711CF" w:rsidRDefault="00C70174" w:rsidP="00116C24">
            <w:pPr>
              <w:tabs>
                <w:tab w:val="left" w:pos="33"/>
              </w:tabs>
              <w:spacing w:before="80"/>
              <w:jc w:val="both"/>
              <w:rPr>
                <w:rFonts w:cs="Arial"/>
                <w:shd w:val="clear" w:color="auto" w:fill="FFFF00"/>
              </w:rPr>
            </w:pPr>
            <w:r w:rsidRPr="00175D39">
              <w:rPr>
                <w:rFonts w:cs="Arial"/>
              </w:rPr>
              <w:t xml:space="preserve">Tým konzultantů na straně Dodavatele, který bude zahrnovat minimálně </w:t>
            </w:r>
            <w:r w:rsidRPr="006711CF">
              <w:rPr>
                <w:rFonts w:cs="Arial"/>
              </w:rPr>
              <w:t xml:space="preserve">počet členů na pozicích a splňující role uvedené v Příloze č. </w:t>
            </w:r>
            <w:r>
              <w:rPr>
                <w:rFonts w:cs="Arial"/>
              </w:rPr>
              <w:t>5</w:t>
            </w:r>
          </w:p>
          <w:p w14:paraId="2462F22E" w14:textId="77777777" w:rsidR="00C70174" w:rsidRPr="006711CF" w:rsidRDefault="00C70174" w:rsidP="00116C24">
            <w:pPr>
              <w:tabs>
                <w:tab w:val="left" w:pos="33"/>
              </w:tabs>
              <w:spacing w:before="80"/>
              <w:ind w:left="720"/>
              <w:jc w:val="both"/>
              <w:rPr>
                <w:rFonts w:cs="Arial"/>
                <w:shd w:val="clear" w:color="auto" w:fill="FFFF00"/>
              </w:rPr>
            </w:pPr>
          </w:p>
          <w:p w14:paraId="02F185CA" w14:textId="77777777" w:rsidR="00C70174" w:rsidRPr="00B6663E" w:rsidRDefault="00C70174" w:rsidP="00116C24">
            <w:pPr>
              <w:tabs>
                <w:tab w:val="left" w:pos="33"/>
              </w:tabs>
              <w:jc w:val="both"/>
              <w:rPr>
                <w:rFonts w:cs="Arial"/>
              </w:rPr>
            </w:pPr>
            <w:r w:rsidRPr="006711CF">
              <w:rPr>
                <w:rFonts w:cs="Arial"/>
              </w:rPr>
              <w:t xml:space="preserve">Dodavatel je oprávněn v průběhu </w:t>
            </w:r>
            <w:r w:rsidRPr="001E469D">
              <w:rPr>
                <w:rFonts w:cs="Arial"/>
              </w:rPr>
              <w:t>poskytování S</w:t>
            </w:r>
            <w:r w:rsidRPr="00B6663E">
              <w:rPr>
                <w:rFonts w:cs="Arial"/>
              </w:rPr>
              <w:t xml:space="preserve">mlouvy měnit složení Realizačního týmu pouze po písemném schválení takové změny Objednatelem.  Dodavatel je oprávněn navrhnout změnu ve složení Realizačního týmu pouze tehdy, naplňuje-li osoba, která má nahradit člena Realizačního týmu požadavky role, jenž musel naplňovat nahrazovaný člen Realizačního týmu. </w:t>
            </w:r>
          </w:p>
          <w:p w14:paraId="06A636E8" w14:textId="77777777" w:rsidR="00C70174" w:rsidRPr="00B6663E" w:rsidRDefault="00C70174" w:rsidP="00116C24">
            <w:pPr>
              <w:tabs>
                <w:tab w:val="left" w:pos="33"/>
              </w:tabs>
              <w:ind w:left="360"/>
              <w:jc w:val="both"/>
              <w:rPr>
                <w:rFonts w:cs="Arial"/>
              </w:rPr>
            </w:pPr>
          </w:p>
          <w:p w14:paraId="31950F51" w14:textId="77777777" w:rsidR="00C70174" w:rsidRPr="00AE7A84" w:rsidRDefault="00C70174" w:rsidP="00116C24">
            <w:pPr>
              <w:tabs>
                <w:tab w:val="left" w:pos="33"/>
              </w:tabs>
              <w:jc w:val="both"/>
              <w:rPr>
                <w:rFonts w:cs="Arial"/>
                <w:color w:val="000000"/>
              </w:rPr>
            </w:pPr>
            <w:r w:rsidRPr="00B6663E">
              <w:rPr>
                <w:rFonts w:cs="Arial"/>
              </w:rPr>
              <w:t xml:space="preserve">Dodavatel je zároveň povinen udržovat stabilitu Realizačního týmu a je tak oprávněn navrhovat změny v Realizačním týmu pouze, je-li to nezbytně nutné. </w:t>
            </w:r>
          </w:p>
        </w:tc>
      </w:tr>
      <w:tr w:rsidR="00C70174" w14:paraId="57E8A7BE" w14:textId="77777777" w:rsidTr="4224EE1D">
        <w:tc>
          <w:tcPr>
            <w:tcW w:w="2606" w:type="dxa"/>
          </w:tcPr>
          <w:p w14:paraId="527B65EB" w14:textId="77777777" w:rsidR="00C70174" w:rsidRPr="00B6663E" w:rsidRDefault="00C70174" w:rsidP="00116C24">
            <w:pPr>
              <w:pStyle w:val="Odstavec11"/>
              <w:numPr>
                <w:ilvl w:val="0"/>
                <w:numId w:val="0"/>
              </w:numPr>
              <w:jc w:val="left"/>
              <w:rPr>
                <w:rFonts w:cs="Arial"/>
              </w:rPr>
            </w:pPr>
            <w:r w:rsidRPr="00B6663E">
              <w:rPr>
                <w:rFonts w:cs="Arial"/>
                <w:b/>
                <w:color w:val="000000"/>
              </w:rPr>
              <w:t>Řídící výbor</w:t>
            </w:r>
          </w:p>
        </w:tc>
        <w:tc>
          <w:tcPr>
            <w:tcW w:w="5882" w:type="dxa"/>
          </w:tcPr>
          <w:p w14:paraId="6301D22B" w14:textId="77777777" w:rsidR="00C70174" w:rsidRPr="00AE7A84" w:rsidRDefault="00C70174" w:rsidP="00A71F93">
            <w:pPr>
              <w:tabs>
                <w:tab w:val="left" w:pos="33"/>
              </w:tabs>
              <w:spacing w:before="80"/>
              <w:jc w:val="both"/>
              <w:rPr>
                <w:rFonts w:cs="Arial"/>
              </w:rPr>
            </w:pPr>
            <w:r w:rsidRPr="00175D39">
              <w:rPr>
                <w:rFonts w:cs="Arial"/>
                <w:color w:val="000000"/>
              </w:rPr>
              <w:t xml:space="preserve">Společný orgán Objednatele a Dodavatele, který monitoruje kvalitu </w:t>
            </w:r>
            <w:r w:rsidRPr="006711CF">
              <w:rPr>
                <w:rFonts w:cs="Arial"/>
                <w:color w:val="000000"/>
              </w:rPr>
              <w:t xml:space="preserve">zhotovovaného Díla, řeší neshody mezi Smluvními stranami, stanovuje řídící a provozní procesy vztahující se ke zhotovování Díla. </w:t>
            </w:r>
            <w:r w:rsidRPr="006711CF">
              <w:rPr>
                <w:rFonts w:cs="Arial"/>
              </w:rPr>
              <w:t>Řídící výbor má (3) členy, dva (2) členy nominuje Objednatel jednoho (1) člena nominuje Dodavatel.</w:t>
            </w:r>
            <w:r w:rsidRPr="001E469D">
              <w:rPr>
                <w:rFonts w:cs="Arial"/>
              </w:rPr>
              <w:t xml:space="preserve"> </w:t>
            </w:r>
          </w:p>
        </w:tc>
      </w:tr>
      <w:tr w:rsidR="00C70174" w14:paraId="1F7AC862" w14:textId="77777777" w:rsidTr="4224EE1D">
        <w:tc>
          <w:tcPr>
            <w:tcW w:w="2606" w:type="dxa"/>
            <w:vAlign w:val="center"/>
          </w:tcPr>
          <w:p w14:paraId="137801FD" w14:textId="77777777" w:rsidR="00C70174" w:rsidRPr="00B6663E" w:rsidRDefault="00C70174" w:rsidP="00C70174">
            <w:pPr>
              <w:pStyle w:val="Odstavec11"/>
              <w:keepNext/>
              <w:numPr>
                <w:ilvl w:val="0"/>
                <w:numId w:val="0"/>
              </w:numPr>
              <w:jc w:val="left"/>
              <w:rPr>
                <w:rFonts w:cs="Arial"/>
                <w:b/>
              </w:rPr>
            </w:pPr>
            <w:r w:rsidRPr="00BC04E6">
              <w:rPr>
                <w:rFonts w:cs="Arial"/>
                <w:b/>
                <w:color w:val="000000"/>
              </w:rPr>
              <w:t>SCADA prostředí</w:t>
            </w:r>
          </w:p>
        </w:tc>
        <w:tc>
          <w:tcPr>
            <w:tcW w:w="5882" w:type="dxa"/>
            <w:vAlign w:val="center"/>
          </w:tcPr>
          <w:p w14:paraId="7DF0F1D7" w14:textId="04B6B90D" w:rsidR="00C70174" w:rsidRPr="006711CF" w:rsidRDefault="00C70174" w:rsidP="00C70174">
            <w:pPr>
              <w:keepNext/>
              <w:widowControl w:val="0"/>
              <w:tabs>
                <w:tab w:val="left" w:pos="33"/>
              </w:tabs>
              <w:spacing w:before="80"/>
              <w:ind w:left="33"/>
              <w:jc w:val="both"/>
              <w:rPr>
                <w:rFonts w:cs="Arial"/>
              </w:rPr>
            </w:pPr>
            <w:r w:rsidRPr="00903E2B">
              <w:rPr>
                <w:rFonts w:cs="Arial"/>
                <w:color w:val="000000"/>
              </w:rPr>
              <w:t xml:space="preserve">prostředí SCADA </w:t>
            </w:r>
          </w:p>
        </w:tc>
      </w:tr>
      <w:tr w:rsidR="00C70174" w14:paraId="390EA675" w14:textId="77777777" w:rsidTr="4224EE1D">
        <w:tc>
          <w:tcPr>
            <w:tcW w:w="2606" w:type="dxa"/>
          </w:tcPr>
          <w:p w14:paraId="44661412" w14:textId="0B2031C1" w:rsidR="00C70174" w:rsidRPr="00B6663E" w:rsidRDefault="00C70174" w:rsidP="00817267">
            <w:pPr>
              <w:pStyle w:val="Odstavec11"/>
              <w:numPr>
                <w:ilvl w:val="0"/>
                <w:numId w:val="0"/>
              </w:numPr>
              <w:jc w:val="left"/>
              <w:rPr>
                <w:rFonts w:cs="Arial"/>
                <w:b/>
                <w:color w:val="000000"/>
              </w:rPr>
            </w:pPr>
            <w:r w:rsidRPr="0038246B">
              <w:rPr>
                <w:rStyle w:val="normaltextrun"/>
                <w:rFonts w:cs="Arial"/>
                <w:b/>
                <w:bCs/>
              </w:rPr>
              <w:t>SCADA</w:t>
            </w:r>
            <w:r w:rsidRPr="00F13D58">
              <w:rPr>
                <w:rStyle w:val="normaltextrun"/>
                <w:rFonts w:cs="Arial"/>
                <w:b/>
                <w:bCs/>
                <w:color w:val="D13438"/>
              </w:rPr>
              <w:t> </w:t>
            </w:r>
            <w:r w:rsidRPr="00846011">
              <w:rPr>
                <w:rStyle w:val="eop"/>
                <w:rFonts w:cs="Arial"/>
                <w:b/>
                <w:bCs/>
                <w:color w:val="000000"/>
              </w:rPr>
              <w:t>platforma</w:t>
            </w:r>
            <w:r w:rsidDel="00E5714F">
              <w:rPr>
                <w:rFonts w:cs="Arial"/>
                <w:b/>
                <w:color w:val="000000"/>
              </w:rPr>
              <w:t xml:space="preserve"> </w:t>
            </w:r>
          </w:p>
        </w:tc>
        <w:tc>
          <w:tcPr>
            <w:tcW w:w="5882" w:type="dxa"/>
          </w:tcPr>
          <w:p w14:paraId="1B1CC06C" w14:textId="45A2A1A6" w:rsidR="00C70174" w:rsidRPr="004823D6" w:rsidRDefault="00C70174" w:rsidP="00817267">
            <w:pPr>
              <w:spacing w:before="120"/>
              <w:jc w:val="both"/>
              <w:rPr>
                <w:iCs/>
                <w:u w:val="single"/>
              </w:rPr>
            </w:pPr>
            <w:r w:rsidRPr="0040003A">
              <w:rPr>
                <w:iCs/>
              </w:rPr>
              <w:t>Supervisory Control And Data Acquisition</w:t>
            </w:r>
            <w:r>
              <w:rPr>
                <w:iCs/>
              </w:rPr>
              <w:t xml:space="preserve">, tzn. platforma </w:t>
            </w:r>
            <w:r w:rsidRPr="00A50B50">
              <w:rPr>
                <w:iCs/>
              </w:rPr>
              <w:t>supervizní</w:t>
            </w:r>
            <w:r>
              <w:rPr>
                <w:iCs/>
              </w:rPr>
              <w:t>ho</w:t>
            </w:r>
            <w:r w:rsidRPr="00A50B50">
              <w:rPr>
                <w:iCs/>
              </w:rPr>
              <w:t xml:space="preserve"> řízení a</w:t>
            </w:r>
            <w:r>
              <w:rPr>
                <w:iCs/>
              </w:rPr>
              <w:t> </w:t>
            </w:r>
            <w:r w:rsidRPr="00A50B50">
              <w:rPr>
                <w:iCs/>
              </w:rPr>
              <w:t>sběr</w:t>
            </w:r>
            <w:r>
              <w:rPr>
                <w:iCs/>
              </w:rPr>
              <w:t>u</w:t>
            </w:r>
            <w:r w:rsidRPr="00A50B50">
              <w:rPr>
                <w:iCs/>
              </w:rPr>
              <w:t xml:space="preserve"> dat</w:t>
            </w:r>
            <w:r>
              <w:t>,</w:t>
            </w:r>
            <w:r w:rsidRPr="00D3033A">
              <w:t xml:space="preserve"> </w:t>
            </w:r>
            <w:r>
              <w:rPr>
                <w:iCs/>
              </w:rPr>
              <w:t>ve kterém jsou naprogramované veškeré funkcionality a mimické obrazovky.</w:t>
            </w:r>
            <w:r w:rsidR="00956566" w:rsidRPr="004823D6">
              <w:rPr>
                <w:iCs/>
                <w:u w:val="single"/>
              </w:rPr>
              <w:t xml:space="preserve"> </w:t>
            </w:r>
          </w:p>
        </w:tc>
      </w:tr>
      <w:tr w:rsidR="00C70174" w14:paraId="2B7E434C" w14:textId="77777777" w:rsidTr="4224EE1D">
        <w:tc>
          <w:tcPr>
            <w:tcW w:w="2606" w:type="dxa"/>
          </w:tcPr>
          <w:p w14:paraId="0214AB54" w14:textId="77777777" w:rsidR="00C70174" w:rsidRPr="00175D39" w:rsidRDefault="00C70174" w:rsidP="00C70174">
            <w:pPr>
              <w:pStyle w:val="Odstavec11"/>
              <w:keepNext/>
              <w:numPr>
                <w:ilvl w:val="0"/>
                <w:numId w:val="0"/>
              </w:numPr>
              <w:jc w:val="left"/>
              <w:rPr>
                <w:rFonts w:cs="Arial"/>
                <w:b/>
              </w:rPr>
            </w:pPr>
            <w:r w:rsidRPr="00B6663E">
              <w:rPr>
                <w:rFonts w:cs="Arial"/>
                <w:b/>
              </w:rPr>
              <w:lastRenderedPageBreak/>
              <w:t>Standardní autorské dílo a databáze</w:t>
            </w:r>
          </w:p>
        </w:tc>
        <w:tc>
          <w:tcPr>
            <w:tcW w:w="5882" w:type="dxa"/>
          </w:tcPr>
          <w:p w14:paraId="6DFD5A4E" w14:textId="77777777" w:rsidR="00C70174" w:rsidRPr="006711CF" w:rsidRDefault="00C70174" w:rsidP="00C70174">
            <w:pPr>
              <w:keepNext/>
              <w:widowControl w:val="0"/>
              <w:tabs>
                <w:tab w:val="left" w:pos="33"/>
              </w:tabs>
              <w:spacing w:before="80"/>
              <w:ind w:left="33"/>
              <w:jc w:val="both"/>
              <w:rPr>
                <w:rFonts w:cs="Arial"/>
              </w:rPr>
            </w:pPr>
            <w:r w:rsidRPr="006711CF">
              <w:rPr>
                <w:rFonts w:cs="Arial"/>
              </w:rPr>
              <w:t>Autorské dílo a databáze nevytvořenými na zakázku v rámci provádění Díla</w:t>
            </w:r>
          </w:p>
        </w:tc>
      </w:tr>
      <w:tr w:rsidR="00C70174" w14:paraId="69C7BA10" w14:textId="77777777" w:rsidTr="4224EE1D">
        <w:tc>
          <w:tcPr>
            <w:tcW w:w="2606" w:type="dxa"/>
          </w:tcPr>
          <w:p w14:paraId="25E886D0" w14:textId="77777777" w:rsidR="00C70174" w:rsidRPr="00B6663E" w:rsidRDefault="00C70174" w:rsidP="00C70174">
            <w:pPr>
              <w:pStyle w:val="Odstavec11"/>
              <w:keepNext/>
              <w:numPr>
                <w:ilvl w:val="0"/>
                <w:numId w:val="0"/>
              </w:numPr>
              <w:jc w:val="left"/>
              <w:rPr>
                <w:rFonts w:cs="Arial"/>
                <w:b/>
              </w:rPr>
            </w:pPr>
            <w:r w:rsidRPr="00B6663E">
              <w:rPr>
                <w:rFonts w:cs="Arial"/>
                <w:b/>
              </w:rPr>
              <w:t>Vada</w:t>
            </w:r>
          </w:p>
        </w:tc>
        <w:tc>
          <w:tcPr>
            <w:tcW w:w="5882" w:type="dxa"/>
          </w:tcPr>
          <w:p w14:paraId="6488A8FC" w14:textId="77777777" w:rsidR="00C70174" w:rsidRPr="006711CF" w:rsidRDefault="00C70174" w:rsidP="00C70174">
            <w:pPr>
              <w:keepNext/>
              <w:widowControl w:val="0"/>
              <w:tabs>
                <w:tab w:val="left" w:pos="33"/>
              </w:tabs>
              <w:spacing w:before="80"/>
              <w:ind w:left="33"/>
              <w:jc w:val="both"/>
              <w:rPr>
                <w:rFonts w:cs="Arial"/>
              </w:rPr>
            </w:pPr>
            <w:r w:rsidRPr="00175D39">
              <w:rPr>
                <w:rStyle w:val="e24kjd"/>
                <w:rFonts w:cs="Arial"/>
              </w:rPr>
              <w:t>nedostatek Díla nebo Dílčí částí Díla nebo nedostatek vlastností implementace Díla oproti vlastnostem uvedeným v Smlouvě</w:t>
            </w:r>
            <w:r w:rsidRPr="006711CF">
              <w:rPr>
                <w:rStyle w:val="e24kjd"/>
                <w:rFonts w:cs="Arial"/>
              </w:rPr>
              <w:t xml:space="preserve"> způsobený chybným návrhem, nevhodným čí nedokonalým provedením, který může ovlivnit funkční způsobilost Díla. Vadou je vždy rozpor se specifikací Díla uvedené v Příloze č. 1. </w:t>
            </w:r>
          </w:p>
        </w:tc>
      </w:tr>
      <w:tr w:rsidR="4224EE1D" w14:paraId="26335237" w14:textId="77777777" w:rsidTr="4224EE1D">
        <w:tc>
          <w:tcPr>
            <w:tcW w:w="2606" w:type="dxa"/>
          </w:tcPr>
          <w:p w14:paraId="4DBBA915" w14:textId="3B76A52B" w:rsidR="4224EE1D" w:rsidRDefault="4224EE1D" w:rsidP="0014272A">
            <w:pPr>
              <w:pStyle w:val="Odstavec11"/>
              <w:numPr>
                <w:ilvl w:val="1"/>
                <w:numId w:val="0"/>
              </w:numPr>
              <w:jc w:val="left"/>
              <w:rPr>
                <w:b/>
                <w:bCs/>
              </w:rPr>
            </w:pPr>
            <w:r w:rsidRPr="4224EE1D">
              <w:rPr>
                <w:b/>
                <w:bCs/>
              </w:rPr>
              <w:t xml:space="preserve">Vyhláška o kybernetické bezpečnosti </w:t>
            </w:r>
          </w:p>
        </w:tc>
        <w:tc>
          <w:tcPr>
            <w:tcW w:w="5882" w:type="dxa"/>
          </w:tcPr>
          <w:p w14:paraId="6E45EAC6" w14:textId="1E3ED2C5" w:rsidR="4224EE1D" w:rsidRDefault="4224EE1D" w:rsidP="4224EE1D">
            <w:pPr>
              <w:jc w:val="both"/>
              <w:rPr>
                <w:rStyle w:val="e24kjd"/>
              </w:rPr>
            </w:pPr>
            <w:r w:rsidRPr="4224EE1D">
              <w:rPr>
                <w:rStyle w:val="e24kjd"/>
              </w:rPr>
              <w:t>vyhláška č. 82/2018, Sb., o bezpečnostních opatřeních, kybernetických bezpečnostních incidentech, reaktivních opatřeních, náležitostech podání v oblasti kybernetické bezpečnosti a likvidaci dat (vyhláška o kybernetické bezpečnosti), v platném znění</w:t>
            </w:r>
            <w:r w:rsidR="00F317B4">
              <w:rPr>
                <w:rStyle w:val="e24kjd"/>
              </w:rPr>
              <w:t>.</w:t>
            </w:r>
            <w:r w:rsidRPr="4224EE1D">
              <w:rPr>
                <w:rStyle w:val="e24kjd"/>
              </w:rPr>
              <w:t xml:space="preserve"> </w:t>
            </w:r>
          </w:p>
        </w:tc>
      </w:tr>
      <w:tr w:rsidR="00C70174" w14:paraId="6328467F" w14:textId="77777777" w:rsidTr="4224EE1D">
        <w:tc>
          <w:tcPr>
            <w:tcW w:w="2606" w:type="dxa"/>
          </w:tcPr>
          <w:p w14:paraId="2E39F4F2" w14:textId="77777777" w:rsidR="00C70174" w:rsidRPr="00B6663E" w:rsidRDefault="00C70174" w:rsidP="00C70174">
            <w:pPr>
              <w:pStyle w:val="Odstavec11"/>
              <w:keepNext/>
              <w:numPr>
                <w:ilvl w:val="0"/>
                <w:numId w:val="0"/>
              </w:numPr>
              <w:jc w:val="left"/>
              <w:rPr>
                <w:rFonts w:cs="Arial"/>
                <w:b/>
              </w:rPr>
            </w:pPr>
            <w:r>
              <w:rPr>
                <w:rFonts w:cs="Arial"/>
                <w:b/>
              </w:rPr>
              <w:t xml:space="preserve">Zadávací dokumentace </w:t>
            </w:r>
          </w:p>
        </w:tc>
        <w:tc>
          <w:tcPr>
            <w:tcW w:w="5882" w:type="dxa"/>
          </w:tcPr>
          <w:p w14:paraId="0076A86E" w14:textId="77777777" w:rsidR="00C70174" w:rsidRPr="00175D39" w:rsidRDefault="00C70174" w:rsidP="00C70174">
            <w:pPr>
              <w:keepNext/>
              <w:widowControl w:val="0"/>
              <w:tabs>
                <w:tab w:val="left" w:pos="33"/>
              </w:tabs>
              <w:spacing w:before="80"/>
              <w:ind w:left="33"/>
              <w:jc w:val="both"/>
              <w:rPr>
                <w:rStyle w:val="e24kjd"/>
                <w:rFonts w:cs="Arial"/>
              </w:rPr>
            </w:pPr>
            <w:r>
              <w:rPr>
                <w:rFonts w:cs="Arial"/>
              </w:rPr>
              <w:t>Z</w:t>
            </w:r>
            <w:r w:rsidRPr="00E317E4">
              <w:rPr>
                <w:rFonts w:cs="Arial"/>
              </w:rPr>
              <w:t xml:space="preserve">adávací dokumentace ze dne </w:t>
            </w:r>
            <w:r w:rsidRPr="00E317E4">
              <w:rPr>
                <w:rFonts w:cs="Arial"/>
                <w:highlight w:val="yellow"/>
              </w:rPr>
              <w:fldChar w:fldCharType="begin">
                <w:ffData>
                  <w:name w:val="Text12"/>
                  <w:enabled/>
                  <w:calcOnExit w:val="0"/>
                  <w:textInput/>
                </w:ffData>
              </w:fldChar>
            </w:r>
            <w:r w:rsidRPr="00E317E4">
              <w:rPr>
                <w:rFonts w:cs="Arial"/>
                <w:highlight w:val="yellow"/>
              </w:rPr>
              <w:instrText xml:space="preserve"> FORMTEXT </w:instrText>
            </w:r>
            <w:r w:rsidRPr="00E317E4">
              <w:rPr>
                <w:rFonts w:cs="Arial"/>
                <w:highlight w:val="yellow"/>
              </w:rPr>
            </w:r>
            <w:r w:rsidRPr="00E317E4">
              <w:rPr>
                <w:rFonts w:cs="Arial"/>
                <w:highlight w:val="yellow"/>
              </w:rPr>
              <w:fldChar w:fldCharType="separate"/>
            </w:r>
            <w:r w:rsidRPr="00E317E4">
              <w:rPr>
                <w:rFonts w:cs="Arial"/>
                <w:highlight w:val="yellow"/>
              </w:rPr>
              <w:t> </w:t>
            </w:r>
            <w:r w:rsidRPr="00E317E4">
              <w:rPr>
                <w:rFonts w:cs="Arial"/>
                <w:highlight w:val="yellow"/>
              </w:rPr>
              <w:t> </w:t>
            </w:r>
            <w:r w:rsidRPr="00E317E4">
              <w:rPr>
                <w:rFonts w:cs="Arial"/>
                <w:highlight w:val="yellow"/>
              </w:rPr>
              <w:t> </w:t>
            </w:r>
            <w:r w:rsidRPr="00E317E4">
              <w:rPr>
                <w:rFonts w:cs="Arial"/>
                <w:highlight w:val="yellow"/>
              </w:rPr>
              <w:t> </w:t>
            </w:r>
            <w:r w:rsidRPr="00E317E4">
              <w:rPr>
                <w:rFonts w:cs="Arial"/>
                <w:highlight w:val="yellow"/>
              </w:rPr>
              <w:t> </w:t>
            </w:r>
            <w:r w:rsidRPr="00E317E4">
              <w:rPr>
                <w:rFonts w:cs="Arial"/>
                <w:highlight w:val="yellow"/>
              </w:rPr>
              <w:fldChar w:fldCharType="end"/>
            </w:r>
            <w:r w:rsidRPr="00E317E4">
              <w:rPr>
                <w:rFonts w:cs="Arial"/>
              </w:rPr>
              <w:t xml:space="preserve"> k veřejné zakázce č. objednatele </w:t>
            </w:r>
            <w:r>
              <w:rPr>
                <w:rFonts w:cs="Arial"/>
              </w:rPr>
              <w:t>319/21/OCN</w:t>
            </w:r>
            <w:r w:rsidRPr="00E317E4">
              <w:rPr>
                <w:rFonts w:cs="Arial"/>
              </w:rPr>
              <w:t>, nazvané „</w:t>
            </w:r>
            <w:r w:rsidRPr="00AA13DF">
              <w:rPr>
                <w:rFonts w:cs="Arial"/>
              </w:rPr>
              <w:t>Upgrade řídicího systému skladů (2.</w:t>
            </w:r>
            <w:r>
              <w:rPr>
                <w:rFonts w:cs="Arial"/>
              </w:rPr>
              <w:t> </w:t>
            </w:r>
            <w:r w:rsidRPr="00AA13DF">
              <w:rPr>
                <w:rFonts w:cs="Arial"/>
              </w:rPr>
              <w:t>etapa – SCADA)</w:t>
            </w:r>
            <w:r w:rsidRPr="00E317E4">
              <w:rPr>
                <w:rFonts w:cs="Arial"/>
              </w:rPr>
              <w:t>“, včetně jejích příloh</w:t>
            </w:r>
          </w:p>
        </w:tc>
      </w:tr>
      <w:tr w:rsidR="00C70174" w14:paraId="3B3895C2" w14:textId="77777777" w:rsidTr="4224EE1D">
        <w:tc>
          <w:tcPr>
            <w:tcW w:w="2606" w:type="dxa"/>
          </w:tcPr>
          <w:p w14:paraId="1B255B5E" w14:textId="77777777" w:rsidR="00C70174" w:rsidRPr="00B6663E" w:rsidRDefault="00C70174" w:rsidP="00C70174">
            <w:pPr>
              <w:pStyle w:val="Odstavec11"/>
              <w:numPr>
                <w:ilvl w:val="0"/>
                <w:numId w:val="0"/>
              </w:numPr>
              <w:jc w:val="left"/>
              <w:rPr>
                <w:rFonts w:cs="Arial"/>
                <w:b/>
                <w:bCs/>
              </w:rPr>
            </w:pPr>
            <w:r w:rsidRPr="00B6663E">
              <w:rPr>
                <w:rFonts w:cs="Arial"/>
                <w:b/>
              </w:rPr>
              <w:t>Zákon o DPH</w:t>
            </w:r>
          </w:p>
        </w:tc>
        <w:tc>
          <w:tcPr>
            <w:tcW w:w="5882" w:type="dxa"/>
          </w:tcPr>
          <w:p w14:paraId="032EF34D" w14:textId="77777777" w:rsidR="00C70174" w:rsidRPr="006711CF" w:rsidRDefault="00C70174" w:rsidP="00C70174">
            <w:pPr>
              <w:tabs>
                <w:tab w:val="left" w:pos="33"/>
              </w:tabs>
              <w:spacing w:before="80"/>
              <w:ind w:left="33"/>
              <w:jc w:val="both"/>
              <w:rPr>
                <w:rFonts w:cs="Arial"/>
                <w:bCs/>
              </w:rPr>
            </w:pPr>
            <w:r w:rsidRPr="00175D39">
              <w:rPr>
                <w:rFonts w:cs="Arial"/>
              </w:rPr>
              <w:t xml:space="preserve">Zákon č. 235/2004 Sb., o dani z přidané hodnoty, ve znění pozdějších předpisů </w:t>
            </w:r>
          </w:p>
        </w:tc>
      </w:tr>
      <w:tr w:rsidR="4224EE1D" w14:paraId="281E81DA" w14:textId="77777777" w:rsidTr="4224EE1D">
        <w:tc>
          <w:tcPr>
            <w:tcW w:w="2606" w:type="dxa"/>
          </w:tcPr>
          <w:p w14:paraId="765DF628" w14:textId="45A43688" w:rsidR="4224EE1D" w:rsidRDefault="4224EE1D" w:rsidP="0014272A">
            <w:pPr>
              <w:pStyle w:val="Odstavec11"/>
              <w:numPr>
                <w:ilvl w:val="1"/>
                <w:numId w:val="0"/>
              </w:numPr>
              <w:jc w:val="left"/>
              <w:rPr>
                <w:b/>
                <w:bCs/>
              </w:rPr>
            </w:pPr>
            <w:r w:rsidRPr="4224EE1D">
              <w:rPr>
                <w:b/>
                <w:bCs/>
              </w:rPr>
              <w:t>Zákon o kybernetické bezpečnosti</w:t>
            </w:r>
          </w:p>
        </w:tc>
        <w:tc>
          <w:tcPr>
            <w:tcW w:w="5882" w:type="dxa"/>
          </w:tcPr>
          <w:p w14:paraId="1C92ECCE" w14:textId="5AA1B4F7" w:rsidR="4224EE1D" w:rsidRDefault="4224EE1D" w:rsidP="0014272A">
            <w:pPr>
              <w:jc w:val="both"/>
              <w:rPr>
                <w:rFonts w:eastAsia="Arial" w:cs="Arial"/>
                <w:color w:val="000000" w:themeColor="text1"/>
                <w:sz w:val="19"/>
                <w:szCs w:val="19"/>
              </w:rPr>
            </w:pPr>
            <w:r w:rsidRPr="4224EE1D">
              <w:rPr>
                <w:rFonts w:eastAsia="Arial" w:cs="Arial"/>
                <w:color w:val="000000" w:themeColor="text1"/>
                <w:sz w:val="19"/>
                <w:szCs w:val="19"/>
              </w:rPr>
              <w:t>zákon č. 181/2014 Sb., o kybernetické bezpečnosti a o změně souvisejících zákonů (zákon o kybernetické bezpečnosti), v platném znění</w:t>
            </w:r>
          </w:p>
        </w:tc>
      </w:tr>
      <w:tr w:rsidR="00C70174" w14:paraId="31D980FC" w14:textId="77777777" w:rsidTr="4224EE1D">
        <w:tc>
          <w:tcPr>
            <w:tcW w:w="2606" w:type="dxa"/>
          </w:tcPr>
          <w:p w14:paraId="04D60395" w14:textId="77777777" w:rsidR="00C70174" w:rsidRPr="00B6663E" w:rsidRDefault="00C70174" w:rsidP="00C70174">
            <w:pPr>
              <w:pStyle w:val="Odstavec11"/>
              <w:numPr>
                <w:ilvl w:val="0"/>
                <w:numId w:val="0"/>
              </w:numPr>
              <w:jc w:val="left"/>
              <w:rPr>
                <w:rFonts w:cs="Arial"/>
                <w:b/>
              </w:rPr>
            </w:pPr>
            <w:r w:rsidRPr="00B6663E">
              <w:rPr>
                <w:rFonts w:cs="Arial"/>
                <w:b/>
              </w:rPr>
              <w:t>Zákon o registru smluv</w:t>
            </w:r>
          </w:p>
        </w:tc>
        <w:tc>
          <w:tcPr>
            <w:tcW w:w="5882" w:type="dxa"/>
          </w:tcPr>
          <w:p w14:paraId="215415EA" w14:textId="77777777" w:rsidR="00C70174" w:rsidRPr="006711CF" w:rsidRDefault="00C70174" w:rsidP="00C70174">
            <w:pPr>
              <w:tabs>
                <w:tab w:val="left" w:pos="33"/>
              </w:tabs>
              <w:spacing w:before="80"/>
              <w:ind w:left="33"/>
              <w:jc w:val="both"/>
              <w:rPr>
                <w:rFonts w:cs="Arial"/>
              </w:rPr>
            </w:pPr>
            <w:r w:rsidRPr="00175D39">
              <w:rPr>
                <w:rFonts w:cs="Arial"/>
              </w:rPr>
              <w:t>Zákon č. 340/2015 Sb., o zvláštních podmínkách účinnosti některých smluv, uveřejňování těcht</w:t>
            </w:r>
            <w:r w:rsidRPr="006711CF">
              <w:rPr>
                <w:rFonts w:cs="Arial"/>
              </w:rPr>
              <w:t>o smluv a o registru smluv (zákon o registru smluv), v platném znění</w:t>
            </w:r>
          </w:p>
        </w:tc>
      </w:tr>
      <w:tr w:rsidR="00C70174" w14:paraId="56501170" w14:textId="77777777" w:rsidTr="4224EE1D">
        <w:tc>
          <w:tcPr>
            <w:tcW w:w="2606" w:type="dxa"/>
          </w:tcPr>
          <w:p w14:paraId="00360843" w14:textId="77777777" w:rsidR="00C70174" w:rsidRPr="00B6663E" w:rsidRDefault="00C70174" w:rsidP="00C70174">
            <w:pPr>
              <w:pStyle w:val="Odstavec11"/>
              <w:numPr>
                <w:ilvl w:val="0"/>
                <w:numId w:val="0"/>
              </w:numPr>
              <w:jc w:val="left"/>
              <w:rPr>
                <w:rFonts w:cs="Arial"/>
                <w:b/>
              </w:rPr>
            </w:pPr>
            <w:r>
              <w:rPr>
                <w:rFonts w:cs="Arial"/>
                <w:b/>
              </w:rPr>
              <w:t xml:space="preserve">Závazné podklady </w:t>
            </w:r>
          </w:p>
        </w:tc>
        <w:tc>
          <w:tcPr>
            <w:tcW w:w="5882" w:type="dxa"/>
          </w:tcPr>
          <w:p w14:paraId="33E7951C" w14:textId="77777777" w:rsidR="00C70174" w:rsidRPr="00175D39" w:rsidRDefault="00C70174" w:rsidP="00C70174">
            <w:pPr>
              <w:tabs>
                <w:tab w:val="left" w:pos="33"/>
              </w:tabs>
              <w:spacing w:before="80"/>
              <w:ind w:left="33"/>
              <w:jc w:val="both"/>
              <w:rPr>
                <w:rFonts w:cs="Arial"/>
              </w:rPr>
            </w:pPr>
            <w:r>
              <w:rPr>
                <w:rFonts w:cs="Arial"/>
              </w:rPr>
              <w:t xml:space="preserve">Zadávací dokumentace a Nabídka </w:t>
            </w:r>
          </w:p>
        </w:tc>
      </w:tr>
      <w:tr w:rsidR="00C70174" w14:paraId="5D7D950C" w14:textId="77777777" w:rsidTr="4224EE1D">
        <w:tc>
          <w:tcPr>
            <w:tcW w:w="2606" w:type="dxa"/>
          </w:tcPr>
          <w:p w14:paraId="58B9DBBD" w14:textId="77777777" w:rsidR="00C70174" w:rsidRPr="00B6663E" w:rsidRDefault="00C70174" w:rsidP="00C70174">
            <w:pPr>
              <w:pStyle w:val="Odstavec11"/>
              <w:numPr>
                <w:ilvl w:val="0"/>
                <w:numId w:val="0"/>
              </w:numPr>
              <w:jc w:val="left"/>
              <w:rPr>
                <w:rFonts w:cs="Arial"/>
                <w:b/>
              </w:rPr>
            </w:pPr>
            <w:r>
              <w:rPr>
                <w:b/>
              </w:rPr>
              <w:t>ZESM</w:t>
            </w:r>
          </w:p>
        </w:tc>
        <w:tc>
          <w:tcPr>
            <w:tcW w:w="5882" w:type="dxa"/>
          </w:tcPr>
          <w:p w14:paraId="6D2FCAA2" w14:textId="77777777" w:rsidR="00C70174" w:rsidRPr="00175D39" w:rsidRDefault="00C70174" w:rsidP="00C70174">
            <w:pPr>
              <w:tabs>
                <w:tab w:val="left" w:pos="33"/>
              </w:tabs>
              <w:spacing w:before="80"/>
              <w:ind w:left="33"/>
              <w:jc w:val="both"/>
              <w:rPr>
                <w:rFonts w:cs="Arial"/>
              </w:rPr>
            </w:pPr>
            <w:r>
              <w:t xml:space="preserve">zákon č. 37/2021 Sb., o evidenci skutečných majitelů, ve znění pozdějších předpisů </w:t>
            </w:r>
          </w:p>
        </w:tc>
      </w:tr>
      <w:tr w:rsidR="00C70174" w14:paraId="63A6D2BC" w14:textId="77777777" w:rsidTr="4224EE1D">
        <w:tc>
          <w:tcPr>
            <w:tcW w:w="2606" w:type="dxa"/>
          </w:tcPr>
          <w:p w14:paraId="35CBD24A" w14:textId="77777777" w:rsidR="00C70174" w:rsidRPr="00B6663E" w:rsidRDefault="00C70174" w:rsidP="00C70174">
            <w:pPr>
              <w:pStyle w:val="Odstavec11"/>
              <w:numPr>
                <w:ilvl w:val="0"/>
                <w:numId w:val="0"/>
              </w:numPr>
              <w:jc w:val="left"/>
              <w:rPr>
                <w:rFonts w:cs="Arial"/>
                <w:b/>
              </w:rPr>
            </w:pPr>
            <w:r w:rsidRPr="003F05DC">
              <w:rPr>
                <w:b/>
              </w:rPr>
              <w:t>ZSZ</w:t>
            </w:r>
          </w:p>
        </w:tc>
        <w:tc>
          <w:tcPr>
            <w:tcW w:w="5882" w:type="dxa"/>
          </w:tcPr>
          <w:p w14:paraId="674F2E0F" w14:textId="77777777" w:rsidR="00C70174" w:rsidRPr="00175D39" w:rsidRDefault="00C70174" w:rsidP="00C70174">
            <w:pPr>
              <w:tabs>
                <w:tab w:val="left" w:pos="33"/>
              </w:tabs>
              <w:spacing w:before="80"/>
              <w:ind w:left="33"/>
              <w:jc w:val="both"/>
              <w:rPr>
                <w:rFonts w:cs="Arial"/>
              </w:rPr>
            </w:pPr>
            <w:r>
              <w:t xml:space="preserve">zákon č. 159/2006 Sb., o střetu zájmů, ve znění pozdějších předpisů </w:t>
            </w:r>
          </w:p>
        </w:tc>
      </w:tr>
    </w:tbl>
    <w:p w14:paraId="0AF077BF" w14:textId="77777777" w:rsidR="007E3A58" w:rsidRPr="005C54AE" w:rsidRDefault="00AE5C3B" w:rsidP="001D65F4">
      <w:pPr>
        <w:pStyle w:val="Nadpis2"/>
      </w:pPr>
      <w:r>
        <w:t>ÚČEL SMLOUVY</w:t>
      </w:r>
    </w:p>
    <w:p w14:paraId="462E7DFA" w14:textId="2D24E731" w:rsidR="007E3A58" w:rsidRDefault="007E3A58" w:rsidP="006E5FBF">
      <w:pPr>
        <w:pStyle w:val="Odstavec11"/>
        <w:ind w:left="709" w:hanging="567"/>
      </w:pPr>
      <w:r w:rsidRPr="005C54AE">
        <w:t xml:space="preserve">Účelem </w:t>
      </w:r>
      <w:r w:rsidR="00690494">
        <w:t>S</w:t>
      </w:r>
      <w:r w:rsidRPr="005C54AE">
        <w:t xml:space="preserve">mlouvy je </w:t>
      </w:r>
      <w:r w:rsidR="00B6663E">
        <w:t xml:space="preserve">zajištění </w:t>
      </w:r>
      <w:r w:rsidR="00F85EB6" w:rsidRPr="00C0601C">
        <w:t>bezporuchové</w:t>
      </w:r>
      <w:r w:rsidR="00F85EB6">
        <w:t>ho</w:t>
      </w:r>
      <w:r w:rsidR="00F85EB6" w:rsidRPr="00C0601C">
        <w:t xml:space="preserve"> softwarové</w:t>
      </w:r>
      <w:r w:rsidR="00F85EB6">
        <w:t>ho</w:t>
      </w:r>
      <w:r w:rsidR="00F85EB6" w:rsidRPr="00C0601C">
        <w:t xml:space="preserve"> </w:t>
      </w:r>
      <w:r w:rsidR="00F85EB6">
        <w:t>řešení</w:t>
      </w:r>
      <w:r w:rsidR="00F85EB6" w:rsidRPr="00C0601C">
        <w:t xml:space="preserve"> </w:t>
      </w:r>
      <w:r w:rsidR="00F85EB6">
        <w:t xml:space="preserve">upgrade SCADA prostředí Objednatele </w:t>
      </w:r>
      <w:r w:rsidR="00F85EB6" w:rsidRPr="00C0601C">
        <w:t xml:space="preserve">pro procesy v oblasti </w:t>
      </w:r>
      <w:r w:rsidR="00F85EB6" w:rsidRPr="000C2877">
        <w:t>řízení operací s PHM</w:t>
      </w:r>
      <w:r w:rsidR="00F85EB6">
        <w:t xml:space="preserve"> </w:t>
      </w:r>
      <w:r w:rsidR="00CB3C87">
        <w:t>v rozsahu, způsobem a</w:t>
      </w:r>
      <w:r w:rsidR="00876139">
        <w:t> </w:t>
      </w:r>
      <w:r w:rsidR="00504709">
        <w:t>v kvalitě stanovené Smlouvou</w:t>
      </w:r>
      <w:r w:rsidR="00B6663E">
        <w:t xml:space="preserve"> a v souladu s obecně závaznými právními předpisy</w:t>
      </w:r>
      <w:r w:rsidR="00504709">
        <w:t xml:space="preserve">. </w:t>
      </w:r>
      <w:r w:rsidR="00CB3C87">
        <w:t xml:space="preserve"> </w:t>
      </w:r>
    </w:p>
    <w:p w14:paraId="25B16793" w14:textId="77777777" w:rsidR="0055046D" w:rsidRDefault="0055046D" w:rsidP="001D65F4">
      <w:pPr>
        <w:pStyle w:val="Nadpis2"/>
      </w:pPr>
      <w:bookmarkStart w:id="2" w:name="_Ref298848366"/>
      <w:r>
        <w:t>PŘEDMĚT SMLOUVY</w:t>
      </w:r>
      <w:bookmarkEnd w:id="2"/>
      <w:r>
        <w:t xml:space="preserve">  </w:t>
      </w:r>
    </w:p>
    <w:p w14:paraId="121F0147" w14:textId="1D35D3AD" w:rsidR="00054ABB" w:rsidRDefault="00E22133" w:rsidP="006E5FBF">
      <w:pPr>
        <w:pStyle w:val="Odstavec11"/>
        <w:ind w:left="709" w:hanging="567"/>
      </w:pPr>
      <w:r>
        <w:t>Předmět</w:t>
      </w:r>
      <w:r w:rsidR="00B6663E">
        <w:t>em</w:t>
      </w:r>
      <w:r>
        <w:t xml:space="preserve"> smlouvy je sjednání podmínek, za </w:t>
      </w:r>
      <w:r w:rsidR="00996D05">
        <w:t>kterých</w:t>
      </w:r>
      <w:r w:rsidRPr="00E22133">
        <w:t xml:space="preserve"> se </w:t>
      </w:r>
      <w:r w:rsidR="006E7432">
        <w:t>Dodavatel</w:t>
      </w:r>
      <w:r w:rsidRPr="00E22133">
        <w:t xml:space="preserve"> zavazuje na svůj náklad a</w:t>
      </w:r>
      <w:r w:rsidR="00054ABB">
        <w:t> </w:t>
      </w:r>
      <w:r w:rsidRPr="00E22133">
        <w:t xml:space="preserve">nebezpečí provést pro Objednatele </w:t>
      </w:r>
      <w:r w:rsidR="00996D05">
        <w:t>Dílo</w:t>
      </w:r>
      <w:r w:rsidR="00054ABB">
        <w:t>,</w:t>
      </w:r>
      <w:r w:rsidRPr="00E22133">
        <w:t xml:space="preserve"> </w:t>
      </w:r>
      <w:r w:rsidR="00F85EB6">
        <w:t>spočívající v</w:t>
      </w:r>
      <w:r w:rsidR="00F25335">
        <w:t xml:space="preserve"> </w:t>
      </w:r>
      <w:r w:rsidR="005E57AD">
        <w:t xml:space="preserve">provedení </w:t>
      </w:r>
      <w:r w:rsidR="00054ABB">
        <w:t>upgrade stávajících licencí platformy SCADA</w:t>
      </w:r>
      <w:r w:rsidR="00C7411B">
        <w:t xml:space="preserve">, případně dodávce nových licencí </w:t>
      </w:r>
      <w:r w:rsidR="00054ABB">
        <w:t>vč. souvisejících doplňků, modulů nebo software dalších výrobců pro zachování funkcionality a vzhledu</w:t>
      </w:r>
      <w:r w:rsidR="00C7411B">
        <w:t xml:space="preserve"> současného prostředí SCADA</w:t>
      </w:r>
      <w:r w:rsidR="007306BD">
        <w:t xml:space="preserve">, </w:t>
      </w:r>
      <w:r w:rsidR="007306BD" w:rsidRPr="006E5FBF">
        <w:t>specifikované v Příloze č. 1 a Objednatel se zavazuje řádně provedené Dílo převzít a zaplatit za něj Cenu díla. Dodavatel provede Dílo v době uvedené v Harmonogramu. Smluvní strany se v samostatné smlouvě rovněž dohodly na zajištění provozu a rozvoje Díla.</w:t>
      </w:r>
    </w:p>
    <w:p w14:paraId="70DEFDDE" w14:textId="7F78661B" w:rsidR="00C12E98" w:rsidRPr="00E317E4" w:rsidRDefault="00C12E98" w:rsidP="006E5FBF">
      <w:pPr>
        <w:pStyle w:val="Odstavec11"/>
        <w:ind w:left="709" w:hanging="567"/>
      </w:pPr>
      <w:r w:rsidRPr="00E317E4">
        <w:t>Podklad pro uzavření a plnění této Smlouvy tvoří, kromě podmínek a požadavků vyplývajících z</w:t>
      </w:r>
      <w:r w:rsidR="00201127">
        <w:t> </w:t>
      </w:r>
      <w:r w:rsidRPr="00E317E4">
        <w:t xml:space="preserve">této Smlouvy též Závazné podklady. </w:t>
      </w:r>
      <w:r w:rsidR="00AA13DF">
        <w:t>Dodavatel</w:t>
      </w:r>
      <w:r w:rsidRPr="00E317E4">
        <w:t xml:space="preserve"> je mj. povinen poskyt</w:t>
      </w:r>
      <w:r w:rsidR="00AA13DF">
        <w:t>nout</w:t>
      </w:r>
      <w:r w:rsidRPr="00E317E4">
        <w:t xml:space="preserve"> plnění v rozsahu a</w:t>
      </w:r>
      <w:r w:rsidR="00201127">
        <w:t> </w:t>
      </w:r>
      <w:r w:rsidRPr="00E317E4">
        <w:t>dle technických podmínek podle</w:t>
      </w:r>
      <w:r w:rsidR="00A62BDD">
        <w:t xml:space="preserve"> Závazných podkladů. </w:t>
      </w:r>
      <w:r w:rsidRPr="00E317E4">
        <w:t>V případě rozporu mezi jednotlivými dokumenty Závazných podkladů má přednost Zadávací</w:t>
      </w:r>
      <w:r w:rsidR="00281B37">
        <w:t> </w:t>
      </w:r>
      <w:r w:rsidRPr="00E317E4">
        <w:t xml:space="preserve">dokumentace. </w:t>
      </w:r>
    </w:p>
    <w:p w14:paraId="2C091A46" w14:textId="506989C3" w:rsidR="00E22133" w:rsidRPr="006E5FBF" w:rsidRDefault="00E22133" w:rsidP="006E5FBF">
      <w:pPr>
        <w:pStyle w:val="Odstavec11"/>
        <w:ind w:left="709" w:hanging="567"/>
      </w:pPr>
      <w:r w:rsidRPr="00E22133">
        <w:t xml:space="preserve">Objednatel se zavazuje řádně provedené Dílo převzít a zaplatit za něj </w:t>
      </w:r>
      <w:r w:rsidR="00444E40">
        <w:t>Cenu díla</w:t>
      </w:r>
      <w:r w:rsidRPr="00E22133">
        <w:t xml:space="preserve">. </w:t>
      </w:r>
      <w:r w:rsidR="006E7432">
        <w:t>Dodavatel</w:t>
      </w:r>
      <w:r w:rsidRPr="00E22133">
        <w:t xml:space="preserve"> provede Dílo v době uvedené v </w:t>
      </w:r>
      <w:r w:rsidR="00996D05">
        <w:t>Harmonogramu</w:t>
      </w:r>
      <w:r w:rsidRPr="00E22133">
        <w:t>.</w:t>
      </w:r>
      <w:r w:rsidR="009E010B">
        <w:t xml:space="preserve"> </w:t>
      </w:r>
      <w:r w:rsidR="00B6663E">
        <w:t xml:space="preserve">Smluvní strany se </w:t>
      </w:r>
      <w:r w:rsidR="00696E47">
        <w:t xml:space="preserve">v samostatné smlouvě </w:t>
      </w:r>
      <w:r w:rsidR="00B6663E">
        <w:t xml:space="preserve">rovněž dohodly na zajištění provozu a rozvoje Díla v souladu s přílohou č. </w:t>
      </w:r>
      <w:r w:rsidR="00812E6D">
        <w:t xml:space="preserve">5b Zadávací dokumentace </w:t>
      </w:r>
      <w:r w:rsidR="00DB6B69">
        <w:t>–</w:t>
      </w:r>
      <w:r w:rsidR="00B6663E">
        <w:t xml:space="preserve"> </w:t>
      </w:r>
      <w:r w:rsidR="00B6663E" w:rsidRPr="00B6663E">
        <w:t>Vzorové znění Smlouvy SLA</w:t>
      </w:r>
      <w:r w:rsidR="00B6663E">
        <w:t>.</w:t>
      </w:r>
      <w:r w:rsidR="00B6663E" w:rsidRPr="00B6663E">
        <w:t xml:space="preserve"> </w:t>
      </w:r>
    </w:p>
    <w:p w14:paraId="52F59686" w14:textId="7BD6D2BB" w:rsidR="00996D05" w:rsidRDefault="006E7432" w:rsidP="006E5FBF">
      <w:pPr>
        <w:pStyle w:val="Odstavec11"/>
        <w:ind w:left="709" w:hanging="567"/>
      </w:pPr>
      <w:r>
        <w:t>Dodavatel</w:t>
      </w:r>
      <w:r w:rsidR="00996D05">
        <w:t xml:space="preserve"> je v rámci </w:t>
      </w:r>
      <w:r w:rsidR="008C4BF9">
        <w:t xml:space="preserve">realizace </w:t>
      </w:r>
      <w:r w:rsidR="005E57AD">
        <w:t>D</w:t>
      </w:r>
      <w:r w:rsidR="008C4BF9">
        <w:t>íla</w:t>
      </w:r>
      <w:r w:rsidR="00996D05">
        <w:t xml:space="preserve"> povinen zejména:</w:t>
      </w:r>
    </w:p>
    <w:p w14:paraId="329C7AD5" w14:textId="53F7C125" w:rsidR="00996D05" w:rsidRPr="007B5610" w:rsidRDefault="00996D05" w:rsidP="00D93F5E">
      <w:pPr>
        <w:pStyle w:val="Odstavec11"/>
        <w:numPr>
          <w:ilvl w:val="0"/>
          <w:numId w:val="14"/>
        </w:numPr>
      </w:pPr>
      <w:r>
        <w:lastRenderedPageBreak/>
        <w:t xml:space="preserve">dodat </w:t>
      </w:r>
      <w:r w:rsidR="0074312D">
        <w:t>upgrade</w:t>
      </w:r>
      <w:r w:rsidR="00C7411B">
        <w:t xml:space="preserve"> současných licencí nebo poskytnout zcela</w:t>
      </w:r>
      <w:r w:rsidR="0074312D">
        <w:t xml:space="preserve"> </w:t>
      </w:r>
      <w:r w:rsidR="008C4BF9">
        <w:t>nov</w:t>
      </w:r>
      <w:r w:rsidR="00CC3352">
        <w:t>é</w:t>
      </w:r>
      <w:r w:rsidR="008C4BF9">
        <w:t xml:space="preserve"> </w:t>
      </w:r>
      <w:r w:rsidR="00CC3352">
        <w:t>licence</w:t>
      </w:r>
      <w:r w:rsidR="00095845">
        <w:t xml:space="preserve"> </w:t>
      </w:r>
      <w:r w:rsidR="0074312D" w:rsidRPr="0074312D">
        <w:t>vč. veškerých nutných doplňků, modulů nebo</w:t>
      </w:r>
      <w:r w:rsidR="0074312D">
        <w:t> </w:t>
      </w:r>
      <w:r w:rsidR="0074312D" w:rsidRPr="0074312D">
        <w:t>software dalších výrobců pro zachování funkcionality a</w:t>
      </w:r>
      <w:r w:rsidR="00425B7D">
        <w:t> </w:t>
      </w:r>
      <w:r w:rsidR="0074312D" w:rsidRPr="0074312D">
        <w:t>vzhledu</w:t>
      </w:r>
      <w:r w:rsidR="0074312D" w:rsidRPr="0074312D" w:rsidDel="0074312D">
        <w:t xml:space="preserve"> </w:t>
      </w:r>
      <w:r w:rsidR="00F62F96">
        <w:t>prostředí SCADA.</w:t>
      </w:r>
    </w:p>
    <w:p w14:paraId="3821034A" w14:textId="77777777" w:rsidR="00996D05" w:rsidRPr="007B5610" w:rsidRDefault="00996D05" w:rsidP="00D93F5E">
      <w:pPr>
        <w:pStyle w:val="Odstavec11"/>
        <w:numPr>
          <w:ilvl w:val="0"/>
          <w:numId w:val="14"/>
        </w:numPr>
      </w:pPr>
      <w:r w:rsidRPr="007B5610">
        <w:t xml:space="preserve">poskytnout licenci k Autorským dílům a databázím; </w:t>
      </w:r>
    </w:p>
    <w:p w14:paraId="6587F36A" w14:textId="4E7D008E" w:rsidR="00996D05" w:rsidRPr="007B5610" w:rsidRDefault="00996D05" w:rsidP="00D93F5E">
      <w:pPr>
        <w:pStyle w:val="Odstavec11"/>
        <w:numPr>
          <w:ilvl w:val="0"/>
          <w:numId w:val="14"/>
        </w:numPr>
      </w:pPr>
      <w:r w:rsidRPr="007B5610">
        <w:t xml:space="preserve">provést </w:t>
      </w:r>
      <w:r w:rsidR="006164CA">
        <w:t>upgrade prostředí SCAD</w:t>
      </w:r>
      <w:r w:rsidR="00DF7C97" w:rsidDel="00DF7C97">
        <w:t>A</w:t>
      </w:r>
      <w:r w:rsidR="00EA79F3">
        <w:t xml:space="preserve"> v souladu s</w:t>
      </w:r>
      <w:r w:rsidR="0047331E">
        <w:t> </w:t>
      </w:r>
      <w:r w:rsidR="00EA79F3">
        <w:t>požadavky</w:t>
      </w:r>
      <w:r w:rsidR="0047331E">
        <w:t xml:space="preserve"> stanovenými</w:t>
      </w:r>
      <w:r w:rsidR="00EA79F3">
        <w:t xml:space="preserve"> touto Smlouvou a </w:t>
      </w:r>
      <w:r w:rsidR="00E3305D">
        <w:t>Zadávací dokumentac</w:t>
      </w:r>
      <w:r w:rsidR="0047331E">
        <w:t>í</w:t>
      </w:r>
      <w:r w:rsidRPr="007B5610">
        <w:t xml:space="preserve">; </w:t>
      </w:r>
    </w:p>
    <w:p w14:paraId="6C7F46F0" w14:textId="6A552D84" w:rsidR="00B13FE7" w:rsidRPr="007B5610" w:rsidRDefault="00B13FE7" w:rsidP="00D93F5E">
      <w:pPr>
        <w:pStyle w:val="Odstavec11"/>
        <w:numPr>
          <w:ilvl w:val="0"/>
          <w:numId w:val="14"/>
        </w:numPr>
      </w:pPr>
      <w:r w:rsidRPr="007B5610">
        <w:t xml:space="preserve">provést </w:t>
      </w:r>
      <w:r>
        <w:t xml:space="preserve">migraci aktualizovaného SCADA prostředí do </w:t>
      </w:r>
      <w:r w:rsidR="00C12626">
        <w:t>připraveného</w:t>
      </w:r>
      <w:r w:rsidR="00C12626">
        <w:br/>
        <w:t>p</w:t>
      </w:r>
      <w:r w:rsidRPr="007B5610">
        <w:t xml:space="preserve">rostředí Objednatele; </w:t>
      </w:r>
    </w:p>
    <w:p w14:paraId="2B9218EE" w14:textId="35504540" w:rsidR="00996D05" w:rsidRPr="007B5610" w:rsidRDefault="00996D05" w:rsidP="00D93F5E">
      <w:pPr>
        <w:pStyle w:val="Odstavec11"/>
        <w:numPr>
          <w:ilvl w:val="0"/>
          <w:numId w:val="14"/>
        </w:numPr>
      </w:pPr>
      <w:r w:rsidRPr="007B5610">
        <w:t xml:space="preserve">provést </w:t>
      </w:r>
      <w:r w:rsidR="006164CA">
        <w:t>napojení</w:t>
      </w:r>
      <w:r w:rsidR="006164CA" w:rsidRPr="007B5610">
        <w:t xml:space="preserve"> </w:t>
      </w:r>
      <w:r w:rsidR="00616A1D">
        <w:t xml:space="preserve">aktualizovaného </w:t>
      </w:r>
      <w:r w:rsidR="007F2FEB">
        <w:t>SCADA prostředí</w:t>
      </w:r>
      <w:r w:rsidR="00C821D5">
        <w:t xml:space="preserve"> </w:t>
      </w:r>
      <w:r w:rsidRPr="007B5610">
        <w:t>do IT prostředí Objednatele;</w:t>
      </w:r>
    </w:p>
    <w:p w14:paraId="23900344" w14:textId="47394AB1" w:rsidR="00996D05" w:rsidRPr="007B5610" w:rsidRDefault="00996D05" w:rsidP="00D93F5E">
      <w:pPr>
        <w:pStyle w:val="Odstavec11"/>
        <w:numPr>
          <w:ilvl w:val="0"/>
          <w:numId w:val="14"/>
        </w:numPr>
      </w:pPr>
      <w:r w:rsidRPr="007B5610">
        <w:t xml:space="preserve">vytvořit a předat Dokumentaci </w:t>
      </w:r>
      <w:r w:rsidR="007F2FEB">
        <w:t>ke SCADA prostředí</w:t>
      </w:r>
      <w:r w:rsidR="00D06336" w:rsidRPr="007B5610">
        <w:t>;</w:t>
      </w:r>
    </w:p>
    <w:p w14:paraId="06F631B2" w14:textId="77A861BA" w:rsidR="00386721" w:rsidRPr="007B5610" w:rsidRDefault="00386721" w:rsidP="00D93F5E">
      <w:pPr>
        <w:pStyle w:val="Odstavec11"/>
        <w:numPr>
          <w:ilvl w:val="0"/>
          <w:numId w:val="14"/>
        </w:numPr>
      </w:pPr>
      <w:r w:rsidRPr="007B5610">
        <w:t xml:space="preserve">Poskytnout školení </w:t>
      </w:r>
      <w:r w:rsidR="00D06336" w:rsidRPr="007B5610">
        <w:t xml:space="preserve">podle čl. </w:t>
      </w:r>
      <w:r w:rsidR="00737DBC">
        <w:t xml:space="preserve">10 </w:t>
      </w:r>
      <w:r w:rsidR="00D06336" w:rsidRPr="007B5610">
        <w:t>Smlouvy.</w:t>
      </w:r>
    </w:p>
    <w:p w14:paraId="66DA0EBC" w14:textId="4DE53141" w:rsidR="00996D05" w:rsidRDefault="006E7432" w:rsidP="006E5FBF">
      <w:pPr>
        <w:pStyle w:val="Odstavec11"/>
        <w:ind w:left="709" w:hanging="567"/>
      </w:pPr>
      <w:r>
        <w:t>Dodavatel</w:t>
      </w:r>
      <w:r w:rsidR="00996D05">
        <w:t xml:space="preserve"> se zavazuje provést Dílo v Dílčích částech Díla, jejichž výstupy budou předmětem Akceptačního řízení a jejichž popis je uveden v</w:t>
      </w:r>
      <w:r w:rsidR="00277240">
        <w:t> příloze č. 1</w:t>
      </w:r>
      <w:r w:rsidR="00DC3EC8">
        <w:t> </w:t>
      </w:r>
      <w:r w:rsidR="00025C5A">
        <w:t xml:space="preserve">smlouvy a </w:t>
      </w:r>
      <w:r w:rsidR="00DC3EC8">
        <w:t>Z</w:t>
      </w:r>
      <w:r w:rsidR="00025C5A">
        <w:t>adávací dokumentaci</w:t>
      </w:r>
      <w:r w:rsidR="00DC3EC8">
        <w:t xml:space="preserve"> a jejích přílohách</w:t>
      </w:r>
      <w:r w:rsidR="00996D05">
        <w:t>.</w:t>
      </w:r>
    </w:p>
    <w:p w14:paraId="567423A1" w14:textId="3E989107" w:rsidR="00996D05" w:rsidRDefault="00996D05" w:rsidP="006E5FBF">
      <w:pPr>
        <w:pStyle w:val="Odstavec11"/>
        <w:ind w:left="709" w:hanging="567"/>
      </w:pPr>
      <w:r>
        <w:t>Pro odstranění možných nejasností Smluvní strany sjednávají, že Objednatel může, formou návrhů Prováděcích dokumentů, kdykoli v průběhu zhotovování Díla, požadovat provedení změny Díla</w:t>
      </w:r>
      <w:r w:rsidR="00175D39">
        <w:t>,</w:t>
      </w:r>
      <w:r>
        <w:t xml:space="preserve"> a to i mimo rozsah Díla definovaný </w:t>
      </w:r>
      <w:r w:rsidR="00DC3EC8">
        <w:t>v</w:t>
      </w:r>
      <w:r w:rsidR="009C375F">
        <w:t> Přílohy č. 1</w:t>
      </w:r>
      <w:r w:rsidR="00DC3EC8" w:rsidDel="00DC3EC8">
        <w:t xml:space="preserve"> </w:t>
      </w:r>
      <w:r>
        <w:t xml:space="preserve">a mimo rozsah Prováděcích dokumentů předcházejících takovému návrhu změny rozsahu Díla. </w:t>
      </w:r>
      <w:r w:rsidR="006E7432">
        <w:t>Dodavatel</w:t>
      </w:r>
      <w:r w:rsidR="00B51DF5">
        <w:t> </w:t>
      </w:r>
      <w:r>
        <w:t xml:space="preserve">bude informovat Objednatele o dopadech takové změny rozsahu Díla na Cenu díla, Harmonogram a případně o dalších skutečnostech významných pro zhotovení Díla. </w:t>
      </w:r>
      <w:r w:rsidR="006E7432">
        <w:t>Dodavatel</w:t>
      </w:r>
      <w:r w:rsidR="00DC3EC8">
        <w:t> </w:t>
      </w:r>
      <w:r>
        <w:t>má právo tyto změny odmítnout. Pro vyloučení pochybností Smluvní strany potvrzují, že do uzavření vzájemné dohody nad rozsahem požadovaných změn Díla, Ceny díla a</w:t>
      </w:r>
      <w:r w:rsidR="00FF57F1">
        <w:t> </w:t>
      </w:r>
      <w:r>
        <w:t xml:space="preserve">Harmonogramu bude </w:t>
      </w:r>
      <w:r w:rsidR="006E7432">
        <w:t>Dodavatel</w:t>
      </w:r>
      <w:r>
        <w:t xml:space="preserve"> pokračovat v plnění dle stávajícího rozsahu Díla.</w:t>
      </w:r>
    </w:p>
    <w:p w14:paraId="4087AF74" w14:textId="3A8E7035" w:rsidR="00996D05" w:rsidRDefault="00996D05" w:rsidP="006E5FBF">
      <w:pPr>
        <w:pStyle w:val="Odstavec11"/>
        <w:ind w:left="709" w:hanging="567"/>
      </w:pPr>
      <w:r>
        <w:t xml:space="preserve">Objednatel předá </w:t>
      </w:r>
      <w:r w:rsidR="006E7432">
        <w:t>Dodavatel</w:t>
      </w:r>
      <w:r>
        <w:t>i bez zbytečného odkladu po uzavření této Smlouvy veškeré Podkladové materiály</w:t>
      </w:r>
      <w:r w:rsidR="009C375F">
        <w:t xml:space="preserve"> uvedené v Příloze č.</w:t>
      </w:r>
      <w:r w:rsidR="00A230BA">
        <w:t xml:space="preserve"> 11</w:t>
      </w:r>
      <w:r>
        <w:t>.</w:t>
      </w:r>
    </w:p>
    <w:p w14:paraId="3062D86C" w14:textId="249966B1" w:rsidR="00996D05" w:rsidRDefault="006E7432" w:rsidP="006E5FBF">
      <w:pPr>
        <w:pStyle w:val="Odstavec11"/>
        <w:ind w:left="709" w:hanging="567"/>
      </w:pPr>
      <w:r>
        <w:t>Dodavatel</w:t>
      </w:r>
      <w:r w:rsidR="00996D05">
        <w:t xml:space="preserve"> se zavazuje rovněž k provedení prací, které nejsou v této Smlouvě nebo jej</w:t>
      </w:r>
      <w:r w:rsidR="00175D39">
        <w:t>i</w:t>
      </w:r>
      <w:r w:rsidR="00996D05">
        <w:t xml:space="preserve">ch přílohách výslovně uvedeny, avšak </w:t>
      </w:r>
      <w:r w:rsidR="001D3EC9">
        <w:t xml:space="preserve">pro naplnění účelu smlouvy a </w:t>
      </w:r>
      <w:r w:rsidR="00996D05">
        <w:t xml:space="preserve">pro řádné a bezvadné provedení Díla jsou nezbytné. Pro vyloučení pochybností Smluvní strany stanovují, že tyto práce jsou součástí </w:t>
      </w:r>
      <w:r w:rsidR="00175D39">
        <w:t>Ceny díla</w:t>
      </w:r>
      <w:r w:rsidR="00996D05">
        <w:t>.</w:t>
      </w:r>
    </w:p>
    <w:p w14:paraId="1CE36A96" w14:textId="026F3C80" w:rsidR="00E17566" w:rsidRDefault="00690494" w:rsidP="006E5FBF">
      <w:pPr>
        <w:pStyle w:val="Odstavec11"/>
        <w:ind w:left="709" w:hanging="567"/>
      </w:pPr>
      <w:r>
        <w:t>Dodavatel</w:t>
      </w:r>
      <w:r w:rsidR="00E17566" w:rsidRPr="00A91D6B">
        <w:t xml:space="preserve"> vyvine maximální úsilí, které po něm lze spravedlivě požadovat, aby </w:t>
      </w:r>
      <w:r>
        <w:t>Objednateli</w:t>
      </w:r>
      <w:r w:rsidR="00E17566" w:rsidRPr="00A91D6B">
        <w:t xml:space="preserve"> zhotovil </w:t>
      </w:r>
      <w:r>
        <w:t>D</w:t>
      </w:r>
      <w:r w:rsidR="00E17566" w:rsidRPr="00A91D6B">
        <w:t>íl</w:t>
      </w:r>
      <w:r w:rsidR="00996D05">
        <w:t>o</w:t>
      </w:r>
      <w:r w:rsidR="00E17566" w:rsidRPr="00A91D6B">
        <w:t xml:space="preserve"> na nejvyšší možné úrovni. </w:t>
      </w:r>
      <w:r w:rsidR="00B32420">
        <w:t>Objednatel</w:t>
      </w:r>
      <w:r w:rsidR="00E17566" w:rsidRPr="00A91D6B">
        <w:t xml:space="preserve"> zaplatí </w:t>
      </w:r>
      <w:r w:rsidR="00A53530">
        <w:t>Dodavateli</w:t>
      </w:r>
      <w:r w:rsidR="00A03A6F">
        <w:t xml:space="preserve"> Cenu díla </w:t>
      </w:r>
      <w:r>
        <w:t>za řádně zhotovené Díl</w:t>
      </w:r>
      <w:r w:rsidR="00A53530">
        <w:t>o</w:t>
      </w:r>
      <w:r w:rsidR="00E17566" w:rsidRPr="00A91D6B">
        <w:t xml:space="preserve">. </w:t>
      </w:r>
    </w:p>
    <w:p w14:paraId="019E2B02" w14:textId="0070AA9C" w:rsidR="00EA16AD" w:rsidRDefault="00816D80" w:rsidP="001D65F4">
      <w:pPr>
        <w:pStyle w:val="Nadpis2"/>
      </w:pPr>
      <w:r>
        <w:t xml:space="preserve">MÍSTO A TERMÍN </w:t>
      </w:r>
      <w:r w:rsidR="00D21906">
        <w:t>provádění díla</w:t>
      </w:r>
    </w:p>
    <w:p w14:paraId="7CB8E971" w14:textId="0761B967" w:rsidR="004A3687" w:rsidRPr="00503E4B" w:rsidRDefault="00D155D0" w:rsidP="006E5FBF">
      <w:pPr>
        <w:pStyle w:val="Odstavec11"/>
        <w:ind w:left="709" w:hanging="567"/>
      </w:pPr>
      <w:r>
        <w:t xml:space="preserve">Dílo bude předáno Objednateli k rutinnímu provozu </w:t>
      </w:r>
      <w:r w:rsidRPr="00D155D0">
        <w:t>nejpozději v</w:t>
      </w:r>
      <w:r w:rsidR="00D16B03">
        <w:t xml:space="preserve">e lhůtě </w:t>
      </w:r>
      <w:r w:rsidR="003A33D0">
        <w:t xml:space="preserve">dle </w:t>
      </w:r>
      <w:r w:rsidR="00AF434B">
        <w:t>H</w:t>
      </w:r>
      <w:r w:rsidR="003A33D0">
        <w:t>armonogramu</w:t>
      </w:r>
      <w:r w:rsidR="00731B59">
        <w:t xml:space="preserve">, nejpozději však 12 měsíců </w:t>
      </w:r>
      <w:r w:rsidR="00AA386C">
        <w:t>o</w:t>
      </w:r>
      <w:r w:rsidRPr="00D155D0">
        <w:t xml:space="preserve">de dne nabytí účinnosti </w:t>
      </w:r>
      <w:r w:rsidR="00FB7C0F">
        <w:t>S</w:t>
      </w:r>
      <w:r w:rsidR="00FB7C0F" w:rsidRPr="00D155D0">
        <w:t>mlouvy</w:t>
      </w:r>
      <w:r w:rsidRPr="00D155D0">
        <w:t xml:space="preserve">. Dodavatel předá do sedmi kalendářních dnů ode dne účinnosti </w:t>
      </w:r>
      <w:r w:rsidR="00FB7C0F">
        <w:t>S</w:t>
      </w:r>
      <w:r w:rsidRPr="00D155D0">
        <w:t xml:space="preserve">mlouvy </w:t>
      </w:r>
      <w:r>
        <w:t xml:space="preserve">Objednateli </w:t>
      </w:r>
      <w:r w:rsidR="00FB7C0F">
        <w:t>návrh H</w:t>
      </w:r>
      <w:r w:rsidRPr="00D155D0">
        <w:t>armonogram</w:t>
      </w:r>
      <w:r w:rsidR="00FB7C0F">
        <w:t>u</w:t>
      </w:r>
      <w:r w:rsidRPr="00D155D0">
        <w:t xml:space="preserve"> v souladu s</w:t>
      </w:r>
      <w:r w:rsidR="00D61CAD">
        <w:t>e</w:t>
      </w:r>
      <w:r w:rsidRPr="00D155D0">
        <w:t xml:space="preserve"> </w:t>
      </w:r>
      <w:r w:rsidR="009C375F">
        <w:t>Z</w:t>
      </w:r>
      <w:r w:rsidR="00803E3D">
        <w:t>adávac</w:t>
      </w:r>
      <w:r w:rsidR="00154D86">
        <w:t>í</w:t>
      </w:r>
      <w:r w:rsidR="00803E3D">
        <w:t xml:space="preserve"> dokume</w:t>
      </w:r>
      <w:r w:rsidR="00154D86">
        <w:t>n</w:t>
      </w:r>
      <w:r w:rsidR="00803E3D">
        <w:t>tací</w:t>
      </w:r>
      <w:r w:rsidR="00B057F4">
        <w:t xml:space="preserve">, který </w:t>
      </w:r>
      <w:r w:rsidR="00EC65A5">
        <w:t>podléh</w:t>
      </w:r>
      <w:r w:rsidR="00B057F4">
        <w:t>á</w:t>
      </w:r>
      <w:r w:rsidR="00EC65A5">
        <w:t xml:space="preserve"> schválení Objednatele.</w:t>
      </w:r>
      <w:r w:rsidR="004A3687" w:rsidRPr="00503E4B">
        <w:t xml:space="preserve"> </w:t>
      </w:r>
      <w:r w:rsidR="004A3687">
        <w:t>Dodavatel</w:t>
      </w:r>
      <w:r w:rsidR="007140F1">
        <w:t> </w:t>
      </w:r>
      <w:r w:rsidR="004A3687" w:rsidRPr="00503E4B">
        <w:t>je povinen v těchto termínech provést Dílo</w:t>
      </w:r>
      <w:r w:rsidR="004A3687">
        <w:t xml:space="preserve"> a/nebo Dílčí část Díl</w:t>
      </w:r>
      <w:r w:rsidR="00C9139A">
        <w:t>a</w:t>
      </w:r>
      <w:r w:rsidR="004A3687" w:rsidRPr="00503E4B">
        <w:t xml:space="preserve"> v souladu </w:t>
      </w:r>
      <w:r w:rsidR="004B31C2">
        <w:t xml:space="preserve">se </w:t>
      </w:r>
      <w:r w:rsidR="006C5BEC">
        <w:t xml:space="preserve">Smlouvou a </w:t>
      </w:r>
      <w:r w:rsidR="009C375F">
        <w:t>Z</w:t>
      </w:r>
      <w:r w:rsidR="004B31C2">
        <w:t>adávací doku</w:t>
      </w:r>
      <w:r w:rsidR="008A3175">
        <w:t>mentací</w:t>
      </w:r>
      <w:r w:rsidR="004A3687">
        <w:t xml:space="preserve"> </w:t>
      </w:r>
      <w:r w:rsidR="004A3687" w:rsidRPr="00503E4B">
        <w:t>a provést jeho instalaci, zprovoznění a integraci v IT prostředí Objednatele.</w:t>
      </w:r>
    </w:p>
    <w:p w14:paraId="5CE0A1BD" w14:textId="6CA624C0" w:rsidR="004A3687" w:rsidRPr="00437319" w:rsidRDefault="004A3687" w:rsidP="006E5FBF">
      <w:pPr>
        <w:pStyle w:val="Odstavec11"/>
        <w:ind w:left="709" w:hanging="567"/>
      </w:pPr>
      <w:r>
        <w:t>Dodavatel</w:t>
      </w:r>
      <w:r w:rsidRPr="00503E4B">
        <w:t xml:space="preserve"> se zavazuje </w:t>
      </w:r>
      <w:r w:rsidRPr="00437319">
        <w:t>provést Dílo a jednotlivé Dílčí části Díla vždy tak, aby předání a</w:t>
      </w:r>
      <w:r w:rsidR="00425B7D">
        <w:t> </w:t>
      </w:r>
      <w:r w:rsidRPr="00437319">
        <w:t xml:space="preserve">převzetí Díla či Dílčí části Díla, tj. Akceptace, bylo dokončeno nejpozději v den, který je uveden pro příslušnou Dílčí část Díla v </w:t>
      </w:r>
      <w:r w:rsidRPr="00006380">
        <w:t>Harmonogram</w:t>
      </w:r>
      <w:r w:rsidR="00D0533B">
        <w:t>u</w:t>
      </w:r>
      <w:r w:rsidRPr="00437319">
        <w:t>.</w:t>
      </w:r>
    </w:p>
    <w:p w14:paraId="30A9BC15" w14:textId="4B12550C" w:rsidR="004A3687" w:rsidRDefault="004A3687" w:rsidP="006E5FBF">
      <w:pPr>
        <w:pStyle w:val="Odstavec11"/>
        <w:ind w:left="709" w:hanging="567"/>
      </w:pPr>
      <w:r w:rsidRPr="00503E4B">
        <w:t>Místem plnění této Smlouvy jsou prostory Objedna</w:t>
      </w:r>
      <w:r w:rsidR="00B47D28">
        <w:t xml:space="preserve">tele, a to na adresách výdejních skladů </w:t>
      </w:r>
      <w:r w:rsidR="009C72CB">
        <w:t>PHM</w:t>
      </w:r>
      <w:r w:rsidR="00B47D28">
        <w:t xml:space="preserve"> Objednatele</w:t>
      </w:r>
      <w:r w:rsidR="002B2553">
        <w:t>.</w:t>
      </w:r>
      <w:r w:rsidRPr="00503E4B">
        <w:t xml:space="preserve"> </w:t>
      </w:r>
      <w:r w:rsidR="002B2553">
        <w:t xml:space="preserve">Seznam výdejních skladů PHM Objednatele je uveden níže v tabulce. </w:t>
      </w:r>
      <w:r w:rsidRPr="00503E4B">
        <w:t xml:space="preserve">Objednatel je povinen zajistit prostředí pro činnost </w:t>
      </w:r>
      <w:r>
        <w:t>Dodavatel</w:t>
      </w:r>
      <w:r w:rsidRPr="00503E4B">
        <w:t xml:space="preserve">e tak, aby mohl vykonávat práce, v nichž spočívá Dílo. Zajištění prostředí zahrnuje zajištění přístupu personálu </w:t>
      </w:r>
      <w:r>
        <w:t>Dodavatel</w:t>
      </w:r>
      <w:r w:rsidRPr="00503E4B">
        <w:t>e do místa plnění v rozsahu nezbytném pro plnění této Smlouvy.</w:t>
      </w:r>
      <w:r w:rsidR="002B2553">
        <w:t xml:space="preserve"> </w:t>
      </w:r>
    </w:p>
    <w:bookmarkStart w:id="3" w:name="_MON_1709706428"/>
    <w:bookmarkEnd w:id="3"/>
    <w:p w14:paraId="00F5D140" w14:textId="77777777" w:rsidR="002B2553" w:rsidRDefault="002B2553" w:rsidP="002B2553">
      <w:pPr>
        <w:pStyle w:val="Odstavec11"/>
        <w:numPr>
          <w:ilvl w:val="0"/>
          <w:numId w:val="0"/>
        </w:numPr>
        <w:ind w:left="574"/>
      </w:pPr>
      <w:r>
        <w:object w:dxaOrig="5804" w:dyaOrig="4079" w14:anchorId="4890A4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pt;height:204pt" o:ole="">
            <v:imagedata r:id="rId12" o:title=""/>
          </v:shape>
          <o:OLEObject Type="Embed" ProgID="Excel.Sheet.12" ShapeID="_x0000_i1025" DrawAspect="Content" ObjectID="_1715750732" r:id="rId13"/>
        </w:object>
      </w:r>
    </w:p>
    <w:p w14:paraId="43053E0D" w14:textId="77777777" w:rsidR="00371D48" w:rsidRDefault="00371D48" w:rsidP="001D65F4">
      <w:pPr>
        <w:pStyle w:val="Nadpis2"/>
      </w:pPr>
      <w:r>
        <w:t>CENA A PLATEBNÍ PODMÍNKY</w:t>
      </w:r>
    </w:p>
    <w:p w14:paraId="5A1C2142" w14:textId="25E9AEF2" w:rsidR="00FB61E5" w:rsidRDefault="00FB61E5" w:rsidP="006E5FBF">
      <w:pPr>
        <w:pStyle w:val="Odstavec11"/>
        <w:ind w:left="709" w:hanging="567"/>
      </w:pPr>
      <w:r>
        <w:t>Cena díla je stanovena dohodou smluvních stran</w:t>
      </w:r>
      <w:r w:rsidR="00386721">
        <w:t xml:space="preserve"> a</w:t>
      </w:r>
      <w:r w:rsidR="00D21906">
        <w:t xml:space="preserve"> je uvedena ve Smlouvě v Příloze č. 3</w:t>
      </w:r>
      <w:r w:rsidR="00D06336">
        <w:t>.</w:t>
      </w:r>
      <w:r w:rsidR="5526C94E">
        <w:t xml:space="preserve"> </w:t>
      </w:r>
    </w:p>
    <w:p w14:paraId="602E028B" w14:textId="2D6EB073" w:rsidR="00DB4105" w:rsidRPr="00503E4B" w:rsidRDefault="00DB4105" w:rsidP="006E5FBF">
      <w:pPr>
        <w:pStyle w:val="Odstavec11"/>
        <w:ind w:left="709" w:hanging="567"/>
      </w:pPr>
      <w:r>
        <w:t>Cena díla</w:t>
      </w:r>
      <w:r w:rsidRPr="00F310E5">
        <w:t xml:space="preserve"> zahrnuje veškeré náklady </w:t>
      </w:r>
      <w:r>
        <w:t>Dodavatele</w:t>
      </w:r>
      <w:r w:rsidRPr="00F310E5">
        <w:t xml:space="preserve"> spojené se zhotovením Díla,</w:t>
      </w:r>
      <w:r w:rsidRPr="006E5FBF">
        <w:t xml:space="preserve"> </w:t>
      </w:r>
      <w:r w:rsidRPr="00F310E5">
        <w:t xml:space="preserve">přestože nejsou v této Smlouvě nebo v jejích Přílohách výslovně uvedeny, avšak k řádnému a bezvadnému </w:t>
      </w:r>
      <w:r>
        <w:t xml:space="preserve">provedení Díla </w:t>
      </w:r>
      <w:r w:rsidRPr="00F310E5">
        <w:t xml:space="preserve">jsou nezbytné, zejména odměnu za poskytnutí Výhradní a Nevýhradní licence ve smyslu ustanovení </w:t>
      </w:r>
      <w:r w:rsidRPr="00B7608D">
        <w:t xml:space="preserve">článku </w:t>
      </w:r>
      <w:r w:rsidR="00C85A19" w:rsidRPr="006E5FBF">
        <w:t xml:space="preserve">11 </w:t>
      </w:r>
      <w:r w:rsidRPr="006E5FBF">
        <w:t>této Smlouvy</w:t>
      </w:r>
      <w:r w:rsidRPr="00F310E5">
        <w:t xml:space="preserve">. </w:t>
      </w:r>
      <w:r>
        <w:t>Cena díla</w:t>
      </w:r>
      <w:r w:rsidRPr="00F310E5">
        <w:t xml:space="preserve"> zejména zahrnuje náhradu výdajů na veškerá plnění třetích stran, které </w:t>
      </w:r>
      <w:r w:rsidR="004A3687">
        <w:t>Dodavatel</w:t>
      </w:r>
      <w:r w:rsidRPr="00F310E5">
        <w:t xml:space="preserve"> při zhotovování Díla použil, zejména náklady na plnění subdodavatelů, a to včetně autorů a jiných externích poskytovatelů licencí atd.</w:t>
      </w:r>
      <w:r w:rsidRPr="00503E4B">
        <w:t xml:space="preserve"> </w:t>
      </w:r>
    </w:p>
    <w:p w14:paraId="602476CB" w14:textId="49EBE340" w:rsidR="00DB4105" w:rsidRPr="00503E4B" w:rsidRDefault="00DB4105" w:rsidP="00433FDC">
      <w:pPr>
        <w:pStyle w:val="Odstavec11"/>
        <w:ind w:left="709" w:hanging="567"/>
      </w:pPr>
      <w:r>
        <w:t>Cena díla</w:t>
      </w:r>
      <w:r w:rsidRPr="00503E4B">
        <w:t xml:space="preserve"> je mezi Smluvními stranami výslovně sjednána jako nejvyšší možná a</w:t>
      </w:r>
      <w:r w:rsidR="007F6154">
        <w:t> </w:t>
      </w:r>
      <w:r w:rsidRPr="00503E4B">
        <w:t xml:space="preserve">nepřekročitelná. </w:t>
      </w:r>
      <w:r w:rsidR="004A3687">
        <w:t>Dodavatel</w:t>
      </w:r>
      <w:r w:rsidRPr="00503E4B">
        <w:t xml:space="preserve"> není oprávněn požadovat během provádění Díla přiměřenou část odměny ve smyslu § 2611 Občanského zákoníku.</w:t>
      </w:r>
    </w:p>
    <w:p w14:paraId="79650DC3" w14:textId="6413E4C1" w:rsidR="00371D48" w:rsidRDefault="00371D48" w:rsidP="00433FDC">
      <w:pPr>
        <w:pStyle w:val="Odstavec11"/>
        <w:ind w:left="709" w:hanging="567"/>
      </w:pPr>
      <w:r>
        <w:t xml:space="preserve">Pro účel </w:t>
      </w:r>
      <w:r w:rsidR="001D358A">
        <w:t>S</w:t>
      </w:r>
      <w:r>
        <w:t>mlouvy</w:t>
      </w:r>
      <w:r w:rsidR="00137969">
        <w:t xml:space="preserve"> a pro účely fakturace</w:t>
      </w:r>
      <w:r>
        <w:t xml:space="preserve"> je stanovena jako jednotka práce jeden</w:t>
      </w:r>
      <w:r w:rsidR="00061D45">
        <w:t xml:space="preserve"> (1)</w:t>
      </w:r>
      <w:r>
        <w:t xml:space="preserve"> člověkoden v rozsahu </w:t>
      </w:r>
      <w:r w:rsidR="002C070D">
        <w:t>osmi (</w:t>
      </w:r>
      <w:r>
        <w:t>8</w:t>
      </w:r>
      <w:r w:rsidR="002C070D">
        <w:t>)</w:t>
      </w:r>
      <w:r>
        <w:t> pracovních hodin, dále jedna</w:t>
      </w:r>
      <w:r w:rsidR="00061D45">
        <w:t xml:space="preserve"> hodina jako jedna (1)</w:t>
      </w:r>
      <w:r>
        <w:t xml:space="preserve"> člověkohodina. </w:t>
      </w:r>
    </w:p>
    <w:p w14:paraId="34CDEE4C" w14:textId="7979DC8C" w:rsidR="00B72E7B" w:rsidRDefault="00841397" w:rsidP="00433FDC">
      <w:pPr>
        <w:pStyle w:val="Odstavec11"/>
        <w:ind w:left="709" w:hanging="567"/>
      </w:pPr>
      <w:r>
        <w:t xml:space="preserve">Platba </w:t>
      </w:r>
      <w:r w:rsidR="00FB61E5">
        <w:t xml:space="preserve">Ceny díla </w:t>
      </w:r>
      <w:r w:rsidR="00B72E7B">
        <w:t xml:space="preserve">bude provedena bezhotovostním převodem na účet </w:t>
      </w:r>
      <w:r w:rsidR="00D537ED">
        <w:t>Dodavatel</w:t>
      </w:r>
      <w:r w:rsidR="00C75233">
        <w:t xml:space="preserve">e </w:t>
      </w:r>
      <w:r w:rsidR="00B72E7B">
        <w:t>uvedený v</w:t>
      </w:r>
      <w:r w:rsidR="00DF7108">
        <w:t> </w:t>
      </w:r>
      <w:r w:rsidR="00B72E7B">
        <w:t xml:space="preserve">této </w:t>
      </w:r>
      <w:r w:rsidR="00D21906">
        <w:t>S</w:t>
      </w:r>
      <w:r w:rsidR="00B72E7B">
        <w:t xml:space="preserve">mlouvě na základě faktury </w:t>
      </w:r>
      <w:r w:rsidR="00D537ED">
        <w:t>Dodavatel</w:t>
      </w:r>
      <w:r w:rsidR="00C75233">
        <w:t>e</w:t>
      </w:r>
      <w:r w:rsidR="00B72E7B">
        <w:t xml:space="preserve">. V případě, že </w:t>
      </w:r>
      <w:r w:rsidR="00D537ED">
        <w:t>Dodavatel</w:t>
      </w:r>
      <w:r w:rsidR="00C75233">
        <w:t xml:space="preserve"> </w:t>
      </w:r>
      <w:r w:rsidR="00B72E7B">
        <w:t xml:space="preserve">bude mít zájem změnit číslo účtu během relevantní doby, lze tak učinit pouze na základě dohody </w:t>
      </w:r>
      <w:r w:rsidR="004660A7">
        <w:t xml:space="preserve">smluvních </w:t>
      </w:r>
      <w:r w:rsidR="00B72E7B">
        <w:t xml:space="preserve">stran dodatkem k této </w:t>
      </w:r>
      <w:r>
        <w:t>Smlouvě</w:t>
      </w:r>
      <w:r w:rsidR="00B72E7B">
        <w:t>.</w:t>
      </w:r>
    </w:p>
    <w:p w14:paraId="01ED3CFE" w14:textId="0948DA31" w:rsidR="00786818" w:rsidRDefault="00FB61E5" w:rsidP="00433FDC">
      <w:pPr>
        <w:pStyle w:val="Odstavec11"/>
        <w:ind w:left="709" w:hanging="567"/>
      </w:pPr>
      <w:bookmarkStart w:id="4" w:name="_Ref70279288"/>
      <w:r>
        <w:t>Právo na vystavení faktury na Cenu díla vzniká Dodavateli</w:t>
      </w:r>
      <w:r w:rsidR="00F72CCD">
        <w:t xml:space="preserve"> </w:t>
      </w:r>
      <w:r w:rsidR="00786818">
        <w:t xml:space="preserve">po </w:t>
      </w:r>
      <w:r w:rsidR="00D57019">
        <w:t>splnění následujících fakturačních</w:t>
      </w:r>
      <w:r w:rsidR="00433FDC">
        <w:t> </w:t>
      </w:r>
      <w:r w:rsidR="00D57019">
        <w:t>milní</w:t>
      </w:r>
      <w:r w:rsidR="00786818">
        <w:t>ků</w:t>
      </w:r>
      <w:bookmarkEnd w:id="4"/>
      <w:r w:rsidR="00433FDC">
        <w:t>:</w:t>
      </w:r>
    </w:p>
    <w:p w14:paraId="7DDC3CC5" w14:textId="530EDFF1" w:rsidR="00786818" w:rsidRDefault="00786818" w:rsidP="0014272A">
      <w:pPr>
        <w:pStyle w:val="Odstavec11"/>
        <w:numPr>
          <w:ilvl w:val="0"/>
          <w:numId w:val="23"/>
        </w:numPr>
      </w:pPr>
      <w:r>
        <w:t xml:space="preserve">po řádném zhotovení </w:t>
      </w:r>
      <w:r w:rsidR="001B7B5C">
        <w:t xml:space="preserve">Dílčí části </w:t>
      </w:r>
      <w:r>
        <w:t>Díla</w:t>
      </w:r>
      <w:r w:rsidR="001B7B5C">
        <w:t xml:space="preserve"> 1</w:t>
      </w:r>
      <w:r>
        <w:t xml:space="preserve"> a</w:t>
      </w:r>
      <w:r w:rsidR="001B7B5C">
        <w:t xml:space="preserve"> jejím </w:t>
      </w:r>
      <w:r>
        <w:t>předáním a převzetím Objednatelem</w:t>
      </w:r>
      <w:r w:rsidR="001B7B5C">
        <w:t>,</w:t>
      </w:r>
      <w:r w:rsidR="00734D51">
        <w:br/>
      </w:r>
      <w:r w:rsidR="001B7B5C">
        <w:t>a to až do maximální výše odpovídající 15</w:t>
      </w:r>
      <w:r w:rsidR="009C03CE">
        <w:t xml:space="preserve"> </w:t>
      </w:r>
      <w:r w:rsidR="001B7B5C">
        <w:t>% (patnácti</w:t>
      </w:r>
      <w:r w:rsidR="0035677E">
        <w:t xml:space="preserve"> procentních bodů) z Ceny díla</w:t>
      </w:r>
      <w:r w:rsidR="00603060">
        <w:t>;</w:t>
      </w:r>
      <w:r w:rsidR="0035677E">
        <w:t xml:space="preserve"> </w:t>
      </w:r>
      <w:r w:rsidR="001B7B5C">
        <w:t xml:space="preserve">   </w:t>
      </w:r>
    </w:p>
    <w:p w14:paraId="67A99C73" w14:textId="7CB20EC4" w:rsidR="0035677E" w:rsidRDefault="00F72CCD" w:rsidP="0014272A">
      <w:pPr>
        <w:pStyle w:val="Odstavec11"/>
        <w:numPr>
          <w:ilvl w:val="0"/>
          <w:numId w:val="23"/>
        </w:numPr>
      </w:pPr>
      <w:r>
        <w:t>po řádném zhotovení D</w:t>
      </w:r>
      <w:r w:rsidR="0035677E">
        <w:t>ílčí části d</w:t>
      </w:r>
      <w:r>
        <w:t>íla</w:t>
      </w:r>
      <w:r w:rsidR="00EA51FA">
        <w:t xml:space="preserve"> </w:t>
      </w:r>
      <w:r w:rsidR="00603060">
        <w:t>2</w:t>
      </w:r>
      <w:r w:rsidR="00F45616">
        <w:t xml:space="preserve"> a </w:t>
      </w:r>
      <w:r w:rsidR="00603060">
        <w:t xml:space="preserve">jejím </w:t>
      </w:r>
      <w:r w:rsidR="00F45616">
        <w:t>předáním a převze</w:t>
      </w:r>
      <w:r w:rsidR="00DB4105">
        <w:t>tím Objednatelem</w:t>
      </w:r>
      <w:r w:rsidR="00603060">
        <w:t>,</w:t>
      </w:r>
      <w:r w:rsidR="00734D51">
        <w:br/>
      </w:r>
      <w:r w:rsidR="00603060">
        <w:t>a to až do maximální výše odpovídající 15</w:t>
      </w:r>
      <w:r w:rsidR="009C03CE">
        <w:t xml:space="preserve"> </w:t>
      </w:r>
      <w:r w:rsidR="00603060">
        <w:t>% (patnácti procentních bodů) z Ceny díla;</w:t>
      </w:r>
      <w:r w:rsidR="00DB4105">
        <w:t xml:space="preserve"> </w:t>
      </w:r>
    </w:p>
    <w:p w14:paraId="25378AB7" w14:textId="195582C8" w:rsidR="0035677E" w:rsidRDefault="0035677E" w:rsidP="0014272A">
      <w:pPr>
        <w:pStyle w:val="Odstavec11"/>
        <w:numPr>
          <w:ilvl w:val="0"/>
          <w:numId w:val="23"/>
        </w:numPr>
      </w:pPr>
      <w:r>
        <w:t>po řádném zhotovení D</w:t>
      </w:r>
      <w:r w:rsidR="00603060">
        <w:t>ílčí části d</w:t>
      </w:r>
      <w:r>
        <w:t>íla</w:t>
      </w:r>
      <w:r w:rsidR="00EA51FA">
        <w:t xml:space="preserve"> </w:t>
      </w:r>
      <w:r w:rsidR="00603060">
        <w:t>3</w:t>
      </w:r>
      <w:r>
        <w:t xml:space="preserve"> a předáním a převzetím Objednatelem</w:t>
      </w:r>
      <w:r w:rsidR="00603060">
        <w:t>,</w:t>
      </w:r>
      <w:r w:rsidR="00734D51">
        <w:br/>
      </w:r>
      <w:r w:rsidR="00603060">
        <w:t>a to až do maximální výše odpovídající 70</w:t>
      </w:r>
      <w:r w:rsidR="009C03CE">
        <w:t xml:space="preserve"> </w:t>
      </w:r>
      <w:r w:rsidR="00603060">
        <w:t>% (</w:t>
      </w:r>
      <w:r w:rsidR="001835BF">
        <w:t xml:space="preserve">sedmdesáti </w:t>
      </w:r>
      <w:r w:rsidR="00603060">
        <w:t>procentních bodů) z Ceny díla</w:t>
      </w:r>
      <w:r w:rsidR="00C07050">
        <w:t>.</w:t>
      </w:r>
      <w:r w:rsidR="008234BE">
        <w:t>, přičemž za nasazení</w:t>
      </w:r>
      <w:r w:rsidR="00164E16">
        <w:t xml:space="preserve"> prostředí SCADA</w:t>
      </w:r>
      <w:r w:rsidR="008234BE">
        <w:t xml:space="preserve"> na jednu lokalitu smí být fakturováno v rozsahu 2</w:t>
      </w:r>
      <w:r w:rsidR="009C03CE">
        <w:t xml:space="preserve"> </w:t>
      </w:r>
      <w:r w:rsidR="008234BE">
        <w:t>% (dvou</w:t>
      </w:r>
      <w:r w:rsidR="00734D51">
        <w:t> </w:t>
      </w:r>
      <w:r w:rsidR="008234BE">
        <w:t>procentních bodů) až 7</w:t>
      </w:r>
      <w:r w:rsidR="009C03CE">
        <w:t xml:space="preserve"> </w:t>
      </w:r>
      <w:r w:rsidR="008234BE">
        <w:t>% (sedmi procentních bodů)</w:t>
      </w:r>
      <w:r w:rsidR="009032D7">
        <w:t xml:space="preserve"> z uvedených 70 %</w:t>
      </w:r>
      <w:r w:rsidR="00164E16">
        <w:t xml:space="preserve"> podle tohoto písm. c)</w:t>
      </w:r>
      <w:r>
        <w:t>.</w:t>
      </w:r>
    </w:p>
    <w:p w14:paraId="4EE4049B" w14:textId="5C94E5EE" w:rsidR="00603060" w:rsidRDefault="00603060" w:rsidP="00207ADC">
      <w:pPr>
        <w:pStyle w:val="Odstavec11"/>
        <w:numPr>
          <w:ilvl w:val="0"/>
          <w:numId w:val="0"/>
        </w:numPr>
        <w:ind w:left="993"/>
      </w:pPr>
      <w:r>
        <w:t>Předání a převzetí jednotlivých Dílčí části díla</w:t>
      </w:r>
      <w:r w:rsidR="00F6540B">
        <w:t>, a stejně tak i jednotlivých lokalit</w:t>
      </w:r>
      <w:r w:rsidR="00D31326">
        <w:t xml:space="preserve"> (v Dílčí části díla 3)</w:t>
      </w:r>
      <w:r w:rsidR="00F6540B">
        <w:t>,</w:t>
      </w:r>
      <w:r>
        <w:t xml:space="preserve"> se provádí prostřednictvím Akceptačního protokolu.</w:t>
      </w:r>
    </w:p>
    <w:p w14:paraId="1AB0E7DA" w14:textId="6ACE2BDE" w:rsidR="0035321A" w:rsidRDefault="00DB4105" w:rsidP="00433FDC">
      <w:pPr>
        <w:pStyle w:val="Odstavec11"/>
        <w:ind w:left="709" w:hanging="567"/>
      </w:pPr>
      <w:r>
        <w:t xml:space="preserve">Dnem zdanitelného plnění je den podpisu Akceptačního protokolu Objednatelem s uvedením výroku „převzato“. Objednatel je povinen převzít pouze bezvadné </w:t>
      </w:r>
      <w:r w:rsidR="0035677E">
        <w:t xml:space="preserve">Dílčí části díla a/nebo </w:t>
      </w:r>
      <w:r>
        <w:t>Dílo, není-li dále v této Smlouvě uvedeno jinak</w:t>
      </w:r>
      <w:r w:rsidR="007E014D">
        <w:t xml:space="preserve">. </w:t>
      </w:r>
      <w:r w:rsidR="0035321A">
        <w:t xml:space="preserve">Veškeré platby dle </w:t>
      </w:r>
      <w:r w:rsidR="002C070D">
        <w:t>S</w:t>
      </w:r>
      <w:r w:rsidR="0035321A">
        <w:t xml:space="preserve">mlouvy budou prováděny </w:t>
      </w:r>
      <w:r w:rsidR="0035321A">
        <w:lastRenderedPageBreak/>
        <w:t xml:space="preserve">bezhotovostně na účet </w:t>
      </w:r>
      <w:r w:rsidR="00D537ED">
        <w:t>Dodavatel</w:t>
      </w:r>
      <w:r w:rsidR="00EE3A5D">
        <w:t>e</w:t>
      </w:r>
      <w:r w:rsidR="0035321A">
        <w:t xml:space="preserve"> používaný pro jeho ekonomickou činnost</w:t>
      </w:r>
      <w:r w:rsidR="00171AD0">
        <w:t>, který je</w:t>
      </w:r>
      <w:r w:rsidR="0035321A">
        <w:t xml:space="preserve"> uvedený v</w:t>
      </w:r>
      <w:r w:rsidR="002C070D">
        <w:t>e</w:t>
      </w:r>
      <w:r w:rsidR="0035321A">
        <w:t xml:space="preserve"> </w:t>
      </w:r>
      <w:r w:rsidR="002C070D">
        <w:t>S</w:t>
      </w:r>
      <w:r w:rsidR="0035321A">
        <w:t xml:space="preserve">mlouvě, přičemž </w:t>
      </w:r>
      <w:r w:rsidR="00D537ED">
        <w:t>Dodavatel</w:t>
      </w:r>
      <w:r w:rsidR="0035321A">
        <w:t xml:space="preserve"> prohlašuje, že jím uvedený bankovní účet splňuje náležitosti platné legislativy a bude po celou dobu platnosti </w:t>
      </w:r>
      <w:r w:rsidR="002C070D">
        <w:t>S</w:t>
      </w:r>
      <w:r w:rsidR="0035321A">
        <w:t xml:space="preserve">mlouvy uveden v souladu s právními předpisy na úseku daní, zejména v souladu se </w:t>
      </w:r>
      <w:r w:rsidR="00841397">
        <w:t>Z</w:t>
      </w:r>
      <w:r w:rsidR="0035321A">
        <w:t xml:space="preserve">ákonem o DPH, tj. zejména bude číslo bankovního účtu </w:t>
      </w:r>
      <w:r w:rsidR="00D537ED">
        <w:t>Dodavatel</w:t>
      </w:r>
      <w:r w:rsidR="00311518">
        <w:t>e</w:t>
      </w:r>
      <w:r w:rsidR="0035321A">
        <w:t xml:space="preserve"> uvedeného ve </w:t>
      </w:r>
      <w:r w:rsidR="002C070D">
        <w:t>S</w:t>
      </w:r>
      <w:r w:rsidR="0035321A">
        <w:t>mlouvě zveřejněno způsobem umožňujícím dálkový přístup. V</w:t>
      </w:r>
      <w:r w:rsidR="007B53C2">
        <w:t> </w:t>
      </w:r>
      <w:r w:rsidR="0035321A">
        <w:t xml:space="preserve">případě, že se vyskytnou důvodné pochybnosti </w:t>
      </w:r>
      <w:r w:rsidR="00311518">
        <w:t xml:space="preserve">objednatele </w:t>
      </w:r>
      <w:r w:rsidR="0035321A">
        <w:t xml:space="preserve">o dodržování pravidel na úseku daňových předpisů </w:t>
      </w:r>
      <w:r w:rsidR="00D537ED">
        <w:t>Dodavatel</w:t>
      </w:r>
      <w:r w:rsidR="00311518">
        <w:t xml:space="preserve">em </w:t>
      </w:r>
      <w:r w:rsidR="0035321A">
        <w:t xml:space="preserve">(zejména v případě, že </w:t>
      </w:r>
      <w:r w:rsidR="00D537ED">
        <w:t>Dodavatel</w:t>
      </w:r>
      <w:r w:rsidR="0035321A">
        <w:t xml:space="preserve"> bude označen za nespolehlivého plátce; v případě, že bankovní účet </w:t>
      </w:r>
      <w:r w:rsidR="00D537ED">
        <w:t>Dodavatel</w:t>
      </w:r>
      <w:r w:rsidR="00311518">
        <w:t>e</w:t>
      </w:r>
      <w:r w:rsidR="0035321A">
        <w:t xml:space="preserve"> uvedený v záhlaví této </w:t>
      </w:r>
      <w:r w:rsidR="003C321B">
        <w:t>S</w:t>
      </w:r>
      <w:r w:rsidR="0035321A">
        <w:t xml:space="preserve">mlouvy nebude odpovídat údajům zveřejněným způsobem umožňujícím dálkový přístup dle </w:t>
      </w:r>
      <w:r w:rsidR="00841397">
        <w:t>Z</w:t>
      </w:r>
      <w:r w:rsidR="0035321A">
        <w:t>ákona o</w:t>
      </w:r>
      <w:r w:rsidR="00BA7F6E">
        <w:t> </w:t>
      </w:r>
      <w:r w:rsidR="0035321A">
        <w:t xml:space="preserve">DPH, atp.), je </w:t>
      </w:r>
      <w:r w:rsidR="00461445">
        <w:t>O</w:t>
      </w:r>
      <w:r w:rsidR="00311518">
        <w:t>bjednatel</w:t>
      </w:r>
      <w:r w:rsidR="0035321A">
        <w:t xml:space="preserve"> oprávněn pozastavit platbu </w:t>
      </w:r>
      <w:r w:rsidR="00D537ED">
        <w:t>Dodavatel</w:t>
      </w:r>
      <w:r w:rsidR="00311518">
        <w:t>i</w:t>
      </w:r>
      <w:r w:rsidR="0035321A">
        <w:t xml:space="preserve"> do doby učinění nápravy, přičemž pozastavení platby </w:t>
      </w:r>
      <w:r w:rsidR="00D537ED">
        <w:t>Dodavatel</w:t>
      </w:r>
      <w:r w:rsidR="00074BAA">
        <w:t xml:space="preserve">i </w:t>
      </w:r>
      <w:r w:rsidR="0035321A">
        <w:t xml:space="preserve">oznámí a </w:t>
      </w:r>
      <w:r w:rsidR="00311518">
        <w:t>objednatel</w:t>
      </w:r>
      <w:r w:rsidR="0035321A">
        <w:t xml:space="preserve"> v pozici ručitele za odvedení </w:t>
      </w:r>
      <w:r w:rsidR="003C321B">
        <w:t>DPH</w:t>
      </w:r>
      <w:r w:rsidR="0035321A">
        <w:t xml:space="preserve"> bude postupovat způsobem uvedeným v</w:t>
      </w:r>
      <w:r w:rsidR="004660A7">
        <w:t xml:space="preserve"> odst. </w:t>
      </w:r>
      <w:r w:rsidR="008D1A8B">
        <w:t>5.15</w:t>
      </w:r>
      <w:r w:rsidR="00192F00">
        <w:t xml:space="preserve"> </w:t>
      </w:r>
      <w:r w:rsidR="002C070D">
        <w:t>S</w:t>
      </w:r>
      <w:r w:rsidR="0035321A">
        <w:t xml:space="preserve">mlouvy. V případě pozastavení platby </w:t>
      </w:r>
      <w:r w:rsidR="002C070D">
        <w:t>O</w:t>
      </w:r>
      <w:r w:rsidR="00311518">
        <w:t>bjednatel</w:t>
      </w:r>
      <w:r w:rsidR="00074BAA">
        <w:t>e</w:t>
      </w:r>
      <w:r w:rsidR="0035321A">
        <w:t xml:space="preserve">m </w:t>
      </w:r>
      <w:r w:rsidR="00D537ED">
        <w:t>Dodavatel</w:t>
      </w:r>
      <w:r w:rsidR="00074BAA">
        <w:t xml:space="preserve">i </w:t>
      </w:r>
      <w:r w:rsidR="0035321A">
        <w:t xml:space="preserve">z výše uvedených důvodů není </w:t>
      </w:r>
      <w:r w:rsidR="00841397">
        <w:t>O</w:t>
      </w:r>
      <w:r w:rsidR="00311518">
        <w:t>bjednatel</w:t>
      </w:r>
      <w:r w:rsidR="0035321A">
        <w:t xml:space="preserve"> v</w:t>
      </w:r>
      <w:r w:rsidR="00425B7D">
        <w:t> </w:t>
      </w:r>
      <w:r w:rsidR="0035321A">
        <w:t>prodlení s platbou a</w:t>
      </w:r>
      <w:r w:rsidR="00133250">
        <w:t> </w:t>
      </w:r>
      <w:r w:rsidR="00D537ED">
        <w:t>Dodavatel</w:t>
      </w:r>
      <w:r w:rsidR="0035321A">
        <w:t xml:space="preserve"> nemá nárok uplatňovat vůči </w:t>
      </w:r>
      <w:r w:rsidR="002C070D">
        <w:t>O</w:t>
      </w:r>
      <w:r w:rsidR="00311518">
        <w:t>bjednatel</w:t>
      </w:r>
      <w:r w:rsidR="00074BAA">
        <w:t xml:space="preserve">i </w:t>
      </w:r>
      <w:r w:rsidR="0035321A">
        <w:t>jakékoli sankce z</w:t>
      </w:r>
      <w:r w:rsidR="00425B7D">
        <w:t> </w:t>
      </w:r>
      <w:r w:rsidR="0035321A">
        <w:t xml:space="preserve">důvodu neprovedení platby </w:t>
      </w:r>
      <w:r w:rsidR="003C321B">
        <w:t>O</w:t>
      </w:r>
      <w:r w:rsidR="00311518">
        <w:t>bjednatel</w:t>
      </w:r>
      <w:r w:rsidR="00074BAA">
        <w:t>i</w:t>
      </w:r>
      <w:r w:rsidR="0035321A">
        <w:t>, ani nárok na náhradu újmy.</w:t>
      </w:r>
    </w:p>
    <w:p w14:paraId="0FBB4D92" w14:textId="3F1D6926" w:rsidR="0035321A" w:rsidRPr="00590BE8" w:rsidRDefault="0035321A" w:rsidP="00433FDC">
      <w:pPr>
        <w:pStyle w:val="Odstavec11"/>
        <w:ind w:left="709" w:hanging="567"/>
      </w:pPr>
      <w:r>
        <w:t>Faktura</w:t>
      </w:r>
      <w:r w:rsidR="003C321B">
        <w:t xml:space="preserve"> vystavená po</w:t>
      </w:r>
      <w:r>
        <w:t xml:space="preserve">dle </w:t>
      </w:r>
      <w:r w:rsidR="002C070D">
        <w:t>S</w:t>
      </w:r>
      <w:r>
        <w:t xml:space="preserve">mlouvy </w:t>
      </w:r>
      <w:r w:rsidR="002C070D">
        <w:t>má</w:t>
      </w:r>
      <w:r>
        <w:t xml:space="preserve"> splatnost </w:t>
      </w:r>
      <w:r w:rsidR="002C070D">
        <w:t>třicet (</w:t>
      </w:r>
      <w:r>
        <w:t>30</w:t>
      </w:r>
      <w:r w:rsidR="002C070D">
        <w:t>)</w:t>
      </w:r>
      <w:r>
        <w:t xml:space="preserve"> dní ode dne prokazatelného doručení </w:t>
      </w:r>
      <w:r w:rsidR="00C3759B">
        <w:t>F</w:t>
      </w:r>
      <w:r>
        <w:t xml:space="preserve">aktury </w:t>
      </w:r>
      <w:r w:rsidR="002C070D">
        <w:t>O</w:t>
      </w:r>
      <w:r w:rsidR="00311518">
        <w:t>bjednatel</w:t>
      </w:r>
      <w:r w:rsidR="00074BAA">
        <w:t>i</w:t>
      </w:r>
      <w:r>
        <w:t>. Faktura bude obsahovat náležitosti daňového a účetního dokladu dle platné</w:t>
      </w:r>
      <w:r w:rsidR="003C321B">
        <w:t xml:space="preserve"> a účinné </w:t>
      </w:r>
      <w:r>
        <w:t xml:space="preserve">legislativy, číslo </w:t>
      </w:r>
      <w:r w:rsidR="003C321B">
        <w:t>O</w:t>
      </w:r>
      <w:r>
        <w:t xml:space="preserve">bjednávky, ke které se bude vztahovat, a další náležitosti dle této </w:t>
      </w:r>
      <w:r w:rsidR="00841397">
        <w:t>S</w:t>
      </w:r>
      <w:r>
        <w:t xml:space="preserve">mlouvy, včetně požadovaných příloh. Faktura vystavená </w:t>
      </w:r>
      <w:r w:rsidR="00D537ED">
        <w:t>Dodavatel</w:t>
      </w:r>
      <w:r w:rsidR="002C070D">
        <w:t>em</w:t>
      </w:r>
      <w:r>
        <w:t xml:space="preserve"> dle této </w:t>
      </w:r>
      <w:r w:rsidR="00841397">
        <w:t>S</w:t>
      </w:r>
      <w:r>
        <w:t xml:space="preserve">mlouvy bude též </w:t>
      </w:r>
      <w:r w:rsidRPr="00590BE8">
        <w:t xml:space="preserve">obsahovat číslo účtu </w:t>
      </w:r>
      <w:r w:rsidR="00D537ED">
        <w:t>Dodavatel</w:t>
      </w:r>
      <w:r w:rsidR="00074BAA" w:rsidRPr="00590BE8">
        <w:t>e</w:t>
      </w:r>
      <w:r w:rsidRPr="00590BE8">
        <w:t xml:space="preserve">. </w:t>
      </w:r>
    </w:p>
    <w:p w14:paraId="1F9B966F" w14:textId="1E771156" w:rsidR="0035321A" w:rsidRDefault="0035321A" w:rsidP="00433FDC">
      <w:pPr>
        <w:pStyle w:val="Odstavec11"/>
        <w:ind w:left="709" w:hanging="567"/>
      </w:pPr>
      <w:r>
        <w:t xml:space="preserve">Závazek úhrady </w:t>
      </w:r>
      <w:r w:rsidR="00C3759B">
        <w:t>F</w:t>
      </w:r>
      <w:r>
        <w:t xml:space="preserve">aktury </w:t>
      </w:r>
      <w:r w:rsidR="00841397">
        <w:t>O</w:t>
      </w:r>
      <w:r w:rsidR="00311518">
        <w:t>bjednatel</w:t>
      </w:r>
      <w:r w:rsidR="00074BAA">
        <w:t>e</w:t>
      </w:r>
      <w:r>
        <w:t xml:space="preserve">m se považuje za splněný dnem odepsání fakturované částky z účtu </w:t>
      </w:r>
      <w:r w:rsidR="00841397">
        <w:t>O</w:t>
      </w:r>
      <w:r w:rsidR="00311518">
        <w:t>bjednatel</w:t>
      </w:r>
      <w:r w:rsidR="00074BAA">
        <w:t>e</w:t>
      </w:r>
      <w:r>
        <w:t xml:space="preserve"> ve prospěch účtu </w:t>
      </w:r>
      <w:r w:rsidR="00D537ED">
        <w:t>Dodavatel</w:t>
      </w:r>
      <w:r w:rsidR="00074BAA">
        <w:t>e</w:t>
      </w:r>
      <w:r>
        <w:t xml:space="preserve"> uvedeného shodně v záhlaví </w:t>
      </w:r>
      <w:r w:rsidR="002C070D">
        <w:t>S</w:t>
      </w:r>
      <w:r>
        <w:t xml:space="preserve">mlouvy a na faktuře </w:t>
      </w:r>
      <w:r w:rsidR="00D537ED">
        <w:t>Dodavatel</w:t>
      </w:r>
      <w:r w:rsidR="00074BAA">
        <w:t>e</w:t>
      </w:r>
      <w:r>
        <w:t>m vystavené.</w:t>
      </w:r>
    </w:p>
    <w:p w14:paraId="2EE6E33D" w14:textId="56962B9F" w:rsidR="0035321A" w:rsidRDefault="0035321A" w:rsidP="00433FDC">
      <w:pPr>
        <w:pStyle w:val="Odstavec11"/>
        <w:ind w:left="709" w:hanging="567"/>
      </w:pPr>
      <w:r>
        <w:t xml:space="preserve">V případě, bude-li </w:t>
      </w:r>
      <w:r w:rsidR="00C3759B">
        <w:t>F</w:t>
      </w:r>
      <w:r>
        <w:t>aktura obsahovat chybné či neúplné údaje či bude jinak vadná nebo nebude obsahovat veškeré údaje vyžadované závaznými právními předpisy České republiky a</w:t>
      </w:r>
      <w:r w:rsidR="00A85B17">
        <w:t> </w:t>
      </w:r>
      <w:r>
        <w:t xml:space="preserve">náležitosti a údaje v souladu se smlouvou nebo v ní budou uvedeny nesprávné údaje, údaje neodpovídající závazným právním předpisům České republiky nebo bude požadována úhrada faktury způsobem, kdy se </w:t>
      </w:r>
      <w:r w:rsidR="002C070D">
        <w:t>O</w:t>
      </w:r>
      <w:r w:rsidR="00311518">
        <w:t>bjednatel</w:t>
      </w:r>
      <w:r>
        <w:t xml:space="preserve"> stane či může stát ručitelem za odvod </w:t>
      </w:r>
      <w:r w:rsidR="00A5046C">
        <w:t>DPH</w:t>
      </w:r>
      <w:r>
        <w:t xml:space="preserve"> </w:t>
      </w:r>
      <w:r w:rsidR="00D537ED">
        <w:t>Dodavatel</w:t>
      </w:r>
      <w:r w:rsidR="00074BAA">
        <w:t>em</w:t>
      </w:r>
      <w:r>
        <w:t xml:space="preserve">, je </w:t>
      </w:r>
      <w:r w:rsidR="002C070D">
        <w:t>O</w:t>
      </w:r>
      <w:r w:rsidR="00311518">
        <w:t>bjednatel</w:t>
      </w:r>
      <w:r>
        <w:t xml:space="preserve"> oprávněn vrátit fakturu </w:t>
      </w:r>
      <w:r w:rsidR="00D537ED">
        <w:t>Dodavatel</w:t>
      </w:r>
      <w:r w:rsidR="00074BAA">
        <w:t>i</w:t>
      </w:r>
      <w:r>
        <w:t xml:space="preserve"> bez zaplacení. </w:t>
      </w:r>
      <w:r w:rsidR="00D537ED">
        <w:t>Dodavatel</w:t>
      </w:r>
      <w:r>
        <w:t xml:space="preserve"> je povinen vystavit novou opravenou fakturu s novým datem splatnosti a doručit ji </w:t>
      </w:r>
      <w:r w:rsidR="002C070D">
        <w:t>O</w:t>
      </w:r>
      <w:r w:rsidR="00311518">
        <w:t>bjednatel</w:t>
      </w:r>
      <w:r w:rsidR="00074BAA">
        <w:t>i</w:t>
      </w:r>
      <w:r>
        <w:t xml:space="preserve">. V tomto případě od učinění výzvy </w:t>
      </w:r>
      <w:r w:rsidR="00DF2DC8">
        <w:t>O</w:t>
      </w:r>
      <w:r w:rsidR="00311518">
        <w:t>bjednatel</w:t>
      </w:r>
      <w:r w:rsidR="00074BAA">
        <w:t>e</w:t>
      </w:r>
      <w:r>
        <w:t xml:space="preserve"> k předložení bezvadné faktury </w:t>
      </w:r>
      <w:r w:rsidR="00D537ED">
        <w:t>Dodavatel</w:t>
      </w:r>
      <w:r w:rsidR="00074BAA">
        <w:t>e</w:t>
      </w:r>
      <w:r>
        <w:t xml:space="preserve">m </w:t>
      </w:r>
      <w:r w:rsidR="002C070D">
        <w:t>O</w:t>
      </w:r>
      <w:r w:rsidR="00311518">
        <w:t>bjednatel</w:t>
      </w:r>
      <w:r w:rsidR="00074BAA">
        <w:t>i</w:t>
      </w:r>
      <w:r>
        <w:t xml:space="preserve"> dle první věty tohoto </w:t>
      </w:r>
      <w:r w:rsidR="002C070D">
        <w:t xml:space="preserve">odstavce </w:t>
      </w:r>
      <w:r>
        <w:t xml:space="preserve">do doby doručení bezvadné faktury </w:t>
      </w:r>
      <w:r w:rsidR="00D537ED">
        <w:t>Dodavatel</w:t>
      </w:r>
      <w:r w:rsidR="00B605D6">
        <w:t>e</w:t>
      </w:r>
      <w:r>
        <w:t xml:space="preserve">m </w:t>
      </w:r>
      <w:r w:rsidR="002C070D">
        <w:t>O</w:t>
      </w:r>
      <w:r w:rsidR="00311518">
        <w:t>bjednatel</w:t>
      </w:r>
      <w:r w:rsidR="00B605D6">
        <w:t>i</w:t>
      </w:r>
      <w:r>
        <w:t xml:space="preserve"> na fakturační adresu </w:t>
      </w:r>
      <w:r w:rsidR="002C070D">
        <w:t>O</w:t>
      </w:r>
      <w:r w:rsidR="00311518">
        <w:t>bjednatel</w:t>
      </w:r>
      <w:r w:rsidR="00074BAA">
        <w:t>e</w:t>
      </w:r>
      <w:r>
        <w:t xml:space="preserve"> nemá </w:t>
      </w:r>
      <w:r w:rsidR="00D537ED">
        <w:t>Dodavatel</w:t>
      </w:r>
      <w:r>
        <w:t xml:space="preserve"> nárok na zaplacení fakturované částky, úrok z</w:t>
      </w:r>
      <w:r w:rsidR="00114F3E">
        <w:t> </w:t>
      </w:r>
      <w:r>
        <w:t xml:space="preserve">prodlení ani jakoukoliv jinou sankci a </w:t>
      </w:r>
      <w:r w:rsidR="002C070D">
        <w:t>O</w:t>
      </w:r>
      <w:r w:rsidR="00311518">
        <w:t>bjednatel</w:t>
      </w:r>
      <w:r>
        <w:t xml:space="preserve"> není v prodlení se zaplacením fakturované částky. </w:t>
      </w:r>
      <w:r w:rsidR="00074BAA">
        <w:t xml:space="preserve">Doba </w:t>
      </w:r>
      <w:r>
        <w:t xml:space="preserve">splatnosti v délce </w:t>
      </w:r>
      <w:r w:rsidR="002C070D">
        <w:t>třiceti (</w:t>
      </w:r>
      <w:r>
        <w:t>30</w:t>
      </w:r>
      <w:r w:rsidR="002C070D">
        <w:t>)</w:t>
      </w:r>
      <w:r>
        <w:t xml:space="preserve"> dnů počíná běžet znovu až ode dne doručení bezvadné faktury </w:t>
      </w:r>
      <w:r w:rsidR="002C070D">
        <w:t>O</w:t>
      </w:r>
      <w:r w:rsidR="00311518">
        <w:t>bjednatel</w:t>
      </w:r>
      <w:r w:rsidR="00B605D6">
        <w:t>i</w:t>
      </w:r>
      <w:r>
        <w:t xml:space="preserve"> na fakturační adresu </w:t>
      </w:r>
      <w:r w:rsidR="00A5046C">
        <w:t>O</w:t>
      </w:r>
      <w:r w:rsidR="00311518">
        <w:t>bjednatel</w:t>
      </w:r>
      <w:r w:rsidR="00074BAA">
        <w:t>e</w:t>
      </w:r>
      <w:r>
        <w:t>.</w:t>
      </w:r>
    </w:p>
    <w:p w14:paraId="6AA85680" w14:textId="51784AC3" w:rsidR="00D35D64" w:rsidRDefault="00D35D64" w:rsidP="00433FDC">
      <w:pPr>
        <w:pStyle w:val="Odstavec11"/>
        <w:ind w:left="709" w:hanging="567"/>
      </w:pPr>
      <w:r>
        <w:t xml:space="preserve">Fakturu dle </w:t>
      </w:r>
      <w:r w:rsidR="002C070D">
        <w:t>S</w:t>
      </w:r>
      <w:r>
        <w:t xml:space="preserve">mlouvy </w:t>
      </w:r>
      <w:r w:rsidR="00D537ED">
        <w:t>Dodavatel</w:t>
      </w:r>
      <w:r>
        <w:t xml:space="preserve"> vystaví v písemné listinné podobě nebo v elektronické verzi, přičemž v případě elektronické </w:t>
      </w:r>
      <w:r w:rsidR="00C3759B">
        <w:t>F</w:t>
      </w:r>
      <w:r>
        <w:t xml:space="preserve">aktury bude mezi </w:t>
      </w:r>
      <w:r w:rsidR="004660A7">
        <w:t xml:space="preserve">smluvními </w:t>
      </w:r>
      <w:r>
        <w:t>stranami uzavřena dohoda o</w:t>
      </w:r>
      <w:r w:rsidR="00E73736">
        <w:t> </w:t>
      </w:r>
      <w:r>
        <w:t>elektronické fakturaci.</w:t>
      </w:r>
    </w:p>
    <w:p w14:paraId="570B674E" w14:textId="7DA68BCB" w:rsidR="00D35D64" w:rsidRDefault="00D537ED" w:rsidP="00E946E1">
      <w:pPr>
        <w:pStyle w:val="Odstavec11"/>
        <w:ind w:left="709" w:hanging="567"/>
      </w:pPr>
      <w:bookmarkStart w:id="5" w:name="_Ref507071066"/>
      <w:r>
        <w:t>Dodavatel</w:t>
      </w:r>
      <w:r w:rsidR="00D35D64">
        <w:t xml:space="preserve"> splní svou povinnost vystavit a do</w:t>
      </w:r>
      <w:r w:rsidR="00E946E1">
        <w:t xml:space="preserve">ručit </w:t>
      </w:r>
      <w:r w:rsidR="00C3759B">
        <w:t>F</w:t>
      </w:r>
      <w:r w:rsidR="00841397">
        <w:t>akturu</w:t>
      </w:r>
      <w:r w:rsidR="00E946E1">
        <w:t xml:space="preserve"> </w:t>
      </w:r>
      <w:r w:rsidR="00A5046C">
        <w:t>O</w:t>
      </w:r>
      <w:r w:rsidR="00E946E1">
        <w:t xml:space="preserve">bjednateli </w:t>
      </w:r>
      <w:r w:rsidR="00D35D64">
        <w:t xml:space="preserve">v listinné podobě doručením </w:t>
      </w:r>
      <w:r w:rsidR="00C3759B">
        <w:t>F</w:t>
      </w:r>
      <w:r w:rsidR="00D35D64">
        <w:t xml:space="preserve">aktury v listinné podobě </w:t>
      </w:r>
      <w:r w:rsidR="00A5046C">
        <w:t>O</w:t>
      </w:r>
      <w:r w:rsidR="00D35D64">
        <w:t xml:space="preserve">bjednateli na </w:t>
      </w:r>
      <w:r w:rsidR="00A5046C">
        <w:t>O</w:t>
      </w:r>
      <w:r w:rsidR="00D35D64">
        <w:t>bjednatelem písemně stanovenou fakturační adresu</w:t>
      </w:r>
      <w:r w:rsidR="004E7FEC">
        <w:t>.</w:t>
      </w:r>
      <w:r w:rsidR="00D35D64">
        <w:t xml:space="preserve"> </w:t>
      </w:r>
      <w:r w:rsidR="004E7FEC">
        <w:t>V</w:t>
      </w:r>
      <w:r w:rsidR="00D35D64">
        <w:t xml:space="preserve"> </w:t>
      </w:r>
      <w:r w:rsidR="004E7FEC">
        <w:t xml:space="preserve">okamžiku </w:t>
      </w:r>
      <w:r w:rsidR="00D35D64">
        <w:t xml:space="preserve">uzavření této </w:t>
      </w:r>
      <w:r w:rsidR="00A5046C">
        <w:t>S</w:t>
      </w:r>
      <w:r w:rsidR="00D35D64">
        <w:t xml:space="preserve">mlouvy stanovil </w:t>
      </w:r>
      <w:r w:rsidR="00A5046C">
        <w:t>O</w:t>
      </w:r>
      <w:r w:rsidR="00D35D64">
        <w:t>bjednatel tuto fakturační adresu: ČEPRO, a.s., FÚ, Odbor účtárny, Hněvice 62, 411 08 Štětí</w:t>
      </w:r>
      <w:bookmarkEnd w:id="5"/>
      <w:r w:rsidR="00644042">
        <w:t>.</w:t>
      </w:r>
    </w:p>
    <w:p w14:paraId="6B87105F" w14:textId="7645B4D5" w:rsidR="00D35D64" w:rsidRDefault="00D35D64" w:rsidP="00E946E1">
      <w:pPr>
        <w:pStyle w:val="Odstavec11"/>
        <w:ind w:left="709" w:hanging="567"/>
      </w:pPr>
      <w:r>
        <w:t xml:space="preserve">Smluvní strany se dohodly, že oznámení nebo změny adres </w:t>
      </w:r>
      <w:r w:rsidR="004E7FEC">
        <w:t xml:space="preserve">uvedených v odst. </w:t>
      </w:r>
      <w:r w:rsidR="009B1DD3">
        <w:t xml:space="preserve">5.12 </w:t>
      </w:r>
      <w:r w:rsidR="00B45B9F">
        <w:t>S</w:t>
      </w:r>
      <w:r w:rsidR="004E7FEC">
        <w:t>mlouvy</w:t>
      </w:r>
      <w:r>
        <w:t xml:space="preserve"> provedou písemným oznámením podepsaným osobami oprávněnými k uzavření nebo změnám </w:t>
      </w:r>
      <w:r w:rsidR="00B45B9F">
        <w:t>S</w:t>
      </w:r>
      <w:r>
        <w:t>mlouvy doručeným druhé smluvní straně na adresu uv</w:t>
      </w:r>
      <w:r w:rsidR="00E946E1">
        <w:t xml:space="preserve">edenou v záhlaví </w:t>
      </w:r>
      <w:r w:rsidR="00B45B9F">
        <w:t>S</w:t>
      </w:r>
      <w:r w:rsidR="00E946E1">
        <w:t>mlouvy s </w:t>
      </w:r>
      <w:r>
        <w:t xml:space="preserve">dostatečným předstihem.  </w:t>
      </w:r>
    </w:p>
    <w:p w14:paraId="378C0213" w14:textId="3DDFF149" w:rsidR="00D35D64" w:rsidRDefault="00D35D64" w:rsidP="00E946E1">
      <w:pPr>
        <w:pStyle w:val="Odstavec11"/>
        <w:ind w:left="709" w:hanging="567"/>
      </w:pPr>
      <w:r>
        <w:t xml:space="preserve">V případě prodlení </w:t>
      </w:r>
      <w:r w:rsidR="00A5046C">
        <w:t>O</w:t>
      </w:r>
      <w:r>
        <w:t xml:space="preserve">bjednatele s platbou uhradí </w:t>
      </w:r>
      <w:r w:rsidR="00F2477A">
        <w:t>O</w:t>
      </w:r>
      <w:r>
        <w:t>bjednatel</w:t>
      </w:r>
      <w:r w:rsidR="00E946E1">
        <w:t xml:space="preserve"> </w:t>
      </w:r>
      <w:r w:rsidR="00D537ED">
        <w:t>Dodavatel</w:t>
      </w:r>
      <w:r w:rsidR="00E946E1">
        <w:t>i dlužnou částku a </w:t>
      </w:r>
      <w:r>
        <w:t>dále úrok z prodlení ve výši stanovené nařízením vlády č. 351/2013 Sb., v platném znění.</w:t>
      </w:r>
    </w:p>
    <w:p w14:paraId="11386C98" w14:textId="69CD0437" w:rsidR="00D35D64" w:rsidRDefault="00D35D64" w:rsidP="00E946E1">
      <w:pPr>
        <w:pStyle w:val="Odstavec11"/>
        <w:ind w:left="709" w:hanging="567"/>
      </w:pPr>
      <w:bookmarkStart w:id="6" w:name="_Ref532887601"/>
      <w:r>
        <w:t xml:space="preserve">Smluvní strany sjednávají, že v případech, kdy </w:t>
      </w:r>
      <w:r w:rsidR="00F2477A">
        <w:t>O</w:t>
      </w:r>
      <w:r>
        <w:t xml:space="preserve">bjednatel je, nebo může být ručitelem za odvedení </w:t>
      </w:r>
      <w:r w:rsidR="00A5046C">
        <w:t>DPH</w:t>
      </w:r>
      <w:r>
        <w:t xml:space="preserve"> </w:t>
      </w:r>
      <w:r w:rsidR="00D537ED">
        <w:t>Dodavatel</w:t>
      </w:r>
      <w:r>
        <w:t xml:space="preserve">em z příslušného plnění, nebo pokud se jím </w:t>
      </w:r>
      <w:r w:rsidR="00A5046C">
        <w:t>O</w:t>
      </w:r>
      <w:r>
        <w:t xml:space="preserve">bjednatel stane nebo může stát v důsledku změny zákonné úpravy, je </w:t>
      </w:r>
      <w:r w:rsidR="00A5046C">
        <w:t>O</w:t>
      </w:r>
      <w:r>
        <w:t xml:space="preserve">bjednatel oprávněn uhradit na účet </w:t>
      </w:r>
      <w:r w:rsidR="00D537ED">
        <w:t>Dodavatel</w:t>
      </w:r>
      <w:r>
        <w:t xml:space="preserve">e uvedený ve </w:t>
      </w:r>
      <w:r w:rsidR="00C3759B">
        <w:t xml:space="preserve">Smlouvě </w:t>
      </w:r>
      <w:r>
        <w:t>pouze fakturovanou částku za dodané plnění bez daně z</w:t>
      </w:r>
      <w:r w:rsidR="00194B6E">
        <w:t> </w:t>
      </w:r>
      <w:r>
        <w:t xml:space="preserve">přidané hodnoty dle další věty. Částku odpovídající dani z přidané hodnoty ve výši uvedené </w:t>
      </w:r>
      <w:r>
        <w:lastRenderedPageBreak/>
        <w:t xml:space="preserve">na </w:t>
      </w:r>
      <w:r w:rsidR="00C3759B">
        <w:t>F</w:t>
      </w:r>
      <w:r>
        <w:t xml:space="preserve">aktuře, případně ve výši v souladu s platnými předpisy, je-li tato vyšší, je </w:t>
      </w:r>
      <w:r w:rsidR="00A5046C">
        <w:t>O</w:t>
      </w:r>
      <w:r>
        <w:t>bjednatel v</w:t>
      </w:r>
      <w:r w:rsidR="00194B6E">
        <w:t> </w:t>
      </w:r>
      <w:r>
        <w:t xml:space="preserve">takovém případě oprávněn místo </w:t>
      </w:r>
      <w:r w:rsidR="00D537ED">
        <w:t>Dodavatel</w:t>
      </w:r>
      <w:r>
        <w:t xml:space="preserve">e jako </w:t>
      </w:r>
      <w:r w:rsidR="00D537ED">
        <w:t>Dodavatel</w:t>
      </w:r>
      <w:r>
        <w:t>i zdanitelného plnění uhradit v</w:t>
      </w:r>
      <w:r w:rsidR="00194B6E">
        <w:t> </w:t>
      </w:r>
      <w:r>
        <w:t xml:space="preserve">souladu s příslušnými ustanoveními zákona o DPH (tj. zejména dle ustanovení §§ 109, 109a, event. dalších) přímo na příslušný účet správce daně </w:t>
      </w:r>
      <w:r w:rsidR="00D537ED">
        <w:t>Dodavatel</w:t>
      </w:r>
      <w:r>
        <w:t xml:space="preserve">e jako </w:t>
      </w:r>
      <w:r w:rsidR="00D537ED">
        <w:t>Dodavatel</w:t>
      </w:r>
      <w:r>
        <w:t xml:space="preserve">e zdanitelného plnění s údaji potřebnými pro identifikaci platby dle příslušných ustanovení </w:t>
      </w:r>
      <w:r w:rsidR="00841397">
        <w:t>Z</w:t>
      </w:r>
      <w:r>
        <w:t xml:space="preserve">ákona o DPH. Úhradou </w:t>
      </w:r>
      <w:r w:rsidR="00A5046C">
        <w:t>DPH</w:t>
      </w:r>
      <w:r>
        <w:t xml:space="preserve"> na účet správce daně </w:t>
      </w:r>
      <w:r w:rsidR="00D537ED">
        <w:t>Dodavatel</w:t>
      </w:r>
      <w:r>
        <w:t xml:space="preserve">e tak bude splněn závazek </w:t>
      </w:r>
      <w:r w:rsidR="00C3759B">
        <w:t>O</w:t>
      </w:r>
      <w:r>
        <w:t xml:space="preserve">bjednatele vůči </w:t>
      </w:r>
      <w:r w:rsidR="00D537ED">
        <w:t>Dodavatel</w:t>
      </w:r>
      <w:r>
        <w:t xml:space="preserve">i zaplatit cenu plnění v částce uhrazené na účet správce daně </w:t>
      </w:r>
      <w:r w:rsidR="00D537ED">
        <w:t>Dodavatel</w:t>
      </w:r>
      <w:r>
        <w:t>e.</w:t>
      </w:r>
      <w:bookmarkEnd w:id="6"/>
    </w:p>
    <w:p w14:paraId="3CAAC6F4" w14:textId="084E0523" w:rsidR="00D35D64" w:rsidRDefault="00D35D64" w:rsidP="00E946E1">
      <w:pPr>
        <w:pStyle w:val="Odstavec11"/>
        <w:ind w:left="709" w:hanging="567"/>
      </w:pPr>
      <w:r>
        <w:t xml:space="preserve">O postupu </w:t>
      </w:r>
      <w:r w:rsidR="00A5046C">
        <w:t>O</w:t>
      </w:r>
      <w:r>
        <w:t xml:space="preserve">bjednatele dle </w:t>
      </w:r>
      <w:r w:rsidR="004E7FEC">
        <w:t xml:space="preserve">odst. </w:t>
      </w:r>
      <w:r w:rsidR="009B1DD3">
        <w:t>5.15</w:t>
      </w:r>
      <w:r w:rsidR="00DB4105">
        <w:t xml:space="preserve"> </w:t>
      </w:r>
      <w:r>
        <w:t xml:space="preserve">výše bude </w:t>
      </w:r>
      <w:r w:rsidR="00A5046C">
        <w:t>O</w:t>
      </w:r>
      <w:r>
        <w:t xml:space="preserve">bjednatel písemně bez zbytečného odkladu informovat </w:t>
      </w:r>
      <w:r w:rsidR="00D537ED">
        <w:t>Dodavatel</w:t>
      </w:r>
      <w:r>
        <w:t xml:space="preserve">e jako </w:t>
      </w:r>
      <w:r w:rsidR="00D537ED">
        <w:t>Dodavatel</w:t>
      </w:r>
      <w:r>
        <w:t xml:space="preserve">e zdanitelného plnění, za nějž byla </w:t>
      </w:r>
      <w:r w:rsidR="00A5046C">
        <w:t xml:space="preserve">DPH </w:t>
      </w:r>
      <w:r>
        <w:t>takto odvedena.</w:t>
      </w:r>
    </w:p>
    <w:p w14:paraId="7E9F6045" w14:textId="22EA0EFF" w:rsidR="00D35D64" w:rsidRDefault="00D35D64" w:rsidP="00E946E1">
      <w:pPr>
        <w:pStyle w:val="Odstavec11"/>
        <w:ind w:left="709" w:hanging="567"/>
      </w:pPr>
      <w:r>
        <w:t>Uhrazení závazku učiněné způsobem uvedeným v</w:t>
      </w:r>
      <w:r w:rsidR="004E7FEC">
        <w:t xml:space="preserve"> odst. </w:t>
      </w:r>
      <w:r w:rsidR="009B1DD3">
        <w:t>5.15 v</w:t>
      </w:r>
      <w:r w:rsidR="00E240E4">
        <w:t xml:space="preserve">ýše je v souladu se </w:t>
      </w:r>
      <w:r w:rsidR="00841397">
        <w:t xml:space="preserve">Zákonem </w:t>
      </w:r>
      <w:r w:rsidR="00E240E4">
        <w:t>o </w:t>
      </w:r>
      <w:r>
        <w:t xml:space="preserve">DPH a není porušením smluvních sankcí za neuhrazení finančních prostředků ze strany </w:t>
      </w:r>
      <w:r w:rsidR="00A5046C">
        <w:t>O</w:t>
      </w:r>
      <w:r>
        <w:t xml:space="preserve">bjednatele a nezakládá ani nárok </w:t>
      </w:r>
      <w:r w:rsidR="00D537ED">
        <w:t>Dodavatel</w:t>
      </w:r>
      <w:r>
        <w:t>e na náhradu škody.</w:t>
      </w:r>
    </w:p>
    <w:p w14:paraId="433D2AE8" w14:textId="77A72455" w:rsidR="00D35D64" w:rsidRPr="00796F19" w:rsidRDefault="00D35D64" w:rsidP="00E946E1">
      <w:pPr>
        <w:pStyle w:val="Odstavec11"/>
        <w:ind w:left="709" w:hanging="567"/>
      </w:pPr>
      <w:r>
        <w:t xml:space="preserve">Smluvní strany se dohodly, že </w:t>
      </w:r>
      <w:r w:rsidR="00161A13">
        <w:t>O</w:t>
      </w:r>
      <w:r>
        <w:t xml:space="preserve">bjednatel je oprávněn pozastavit úhradu faktury </w:t>
      </w:r>
      <w:r w:rsidR="00D537ED">
        <w:t>Dodavatel</w:t>
      </w:r>
      <w:r>
        <w:t xml:space="preserve">i, pokud bude na </w:t>
      </w:r>
      <w:r w:rsidR="00D537ED">
        <w:t>Dodavatel</w:t>
      </w:r>
      <w:r>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w:t>
      </w:r>
      <w:r w:rsidR="00A5046C">
        <w:t>O</w:t>
      </w:r>
      <w:r>
        <w:t xml:space="preserve">bjednatele. Bude-li insolvenční návrh odmítnut, uhradí </w:t>
      </w:r>
      <w:r w:rsidR="00A5046C">
        <w:t>O</w:t>
      </w:r>
      <w:r>
        <w:t xml:space="preserve">bjednatel fakturu do </w:t>
      </w:r>
      <w:r w:rsidR="00A5046C">
        <w:t>třicet</w:t>
      </w:r>
      <w:r w:rsidR="00B704C5">
        <w:t>i</w:t>
      </w:r>
      <w:r w:rsidR="00A5046C">
        <w:t xml:space="preserve"> (</w:t>
      </w:r>
      <w:r>
        <w:t>30</w:t>
      </w:r>
      <w:r w:rsidR="00A5046C">
        <w:t>)</w:t>
      </w:r>
      <w:r>
        <w:t xml:space="preserve"> dnů ode dne, kdy obdrží od </w:t>
      </w:r>
      <w:r w:rsidR="00D537ED">
        <w:t>Dodavatel</w:t>
      </w:r>
      <w:r>
        <w:t xml:space="preserve">e rozhodnutí o odmítnutí insolvenčního návrhu s vyznačením právní moci. V případě, že bude rozhodnuto o úpadku a/nebo o způsobu řešení úpadku, bude </w:t>
      </w:r>
      <w:r w:rsidR="00B704C5">
        <w:t>O</w:t>
      </w:r>
      <w:r>
        <w:t>bjednatel postupovat v souladu s</w:t>
      </w:r>
      <w:r w:rsidR="00161A13">
        <w:t> Insolvenčním zákonem</w:t>
      </w:r>
      <w:r>
        <w:t>.</w:t>
      </w:r>
    </w:p>
    <w:p w14:paraId="5202D19C" w14:textId="77777777" w:rsidR="00494D59" w:rsidRPr="00503E4B" w:rsidRDefault="00494D59" w:rsidP="001D65F4">
      <w:pPr>
        <w:pStyle w:val="Nadpis2"/>
      </w:pPr>
      <w:bookmarkStart w:id="7" w:name="_Ref299003641"/>
      <w:r>
        <w:t>Postup při zhotovování Díla</w:t>
      </w:r>
    </w:p>
    <w:p w14:paraId="07E405B7" w14:textId="303CC1D9" w:rsidR="00494D59" w:rsidRPr="00503E4B" w:rsidRDefault="004A3687" w:rsidP="004A2A84">
      <w:pPr>
        <w:pStyle w:val="Odstavec11"/>
        <w:ind w:left="709" w:hanging="567"/>
      </w:pPr>
      <w:r>
        <w:t>Dodavatel</w:t>
      </w:r>
      <w:r w:rsidR="00494D59" w:rsidRPr="00503E4B">
        <w:t xml:space="preserve"> bude navrhovat Objednateli způsob provedení Díla. </w:t>
      </w:r>
      <w:r>
        <w:t>Dodavatel</w:t>
      </w:r>
      <w:r w:rsidR="00494D59" w:rsidRPr="00503E4B">
        <w:t xml:space="preserve"> bude navrhovat Objednateli zejména principy fungování Díla, a to formou návrhů Prováděcích dokumentů průběžně tak, aby Objednatel měl k jejich posouzení lhůtu nejméně pěti (5) Pracovních dní. </w:t>
      </w:r>
      <w:r>
        <w:t>Dodavatel</w:t>
      </w:r>
      <w:r w:rsidR="00494D59" w:rsidRPr="00503E4B">
        <w:t xml:space="preserve"> bude předkládat návrhy Prováděcích dokumentů průběžně tak, aby mohly být dodrženy lhůty stanovené v </w:t>
      </w:r>
      <w:r w:rsidR="00494D59" w:rsidRPr="00006380">
        <w:t>Harmonogram</w:t>
      </w:r>
      <w:r w:rsidR="00D0533B">
        <w:t>u</w:t>
      </w:r>
      <w:r w:rsidR="00494D59" w:rsidRPr="00503E4B">
        <w:t xml:space="preserve">. </w:t>
      </w:r>
      <w:r>
        <w:t>Dodavatel</w:t>
      </w:r>
      <w:r w:rsidR="00494D59" w:rsidRPr="00503E4B">
        <w:t xml:space="preserve"> má právo kdykoliv po dobu trvání této Smlouvy předložit Objednateli ke schválení jakýkoli návrh Prováděcího dokumentu. </w:t>
      </w:r>
    </w:p>
    <w:p w14:paraId="51BBF860" w14:textId="7659736F" w:rsidR="00494D59" w:rsidRPr="00503E4B" w:rsidRDefault="00494D59" w:rsidP="004A2A84">
      <w:pPr>
        <w:pStyle w:val="Odstavec11"/>
        <w:ind w:left="709" w:hanging="567"/>
      </w:pPr>
      <w:r w:rsidRPr="00503E4B">
        <w:t xml:space="preserve">Objednatel posoudí návrhy Prováděcích dokumentů bez zbytečného odkladu </w:t>
      </w:r>
      <w:r w:rsidR="00846636" w:rsidRPr="00503E4B">
        <w:t>poté</w:t>
      </w:r>
      <w:r w:rsidRPr="00503E4B">
        <w:t xml:space="preserve">, co mu tyto návrhy </w:t>
      </w:r>
      <w:r w:rsidR="004A3687">
        <w:t>Dodavatel</w:t>
      </w:r>
      <w:r w:rsidRPr="00503E4B">
        <w:t xml:space="preserve"> předloží. Objednatel se vyjádří k návrhu Prováděcího dokumentu do pěti (5) Pracovních dní ode dne doručení takového návrhu. Objednatel buď potvrdí svůj souhlas s takovým návrhem, nebo identifikuje své konkrétní připomínky k návrhu. Případnými připomínkami Objednatele k předloženému návrhu Prováděcího dokumentu je </w:t>
      </w:r>
      <w:r w:rsidR="004A3687">
        <w:t>Dodavatel</w:t>
      </w:r>
      <w:r w:rsidRPr="00503E4B">
        <w:t xml:space="preserve"> při přípravě nového Prováděcího dokumentu vázán. </w:t>
      </w:r>
    </w:p>
    <w:p w14:paraId="33344BE0" w14:textId="7E6A2426" w:rsidR="00494D59" w:rsidRPr="00503E4B" w:rsidRDefault="00494D59" w:rsidP="004A2A84">
      <w:pPr>
        <w:pStyle w:val="Odstavec11"/>
        <w:ind w:left="709" w:hanging="567"/>
      </w:pPr>
      <w:r w:rsidRPr="00503E4B">
        <w:t xml:space="preserve">Bez schválení návrhu Prováděcího dokumentu Objednatelem není </w:t>
      </w:r>
      <w:r w:rsidR="004A3687">
        <w:t>Dodavatel</w:t>
      </w:r>
      <w:r w:rsidRPr="00503E4B">
        <w:t xml:space="preserve"> oprávněn podle návrhu Prováděcího dokumentu postupovat. </w:t>
      </w:r>
    </w:p>
    <w:p w14:paraId="784F9169" w14:textId="3175E92B" w:rsidR="00494D59" w:rsidRPr="00503E4B" w:rsidRDefault="00494D59" w:rsidP="004A2A84">
      <w:pPr>
        <w:pStyle w:val="Odstavec11"/>
        <w:ind w:left="709" w:hanging="567"/>
      </w:pPr>
      <w:r w:rsidRPr="00503E4B">
        <w:t xml:space="preserve">Pokud je Prováděcím dokumentem protokol o jednání Smluvních stran a pokud není takový protokol podepsán přímo na místě nebo pokud jednání Smluvních stran neprobíhalo v rámci přímého osobního styku, ale např. telefonicky, vyhotoví </w:t>
      </w:r>
      <w:r w:rsidR="004A3687">
        <w:t>Dodavatel</w:t>
      </w:r>
      <w:r w:rsidRPr="00503E4B">
        <w:t>, bez zbytečného odkladu po ukončení takového jednání, protokol o obsahu jednání a jeho výsledcích a zašle jej Objednateli ke schválení. Podpisy Smluvních stran na Prováděcích dokumentech nemusí být na jedné listině.</w:t>
      </w:r>
    </w:p>
    <w:p w14:paraId="1F8A5C76" w14:textId="77777777" w:rsidR="00494D59" w:rsidRPr="00503E4B" w:rsidRDefault="00494D59" w:rsidP="004A2A84">
      <w:pPr>
        <w:pStyle w:val="Odstavec11"/>
        <w:ind w:left="709" w:hanging="567"/>
      </w:pPr>
      <w:r>
        <w:t>Obě Smluvní strany</w:t>
      </w:r>
      <w:r w:rsidRPr="00503E4B">
        <w:t xml:space="preserve"> poved</w:t>
      </w:r>
      <w:r>
        <w:t>ou</w:t>
      </w:r>
      <w:r w:rsidRPr="00503E4B">
        <w:t xml:space="preserve"> veškerou evidenci navrhovaných, odmítnutých a odsouhlasených změn Díla po celou dobu provádění Díla.</w:t>
      </w:r>
    </w:p>
    <w:p w14:paraId="1A09E353" w14:textId="1C791912" w:rsidR="00494D59" w:rsidRPr="00503E4B" w:rsidRDefault="00494D59" w:rsidP="004A2A84">
      <w:pPr>
        <w:pStyle w:val="Odstavec11"/>
        <w:ind w:left="709" w:hanging="567"/>
      </w:pPr>
      <w:r w:rsidRPr="00503E4B">
        <w:t xml:space="preserve">Případné méněpráce, tj. zúžený rozsah Díla, nebo vícepráce, tj. rozšířený rozsah Díla, provede </w:t>
      </w:r>
      <w:r w:rsidR="004A3687">
        <w:t>Dodavatel</w:t>
      </w:r>
      <w:r w:rsidR="00D0533B">
        <w:t xml:space="preserve"> pouze</w:t>
      </w:r>
      <w:r w:rsidRPr="00503E4B">
        <w:t xml:space="preserve"> na základě písemného dodatku k této Smlouvě.</w:t>
      </w:r>
    </w:p>
    <w:p w14:paraId="0862B36F" w14:textId="77777777" w:rsidR="00494D59" w:rsidRPr="00070011" w:rsidRDefault="00494D59" w:rsidP="004A2A84">
      <w:pPr>
        <w:pStyle w:val="Odstavec11"/>
        <w:ind w:left="709" w:hanging="567"/>
      </w:pPr>
      <w:r w:rsidRPr="00E84EF0">
        <w:t>V případě rozporu mezi podmínkami této Smlouvy a jakéhokoliv pozdějšího Prováděcího dokumentu mají přednost podmínky obsažené v příslušném Prováděcím dokumentu.</w:t>
      </w:r>
      <w:r w:rsidRPr="00070011">
        <w:t xml:space="preserve"> V případě rozporu mezi Prováděcími dokumenty má přednost pozdější z nich.</w:t>
      </w:r>
    </w:p>
    <w:p w14:paraId="4D8A595A" w14:textId="353D18D0" w:rsidR="00494D59" w:rsidRPr="00503E4B" w:rsidRDefault="00494D59" w:rsidP="004A2A84">
      <w:pPr>
        <w:pStyle w:val="Odstavec11"/>
        <w:ind w:left="709" w:hanging="567"/>
      </w:pPr>
      <w:r w:rsidRPr="00503E4B">
        <w:t xml:space="preserve">Obě Smluvní strany si budou navzájem vyměňovat všechny informace potřebné k naplňování této Smlouvy. Pokud Objednatel vydá pokyny směřující k naplnění předmětu této Smlouvy, bude </w:t>
      </w:r>
      <w:r w:rsidR="004A3687">
        <w:t>Dodavatel</w:t>
      </w:r>
      <w:r w:rsidRPr="00503E4B">
        <w:t xml:space="preserve"> tyto pokyny dodržovat, pokud nejsou v rozporu s oprávněnými zájmy </w:t>
      </w:r>
      <w:r w:rsidRPr="00503E4B">
        <w:lastRenderedPageBreak/>
        <w:t xml:space="preserve">Smluvních stran; pokyny musí být zaznamenány v dopisu, e-mailu či zápisu z jednání. </w:t>
      </w:r>
      <w:r w:rsidR="004A3687">
        <w:t>Dodavatel</w:t>
      </w:r>
      <w:r w:rsidRPr="00503E4B">
        <w:t xml:space="preserve"> ve smyslu ustanovení § 2594 Občanského zákoníku upozorní Objednatele na nevhodnost jeho pokynů bez zbytečného odkladu poté, co mu bude takový nevhodný pokyn doručen. Pokud nebude možné v jednotlivém případě vydat včas potřebný pokyn, bude </w:t>
      </w:r>
      <w:r w:rsidR="004A3687">
        <w:t>Dodavatel</w:t>
      </w:r>
      <w:r w:rsidRPr="00503E4B">
        <w:t xml:space="preserve"> jednat svědomitě dle vlastního uvážení s vědomím předpokládaných zájmů Objednatele.</w:t>
      </w:r>
    </w:p>
    <w:p w14:paraId="4F92BC18" w14:textId="0BC4687B" w:rsidR="00494D59" w:rsidRPr="00503E4B" w:rsidRDefault="00494D59" w:rsidP="004A2A84">
      <w:pPr>
        <w:pStyle w:val="Odstavec11"/>
        <w:ind w:left="709" w:hanging="567"/>
      </w:pPr>
      <w:r w:rsidRPr="00503E4B">
        <w:t xml:space="preserve">Za účelem zhotovení Díla bude Objednatel poskytovat </w:t>
      </w:r>
      <w:r w:rsidR="004A3687">
        <w:t>Dodavatel</w:t>
      </w:r>
      <w:r w:rsidRPr="00503E4B">
        <w:t xml:space="preserve">i veškerou součinnost, kterou po něm lze rozumně požadovat. </w:t>
      </w:r>
      <w:r w:rsidR="004A3687">
        <w:t>Dodavatel</w:t>
      </w:r>
      <w:r w:rsidRPr="00503E4B">
        <w:t xml:space="preserve"> má povinnost Objednatele upozornit na neposkytnutí součinnosti dopisem či e-mailem, a to bezodkladně poté, co mu nebude součinnost poskytnuta. </w:t>
      </w:r>
      <w:r w:rsidR="004A3687">
        <w:t>Dodavatel</w:t>
      </w:r>
      <w:r w:rsidRPr="00503E4B">
        <w:t xml:space="preserve"> je dále povinen v písemném upozornění uvést (i) o jaké konkrétní neposkytnutí součinnosti Objednatele se jedná, (ii) způsob, jak má být součinnost poskytnuta, a (iii) uvést lhůtu pro dodatečné poskytnutí součinnosti. Tato lhůta nesmí být bez souhlasu Objednatele kratší než 5 Pracovních dnů. Nedoručí-li </w:t>
      </w:r>
      <w:r w:rsidR="004A3687">
        <w:t>Dodavatel</w:t>
      </w:r>
      <w:r w:rsidRPr="00503E4B">
        <w:t xml:space="preserve"> Objednateli upozornění na neposkytnutí součinnosti, platí, že Objednatel součinnost poskytnul řádně a</w:t>
      </w:r>
      <w:r w:rsidR="00425B7D">
        <w:t> </w:t>
      </w:r>
      <w:r w:rsidRPr="00503E4B">
        <w:t xml:space="preserve">včas. Pokud v důsledku neposkytnutí součinnosti, na které byl Objednatel </w:t>
      </w:r>
      <w:r w:rsidR="004A3687">
        <w:t>Dodavatel</w:t>
      </w:r>
      <w:r w:rsidRPr="00503E4B">
        <w:t>em upozorněn ve smyslu tohoto odstavce, dojde ke zpoždění ve zhotovení Díla, prodlužuje se doba dodání Díla o dobu, kdy neposkytnutí součinnosti ze strany Objednatele trvalo.</w:t>
      </w:r>
    </w:p>
    <w:p w14:paraId="4B46BBDC" w14:textId="77777777" w:rsidR="00494D59" w:rsidRPr="00503E4B" w:rsidRDefault="00494D59" w:rsidP="004A2A84">
      <w:pPr>
        <w:pStyle w:val="Odstavec11"/>
        <w:ind w:left="709" w:hanging="567"/>
      </w:pPr>
      <w:r w:rsidRPr="00503E4B">
        <w:t>Smluvní strany vylučují aplikaci ustanovení § 2591 Občanského zákoníku.</w:t>
      </w:r>
    </w:p>
    <w:p w14:paraId="73A1CA46" w14:textId="61750BBC" w:rsidR="00494D59" w:rsidRPr="00503E4B" w:rsidRDefault="004A3687" w:rsidP="004A2A84">
      <w:pPr>
        <w:pStyle w:val="Odstavec11"/>
        <w:ind w:left="709" w:hanging="567"/>
      </w:pPr>
      <w:r>
        <w:t>Dodavatel</w:t>
      </w:r>
      <w:r w:rsidR="00494D59" w:rsidRPr="00503E4B">
        <w:t xml:space="preserve"> má povinnost při zhotovování Díla dodržovat bezpečnostní pravidla Objednatele uvedená v Příloze č. </w:t>
      </w:r>
      <w:r w:rsidR="00EA51FA">
        <w:t>4</w:t>
      </w:r>
      <w:r w:rsidR="00EA51FA" w:rsidRPr="00503E4B">
        <w:t xml:space="preserve"> </w:t>
      </w:r>
      <w:r w:rsidR="00494D59" w:rsidRPr="00503E4B">
        <w:t>(Bezpečnostní pravidla).</w:t>
      </w:r>
    </w:p>
    <w:p w14:paraId="20D9DA17" w14:textId="5F8C6188" w:rsidR="00494D59" w:rsidRPr="00503E4B" w:rsidRDefault="00494D59" w:rsidP="004A2A84">
      <w:pPr>
        <w:pStyle w:val="Odstavec11"/>
        <w:ind w:left="709" w:hanging="567"/>
      </w:pPr>
      <w:r w:rsidRPr="00503E4B">
        <w:t xml:space="preserve">Objednatel se zavazuje umožnit </w:t>
      </w:r>
      <w:r w:rsidR="004A3687">
        <w:t>Dodavatel</w:t>
      </w:r>
      <w:r w:rsidRPr="00503E4B">
        <w:t xml:space="preserve">i přístup k vlastnímu </w:t>
      </w:r>
      <w:r w:rsidR="00F46B4F">
        <w:t>prostředí SCADA</w:t>
      </w:r>
      <w:r w:rsidR="00095845" w:rsidRPr="00503E4B">
        <w:t xml:space="preserve"> </w:t>
      </w:r>
      <w:r w:rsidRPr="00503E4B">
        <w:t>pouze v</w:t>
      </w:r>
      <w:r w:rsidR="00F46B4F">
        <w:t> </w:t>
      </w:r>
      <w:r w:rsidRPr="00503E4B">
        <w:t>rozsahu, v jakém to umožňuje příslušná licenční smlouva a v rozsahu nezbytném pro řádné plnění této Smlouvy.</w:t>
      </w:r>
    </w:p>
    <w:p w14:paraId="6090652B" w14:textId="77777777" w:rsidR="00494D59" w:rsidRPr="00503E4B" w:rsidRDefault="00494D59" w:rsidP="001D65F4">
      <w:pPr>
        <w:pStyle w:val="Nadpis2"/>
      </w:pPr>
      <w:r>
        <w:t>Řídící výbor</w:t>
      </w:r>
    </w:p>
    <w:p w14:paraId="1E860108" w14:textId="287F21DC" w:rsidR="00494D59" w:rsidRPr="00503E4B" w:rsidRDefault="00494D59" w:rsidP="004A2A84">
      <w:pPr>
        <w:pStyle w:val="Odstavec11"/>
        <w:ind w:left="709" w:hanging="567"/>
      </w:pPr>
      <w:r w:rsidRPr="00503E4B">
        <w:t>Smluvní strany vytvoří do 10 dnů ode dne podpisu této Smlouvy společný orgán pro řízení postupu zhotovování Díla s názvem Řídící výbor</w:t>
      </w:r>
      <w:r w:rsidR="00D0533B">
        <w:t xml:space="preserve">. </w:t>
      </w:r>
      <w:r w:rsidRPr="00503E4B">
        <w:t>Náplní činnosti Řídícího výboru bude především:</w:t>
      </w:r>
    </w:p>
    <w:p w14:paraId="15E264A7" w14:textId="77777777" w:rsidR="00494D59" w:rsidRPr="00503E4B" w:rsidRDefault="00494D59" w:rsidP="00D93F5E">
      <w:pPr>
        <w:pStyle w:val="Odstavec11"/>
        <w:numPr>
          <w:ilvl w:val="0"/>
          <w:numId w:val="21"/>
        </w:numPr>
        <w:spacing w:before="80"/>
        <w:ind w:left="1293" w:hanging="357"/>
      </w:pPr>
      <w:r w:rsidRPr="00503E4B">
        <w:t>kontrola plnění Harmonogramu a přijetí opatření pro zabránění zpožďování prací;</w:t>
      </w:r>
    </w:p>
    <w:p w14:paraId="293C1EDB" w14:textId="77777777" w:rsidR="00494D59" w:rsidRPr="00503E4B" w:rsidRDefault="00494D59" w:rsidP="00D93F5E">
      <w:pPr>
        <w:pStyle w:val="Odstavec11"/>
        <w:numPr>
          <w:ilvl w:val="0"/>
          <w:numId w:val="21"/>
        </w:numPr>
        <w:spacing w:before="80"/>
        <w:ind w:left="1293" w:hanging="357"/>
      </w:pPr>
      <w:r w:rsidRPr="00503E4B">
        <w:t>akceptace jednotlivých fází Díla;</w:t>
      </w:r>
    </w:p>
    <w:p w14:paraId="02787647" w14:textId="01135914" w:rsidR="00494D59" w:rsidRPr="00503E4B" w:rsidRDefault="00494D59" w:rsidP="00D93F5E">
      <w:pPr>
        <w:pStyle w:val="Odstavec11"/>
        <w:numPr>
          <w:ilvl w:val="0"/>
          <w:numId w:val="21"/>
        </w:numPr>
        <w:spacing w:before="80"/>
        <w:ind w:left="1293" w:hanging="357"/>
      </w:pPr>
      <w:r w:rsidRPr="00503E4B">
        <w:t xml:space="preserve">řešení změnových požadavků s dopadem na (i) termíny zhotovení Díla podle Harmonogramu, (ii) </w:t>
      </w:r>
      <w:r w:rsidR="00D0533B">
        <w:t>Cenu díla</w:t>
      </w:r>
      <w:r w:rsidRPr="00503E4B">
        <w:t>, (iii) kvalitu provedení Díla a (iv) rozsah Díla.</w:t>
      </w:r>
    </w:p>
    <w:p w14:paraId="625E368A" w14:textId="27867B05" w:rsidR="00494D59" w:rsidRPr="00503E4B" w:rsidRDefault="00494D59" w:rsidP="004A2A84">
      <w:pPr>
        <w:pStyle w:val="Odstavec11"/>
        <w:ind w:left="709" w:hanging="567"/>
      </w:pPr>
      <w:r w:rsidRPr="00503E4B">
        <w:t>Řídící výbor se bude pravidelně scházet vždy 1</w:t>
      </w:r>
      <w:r w:rsidR="00830E2D">
        <w:t>×</w:t>
      </w:r>
      <w:r w:rsidRPr="00503E4B">
        <w:t xml:space="preserve"> za měsíc, pokud se Smluvní strany nedohodnou jinak. </w:t>
      </w:r>
    </w:p>
    <w:p w14:paraId="535F478B" w14:textId="77777777" w:rsidR="00494D59" w:rsidRPr="00503E4B" w:rsidRDefault="00494D59" w:rsidP="001D65F4">
      <w:pPr>
        <w:pStyle w:val="Nadpis2"/>
      </w:pPr>
      <w:r>
        <w:t>Soulad Díla s právním řádem, Právo kontroly</w:t>
      </w:r>
    </w:p>
    <w:p w14:paraId="02052B6F" w14:textId="77777777" w:rsidR="00D65F19" w:rsidRDefault="004A3687" w:rsidP="00D93F5E">
      <w:pPr>
        <w:pStyle w:val="Odstavec11"/>
        <w:ind w:left="709" w:hanging="567"/>
      </w:pPr>
      <w:r>
        <w:rPr>
          <w:lang w:eastAsia="en-US"/>
        </w:rPr>
        <w:t>Dodavatel</w:t>
      </w:r>
      <w:r w:rsidR="00494D59" w:rsidRPr="00503E4B">
        <w:t xml:space="preserve"> odpovídá za to, že Dílo v okamžiku jeho předání Objednateli vyhovuje všem českým obecně závazným právním předpisům a smluvním podmínkám, a že Dílo neporušuje žádné právo duševního vlastnictví třetí strany, včetně patentové ochrany, ochranných známek, autorských práv anebo obchodního tajemství.  </w:t>
      </w:r>
      <w:r w:rsidR="00D65F19">
        <w:t>Dodavatel je zejména povinen:</w:t>
      </w:r>
    </w:p>
    <w:p w14:paraId="1B5FFF71" w14:textId="77777777" w:rsidR="00D65F19" w:rsidRDefault="00D65F19" w:rsidP="00D93F5E">
      <w:pPr>
        <w:pStyle w:val="Odstavec11"/>
        <w:numPr>
          <w:ilvl w:val="0"/>
          <w:numId w:val="16"/>
        </w:numPr>
        <w:spacing w:before="80"/>
        <w:ind w:left="1293" w:hanging="357"/>
      </w:pPr>
      <w:r>
        <w:t>při zpracování dat nebo jiných informací Objednatele umožnit Objednatelem určeným osobám přístup k primárním informacím a k hodnocení správnosti jejich zpracování;</w:t>
      </w:r>
    </w:p>
    <w:p w14:paraId="4CD75BC8" w14:textId="77777777" w:rsidR="00D65F19" w:rsidRDefault="00D65F19" w:rsidP="00D93F5E">
      <w:pPr>
        <w:pStyle w:val="Odstavec11"/>
        <w:numPr>
          <w:ilvl w:val="0"/>
          <w:numId w:val="16"/>
        </w:numPr>
        <w:spacing w:before="80"/>
        <w:ind w:left="1293" w:hanging="357"/>
      </w:pPr>
      <w:r>
        <w:t>na své náklady umožnit Objednatelem k tomu písemně pověřeným osobám výkon funkce kontroly rizik (risk control), compliance a vnitřního auditu;</w:t>
      </w:r>
    </w:p>
    <w:p w14:paraId="7CE8EE4E" w14:textId="77777777" w:rsidR="00D65F19" w:rsidRDefault="00D65F19" w:rsidP="00D93F5E">
      <w:pPr>
        <w:pStyle w:val="Odstavec11"/>
        <w:numPr>
          <w:ilvl w:val="0"/>
          <w:numId w:val="16"/>
        </w:numPr>
        <w:spacing w:before="80"/>
        <w:ind w:left="1293" w:hanging="357"/>
      </w:pPr>
      <w:r>
        <w:t>umožnit Objednatelem k tomu písemně pověřeným osobám výkon ostatních kontrolních činností, které lze po Dodavateli rozumně požadovat;</w:t>
      </w:r>
    </w:p>
    <w:p w14:paraId="09487033" w14:textId="3CDCBD42" w:rsidR="00494D59" w:rsidRPr="00503E4B" w:rsidRDefault="00D65F19" w:rsidP="00D93F5E">
      <w:pPr>
        <w:pStyle w:val="Odstavec11"/>
        <w:ind w:left="709" w:hanging="567"/>
        <w:rPr>
          <w:lang w:eastAsia="en-US"/>
        </w:rPr>
      </w:pPr>
      <w:r>
        <w:rPr>
          <w:lang w:eastAsia="en-US"/>
        </w:rPr>
        <w:t>Objednatel má právo kontrolovat zhotovování Díla plnění podmínek této Smlouvy a</w:t>
      </w:r>
      <w:r w:rsidR="00425B7D">
        <w:rPr>
          <w:lang w:eastAsia="en-US"/>
        </w:rPr>
        <w:t> </w:t>
      </w:r>
      <w:r>
        <w:rPr>
          <w:lang w:eastAsia="en-US"/>
        </w:rPr>
        <w:t xml:space="preserve">Prováděcích dokumentů a Dodavatel je povinen mu takovou kontrolu umožnit. Zjistí-li Objednatel, že Dodavatel postupuje v rozporu se schváleným Prováděcím dokumentem nebo touto Smlouvou nebo Bezpečnostními pravidly, Dodavatel odstraní na své náklady veškeré </w:t>
      </w:r>
      <w:r>
        <w:rPr>
          <w:lang w:eastAsia="en-US"/>
        </w:rPr>
        <w:lastRenderedPageBreak/>
        <w:t>závažné nedostatky, které Objednatel při kontrole zjistí. K tomu bude mít Dodavatel přiměřenou dodatečnou lhůtu podle povahy daného plnění, běžící ode dne, kdy mu Objednatel daný rozpor oznámil a požádal o nápravu.</w:t>
      </w:r>
    </w:p>
    <w:p w14:paraId="5B6FCDDD" w14:textId="742B0602" w:rsidR="00D65F19" w:rsidRDefault="00494D59" w:rsidP="00D93F5E">
      <w:pPr>
        <w:pStyle w:val="Odstavec11"/>
        <w:ind w:left="709" w:hanging="567"/>
        <w:rPr>
          <w:lang w:eastAsia="en-US"/>
        </w:rPr>
      </w:pPr>
      <w:r w:rsidRPr="00503E4B">
        <w:rPr>
          <w:lang w:eastAsia="en-US"/>
        </w:rPr>
        <w:t>Objednatel je oprávněn kontrolovat postup zhotovování Díla a plnění této Smlouvy a</w:t>
      </w:r>
      <w:r w:rsidR="00AB5B2A">
        <w:rPr>
          <w:lang w:eastAsia="en-US"/>
        </w:rPr>
        <w:t> </w:t>
      </w:r>
      <w:r w:rsidRPr="00503E4B">
        <w:rPr>
          <w:lang w:eastAsia="en-US"/>
        </w:rPr>
        <w:t xml:space="preserve">Prováděcích dokumentů. </w:t>
      </w:r>
      <w:r w:rsidR="004A3687">
        <w:rPr>
          <w:lang w:eastAsia="en-US"/>
        </w:rPr>
        <w:t>Dodavatel</w:t>
      </w:r>
      <w:r w:rsidRPr="00503E4B">
        <w:rPr>
          <w:lang w:eastAsia="en-US"/>
        </w:rPr>
        <w:t xml:space="preserve"> Objednateli takovou kontrolu umožní. Zjistí-li Objednatel, že </w:t>
      </w:r>
      <w:r w:rsidR="004A3687">
        <w:rPr>
          <w:lang w:eastAsia="en-US"/>
        </w:rPr>
        <w:t>Dodavatel</w:t>
      </w:r>
      <w:r w:rsidRPr="00503E4B">
        <w:rPr>
          <w:lang w:eastAsia="en-US"/>
        </w:rPr>
        <w:t xml:space="preserve"> postupuje v rozporu se schváleným Prováděcím dokumentem nebo touto Smlouvou, odstraní </w:t>
      </w:r>
      <w:r w:rsidR="004A3687">
        <w:rPr>
          <w:lang w:eastAsia="en-US"/>
        </w:rPr>
        <w:t>Dodavatel</w:t>
      </w:r>
      <w:r w:rsidRPr="00503E4B">
        <w:rPr>
          <w:lang w:eastAsia="en-US"/>
        </w:rPr>
        <w:t xml:space="preserve"> na vlastní náklady nedostatky, které byly zjištěny, a bude pokračovat v plnění povinností v souladu s příslušným Prováděcím dokumentem anebo touto Smlouvou. K tomu bude mít </w:t>
      </w:r>
      <w:r w:rsidR="004A3687">
        <w:rPr>
          <w:lang w:eastAsia="en-US"/>
        </w:rPr>
        <w:t>Dodavatel</w:t>
      </w:r>
      <w:r w:rsidRPr="00503E4B">
        <w:rPr>
          <w:lang w:eastAsia="en-US"/>
        </w:rPr>
        <w:t xml:space="preserve"> Objednatelem určenou přiměřenou dodatečnou lhůtu podle povahy daného plnění, běžící ode dne, kdy mu Objednatel rozpor oznámil a požádal o</w:t>
      </w:r>
      <w:r w:rsidR="00AB5B2A">
        <w:rPr>
          <w:lang w:eastAsia="en-US"/>
        </w:rPr>
        <w:t> </w:t>
      </w:r>
      <w:r w:rsidRPr="00503E4B">
        <w:rPr>
          <w:lang w:eastAsia="en-US"/>
        </w:rPr>
        <w:t>nápravu.</w:t>
      </w:r>
    </w:p>
    <w:p w14:paraId="48EBD8BC" w14:textId="77777777" w:rsidR="00494D59" w:rsidRPr="00503E4B" w:rsidRDefault="00494D59" w:rsidP="001D65F4">
      <w:pPr>
        <w:pStyle w:val="Nadpis2"/>
      </w:pPr>
      <w:bookmarkStart w:id="8" w:name="_Ref473551822"/>
      <w:r>
        <w:t>Předání Díla, Akceptační řízení</w:t>
      </w:r>
      <w:bookmarkEnd w:id="8"/>
    </w:p>
    <w:p w14:paraId="0D702D4D" w14:textId="5F474CF7" w:rsidR="00FB30C5" w:rsidRDefault="00494D59" w:rsidP="00D93F5E">
      <w:pPr>
        <w:pStyle w:val="Odstavec11"/>
        <w:ind w:left="709" w:hanging="567"/>
        <w:rPr>
          <w:lang w:eastAsia="en-US"/>
        </w:rPr>
      </w:pPr>
      <w:bookmarkStart w:id="9" w:name="_Ref290850427"/>
      <w:r w:rsidRPr="00503E4B">
        <w:rPr>
          <w:lang w:eastAsia="en-US"/>
        </w:rPr>
        <w:t>Předání</w:t>
      </w:r>
      <w:r w:rsidRPr="00503E4B">
        <w:t xml:space="preserve"> a převzetí </w:t>
      </w:r>
      <w:r w:rsidRPr="00437319">
        <w:t>předmětu Díla a Dílčích částí Díla, včetně předání a převzetí dokumentů majících charakter předmětu Díla, probíhá na základě Akcep</w:t>
      </w:r>
      <w:r w:rsidR="00AC3207">
        <w:t>tačního řízení, tj. provedením A</w:t>
      </w:r>
      <w:r w:rsidRPr="00437319">
        <w:t>kceptačních testů a v případě dílčí</w:t>
      </w:r>
      <w:r w:rsidR="00AC3207">
        <w:t>ho plnění postupným provedením A</w:t>
      </w:r>
      <w:r w:rsidRPr="00437319">
        <w:t>kceptačních testů po předání předmětu každé Dílčí části Díla a podepsáním Akceptačního protokolu (v případě plnění Dílčích částí Díla vždy pro předmět jednotlivých Dílčích částí Díla).</w:t>
      </w:r>
      <w:bookmarkEnd w:id="9"/>
      <w:r w:rsidR="00DB7E44">
        <w:t xml:space="preserve"> Akceptační protokol Dílčí části díla 3 současně představuje Akceptační protokol Díla. </w:t>
      </w:r>
    </w:p>
    <w:p w14:paraId="5AF322AA" w14:textId="775F5210" w:rsidR="00FB30C5" w:rsidRDefault="00FB30C5" w:rsidP="00D93F5E">
      <w:pPr>
        <w:pStyle w:val="Odstavec11"/>
        <w:ind w:left="709" w:hanging="567"/>
        <w:rPr>
          <w:lang w:eastAsia="en-US"/>
        </w:rPr>
      </w:pPr>
      <w:r>
        <w:rPr>
          <w:lang w:eastAsia="en-US"/>
        </w:rPr>
        <w:t>Akceptační</w:t>
      </w:r>
      <w:r>
        <w:t xml:space="preserve"> řízení je rozděleno na tyto etapy</w:t>
      </w:r>
      <w:r w:rsidR="00A73FC2">
        <w:t xml:space="preserve"> odpovídající Dílčím částem Díla</w:t>
      </w:r>
      <w:r>
        <w:t>:</w:t>
      </w:r>
    </w:p>
    <w:p w14:paraId="1AE6918B" w14:textId="7B040B6B" w:rsidR="00494D59" w:rsidRDefault="00FB30C5" w:rsidP="00D93F5E">
      <w:pPr>
        <w:pStyle w:val="Odstavec11"/>
        <w:numPr>
          <w:ilvl w:val="0"/>
          <w:numId w:val="17"/>
        </w:numPr>
        <w:spacing w:before="80"/>
        <w:ind w:left="1293" w:hanging="357"/>
      </w:pPr>
      <w:r>
        <w:t>Dílčí část</w:t>
      </w:r>
      <w:r w:rsidR="00611B2A">
        <w:t xml:space="preserve"> Díla</w:t>
      </w:r>
      <w:r>
        <w:t xml:space="preserve"> 1: Fáze 0 </w:t>
      </w:r>
      <w:r w:rsidR="00366547">
        <w:t xml:space="preserve">– </w:t>
      </w:r>
      <w:r w:rsidRPr="00FB30C5">
        <w:t>Stanovení organizační struktury projektu</w:t>
      </w:r>
      <w:r w:rsidR="00860037">
        <w:br/>
      </w:r>
      <w:r>
        <w:t xml:space="preserve">+ Fáze 1 </w:t>
      </w:r>
      <w:r w:rsidR="00860037">
        <w:t xml:space="preserve">– </w:t>
      </w:r>
      <w:r w:rsidRPr="00FB30C5">
        <w:t xml:space="preserve">Analýza a návrh </w:t>
      </w:r>
      <w:r w:rsidR="006D4F42">
        <w:t>řešení</w:t>
      </w:r>
      <w:r w:rsidR="005F7336">
        <w:t xml:space="preserve"> prostředí SCAD</w:t>
      </w:r>
    </w:p>
    <w:p w14:paraId="011FE461" w14:textId="4CCD380B" w:rsidR="00B65B76" w:rsidRDefault="00B65B76" w:rsidP="00D93F5E">
      <w:pPr>
        <w:pStyle w:val="Odstavec11"/>
        <w:numPr>
          <w:ilvl w:val="0"/>
          <w:numId w:val="17"/>
        </w:numPr>
        <w:spacing w:before="80"/>
        <w:ind w:left="1293" w:hanging="357"/>
      </w:pPr>
      <w:r>
        <w:t>Dílčí část</w:t>
      </w:r>
      <w:r w:rsidR="00611B2A">
        <w:t xml:space="preserve"> Díla</w:t>
      </w:r>
      <w:r>
        <w:t xml:space="preserve"> 2: </w:t>
      </w:r>
      <w:r w:rsidRPr="00B65B76">
        <w:t>Fáze 2 – Vývoj/customizace a implementace</w:t>
      </w:r>
    </w:p>
    <w:p w14:paraId="0946141D" w14:textId="293C37E1" w:rsidR="00FB30C5" w:rsidRDefault="00FB30C5" w:rsidP="00D93F5E">
      <w:pPr>
        <w:pStyle w:val="Odstavec11"/>
        <w:numPr>
          <w:ilvl w:val="0"/>
          <w:numId w:val="17"/>
        </w:numPr>
        <w:spacing w:before="80"/>
        <w:ind w:left="1293" w:hanging="357"/>
        <w:rPr>
          <w:lang w:eastAsia="en-US"/>
        </w:rPr>
      </w:pPr>
      <w:r>
        <w:t>Dílčí část</w:t>
      </w:r>
      <w:r w:rsidR="00611B2A">
        <w:t xml:space="preserve"> Díla</w:t>
      </w:r>
      <w:r>
        <w:t xml:space="preserve"> </w:t>
      </w:r>
      <w:r w:rsidR="00B65B76">
        <w:t>3</w:t>
      </w:r>
      <w:r>
        <w:t xml:space="preserve">: </w:t>
      </w:r>
      <w:r w:rsidRPr="00FB30C5">
        <w:t xml:space="preserve">Fáze 3 – Nasazení do ostrého provozu </w:t>
      </w:r>
    </w:p>
    <w:p w14:paraId="7A2EFDAE" w14:textId="590E930D" w:rsidR="00FB30C5" w:rsidRDefault="00FB30C5" w:rsidP="00D93F5E">
      <w:pPr>
        <w:pStyle w:val="Odstavec11"/>
        <w:ind w:left="709" w:hanging="567"/>
        <w:rPr>
          <w:lang w:eastAsia="en-US"/>
        </w:rPr>
      </w:pPr>
      <w:r>
        <w:rPr>
          <w:lang w:eastAsia="en-US"/>
        </w:rPr>
        <w:t>Kritéria pro akceptaci Dílčí část</w:t>
      </w:r>
      <w:r w:rsidR="00E7246B">
        <w:rPr>
          <w:lang w:eastAsia="en-US"/>
        </w:rPr>
        <w:t>i Díla</w:t>
      </w:r>
      <w:r>
        <w:rPr>
          <w:lang w:eastAsia="en-US"/>
        </w:rPr>
        <w:t xml:space="preserve"> 1 jsou:</w:t>
      </w:r>
    </w:p>
    <w:p w14:paraId="52869FE1" w14:textId="2736C838" w:rsidR="00FB30C5" w:rsidRDefault="00FB30C5" w:rsidP="00D93F5E">
      <w:pPr>
        <w:pStyle w:val="Odstavec11"/>
        <w:numPr>
          <w:ilvl w:val="0"/>
          <w:numId w:val="18"/>
        </w:numPr>
      </w:pPr>
      <w:r>
        <w:t>Definovaná a zapsaná organizační struktura projektu na projektovém úložišti, odsouhlasená Objednatelem;</w:t>
      </w:r>
    </w:p>
    <w:p w14:paraId="34226984" w14:textId="04B77EAA" w:rsidR="00FB30C5" w:rsidRDefault="00FB30C5" w:rsidP="00D93F5E">
      <w:pPr>
        <w:pStyle w:val="Odstavec11"/>
        <w:numPr>
          <w:ilvl w:val="0"/>
          <w:numId w:val="18"/>
        </w:numPr>
      </w:pPr>
      <w:r>
        <w:t>Detailní Harmonogram projektu odsouhlasený Objednatelem;</w:t>
      </w:r>
    </w:p>
    <w:p w14:paraId="0769E65F" w14:textId="628E2978" w:rsidR="00FB30C5" w:rsidRDefault="00FB30C5" w:rsidP="00D93F5E">
      <w:pPr>
        <w:pStyle w:val="Odstavec11"/>
        <w:numPr>
          <w:ilvl w:val="0"/>
          <w:numId w:val="18"/>
        </w:numPr>
        <w:rPr>
          <w:lang w:eastAsia="en-US"/>
        </w:rPr>
      </w:pPr>
      <w:r>
        <w:t>Vypracovaný dokument Analýza a návrh</w:t>
      </w:r>
      <w:r w:rsidR="006D4F42">
        <w:t xml:space="preserve"> řešení, </w:t>
      </w:r>
      <w:r>
        <w:t>odsouhlasený Objednatelem. Dokument bude obsahovat</w:t>
      </w:r>
      <w:r>
        <w:rPr>
          <w:lang w:eastAsia="en-US"/>
        </w:rPr>
        <w:t xml:space="preserve"> minimálně tyto kapitoly:</w:t>
      </w:r>
    </w:p>
    <w:p w14:paraId="7F9A8791" w14:textId="713DF69B" w:rsidR="00FB30C5" w:rsidRDefault="00FB30C5" w:rsidP="00D93F5E">
      <w:pPr>
        <w:pStyle w:val="Odstavec11"/>
        <w:numPr>
          <w:ilvl w:val="3"/>
          <w:numId w:val="2"/>
        </w:numPr>
        <w:spacing w:before="80"/>
        <w:ind w:hanging="357"/>
        <w:rPr>
          <w:lang w:eastAsia="en-US"/>
        </w:rPr>
      </w:pPr>
      <w:r>
        <w:rPr>
          <w:lang w:eastAsia="en-US"/>
        </w:rPr>
        <w:t>Úvod a definice projektu</w:t>
      </w:r>
    </w:p>
    <w:p w14:paraId="03EE8A58" w14:textId="09241709" w:rsidR="00FB30C5" w:rsidRDefault="00FB30C5" w:rsidP="00D93F5E">
      <w:pPr>
        <w:pStyle w:val="Odstavec11"/>
        <w:numPr>
          <w:ilvl w:val="3"/>
          <w:numId w:val="2"/>
        </w:numPr>
        <w:spacing w:before="80"/>
        <w:ind w:hanging="357"/>
        <w:rPr>
          <w:lang w:eastAsia="en-US"/>
        </w:rPr>
      </w:pPr>
      <w:r>
        <w:rPr>
          <w:lang w:eastAsia="en-US"/>
        </w:rPr>
        <w:t>Slovník pojmů</w:t>
      </w:r>
    </w:p>
    <w:p w14:paraId="712A91B1" w14:textId="4FBDE876" w:rsidR="00FB30C5" w:rsidRDefault="00FB30C5" w:rsidP="00D93F5E">
      <w:pPr>
        <w:pStyle w:val="Odstavec11"/>
        <w:numPr>
          <w:ilvl w:val="3"/>
          <w:numId w:val="2"/>
        </w:numPr>
        <w:spacing w:before="80"/>
        <w:ind w:hanging="357"/>
        <w:rPr>
          <w:lang w:eastAsia="en-US"/>
        </w:rPr>
      </w:pPr>
      <w:r>
        <w:rPr>
          <w:lang w:eastAsia="en-US"/>
        </w:rPr>
        <w:t>Architektura řešení</w:t>
      </w:r>
      <w:r w:rsidR="000C7911">
        <w:rPr>
          <w:lang w:eastAsia="en-US"/>
        </w:rPr>
        <w:t xml:space="preserve"> </w:t>
      </w:r>
      <w:r>
        <w:rPr>
          <w:lang w:eastAsia="en-US"/>
        </w:rPr>
        <w:t>(</w:t>
      </w:r>
      <w:r w:rsidR="00941FA4">
        <w:rPr>
          <w:lang w:eastAsia="en-US"/>
        </w:rPr>
        <w:t>SCADA prostředí</w:t>
      </w:r>
      <w:r w:rsidR="00600D70">
        <w:rPr>
          <w:lang w:eastAsia="en-US"/>
        </w:rPr>
        <w:t>, Integrační rozhraní, Integrované systémy atd.</w:t>
      </w:r>
      <w:r>
        <w:rPr>
          <w:lang w:eastAsia="en-US"/>
        </w:rPr>
        <w:t>)</w:t>
      </w:r>
    </w:p>
    <w:p w14:paraId="3CCA3905" w14:textId="34FA49A3" w:rsidR="00CA1BB6" w:rsidRDefault="00CA1BB6" w:rsidP="00D93F5E">
      <w:pPr>
        <w:pStyle w:val="Odstavec11"/>
        <w:numPr>
          <w:ilvl w:val="3"/>
          <w:numId w:val="2"/>
        </w:numPr>
        <w:spacing w:before="80"/>
        <w:ind w:hanging="357"/>
        <w:rPr>
          <w:lang w:eastAsia="en-US"/>
        </w:rPr>
      </w:pPr>
      <w:r>
        <w:rPr>
          <w:lang w:eastAsia="en-US"/>
        </w:rPr>
        <w:t>Harmonogram</w:t>
      </w:r>
    </w:p>
    <w:p w14:paraId="48945EC1" w14:textId="4573D6E3" w:rsidR="00FB30C5" w:rsidRDefault="00600D70" w:rsidP="00D93F5E">
      <w:pPr>
        <w:pStyle w:val="Odstavec11"/>
        <w:numPr>
          <w:ilvl w:val="3"/>
          <w:numId w:val="2"/>
        </w:numPr>
        <w:spacing w:before="80"/>
        <w:ind w:hanging="357"/>
        <w:rPr>
          <w:lang w:eastAsia="en-US"/>
        </w:rPr>
      </w:pPr>
      <w:r>
        <w:rPr>
          <w:lang w:eastAsia="en-US"/>
        </w:rPr>
        <w:t>Prerekvizity a součinnosti</w:t>
      </w:r>
    </w:p>
    <w:p w14:paraId="0BB8A3E2" w14:textId="29C74E32" w:rsidR="00600D70" w:rsidRDefault="00600D70" w:rsidP="00D93F5E">
      <w:pPr>
        <w:pStyle w:val="Odstavec11"/>
        <w:numPr>
          <w:ilvl w:val="3"/>
          <w:numId w:val="2"/>
        </w:numPr>
        <w:spacing w:before="80"/>
        <w:ind w:hanging="357"/>
        <w:rPr>
          <w:lang w:eastAsia="en-US"/>
        </w:rPr>
      </w:pPr>
      <w:r>
        <w:rPr>
          <w:lang w:eastAsia="en-US"/>
        </w:rPr>
        <w:t>Omezení projektu</w:t>
      </w:r>
    </w:p>
    <w:p w14:paraId="4403074C" w14:textId="54D9F58A" w:rsidR="00CA1BB6" w:rsidRDefault="00600D70" w:rsidP="00D93F5E">
      <w:pPr>
        <w:pStyle w:val="Odstavec11"/>
        <w:numPr>
          <w:ilvl w:val="3"/>
          <w:numId w:val="2"/>
        </w:numPr>
        <w:spacing w:before="80"/>
        <w:ind w:hanging="357"/>
        <w:rPr>
          <w:lang w:eastAsia="en-US"/>
        </w:rPr>
      </w:pPr>
      <w:r>
        <w:rPr>
          <w:lang w:eastAsia="en-US"/>
        </w:rPr>
        <w:t>Popis realizace požadavků dle specifikace ZD</w:t>
      </w:r>
    </w:p>
    <w:p w14:paraId="0807AEBD" w14:textId="180F4B02" w:rsidR="00600D70" w:rsidRDefault="00600D70" w:rsidP="00D93F5E">
      <w:pPr>
        <w:pStyle w:val="Odstavec11"/>
        <w:numPr>
          <w:ilvl w:val="3"/>
          <w:numId w:val="2"/>
        </w:numPr>
        <w:spacing w:before="80"/>
        <w:ind w:hanging="357"/>
        <w:rPr>
          <w:lang w:eastAsia="en-US"/>
        </w:rPr>
      </w:pPr>
      <w:r>
        <w:rPr>
          <w:lang w:eastAsia="en-US"/>
        </w:rPr>
        <w:t>Rizika</w:t>
      </w:r>
    </w:p>
    <w:p w14:paraId="5E0F9D38" w14:textId="00793C34" w:rsidR="00600D70" w:rsidRDefault="00600D70" w:rsidP="00D93F5E">
      <w:pPr>
        <w:pStyle w:val="Odstavec11"/>
        <w:numPr>
          <w:ilvl w:val="3"/>
          <w:numId w:val="2"/>
        </w:numPr>
        <w:spacing w:before="80"/>
        <w:ind w:hanging="357"/>
        <w:rPr>
          <w:lang w:eastAsia="en-US"/>
        </w:rPr>
      </w:pPr>
      <w:r>
        <w:rPr>
          <w:lang w:eastAsia="en-US"/>
        </w:rPr>
        <w:t>Infrastruktura</w:t>
      </w:r>
    </w:p>
    <w:p w14:paraId="1DBD4127" w14:textId="21DC3CE4" w:rsidR="00600D70" w:rsidRDefault="00600D70" w:rsidP="00D93F5E">
      <w:pPr>
        <w:pStyle w:val="Odstavec11"/>
        <w:numPr>
          <w:ilvl w:val="3"/>
          <w:numId w:val="2"/>
        </w:numPr>
        <w:spacing w:before="80"/>
        <w:ind w:hanging="357"/>
        <w:rPr>
          <w:lang w:eastAsia="en-US"/>
        </w:rPr>
      </w:pPr>
      <w:r>
        <w:rPr>
          <w:lang w:eastAsia="en-US"/>
        </w:rPr>
        <w:t>Byznys procesy</w:t>
      </w:r>
    </w:p>
    <w:p w14:paraId="460751DC" w14:textId="656C3FED" w:rsidR="00600D70" w:rsidRDefault="00600D70" w:rsidP="00D93F5E">
      <w:pPr>
        <w:pStyle w:val="Odstavec11"/>
        <w:numPr>
          <w:ilvl w:val="3"/>
          <w:numId w:val="2"/>
        </w:numPr>
        <w:spacing w:before="80"/>
        <w:ind w:hanging="357"/>
        <w:rPr>
          <w:lang w:eastAsia="en-US"/>
        </w:rPr>
      </w:pPr>
      <w:r>
        <w:rPr>
          <w:lang w:eastAsia="en-US"/>
        </w:rPr>
        <w:t>Bezpečnost</w:t>
      </w:r>
    </w:p>
    <w:p w14:paraId="1918BF36" w14:textId="7C840EB3" w:rsidR="00600D70" w:rsidRDefault="006B426E" w:rsidP="00D93F5E">
      <w:pPr>
        <w:pStyle w:val="Odstavec11"/>
        <w:numPr>
          <w:ilvl w:val="3"/>
          <w:numId w:val="2"/>
        </w:numPr>
        <w:spacing w:before="80"/>
        <w:ind w:hanging="357"/>
        <w:rPr>
          <w:lang w:eastAsia="en-US"/>
        </w:rPr>
      </w:pPr>
      <w:r>
        <w:rPr>
          <w:lang w:eastAsia="en-US"/>
        </w:rPr>
        <w:t>Testování a testovací scénáře</w:t>
      </w:r>
    </w:p>
    <w:p w14:paraId="48ADA059" w14:textId="47ED61C7" w:rsidR="00CA1BB6" w:rsidRDefault="00CA1BB6" w:rsidP="00D93F5E">
      <w:pPr>
        <w:pStyle w:val="Odstavec11"/>
        <w:numPr>
          <w:ilvl w:val="3"/>
          <w:numId w:val="2"/>
        </w:numPr>
        <w:spacing w:before="80"/>
        <w:ind w:hanging="357"/>
        <w:rPr>
          <w:lang w:eastAsia="en-US"/>
        </w:rPr>
      </w:pPr>
      <w:r>
        <w:rPr>
          <w:lang w:eastAsia="en-US"/>
        </w:rPr>
        <w:t>Popis roll-outu na jednotlivé sklady</w:t>
      </w:r>
    </w:p>
    <w:p w14:paraId="04DD419D" w14:textId="6FBE74F4" w:rsidR="00600D70" w:rsidRDefault="00600D70" w:rsidP="00D93F5E">
      <w:pPr>
        <w:pStyle w:val="Odstavec11"/>
        <w:numPr>
          <w:ilvl w:val="3"/>
          <w:numId w:val="2"/>
        </w:numPr>
        <w:spacing w:before="80"/>
        <w:ind w:hanging="357"/>
        <w:rPr>
          <w:lang w:eastAsia="en-US"/>
        </w:rPr>
      </w:pPr>
      <w:r>
        <w:rPr>
          <w:lang w:eastAsia="en-US"/>
        </w:rPr>
        <w:t>Školení</w:t>
      </w:r>
    </w:p>
    <w:p w14:paraId="2CB9D21D" w14:textId="24E93C2C" w:rsidR="00600D70" w:rsidRDefault="00600D70" w:rsidP="00D93F5E">
      <w:pPr>
        <w:pStyle w:val="Odstavec11"/>
        <w:numPr>
          <w:ilvl w:val="3"/>
          <w:numId w:val="2"/>
        </w:numPr>
        <w:spacing w:before="80"/>
        <w:ind w:hanging="357"/>
        <w:rPr>
          <w:lang w:eastAsia="en-US"/>
        </w:rPr>
      </w:pPr>
      <w:r>
        <w:rPr>
          <w:lang w:eastAsia="en-US"/>
        </w:rPr>
        <w:t>Akceptační řízení</w:t>
      </w:r>
    </w:p>
    <w:p w14:paraId="694205E6" w14:textId="403E6990" w:rsidR="00600D70" w:rsidRDefault="00600D70" w:rsidP="00D93F5E">
      <w:pPr>
        <w:pStyle w:val="Odstavec11"/>
        <w:numPr>
          <w:ilvl w:val="3"/>
          <w:numId w:val="2"/>
        </w:numPr>
        <w:spacing w:before="80"/>
        <w:ind w:hanging="357"/>
        <w:rPr>
          <w:lang w:eastAsia="en-US"/>
        </w:rPr>
      </w:pPr>
      <w:r>
        <w:rPr>
          <w:lang w:eastAsia="en-US"/>
        </w:rPr>
        <w:t>Dokumentace</w:t>
      </w:r>
    </w:p>
    <w:p w14:paraId="22B621E1" w14:textId="35649553" w:rsidR="00600D70" w:rsidRDefault="00600D70" w:rsidP="00D93F5E">
      <w:pPr>
        <w:pStyle w:val="Odstavec11"/>
        <w:numPr>
          <w:ilvl w:val="3"/>
          <w:numId w:val="2"/>
        </w:numPr>
        <w:spacing w:before="80"/>
        <w:ind w:hanging="357"/>
        <w:rPr>
          <w:lang w:eastAsia="en-US"/>
        </w:rPr>
      </w:pPr>
      <w:r>
        <w:rPr>
          <w:lang w:eastAsia="en-US"/>
        </w:rPr>
        <w:lastRenderedPageBreak/>
        <w:t>Přílohy</w:t>
      </w:r>
    </w:p>
    <w:p w14:paraId="3FC63C7E" w14:textId="10E8A3B2" w:rsidR="001042D9" w:rsidRDefault="001042D9" w:rsidP="00D93F5E">
      <w:pPr>
        <w:pStyle w:val="Odstavec11"/>
        <w:ind w:left="709" w:hanging="567"/>
        <w:rPr>
          <w:lang w:eastAsia="en-US"/>
        </w:rPr>
      </w:pPr>
      <w:r>
        <w:rPr>
          <w:lang w:eastAsia="en-US"/>
        </w:rPr>
        <w:t>Kritéria pro akceptaci Dílčí část</w:t>
      </w:r>
      <w:r w:rsidR="00A73FC2">
        <w:rPr>
          <w:lang w:eastAsia="en-US"/>
        </w:rPr>
        <w:t xml:space="preserve"> Díla</w:t>
      </w:r>
      <w:r>
        <w:rPr>
          <w:lang w:eastAsia="en-US"/>
        </w:rPr>
        <w:t xml:space="preserve"> 2 jsou:</w:t>
      </w:r>
    </w:p>
    <w:p w14:paraId="53E6ED06" w14:textId="2C003FA6" w:rsidR="009A4D97" w:rsidRDefault="009A4D97" w:rsidP="00D93F5E">
      <w:pPr>
        <w:pStyle w:val="Odstavec11"/>
        <w:numPr>
          <w:ilvl w:val="0"/>
          <w:numId w:val="19"/>
        </w:numPr>
        <w:rPr>
          <w:lang w:eastAsia="en-US"/>
        </w:rPr>
      </w:pPr>
      <w:r>
        <w:t>Úspěšné</w:t>
      </w:r>
      <w:r>
        <w:rPr>
          <w:lang w:eastAsia="en-US"/>
        </w:rPr>
        <w:t xml:space="preserve"> provedení Akceptačního řízení;</w:t>
      </w:r>
    </w:p>
    <w:p w14:paraId="20968CE3" w14:textId="4D6093CB" w:rsidR="00A734F2" w:rsidRDefault="00A734F2" w:rsidP="00D93F5E">
      <w:pPr>
        <w:pStyle w:val="Odstavec11"/>
        <w:ind w:left="709" w:hanging="567"/>
        <w:rPr>
          <w:lang w:eastAsia="en-US"/>
        </w:rPr>
      </w:pPr>
      <w:r>
        <w:rPr>
          <w:lang w:eastAsia="en-US"/>
        </w:rPr>
        <w:t xml:space="preserve">Kritéria pro akceptaci Dílčí část </w:t>
      </w:r>
      <w:r w:rsidR="00A73FC2">
        <w:rPr>
          <w:lang w:eastAsia="en-US"/>
        </w:rPr>
        <w:t>Díla</w:t>
      </w:r>
      <w:r w:rsidR="00DB7E44">
        <w:rPr>
          <w:lang w:eastAsia="en-US"/>
        </w:rPr>
        <w:t xml:space="preserve"> </w:t>
      </w:r>
      <w:r>
        <w:rPr>
          <w:lang w:eastAsia="en-US"/>
        </w:rPr>
        <w:t>3 jsou:</w:t>
      </w:r>
    </w:p>
    <w:p w14:paraId="05D88F58" w14:textId="5FF8025E" w:rsidR="00A734F2" w:rsidRDefault="002F72BD" w:rsidP="00D93F5E">
      <w:pPr>
        <w:pStyle w:val="Odstavec11"/>
        <w:numPr>
          <w:ilvl w:val="0"/>
          <w:numId w:val="20"/>
        </w:numPr>
        <w:rPr>
          <w:lang w:eastAsia="en-US"/>
        </w:rPr>
      </w:pPr>
      <w:r>
        <w:rPr>
          <w:lang w:eastAsia="en-US"/>
        </w:rPr>
        <w:t xml:space="preserve">Nasazení </w:t>
      </w:r>
      <w:r w:rsidR="00411EAA">
        <w:rPr>
          <w:lang w:eastAsia="en-US"/>
        </w:rPr>
        <w:t xml:space="preserve">prostředí </w:t>
      </w:r>
      <w:r w:rsidR="004C4827">
        <w:rPr>
          <w:lang w:eastAsia="en-US"/>
        </w:rPr>
        <w:t>SCADA</w:t>
      </w:r>
      <w:r>
        <w:rPr>
          <w:lang w:eastAsia="en-US"/>
        </w:rPr>
        <w:t xml:space="preserve"> do ostrého provozu na všechny sklady definované Objednatelem</w:t>
      </w:r>
      <w:r w:rsidR="00374502">
        <w:rPr>
          <w:lang w:eastAsia="en-US"/>
        </w:rPr>
        <w:t xml:space="preserve"> v souladu se </w:t>
      </w:r>
      <w:r w:rsidR="00136FF2">
        <w:rPr>
          <w:lang w:eastAsia="en-US"/>
        </w:rPr>
        <w:t>Z</w:t>
      </w:r>
      <w:r w:rsidR="00374502">
        <w:rPr>
          <w:lang w:eastAsia="en-US"/>
        </w:rPr>
        <w:t>adávací dokumentací</w:t>
      </w:r>
      <w:r>
        <w:rPr>
          <w:lang w:eastAsia="en-US"/>
        </w:rPr>
        <w:t>;</w:t>
      </w:r>
    </w:p>
    <w:p w14:paraId="1A6A54E5" w14:textId="76752E4F" w:rsidR="00494D59" w:rsidRPr="00503E4B" w:rsidRDefault="00494D59" w:rsidP="00D93F5E">
      <w:pPr>
        <w:pStyle w:val="Odstavec11"/>
        <w:ind w:left="709" w:hanging="567"/>
      </w:pPr>
      <w:r w:rsidRPr="00437319">
        <w:t xml:space="preserve">Akceptační řízení zahrnuje porovnání skutečných vlastností Díla a Dílčích částí Díla se specifikací předmětu Díla a akceptačními kritérii. </w:t>
      </w:r>
      <w:r w:rsidR="00F45616">
        <w:t>Dílo</w:t>
      </w:r>
      <w:r w:rsidRPr="00437319">
        <w:t xml:space="preserve"> či Dílčí části Díla je způsobilý k</w:t>
      </w:r>
      <w:r w:rsidRPr="00503E4B">
        <w:t xml:space="preserve"> převzetí Objednatelem, pokud při akceptačních testech v souhrnu nevykazuje více vad, než připouští akceptační kritéria podle </w:t>
      </w:r>
      <w:r w:rsidR="00F45616">
        <w:t>odst.</w:t>
      </w:r>
      <w:r w:rsidRPr="00503E4B">
        <w:t xml:space="preserve"> </w:t>
      </w:r>
      <w:r w:rsidR="008D1A8B">
        <w:t>9.10</w:t>
      </w:r>
      <w:r w:rsidRPr="00503E4B">
        <w:t xml:space="preserve"> Smlouvy, a zároveň odpovídá specifikaci dle Přílohy č. 1.</w:t>
      </w:r>
    </w:p>
    <w:p w14:paraId="7C478F08" w14:textId="1DC75214" w:rsidR="00494D59" w:rsidRPr="00503E4B" w:rsidRDefault="00494D59" w:rsidP="00D93F5E">
      <w:pPr>
        <w:pStyle w:val="Odstavec11"/>
        <w:ind w:left="709" w:hanging="567"/>
      </w:pPr>
      <w:r>
        <w:t>Akceptační řízení proběhne vždy do termínu sjednaného v Harmonogram</w:t>
      </w:r>
      <w:r w:rsidR="5138A16C">
        <w:t>u</w:t>
      </w:r>
      <w:r>
        <w:t xml:space="preserve"> v sídle Objednatele.</w:t>
      </w:r>
    </w:p>
    <w:p w14:paraId="60472ECC" w14:textId="02A48031" w:rsidR="00494D59" w:rsidRDefault="004A3687" w:rsidP="00D93F5E">
      <w:pPr>
        <w:pStyle w:val="Odstavec11"/>
        <w:ind w:left="709" w:hanging="567"/>
      </w:pPr>
      <w:bookmarkStart w:id="10" w:name="_Ref307118224"/>
      <w:r>
        <w:t>Dodavatel</w:t>
      </w:r>
      <w:r w:rsidR="00494D59" w:rsidRPr="00503E4B">
        <w:t xml:space="preserve"> bude písemně informovat Objednatele nejméně deset (10) Pracovních </w:t>
      </w:r>
      <w:r w:rsidR="00AC3207">
        <w:t>dní předem o termínu zahájení A</w:t>
      </w:r>
      <w:r w:rsidR="00494D59" w:rsidRPr="00503E4B">
        <w:t>kceptačních testů. Objednatel je povinen se těchto testů v tomto nebo jinak písemně dohodnutém termínu zúčastnit a osvědčit jejich konání i jejich výsledky.</w:t>
      </w:r>
      <w:bookmarkEnd w:id="10"/>
      <w:r w:rsidR="00494D59" w:rsidRPr="00503E4B">
        <w:t xml:space="preserve"> Akceptační testy nemohou být provedeny bez účasti Objednatele. Ustanovení § 2607 odst. 1 věty druhé a</w:t>
      </w:r>
      <w:r w:rsidR="008B21B6">
        <w:t> </w:t>
      </w:r>
      <w:r w:rsidR="00494D59" w:rsidRPr="00503E4B">
        <w:t>odst. 2 Občanského zákoníku se nepoužijí.</w:t>
      </w:r>
    </w:p>
    <w:p w14:paraId="25DB42EB" w14:textId="0DD14B16" w:rsidR="00494D59" w:rsidRPr="00503E4B" w:rsidRDefault="00494D59" w:rsidP="00D93F5E">
      <w:pPr>
        <w:pStyle w:val="Odstavec11"/>
        <w:ind w:left="709" w:hanging="567"/>
        <w:rPr>
          <w:rFonts w:cs="Arial"/>
        </w:rPr>
      </w:pPr>
      <w:bookmarkStart w:id="11" w:name="_Ref288816686"/>
      <w:r w:rsidRPr="00503E4B">
        <w:t xml:space="preserve">Jestliže </w:t>
      </w:r>
      <w:r w:rsidR="00F45616">
        <w:t>Dílo</w:t>
      </w:r>
      <w:r w:rsidRPr="00437319">
        <w:t xml:space="preserve"> či Dílčí části Díla splní akceptační kritéria </w:t>
      </w:r>
      <w:r w:rsidR="00F45616">
        <w:t>A</w:t>
      </w:r>
      <w:r w:rsidRPr="00437319">
        <w:t xml:space="preserve">kceptačních testů a je v souladu se specifikací dle Přílohy č. 1, zavazuje se </w:t>
      </w:r>
      <w:r w:rsidR="004A3687">
        <w:t>Dodavatel</w:t>
      </w:r>
      <w:r w:rsidR="00AC3207">
        <w:t xml:space="preserve"> v den následující po ukončení A</w:t>
      </w:r>
      <w:r w:rsidRPr="00437319">
        <w:t>kceptačních testů umožnit Objednateli Dílo či příslušnou Dílčí část Díla převzít.</w:t>
      </w:r>
      <w:r w:rsidRPr="00503E4B">
        <w:t xml:space="preserve"> </w:t>
      </w:r>
    </w:p>
    <w:p w14:paraId="67A3000B" w14:textId="3C3065E0" w:rsidR="00494D59" w:rsidRPr="00D93F5E" w:rsidRDefault="00494D59" w:rsidP="00D93F5E">
      <w:pPr>
        <w:pStyle w:val="Odstavec11"/>
        <w:ind w:left="709" w:hanging="567"/>
      </w:pPr>
      <w:bookmarkStart w:id="12" w:name="_Ref473729003"/>
      <w:r w:rsidRPr="00503E4B">
        <w:t xml:space="preserve">Akceptační test se považuje za úspěšný a splněný, pokud je počet (i) Kritických vad nula (0), (ii) Podstatných vad maximálně dvě (2) a (iii) Drobných vad maximálně tři (3). Dohodnou-li se tak Smluvní strany, proběhne akceptační test nejprve v testovacím prostředí Objednatele. Bude-li akceptační test Objednatele v testovacím prostředí úspěšný, bude následně proveden akceptační test v produkčním prostředí Objednatele. Teprve úspěšný </w:t>
      </w:r>
      <w:r w:rsidR="00AC3207">
        <w:t>A</w:t>
      </w:r>
      <w:r w:rsidRPr="00503E4B">
        <w:t xml:space="preserve">kceptační test v produkčním prostředí Objednatele je rozhodující pro splnění povinnosti </w:t>
      </w:r>
      <w:r w:rsidR="004A3687">
        <w:t>Dodavatel</w:t>
      </w:r>
      <w:r w:rsidRPr="00503E4B">
        <w:t>e provést Dílo nebo Dílčí část Díla řádně a včas.</w:t>
      </w:r>
      <w:bookmarkEnd w:id="12"/>
    </w:p>
    <w:p w14:paraId="73459B8E" w14:textId="5F67D1C3" w:rsidR="00494D59" w:rsidRPr="00437319" w:rsidRDefault="00494D59" w:rsidP="00D93F5E">
      <w:pPr>
        <w:pStyle w:val="Odstavec11"/>
        <w:ind w:left="709" w:hanging="567"/>
      </w:pPr>
      <w:bookmarkStart w:id="13" w:name="_Ref371095106"/>
      <w:bookmarkEnd w:id="11"/>
      <w:r w:rsidRPr="00437319">
        <w:t>Objednatel je povinen nejpozději do pěti (5) Prac</w:t>
      </w:r>
      <w:r w:rsidR="00AC3207">
        <w:t>ovních dní ode dne uskutečnění A</w:t>
      </w:r>
      <w:r w:rsidRPr="00437319">
        <w:t xml:space="preserve">kceptačních testů a předání Díla či Dílčí části Díla Objednateli podepsat </w:t>
      </w:r>
      <w:r w:rsidRPr="00006380">
        <w:t>Akceptační protokol</w:t>
      </w:r>
      <w:r w:rsidRPr="00437319">
        <w:t xml:space="preserve"> a schválit předmět Díla či Dílčí části Díla, případně oznámit </w:t>
      </w:r>
      <w:r w:rsidR="004A3687">
        <w:t>Dodavatel</w:t>
      </w:r>
      <w:r w:rsidRPr="00437319">
        <w:t xml:space="preserve">i vady předmětu Díla či Dílčí části Díla, které brání převzetí. </w:t>
      </w:r>
    </w:p>
    <w:p w14:paraId="506D9690" w14:textId="19ECDC4A" w:rsidR="00494D59" w:rsidRPr="00437319" w:rsidRDefault="00494D59" w:rsidP="00D93F5E">
      <w:pPr>
        <w:pStyle w:val="Odstavec11"/>
        <w:ind w:left="709" w:hanging="567"/>
      </w:pPr>
      <w:r w:rsidRPr="00437319">
        <w:t xml:space="preserve">V případě splnění </w:t>
      </w:r>
      <w:r w:rsidR="00AC3207">
        <w:t>A</w:t>
      </w:r>
      <w:r w:rsidRPr="00437319">
        <w:t xml:space="preserve">kceptačních testů a souladu se specifikací dle Přílohy č. 1 je Objednatel povinen vyznačit na Akceptačním protokolu výrok „převzato“. V případě nesplnění akceptačních testů a/nebo rozporu se specifikací dle Přílohy č. 1 je Objednatel oprávněn vyznačit na Akceptačním protokolu výrok „nepřevzato“. </w:t>
      </w:r>
    </w:p>
    <w:p w14:paraId="1735F572" w14:textId="0A27B8F9" w:rsidR="00494D59" w:rsidRPr="00503E4B" w:rsidRDefault="00494D59" w:rsidP="00D93F5E">
      <w:pPr>
        <w:pStyle w:val="Odstavec11"/>
        <w:ind w:left="709" w:hanging="567"/>
      </w:pPr>
      <w:r w:rsidRPr="00437319">
        <w:t>Smluvní strany se výslovně dohodly, že prodlení Objednatele s převzetím Díla či Dílčí části Díla neopravňuje</w:t>
      </w:r>
      <w:r w:rsidRPr="00503E4B">
        <w:t xml:space="preserve"> </w:t>
      </w:r>
      <w:r w:rsidR="004A3687">
        <w:t>Dodavatel</w:t>
      </w:r>
      <w:r w:rsidRPr="00503E4B">
        <w:t xml:space="preserve">e žádnou z částí </w:t>
      </w:r>
      <w:r w:rsidR="00AC3207">
        <w:t>Díla</w:t>
      </w:r>
      <w:r w:rsidRPr="00503E4B">
        <w:t>, které mělo být předmětem převzetí prodat třetí osobě; ustanovení § 2609 Občanského zákoníku se nepoužije. Smluvní strany se dále dohodly, že ustanovení § 2605 Občanského zákoníku upravující převzetí Díla se nepoužije.</w:t>
      </w:r>
      <w:bookmarkEnd w:id="13"/>
    </w:p>
    <w:p w14:paraId="0C15D5CF" w14:textId="41FD800E" w:rsidR="00494D59" w:rsidRPr="007B5610" w:rsidRDefault="00494D59" w:rsidP="00D93F5E">
      <w:pPr>
        <w:pStyle w:val="Odstavec11"/>
        <w:ind w:left="709" w:hanging="567"/>
      </w:pPr>
      <w:r w:rsidRPr="007B5610">
        <w:t xml:space="preserve">V případě nepřevzetí Díla či Dílčí části Díla poskytne Objednatel </w:t>
      </w:r>
      <w:r w:rsidR="004A3687" w:rsidRPr="007B5610">
        <w:t>Dodavatel</w:t>
      </w:r>
      <w:r w:rsidRPr="007B5610">
        <w:t>i př</w:t>
      </w:r>
      <w:r w:rsidR="00AC3207" w:rsidRPr="007B5610">
        <w:t xml:space="preserve">iměřenou lhůtu k odstranění vad, která bude </w:t>
      </w:r>
      <w:r w:rsidRPr="007B5610">
        <w:t xml:space="preserve">minimálně v délce </w:t>
      </w:r>
      <w:r w:rsidR="00070011" w:rsidRPr="007B5610">
        <w:t xml:space="preserve">14 </w:t>
      </w:r>
      <w:r w:rsidRPr="007B5610">
        <w:t>dní.  Do odstranění vad bránících převzetí bude Dílo či Dílčí část Díla</w:t>
      </w:r>
      <w:r w:rsidRPr="00D93F5E">
        <w:t xml:space="preserve"> </w:t>
      </w:r>
      <w:r w:rsidRPr="007B5610">
        <w:t xml:space="preserve">považováno za nepřevzaté. Po odstranění vad </w:t>
      </w:r>
      <w:r w:rsidR="004A3687" w:rsidRPr="007B5610">
        <w:t>Dodavatel</w:t>
      </w:r>
      <w:r w:rsidRPr="007B5610">
        <w:t xml:space="preserve"> předá znovu předmět Díla či Dílčí části Díla Objednateli a Objednatel postupuje obdobně podle předchozích odstavců tohoto článku </w:t>
      </w:r>
      <w:r w:rsidR="00A52591">
        <w:t>9</w:t>
      </w:r>
      <w:r w:rsidRPr="007B5610">
        <w:t xml:space="preserve"> Smlouvy. </w:t>
      </w:r>
      <w:r w:rsidR="004A3687" w:rsidRPr="007B5610">
        <w:t>Dodavatel</w:t>
      </w:r>
      <w:r w:rsidRPr="007B5610">
        <w:t xml:space="preserve"> je v prodlení s řádným provedením Díla nebo Dílčí části Díla, pokud Dílo nebo Dílčí část Díla nesplní akceptační testy do termínu (dne dokončení) uvedeného v Harmonogram</w:t>
      </w:r>
      <w:r w:rsidR="00AC3207" w:rsidRPr="007B5610">
        <w:t>u</w:t>
      </w:r>
      <w:r w:rsidRPr="007B5610">
        <w:t>.</w:t>
      </w:r>
    </w:p>
    <w:p w14:paraId="3CB80CF0" w14:textId="2CF5D5E7" w:rsidR="00494D59" w:rsidRPr="00437319" w:rsidRDefault="00494D59" w:rsidP="00D93F5E">
      <w:pPr>
        <w:pStyle w:val="Odstavec11"/>
        <w:ind w:left="709" w:hanging="567"/>
      </w:pPr>
      <w:r w:rsidRPr="00437319">
        <w:t xml:space="preserve">Pokud Objednatel schválí Dílo či Dílčí části Díla svým podpisem na Akceptačním protokolu s uvedením vad, které nebrání převzetí, zavazuje se </w:t>
      </w:r>
      <w:r w:rsidR="004A3687">
        <w:t>Dodavatel</w:t>
      </w:r>
      <w:r w:rsidRPr="00437319">
        <w:t xml:space="preserve"> k odstranění těchto vad v přiměřených lhůtách stanovených Objednatelem v Akceptačním protokolu</w:t>
      </w:r>
      <w:r w:rsidR="006E7432">
        <w:t xml:space="preserve">, které budou </w:t>
      </w:r>
      <w:r>
        <w:t xml:space="preserve">minimálně v délce </w:t>
      </w:r>
      <w:r w:rsidR="00070011">
        <w:t xml:space="preserve">21 </w:t>
      </w:r>
      <w:r>
        <w:t>dní.</w:t>
      </w:r>
      <w:r w:rsidRPr="00437319">
        <w:t xml:space="preserve"> Za den řádného provedení Díla nebo Dílčí části Díla se v takovém případě považuje den podpisu Akceptačního protokolu s výrokem „převzato“. Podepsaný </w:t>
      </w:r>
      <w:r w:rsidRPr="00437319">
        <w:lastRenderedPageBreak/>
        <w:t xml:space="preserve">Akceptační protokol s výrokem „převzato“ je zároveň souhlasem Objednatele s fakturací za provedení Díla či odpovídající Dílčí části Díla </w:t>
      </w:r>
      <w:r w:rsidR="004A3687">
        <w:t>Dodavatel</w:t>
      </w:r>
      <w:r w:rsidRPr="00437319">
        <w:t xml:space="preserve">em. </w:t>
      </w:r>
    </w:p>
    <w:p w14:paraId="7BD52980" w14:textId="27F8B716" w:rsidR="00494D59" w:rsidRPr="00503E4B" w:rsidRDefault="00494D59" w:rsidP="00D93F5E">
      <w:pPr>
        <w:pStyle w:val="Odstavec11"/>
        <w:ind w:left="709" w:hanging="567"/>
      </w:pPr>
      <w:r w:rsidRPr="00437319">
        <w:t xml:space="preserve">Podpisem Akceptačního protokolu oběma Smluvními stranami, ve kterém je </w:t>
      </w:r>
      <w:r w:rsidR="006E7432">
        <w:t>Dílo</w:t>
      </w:r>
      <w:r w:rsidRPr="00437319">
        <w:t xml:space="preserve"> či Dílčí části Díla schválen Objednatelem, je ukončeno Akceptační řízení. Podpisem Akceptačního protokolu</w:t>
      </w:r>
      <w:r w:rsidRPr="00503E4B">
        <w:t xml:space="preserve"> a ukončením Akceptačního řízení však není dotčeno právo Objednatele domáhat se práv z vad Díla.</w:t>
      </w:r>
    </w:p>
    <w:p w14:paraId="3BA61D4B" w14:textId="244A10A4" w:rsidR="00494D59" w:rsidRDefault="004A3687" w:rsidP="00D93F5E">
      <w:pPr>
        <w:pStyle w:val="Odstavec11"/>
        <w:ind w:left="709" w:hanging="567"/>
      </w:pPr>
      <w:bookmarkStart w:id="14" w:name="_Ref288494398"/>
      <w:r>
        <w:t>Dodavatel</w:t>
      </w:r>
      <w:r w:rsidR="00494D59" w:rsidRPr="00503E4B">
        <w:t xml:space="preserve"> se zavazuje současně s předáním Díla, res. Dílčích částí Díla, k Akceptačnímu řízení předat i Dokumentaci</w:t>
      </w:r>
      <w:bookmarkEnd w:id="14"/>
      <w:r w:rsidR="00494D59" w:rsidRPr="00503E4B">
        <w:t>.</w:t>
      </w:r>
    </w:p>
    <w:p w14:paraId="00575DE4" w14:textId="5B3D6229" w:rsidR="00442E42" w:rsidRDefault="00F45616" w:rsidP="00D93F5E">
      <w:pPr>
        <w:pStyle w:val="Odstavec11"/>
        <w:ind w:left="709" w:hanging="567"/>
      </w:pPr>
      <w:r>
        <w:t>Pro úspěšné zhotovení Díla ze strany Dodavatele a ukončení Akceptačního řízení s výsledkem „převzato“ je Objednatel povinen zajistit přípravu infrastruktury Objednatele k</w:t>
      </w:r>
      <w:r w:rsidR="008C3290">
        <w:t> </w:t>
      </w:r>
      <w:r>
        <w:t xml:space="preserve">implementaci </w:t>
      </w:r>
      <w:r w:rsidR="00136FF2">
        <w:t xml:space="preserve">prostředí </w:t>
      </w:r>
      <w:r w:rsidR="008C3290">
        <w:t>SCADA,</w:t>
      </w:r>
      <w:r>
        <w:t xml:space="preserve"> a to v místě implementace v souladu s Harmonograme</w:t>
      </w:r>
      <w:r w:rsidR="00070011">
        <w:t>m</w:t>
      </w:r>
      <w:r>
        <w:t xml:space="preserve">. Infrastrukturu Objednatele k implementaci </w:t>
      </w:r>
      <w:r w:rsidR="00136FF2">
        <w:t xml:space="preserve">prostředí </w:t>
      </w:r>
      <w:r w:rsidR="008C3290">
        <w:t xml:space="preserve">SCADA </w:t>
      </w:r>
      <w:r>
        <w:t>tvoří zejména hardware, technické prostředky, nainstalovaný software, síťové prvky, příslušenství. Požadavky na infrastrukturu Objednatele budou stanoveny</w:t>
      </w:r>
      <w:r w:rsidR="00442E42">
        <w:t xml:space="preserve"> nejpozději k okamžiku zahájení Akceptačního řízení</w:t>
      </w:r>
      <w:r>
        <w:t>.</w:t>
      </w:r>
      <w:r w:rsidR="00442E42">
        <w:t xml:space="preserve"> </w:t>
      </w:r>
    </w:p>
    <w:p w14:paraId="17EF0A73" w14:textId="20F7979C" w:rsidR="00F45616" w:rsidRPr="00503E4B" w:rsidRDefault="00F45616" w:rsidP="00D93F5E">
      <w:pPr>
        <w:pStyle w:val="Odstavec11"/>
        <w:ind w:left="709" w:hanging="567"/>
      </w:pPr>
      <w:r>
        <w:t xml:space="preserve">Objednatel se dále zavazuje umožnit </w:t>
      </w:r>
      <w:r w:rsidR="00442E42">
        <w:t>Dodavat</w:t>
      </w:r>
      <w:r w:rsidR="00D06336">
        <w:t>e</w:t>
      </w:r>
      <w:r w:rsidR="00442E42">
        <w:t>li</w:t>
      </w:r>
      <w:r>
        <w:t xml:space="preserve"> prostřednictvím Realizačního týmu kontakt a</w:t>
      </w:r>
      <w:r w:rsidR="00203991">
        <w:t> </w:t>
      </w:r>
      <w:r>
        <w:t>konzultace, místní šetření, získávání dalších podkla</w:t>
      </w:r>
      <w:r w:rsidR="00442E42">
        <w:t>dů, sběr údajů a práci přímo v</w:t>
      </w:r>
      <w:r w:rsidR="00425B7D">
        <w:t> </w:t>
      </w:r>
      <w:r w:rsidR="00442E42">
        <w:t>m</w:t>
      </w:r>
      <w:r>
        <w:t>ístě implementace (dále jen „</w:t>
      </w:r>
      <w:r w:rsidRPr="00712DD0">
        <w:rPr>
          <w:b/>
        </w:rPr>
        <w:t>Setkání</w:t>
      </w:r>
      <w:r>
        <w:t xml:space="preserve">“), to vše v rozsahu nutném pro řádné zhotovení Díla. Pro úspěšné zhotovení Díla je nutné, aby se Setkání aktivně účastnili vybraní zaměstnanci Objednatele. Setkání se realizují v termínech dohodnutých mezi Smluvními stranami; nedohodnou-li se Smluvní strany na tomto termínu, má právo jej určit </w:t>
      </w:r>
      <w:r w:rsidR="00E1312C">
        <w:t>Dodavatel</w:t>
      </w:r>
      <w:r>
        <w:t xml:space="preserve">, a to ve všední dny v čase od 8.00 do 18.00 hodin. Určení termínu je povinen </w:t>
      </w:r>
      <w:r w:rsidR="00E1312C">
        <w:t>Dodavatel</w:t>
      </w:r>
      <w:r>
        <w:t xml:space="preserve"> oznámit Objednateli s</w:t>
      </w:r>
      <w:r w:rsidR="004F5239">
        <w:t> </w:t>
      </w:r>
      <w:r>
        <w:t>předstihem alespoň 24 hodin.</w:t>
      </w:r>
    </w:p>
    <w:p w14:paraId="6EBEA195" w14:textId="77777777" w:rsidR="00494D59" w:rsidRPr="00503E4B" w:rsidRDefault="00494D59" w:rsidP="001D65F4">
      <w:pPr>
        <w:pStyle w:val="Nadpis2"/>
      </w:pPr>
      <w:r w:rsidRPr="00503E4B">
        <w:tab/>
        <w:t>Školení</w:t>
      </w:r>
    </w:p>
    <w:p w14:paraId="2249BB14" w14:textId="0086E8D5" w:rsidR="00494D59" w:rsidRPr="00503E4B" w:rsidRDefault="004A3687" w:rsidP="00D93F5E">
      <w:pPr>
        <w:pStyle w:val="Odstavec11"/>
        <w:ind w:left="709" w:hanging="567"/>
      </w:pPr>
      <w:r>
        <w:t>Dodavatel</w:t>
      </w:r>
      <w:r w:rsidR="00494D59">
        <w:t xml:space="preserve"> poskytne Objednateli školení</w:t>
      </w:r>
      <w:r w:rsidR="00070011">
        <w:t xml:space="preserve"> </w:t>
      </w:r>
      <w:r w:rsidR="00DE6612" w:rsidRPr="00DE6612">
        <w:t xml:space="preserve">obsluhy a lokálních správců v doporučeném rozsahu výrobcem dodávaného </w:t>
      </w:r>
      <w:r w:rsidR="00136FF2" w:rsidRPr="00DE6612">
        <w:t xml:space="preserve">prostředí </w:t>
      </w:r>
      <w:r w:rsidR="00DE6612" w:rsidRPr="00DE6612">
        <w:t xml:space="preserve">SCADA, minimálně však 1,5 MD pro každou </w:t>
      </w:r>
      <w:r w:rsidR="007D49B7">
        <w:t>lokalitu</w:t>
      </w:r>
      <w:r w:rsidR="007D49B7" w:rsidRPr="00DE6612">
        <w:t xml:space="preserve"> </w:t>
      </w:r>
      <w:r w:rsidR="00DE6612" w:rsidRPr="00DE6612">
        <w:t>s</w:t>
      </w:r>
      <w:r w:rsidR="00DE6612">
        <w:t> </w:t>
      </w:r>
      <w:r w:rsidR="00DE6612" w:rsidRPr="00DE6612">
        <w:t>možností rozdělení až do tří kalendářních dní (1 MD = 8 hodin)</w:t>
      </w:r>
      <w:r w:rsidR="00494D59">
        <w:t>. Veškeré náklady na provedení těchto školení jsou zahrnuty v</w:t>
      </w:r>
      <w:r w:rsidR="002B76D2">
        <w:t> Ceně díla</w:t>
      </w:r>
      <w:r w:rsidR="00494D59">
        <w:t xml:space="preserve">. Objednatel zajistí pro školení dle věty první prostory. Termín konání školení </w:t>
      </w:r>
      <w:r w:rsidR="0003341B">
        <w:t>je stanoven dle Harmonogramu.</w:t>
      </w:r>
    </w:p>
    <w:p w14:paraId="413B4D7E" w14:textId="08EF3856" w:rsidR="006E7432" w:rsidRPr="00503E4B" w:rsidRDefault="006E7432" w:rsidP="001D65F4">
      <w:pPr>
        <w:pStyle w:val="Nadpis2"/>
      </w:pPr>
      <w:bookmarkStart w:id="15" w:name="_Ref473553108"/>
      <w:r>
        <w:t>licenční ujednání</w:t>
      </w:r>
      <w:bookmarkEnd w:id="15"/>
    </w:p>
    <w:p w14:paraId="335553A5" w14:textId="279DEE97" w:rsidR="00AE7A84" w:rsidRDefault="00AE7A84" w:rsidP="00D93F5E">
      <w:pPr>
        <w:pStyle w:val="Odstavec11"/>
        <w:ind w:left="709" w:hanging="567"/>
      </w:pPr>
      <w:bookmarkStart w:id="16" w:name="_Ref473729763"/>
      <w:bookmarkStart w:id="17" w:name="_Ref288749496"/>
      <w:r>
        <w:t xml:space="preserve">Dodavatel uděluje Objednateli právo užít </w:t>
      </w:r>
      <w:r w:rsidR="00983A64">
        <w:t>prostředí</w:t>
      </w:r>
      <w:r w:rsidR="00095845">
        <w:t xml:space="preserve"> </w:t>
      </w:r>
      <w:r w:rsidR="00E55612">
        <w:t>SCADA</w:t>
      </w:r>
      <w:r w:rsidR="00095845">
        <w:t xml:space="preserve"> </w:t>
      </w:r>
      <w:r>
        <w:t>(dále též jen „</w:t>
      </w:r>
      <w:r w:rsidRPr="00D93F5E">
        <w:t>licence</w:t>
      </w:r>
      <w:r>
        <w:t>“) v souladu s jeho určením dle této Smlouvy a za podmínek této Smlouvy</w:t>
      </w:r>
      <w:r w:rsidR="00282C0A">
        <w:t xml:space="preserve"> a </w:t>
      </w:r>
      <w:r w:rsidR="00CD3981">
        <w:t>v rozsahu uvedeném níže</w:t>
      </w:r>
      <w:r>
        <w:t>.</w:t>
      </w:r>
      <w:r w:rsidR="004D458B">
        <w:t xml:space="preserve"> </w:t>
      </w:r>
      <w:r w:rsidR="004D458B" w:rsidRPr="004D458B">
        <w:t>Objednatel není povinen kterékoliv licence využít</w:t>
      </w:r>
      <w:r w:rsidR="00CD3981">
        <w:t xml:space="preserve"> a/nebo využít je</w:t>
      </w:r>
      <w:r w:rsidR="004D458B" w:rsidRPr="004D458B">
        <w:t>.</w:t>
      </w:r>
    </w:p>
    <w:p w14:paraId="69F11687" w14:textId="4648C40F" w:rsidR="00AE7A84" w:rsidRDefault="00AE7A84" w:rsidP="00D93F5E">
      <w:pPr>
        <w:pStyle w:val="Odstavec11"/>
        <w:ind w:left="709" w:hanging="567"/>
      </w:pPr>
      <w:r>
        <w:t xml:space="preserve">Povinnost týkající se poskytnutí licence </w:t>
      </w:r>
      <w:r w:rsidR="008A6FBF">
        <w:t>v rozsahu podle předchozího odstavce platí pro Dodavatele i v případě zhotovení Části Díla poddodavatelem.</w:t>
      </w:r>
    </w:p>
    <w:p w14:paraId="245DA57C" w14:textId="48F4FFDA" w:rsidR="0093522D" w:rsidRPr="00503E4B" w:rsidRDefault="0093522D" w:rsidP="00D93F5E">
      <w:pPr>
        <w:pStyle w:val="Odstavec11"/>
        <w:ind w:left="709" w:hanging="567"/>
      </w:pPr>
      <w:bookmarkStart w:id="18" w:name="_Ref70246957"/>
      <w:r w:rsidRPr="00503E4B">
        <w:t>Udělení licence k Autorským dílům a databázím vytvořeným na zakázku</w:t>
      </w:r>
      <w:r>
        <w:t xml:space="preserve"> v rámci provádění Díla:</w:t>
      </w:r>
      <w:bookmarkEnd w:id="18"/>
    </w:p>
    <w:p w14:paraId="7483844B" w14:textId="7AD95C30" w:rsidR="00BF1779" w:rsidRPr="00503E4B" w:rsidRDefault="00BF1779" w:rsidP="0014272A">
      <w:pPr>
        <w:pStyle w:val="Odstavec11"/>
        <w:numPr>
          <w:ilvl w:val="2"/>
          <w:numId w:val="2"/>
        </w:numPr>
      </w:pPr>
      <w:bookmarkStart w:id="19" w:name="_Ref473553765"/>
      <w:r>
        <w:t>Dodavatel</w:t>
      </w:r>
      <w:r w:rsidRPr="00503E4B">
        <w:t xml:space="preserve"> Objednateli poskytuje výhradní oprávnění (licenci, resp. podlicenci) k výkonu práva užít Autorská díla a k výkonu práva vytěžovat a zužitkovat databáze vytvořené na zakázku pro Objednatele v rámci plnění této Smlouvy, a to v územně a množstevně neomezeném rozsahu a všemi známými způsoby užití, a to na celou dobu trvání majetkových práv autora, a k postoupení nebo poskytnutí oprávnění tvořících součást této licence (podlicenci) kterémukoli Oprávněnému subjektu, a to včetně svolení Autorská díla a databáze měnit, spojovat s jinými díly a zařazovat je do děl souborných (</w:t>
      </w:r>
      <w:r>
        <w:t xml:space="preserve">dále také jen </w:t>
      </w:r>
      <w:r w:rsidRPr="00503E4B">
        <w:t>„</w:t>
      </w:r>
      <w:r w:rsidRPr="00BF1779">
        <w:rPr>
          <w:b/>
        </w:rPr>
        <w:t>Výhradní licence</w:t>
      </w:r>
      <w:r w:rsidRPr="00503E4B">
        <w:t>“). Odměna za Výhradní licenci je obsažena v</w:t>
      </w:r>
      <w:r>
        <w:t> Ceně díla</w:t>
      </w:r>
      <w:r w:rsidRPr="00503E4B">
        <w:t xml:space="preserve"> </w:t>
      </w:r>
      <w:r>
        <w:t>Dodavatel</w:t>
      </w:r>
      <w:r w:rsidRPr="00503E4B">
        <w:t>e.</w:t>
      </w:r>
    </w:p>
    <w:p w14:paraId="74772CE0" w14:textId="77777777" w:rsidR="00BF1779" w:rsidRPr="00503E4B" w:rsidRDefault="00BF1779" w:rsidP="00BF1779">
      <w:pPr>
        <w:pStyle w:val="Odstavec111"/>
        <w:numPr>
          <w:ilvl w:val="2"/>
          <w:numId w:val="2"/>
        </w:numPr>
      </w:pPr>
      <w:r w:rsidRPr="00503E4B">
        <w:t xml:space="preserve">Ve vztahu k Výhradní licenci k Autorským dílům </w:t>
      </w:r>
      <w:r>
        <w:t>Dodavatel</w:t>
      </w:r>
      <w:r w:rsidRPr="00503E4B">
        <w:t xml:space="preserve"> prohlašuje, že oprávněné zájmy autora nemohou být značně nepříznivě dotčeny tím, že Objednatel nebude Výhradní licenci vůbec či zčásti užívat. Bez ohledu na tuto skutečnost Smluvní strany tímto sjednávají, že právo </w:t>
      </w:r>
      <w:r>
        <w:t>Dodavatel</w:t>
      </w:r>
      <w:r w:rsidRPr="00503E4B">
        <w:t xml:space="preserve">e na odstoupení dle § 2378 Občanského zákoníku není </w:t>
      </w:r>
      <w:r>
        <w:t>Dodavatel</w:t>
      </w:r>
      <w:r w:rsidRPr="00503E4B">
        <w:t xml:space="preserve"> oprávněn uplatnit před uplynutím deseti (10) let od poskytnutí Výhradní licence.</w:t>
      </w:r>
    </w:p>
    <w:p w14:paraId="1B01827E" w14:textId="77777777" w:rsidR="00BF1779" w:rsidRPr="00503E4B" w:rsidRDefault="00BF1779" w:rsidP="00BF1779">
      <w:pPr>
        <w:pStyle w:val="Odstavec111"/>
        <w:numPr>
          <w:ilvl w:val="2"/>
          <w:numId w:val="2"/>
        </w:numPr>
      </w:pPr>
      <w:r>
        <w:lastRenderedPageBreak/>
        <w:t>Dodavatel</w:t>
      </w:r>
      <w:r w:rsidRPr="00503E4B">
        <w:t xml:space="preserve"> prohlašuje, že s ohledem na povahu výnosů z Výhradní licence nemohou vzniknout podmínky pro uplatnění ustanovení § 2374 Občanského zákoníku, tedy že odměna za udělení Výhradní licence k jednotlivým Autorským dílům nemůže být ve zřejmém nepoměru k zisku z využití Výhradní licence a významu příslušného Autorského díla pro dosažení takového zisku.</w:t>
      </w:r>
    </w:p>
    <w:p w14:paraId="23F7CBA8" w14:textId="67C49701" w:rsidR="00BF1779" w:rsidRPr="00503E4B" w:rsidRDefault="00BF1779" w:rsidP="00BF1779">
      <w:pPr>
        <w:pStyle w:val="Odstavec111"/>
        <w:numPr>
          <w:ilvl w:val="2"/>
          <w:numId w:val="2"/>
        </w:numPr>
      </w:pPr>
      <w:r>
        <w:t>Dodavatel</w:t>
      </w:r>
      <w:r w:rsidRPr="00503E4B">
        <w:t xml:space="preserve"> Objednateli poskytuje výhradní oprávnění (licenci, resp. podlicenci) užít zdrojové kódy k veškerým Autorským dílům vytvořeným v rámci Díla na zakázku pro Objednatele za podmínek předchozích ustanovení tohoto </w:t>
      </w:r>
      <w:r>
        <w:t xml:space="preserve">odstavce </w:t>
      </w:r>
      <w:r w:rsidR="0014272A">
        <w:t>11.3</w:t>
      </w:r>
      <w:r w:rsidRPr="00503E4B">
        <w:t>.</w:t>
      </w:r>
    </w:p>
    <w:p w14:paraId="744CA220" w14:textId="77777777" w:rsidR="00BF1779" w:rsidRPr="00503E4B" w:rsidRDefault="00BF1779" w:rsidP="00BF1779">
      <w:pPr>
        <w:pStyle w:val="Odstavec111"/>
        <w:numPr>
          <w:ilvl w:val="2"/>
          <w:numId w:val="2"/>
        </w:numPr>
      </w:pPr>
      <w:r>
        <w:t>Dodavatel</w:t>
      </w:r>
      <w:r w:rsidRPr="00503E4B">
        <w:t xml:space="preserve"> je povinen předat Objednateli zdrojový kód v editovatelné elektronické podobě ve formátu daného vývojového prostředí a veškeré související materiály</w:t>
      </w:r>
      <w:r>
        <w:t xml:space="preserve"> zejména dokumentaci vztahující se ke zdrojovému kódu</w:t>
      </w:r>
      <w:r w:rsidRPr="00503E4B">
        <w:t>, a to nejpozději v den předání a převzetí příslušného Autorského díla.</w:t>
      </w:r>
      <w:r>
        <w:t xml:space="preserve"> </w:t>
      </w:r>
    </w:p>
    <w:p w14:paraId="3AF4AB5F" w14:textId="703E1DE8" w:rsidR="00BF1779" w:rsidRPr="00503E4B" w:rsidRDefault="00BF1779" w:rsidP="00BF1779">
      <w:pPr>
        <w:pStyle w:val="Odstavec111"/>
        <w:numPr>
          <w:ilvl w:val="2"/>
          <w:numId w:val="2"/>
        </w:numPr>
      </w:pPr>
      <w:r w:rsidRPr="00503E4B">
        <w:t xml:space="preserve">Pro všechny případy, ve kterých nemůže </w:t>
      </w:r>
      <w:r>
        <w:t>Dodavatel</w:t>
      </w:r>
      <w:r w:rsidRPr="00503E4B">
        <w:t xml:space="preserve"> z objektivních důvodů sám udělit Objednateli oprávnění dle předcházejících ustanovení </w:t>
      </w:r>
      <w:r>
        <w:t>odstavce</w:t>
      </w:r>
      <w:r w:rsidRPr="00503E4B">
        <w:t xml:space="preserve"> </w:t>
      </w:r>
      <w:r w:rsidR="0014272A">
        <w:t>11.3</w:t>
      </w:r>
      <w:r w:rsidR="00E97FD7">
        <w:t xml:space="preserve">. </w:t>
      </w:r>
      <w:r w:rsidRPr="00503E4B">
        <w:t xml:space="preserve">k Autorskému dílu či databázi vytvořeným na zakázku pro Objednatele v rámci plnění této Smlouvy, </w:t>
      </w:r>
      <w:r>
        <w:t>Dodavatel</w:t>
      </w:r>
      <w:r w:rsidRPr="00503E4B">
        <w:t xml:space="preserve"> zajistí, že třetí osoba, jež vykonává majetková práva k příslušnému Autorskému dílu, resp. práva pořizovatele databáze, udělí Objednateli bezúplatně výhradní oprávnění (licenci) Autorské dílo užít, resp. právo vytěžovat a zužitkovat Databázi, v rozsahu a za podmínek dle předcházejících ustanovení</w:t>
      </w:r>
      <w:r>
        <w:t xml:space="preserve"> odstavce</w:t>
      </w:r>
      <w:r w:rsidRPr="00503E4B">
        <w:t xml:space="preserve"> </w:t>
      </w:r>
      <w:r w:rsidR="0014272A">
        <w:t>11.3</w:t>
      </w:r>
      <w:r w:rsidR="00E97FD7">
        <w:t>.</w:t>
      </w:r>
    </w:p>
    <w:p w14:paraId="575F3E31" w14:textId="77777777" w:rsidR="00BF1779" w:rsidRDefault="00BF1779" w:rsidP="00BF1779">
      <w:pPr>
        <w:pStyle w:val="Textkomente"/>
      </w:pPr>
    </w:p>
    <w:p w14:paraId="79582919" w14:textId="12D718CC" w:rsidR="0093522D" w:rsidRPr="00503E4B" w:rsidRDefault="0093522D" w:rsidP="00D93F5E">
      <w:pPr>
        <w:pStyle w:val="Odstavec11"/>
        <w:ind w:left="709" w:hanging="567"/>
      </w:pPr>
      <w:bookmarkStart w:id="20" w:name="_Ref473729833"/>
      <w:bookmarkStart w:id="21" w:name="_Ref71798529"/>
      <w:bookmarkEnd w:id="19"/>
      <w:r>
        <w:t>Udělení licence ke Standardním a</w:t>
      </w:r>
      <w:r w:rsidRPr="00503E4B">
        <w:t>utorským dílům a databázím</w:t>
      </w:r>
      <w:bookmarkEnd w:id="20"/>
      <w:r>
        <w:t>:</w:t>
      </w:r>
      <w:bookmarkEnd w:id="21"/>
    </w:p>
    <w:p w14:paraId="462DA8EE" w14:textId="162F4D7A" w:rsidR="0093522D" w:rsidRPr="00503E4B" w:rsidRDefault="0093522D" w:rsidP="0093522D">
      <w:pPr>
        <w:pStyle w:val="Odstavec111"/>
        <w:numPr>
          <w:ilvl w:val="2"/>
          <w:numId w:val="2"/>
        </w:numPr>
      </w:pPr>
      <w:bookmarkStart w:id="22" w:name="_Ref288783453"/>
      <w:bookmarkStart w:id="23" w:name="_Ref473553833"/>
      <w:r w:rsidRPr="00503E4B">
        <w:t xml:space="preserve">Pro všechny případy, ve kterých je součástí Díla </w:t>
      </w:r>
      <w:r>
        <w:t xml:space="preserve">Standardní autorské dílo nebo databáze, </w:t>
      </w:r>
      <w:r w:rsidRPr="00503E4B">
        <w:t xml:space="preserve">poskytuje </w:t>
      </w:r>
      <w:r>
        <w:t>Dodavatel</w:t>
      </w:r>
      <w:r w:rsidRPr="00503E4B">
        <w:t xml:space="preserve"> Objednateli</w:t>
      </w:r>
      <w:r>
        <w:t xml:space="preserve"> </w:t>
      </w:r>
      <w:r w:rsidRPr="00503E4B">
        <w:t xml:space="preserve">nevýhradní oprávnění k výkonu práva užít (licenci, resp. podlicenci) veškerá taková </w:t>
      </w:r>
      <w:r>
        <w:t>Standardní a</w:t>
      </w:r>
      <w:r w:rsidRPr="00503E4B">
        <w:t xml:space="preserve">utorská díla a k výkonu práva vytěžovat a zužitkovat databáze, a to </w:t>
      </w:r>
      <w:r>
        <w:t xml:space="preserve">za podmínek stanovených v licenčním ujednání EULA příslušného výrobce softwaru, které je součástí této Smlouvy jako její Příloha č. </w:t>
      </w:r>
      <w:r w:rsidR="005772C4">
        <w:t>10</w:t>
      </w:r>
      <w:r>
        <w:t xml:space="preserve">, tj. </w:t>
      </w:r>
      <w:r w:rsidRPr="00503E4B">
        <w:t>v </w:t>
      </w:r>
      <w:r>
        <w:t xml:space="preserve">územním a množstevním rozsahu, pro všechny způsoby </w:t>
      </w:r>
      <w:r w:rsidRPr="00503E4B">
        <w:t>odpovídajícími účelu, p</w:t>
      </w:r>
      <w:r>
        <w:t>ro který je takové Standardní autorské dílo</w:t>
      </w:r>
      <w:r w:rsidRPr="00503E4B">
        <w:t>, resp. databáze, určeno</w:t>
      </w:r>
      <w:r>
        <w:t xml:space="preserve">, a na dobu </w:t>
      </w:r>
      <w:r w:rsidRPr="00503E4B" w:rsidDel="00C32B71">
        <w:t xml:space="preserve"> </w:t>
      </w:r>
      <w:r>
        <w:t xml:space="preserve">uvedenou těchto licenčních podmínkách obsažených v Příloze č. </w:t>
      </w:r>
      <w:r w:rsidR="00747F3C">
        <w:t>9</w:t>
      </w:r>
      <w:r>
        <w:t xml:space="preserve"> této Smlouvy </w:t>
      </w:r>
      <w:r w:rsidRPr="00503E4B">
        <w:t>(</w:t>
      </w:r>
      <w:r>
        <w:t xml:space="preserve">dále také jen </w:t>
      </w:r>
      <w:r w:rsidRPr="00503E4B">
        <w:t>„</w:t>
      </w:r>
      <w:r w:rsidRPr="00503E4B">
        <w:rPr>
          <w:b/>
        </w:rPr>
        <w:t>Nevýhradní licence</w:t>
      </w:r>
      <w:r w:rsidRPr="00503E4B">
        <w:t>“).</w:t>
      </w:r>
      <w:bookmarkEnd w:id="22"/>
      <w:r w:rsidRPr="00503E4B">
        <w:t xml:space="preserve"> </w:t>
      </w:r>
      <w:r>
        <w:t xml:space="preserve">Objednatel je v rámci Nevýhradní licence oprávněn poskytnout podlicenci, a to zcela nebo zčásti jakémukoliv Oprávněnému subjektu. </w:t>
      </w:r>
      <w:r w:rsidRPr="00503E4B">
        <w:t>Odměna za Nevýhradní licenci je zahrnuta v</w:t>
      </w:r>
      <w:r>
        <w:t> Ceně díla</w:t>
      </w:r>
      <w:r w:rsidRPr="00503E4B">
        <w:t>.</w:t>
      </w:r>
      <w:bookmarkEnd w:id="23"/>
    </w:p>
    <w:p w14:paraId="60B68E3F" w14:textId="673A854D" w:rsidR="0093522D" w:rsidRPr="00503E4B" w:rsidRDefault="0093522D" w:rsidP="0093522D">
      <w:pPr>
        <w:pStyle w:val="Odstavec111"/>
        <w:numPr>
          <w:ilvl w:val="2"/>
          <w:numId w:val="2"/>
        </w:numPr>
      </w:pPr>
      <w:r>
        <w:t>Předmětem Nevýhradní licence</w:t>
      </w:r>
      <w:r w:rsidR="00196157">
        <w:t xml:space="preserve"> </w:t>
      </w:r>
      <w:r>
        <w:t>je licence k</w:t>
      </w:r>
      <w:r w:rsidR="00095845">
        <w:t> </w:t>
      </w:r>
      <w:r w:rsidR="00196157">
        <w:t>software</w:t>
      </w:r>
      <w:r w:rsidRPr="000E7D8A">
        <w:t xml:space="preserve"> </w:t>
      </w:r>
      <w:r>
        <w:t>za podmínek stanovených v této Smlouvě</w:t>
      </w:r>
      <w:r w:rsidRPr="00503E4B">
        <w:t>.</w:t>
      </w:r>
    </w:p>
    <w:p w14:paraId="567BF448" w14:textId="77777777" w:rsidR="0093522D" w:rsidRPr="00503E4B" w:rsidRDefault="0093522D" w:rsidP="0093522D">
      <w:pPr>
        <w:pStyle w:val="Odstavec111"/>
        <w:numPr>
          <w:ilvl w:val="2"/>
          <w:numId w:val="2"/>
        </w:numPr>
      </w:pPr>
      <w:r w:rsidRPr="00503E4B">
        <w:t>Nevýhradní licenci není Objednatel povinen využít.</w:t>
      </w:r>
      <w:r>
        <w:t xml:space="preserve"> </w:t>
      </w:r>
    </w:p>
    <w:p w14:paraId="6C574F7C" w14:textId="78D00F80" w:rsidR="0093522D" w:rsidRPr="00503E4B" w:rsidRDefault="0093522D" w:rsidP="0093522D">
      <w:pPr>
        <w:pStyle w:val="Odstavec111"/>
        <w:numPr>
          <w:ilvl w:val="2"/>
          <w:numId w:val="2"/>
        </w:numPr>
      </w:pPr>
      <w:r>
        <w:t>Dodavatel</w:t>
      </w:r>
      <w:r w:rsidRPr="00503E4B">
        <w:t xml:space="preserve"> prohlašuje, že s ohledem na povahu výnosů z Nevýhradních licencí k Autorským dílům nemohou vzniknout podmínky pro uplatnění ustanovení § 2374 Občanského zákoníku, tedy že odměna za udělení Nevýhradní licence</w:t>
      </w:r>
      <w:r w:rsidR="00473DB5">
        <w:t xml:space="preserve"> </w:t>
      </w:r>
      <w:r w:rsidRPr="00503E4B">
        <w:t>k jednotlivým Autorským dílům nemůže být ve zřejmém nepoměru k zisku z využití Nevýhradní licence</w:t>
      </w:r>
      <w:r w:rsidR="00473DB5">
        <w:t xml:space="preserve"> </w:t>
      </w:r>
      <w:r w:rsidRPr="00503E4B">
        <w:t>a významu příslušného Autorského díla pro dosažení takového zisku.</w:t>
      </w:r>
    </w:p>
    <w:p w14:paraId="6C914660" w14:textId="7ED77629" w:rsidR="0093522D" w:rsidRDefault="0093522D" w:rsidP="0093522D">
      <w:pPr>
        <w:pStyle w:val="Odstavec111"/>
        <w:numPr>
          <w:ilvl w:val="2"/>
          <w:numId w:val="2"/>
        </w:numPr>
      </w:pPr>
      <w:r w:rsidRPr="00503E4B">
        <w:t xml:space="preserve">Pro všechny případy, ve kterých nemůže </w:t>
      </w:r>
      <w:r>
        <w:t>Dodavatel</w:t>
      </w:r>
      <w:r w:rsidRPr="00503E4B">
        <w:t xml:space="preserve"> z objektivních důvodů sám udělit Objednateli oprávnění ke</w:t>
      </w:r>
      <w:r>
        <w:t xml:space="preserve"> S</w:t>
      </w:r>
      <w:r w:rsidRPr="00503E4B">
        <w:t xml:space="preserve">tandardním Autorským dílům a databázím dle předcházejících ustanovení </w:t>
      </w:r>
      <w:r>
        <w:t>odst.</w:t>
      </w:r>
      <w:r w:rsidR="00473DB5">
        <w:t xml:space="preserve"> </w:t>
      </w:r>
      <w:r w:rsidR="009B1DD3">
        <w:t>11.4</w:t>
      </w:r>
      <w:r w:rsidRPr="00503E4B">
        <w:t xml:space="preserve">., </w:t>
      </w:r>
      <w:r>
        <w:t>Dodavatel</w:t>
      </w:r>
      <w:r w:rsidRPr="00503E4B">
        <w:t xml:space="preserve"> zajistí, že třetí osoba, která má užívací práva k</w:t>
      </w:r>
      <w:r>
        <w:t> Standardní a</w:t>
      </w:r>
      <w:r w:rsidRPr="00503E4B">
        <w:t>utorskému dílu, resp. databázi, Objednateli poskytne bezúplatně oprávnění (licenci) k</w:t>
      </w:r>
      <w:r>
        <w:t> </w:t>
      </w:r>
      <w:r w:rsidRPr="00503E4B">
        <w:t>užití</w:t>
      </w:r>
      <w:r>
        <w:t xml:space="preserve"> Standardního a</w:t>
      </w:r>
      <w:r w:rsidRPr="00503E4B">
        <w:t xml:space="preserve">utorského díla, resp. právo vytěžovat a zužitkovat databázi, za podmínek dle předcházejících ustanovení </w:t>
      </w:r>
      <w:r>
        <w:t>odst.</w:t>
      </w:r>
      <w:r w:rsidRPr="00503E4B">
        <w:t xml:space="preserve"> </w:t>
      </w:r>
      <w:r w:rsidR="009B1DD3">
        <w:t>11.4</w:t>
      </w:r>
      <w:r w:rsidRPr="00503E4B">
        <w:t xml:space="preserve"> a to nejpozději v den předání příslušného </w:t>
      </w:r>
      <w:r>
        <w:t>Standardního a</w:t>
      </w:r>
      <w:r w:rsidRPr="00503E4B">
        <w:t xml:space="preserve">utorského díla či databáze. Nebude-li Objednateli v den předání příslušného </w:t>
      </w:r>
      <w:r>
        <w:t>Standardní a</w:t>
      </w:r>
      <w:r w:rsidRPr="00503E4B">
        <w:t xml:space="preserve">utorského díla či databáze předloženo v písemné formě udělení oprávnění třetí osobou dle předchozí věty, znamená to, že příslušná oprávnění udělil Objednateli </w:t>
      </w:r>
      <w:r>
        <w:t>Dodavatel</w:t>
      </w:r>
      <w:r w:rsidRPr="00503E4B">
        <w:t xml:space="preserve"> dle </w:t>
      </w:r>
      <w:r w:rsidR="00473DB5">
        <w:t>odst</w:t>
      </w:r>
      <w:r w:rsidR="00D8444F">
        <w:t xml:space="preserve">. </w:t>
      </w:r>
      <w:r w:rsidR="009B1DD3">
        <w:t>11.4</w:t>
      </w:r>
      <w:r w:rsidR="00D8444F" w:rsidRPr="00503E4B">
        <w:t>.</w:t>
      </w:r>
      <w:r w:rsidRPr="00503E4B">
        <w:t xml:space="preserve"> této Smlouvy.</w:t>
      </w:r>
    </w:p>
    <w:p w14:paraId="1C45B44F" w14:textId="4FA0F411" w:rsidR="0093522D" w:rsidRPr="00503E4B" w:rsidRDefault="0093522D" w:rsidP="0093522D">
      <w:pPr>
        <w:pStyle w:val="Odstavec111"/>
        <w:numPr>
          <w:ilvl w:val="2"/>
          <w:numId w:val="2"/>
        </w:numPr>
      </w:pPr>
      <w:r>
        <w:t xml:space="preserve">Není-li použití Standardního Autorského díla a databáze předvídáno závazným podkladem uvedeným v odstavci </w:t>
      </w:r>
      <w:r w:rsidR="009B1DD3">
        <w:t>22.6</w:t>
      </w:r>
      <w:r>
        <w:t xml:space="preserve"> Smlouvy, podléhá jeho použití předběžnému souhlasu Objednatele.  </w:t>
      </w:r>
    </w:p>
    <w:p w14:paraId="3922EFAD" w14:textId="77777777" w:rsidR="0093522D" w:rsidRPr="00503E4B" w:rsidRDefault="0093522D" w:rsidP="00D93F5E">
      <w:pPr>
        <w:pStyle w:val="Odstavec11"/>
        <w:ind w:left="709" w:hanging="567"/>
      </w:pPr>
      <w:bookmarkStart w:id="24" w:name="_Ref369219835"/>
      <w:r>
        <w:lastRenderedPageBreak/>
        <w:t>Dodavatel</w:t>
      </w:r>
      <w:r w:rsidRPr="00503E4B">
        <w:t xml:space="preserve"> je povinen dodat veškerá Autorská díla a databáze bez právních vad. </w:t>
      </w:r>
      <w:r>
        <w:t>Dodavatel</w:t>
      </w:r>
      <w:r w:rsidRPr="00503E4B">
        <w:t xml:space="preserve"> ve všech případech odpovídá za případné porušení práv duševního vlastnictví třetích osob Objednatelem v důsledku řádného užívání Autorských děl nebo databází, k nimž udělil nebo zajistil Objednateli licenci na základě tohoto článku </w:t>
      </w:r>
      <w:r>
        <w:t>11</w:t>
      </w:r>
      <w:r w:rsidRPr="00503E4B">
        <w:rPr>
          <w:i/>
        </w:rPr>
        <w:t>.</w:t>
      </w:r>
      <w:r w:rsidRPr="00503E4B">
        <w:t xml:space="preserve"> V případě, že k Autorským dílům nebo databázím uplatní právo jakákoliv třetí osoba, zavazuje se </w:t>
      </w:r>
      <w:r>
        <w:t>Dodavatel</w:t>
      </w:r>
      <w:r w:rsidRPr="00503E4B">
        <w:t xml:space="preserve"> nahradit Objednateli veškerou újmu takto způsobenou, jakož i náklady vynaložené na obranu práv Objednatele z Výhradní licence a Nevýhradní licence. </w:t>
      </w:r>
      <w:r>
        <w:t>Dodavatel</w:t>
      </w:r>
      <w:r w:rsidRPr="00503E4B">
        <w:t xml:space="preserve"> se v takovém případě dále zavazuje na svůj náklad poskytnout Objednateli veškerou možnou součinnost k ochraně jeho práv z Výhradní licence a Nevýhradní licence.</w:t>
      </w:r>
      <w:bookmarkEnd w:id="24"/>
    </w:p>
    <w:p w14:paraId="6C70B54B" w14:textId="3C1450D7" w:rsidR="00334B67" w:rsidRDefault="000F5A6F" w:rsidP="00D93F5E">
      <w:pPr>
        <w:pStyle w:val="Odstavec11"/>
        <w:ind w:left="709" w:hanging="567"/>
      </w:pPr>
      <w:r>
        <w:t xml:space="preserve">Dodavatel </w:t>
      </w:r>
      <w:r w:rsidR="00CD4CBB">
        <w:t xml:space="preserve">odpovídá a zavazuje se </w:t>
      </w:r>
      <w:r>
        <w:t>, že poskytuje počet licencí tak, aby nebyla narušena práce všech zaměstnanců</w:t>
      </w:r>
      <w:r w:rsidR="007D5E0B">
        <w:t xml:space="preserve"> Objednatele využívající </w:t>
      </w:r>
      <w:r w:rsidR="00C052D5">
        <w:t>prostředí SCADA</w:t>
      </w:r>
      <w:r>
        <w:t>.</w:t>
      </w:r>
      <w:r w:rsidR="007D5E0B">
        <w:t xml:space="preserve"> Rozsah licencí tak nesmí být omezen počtem jeho uživatelů </w:t>
      </w:r>
      <w:r w:rsidR="00035D36">
        <w:t xml:space="preserve">a ve vztahu k </w:t>
      </w:r>
      <w:r w:rsidR="007D5E0B">
        <w:t>hardwaru</w:t>
      </w:r>
      <w:r w:rsidR="006476B6">
        <w:t>,</w:t>
      </w:r>
      <w:r w:rsidR="007D5E0B">
        <w:t xml:space="preserve"> na kterém je instalován</w:t>
      </w:r>
      <w:r w:rsidR="00035D36">
        <w:t xml:space="preserve"> jinak, než je uvedeno v příloze č.</w:t>
      </w:r>
      <w:r w:rsidR="00E46209">
        <w:t xml:space="preserve"> 11 Zadávací dokumentace</w:t>
      </w:r>
      <w:r w:rsidR="007D5E0B">
        <w:t>.</w:t>
      </w:r>
      <w:r>
        <w:t xml:space="preserve"> Pokud by se v době po </w:t>
      </w:r>
      <w:r w:rsidR="00460719">
        <w:t>provedení Díla</w:t>
      </w:r>
      <w:r w:rsidR="00003BC2">
        <w:t xml:space="preserve"> </w:t>
      </w:r>
      <w:r>
        <w:t xml:space="preserve">ukázalo, že počet licencí není dostatečný a působí problémy při jeho provozování, rozšíří </w:t>
      </w:r>
      <w:r w:rsidR="00E1312C">
        <w:t>Dodavatel</w:t>
      </w:r>
      <w:r>
        <w:t xml:space="preserve"> bezodkladně na vlastní náklady jejich počet na množství nezbytné pro řádný a plynulý provoz </w:t>
      </w:r>
      <w:r w:rsidR="00003BC2">
        <w:t xml:space="preserve">prostředí SCADA </w:t>
      </w:r>
      <w:r>
        <w:t xml:space="preserve">v souladu s touto </w:t>
      </w:r>
      <w:r w:rsidR="00334B67">
        <w:t>Smlouvou. Dodavatel dále garantuje, že veškeré jím dodávané nebo poskytované licence jsou v rozsahu nezbytném pro testovací a</w:t>
      </w:r>
      <w:r w:rsidR="00D555ED">
        <w:t> </w:t>
      </w:r>
      <w:r w:rsidR="00334B67">
        <w:t>následně i rutinní provoz po neomezenou dobu.</w:t>
      </w:r>
      <w:r>
        <w:t xml:space="preserve"> </w:t>
      </w:r>
    </w:p>
    <w:p w14:paraId="6EC08EA0" w14:textId="27B8638C" w:rsidR="00334B67" w:rsidRDefault="00334B67" w:rsidP="00D93F5E">
      <w:pPr>
        <w:pStyle w:val="Odstavec11"/>
        <w:ind w:left="709" w:hanging="567"/>
      </w:pPr>
      <w:r>
        <w:t xml:space="preserve">Dodavatel se zavazuje, že výsledkem jeho plnění nebo jakékoli jeho části nebudou porušena práva třetích osob. Pro případ, že užíváním </w:t>
      </w:r>
      <w:r w:rsidR="00003BC2">
        <w:t xml:space="preserve"> pros</w:t>
      </w:r>
      <w:r w:rsidR="00EF61E6">
        <w:t>tředí SCADA</w:t>
      </w:r>
      <w:r w:rsidR="00003BC2">
        <w:t xml:space="preserve"> </w:t>
      </w:r>
      <w:r>
        <w:t xml:space="preserve">nebo jeho dílčí části nebo prostou existencí </w:t>
      </w:r>
      <w:r w:rsidR="00EF61E6">
        <w:t>prostředí SCADA</w:t>
      </w:r>
      <w:r w:rsidR="00EF61E6" w:rsidDel="00EF61E6">
        <w:t xml:space="preserve"> </w:t>
      </w:r>
      <w:r>
        <w:t xml:space="preserve">nebo jeho dílčí části budou v důsledku porušení povinností či nepravdivostí prohlášení </w:t>
      </w:r>
      <w:r w:rsidR="00E1312C">
        <w:t>Dodavatele</w:t>
      </w:r>
      <w:r>
        <w:t xml:space="preserve"> dotčena práva třetích osob, nese Dodavatel vedle odpovědnosti za takovéto vady plnění i odpovědnost za veškeré škody, které tím Objednateli vzniknou.</w:t>
      </w:r>
    </w:p>
    <w:p w14:paraId="7E2ABC5C" w14:textId="77777777" w:rsidR="00537C76" w:rsidRDefault="00334B67" w:rsidP="00D93F5E">
      <w:pPr>
        <w:pStyle w:val="Odstavec11"/>
        <w:ind w:left="709" w:hanging="567"/>
      </w:pPr>
      <w:r>
        <w:t>Dodavatel je povinen Objednateli uhradit jakékoli majetkové a nemajetkové újmy vzniklé v důsledku toho, že Objednatel nemohl Dílo užívat řádně a nerušeně. S nositeli chráněných práv duševního vlastnictví vzniklých v souvislosti s realizací Díla dle této Smlouvy je Objednatel povinen vždy smluvně zajistit možnost nakládání s těmito pr</w:t>
      </w:r>
      <w:r w:rsidR="00537C76">
        <w:t xml:space="preserve">ávy Objednatelem. </w:t>
      </w:r>
    </w:p>
    <w:p w14:paraId="7A869C2B" w14:textId="4D73CC08" w:rsidR="00334B67" w:rsidRDefault="00537C76" w:rsidP="00D93F5E">
      <w:pPr>
        <w:pStyle w:val="Odstavec11"/>
        <w:ind w:left="709" w:hanging="567"/>
      </w:pPr>
      <w:r>
        <w:t xml:space="preserve">Dodavatel </w:t>
      </w:r>
      <w:r w:rsidR="004D458B">
        <w:t xml:space="preserve">výslovně </w:t>
      </w:r>
      <w:r>
        <w:t xml:space="preserve">prohlašuje, že je </w:t>
      </w:r>
      <w:r w:rsidR="004D458B">
        <w:t>plně oprávněn disponovat právy k </w:t>
      </w:r>
      <w:r w:rsidR="00CD4CBB">
        <w:t xml:space="preserve">Duševnímu </w:t>
      </w:r>
      <w:r w:rsidR="004D458B">
        <w:t>vlastnictví, včetně práv autorských zahrnutých v Díle, a zavazuje se za tímto účelem zajistit řádné a</w:t>
      </w:r>
      <w:r w:rsidR="00D555ED">
        <w:t> </w:t>
      </w:r>
      <w:r w:rsidR="004D458B">
        <w:t>nerušené užívání Díla Objednatelem, včetně zajištění souhlasů autorů děl v souladu s</w:t>
      </w:r>
      <w:r w:rsidR="00D555ED">
        <w:t xml:space="preserve"> </w:t>
      </w:r>
      <w:r w:rsidR="00CD4CBB">
        <w:t>Autorským zákonem</w:t>
      </w:r>
      <w:r w:rsidR="004D458B">
        <w:t xml:space="preserve">. </w:t>
      </w:r>
    </w:p>
    <w:p w14:paraId="55B847B5" w14:textId="67CFC541" w:rsidR="004D458B" w:rsidRDefault="004D458B" w:rsidP="00D93F5E">
      <w:pPr>
        <w:pStyle w:val="Odstavec11"/>
        <w:ind w:left="709" w:hanging="567"/>
      </w:pPr>
      <w:r>
        <w:t xml:space="preserve">Licence poskytnutá dle této Smlouvy se vztahuje i na veškeré aktualizace (tj. update, upgrade, patch, hotfix atd.) </w:t>
      </w:r>
      <w:r w:rsidR="00380DF0">
        <w:t>prostředí SCADA</w:t>
      </w:r>
      <w:r>
        <w:t>.</w:t>
      </w:r>
    </w:p>
    <w:p w14:paraId="1A3E3D7C" w14:textId="2F4410D2" w:rsidR="004D458B" w:rsidRDefault="004D458B" w:rsidP="00D93F5E">
      <w:pPr>
        <w:pStyle w:val="Odstavec11"/>
        <w:ind w:left="709" w:hanging="567"/>
      </w:pPr>
      <w:r>
        <w:t xml:space="preserve">Objednatel je v souladu s touto Smlouvou oprávněn provádět sám nebo prostřednictvím třetí osoby změny, úpravy a doplnění v dodaných oddělitelných doprogramovaných částech </w:t>
      </w:r>
      <w:r w:rsidR="00013124">
        <w:t>prostředí SCADA</w:t>
      </w:r>
      <w:r w:rsidR="00013124" w:rsidDel="00013124">
        <w:t xml:space="preserve"> </w:t>
      </w:r>
      <w:r>
        <w:t>a její dokumentace, a to po ukončení poskytování služeb dle Smlouvy SLA. Bude-li k tomu zapotřebí poskytnutí přístupových údajů k </w:t>
      </w:r>
      <w:r w:rsidR="00013124">
        <w:t>prostředí SCADA</w:t>
      </w:r>
      <w:r w:rsidR="00013124" w:rsidDel="00013124">
        <w:t xml:space="preserve"> </w:t>
      </w:r>
      <w:r>
        <w:t xml:space="preserve">(zdrojové kódy apod.), zavazuje se Dodavatel k jejich bezplatnému předání Objednateli. </w:t>
      </w:r>
    </w:p>
    <w:p w14:paraId="2F51C12D" w14:textId="79FADCC7" w:rsidR="00E1312C" w:rsidRDefault="00E1312C" w:rsidP="00D93F5E">
      <w:pPr>
        <w:pStyle w:val="Odstavec11"/>
        <w:ind w:left="709" w:hanging="567"/>
      </w:pPr>
      <w:r>
        <w:t>Udělení veškerých práv uvedených tímto článkem Smlouvy nelze ze strany Dodavatele vypovědět a rovněž tak na udělení takových práv nemá vliv ukončení této Smlouvy.</w:t>
      </w:r>
    </w:p>
    <w:p w14:paraId="758B7E73" w14:textId="726E14C1" w:rsidR="00360613" w:rsidRDefault="00360613" w:rsidP="00D93F5E">
      <w:pPr>
        <w:pStyle w:val="Odstavec11"/>
        <w:ind w:left="709" w:hanging="567"/>
      </w:pPr>
      <w:r w:rsidRPr="00360613">
        <w:t xml:space="preserve">Je-li součástí Předmětu plnění tzv. open source software, u kterého Dodavatel nemůže Objednateli poskytnout oprávnění dle </w:t>
      </w:r>
      <w:r w:rsidR="0005086D">
        <w:t>čl.</w:t>
      </w:r>
      <w:r w:rsidRPr="00360613">
        <w:t xml:space="preserve"> 11 Smlouvy nebo to po něm nelze spravedlivě požadovat, je Dodavatel povinen zajistit, aby se jednalo o open source software, který je veřejnosti poskytován zdarma (tato podmínka je splněna za předpokladu, že tento open source software bude poskytován zdarma i Objednateli), včetně zdrojových kódů, úplné původní uživatelské, provozní a administrátorské dokumentace a práva takový software měnit a</w:t>
      </w:r>
      <w:r w:rsidR="0072575B">
        <w:t> </w:t>
      </w:r>
      <w:r w:rsidRPr="00360613">
        <w:t xml:space="preserve">současně je povinen zajistit, že právo Objednatele takový open source </w:t>
      </w:r>
      <w:r w:rsidR="00C821D5">
        <w:t>software</w:t>
      </w:r>
      <w:r w:rsidR="00C821D5" w:rsidRPr="00360613">
        <w:t xml:space="preserve"> </w:t>
      </w:r>
      <w:r w:rsidRPr="00360613">
        <w:t>užít (např. licence) a způsob jeho použití nesmí kontaminovat zdrojový kód jakékoliv části plnění dle Smlouvy, které jsou počítačovým programem, povinností jejich zveřejnění jakékoliv třetí straně.</w:t>
      </w:r>
    </w:p>
    <w:bookmarkEnd w:id="16"/>
    <w:bookmarkEnd w:id="17"/>
    <w:p w14:paraId="1CA3D93B" w14:textId="77777777" w:rsidR="0024029D" w:rsidRDefault="00120A4B" w:rsidP="001D65F4">
      <w:pPr>
        <w:pStyle w:val="Nadpis2"/>
      </w:pPr>
      <w:r>
        <w:t xml:space="preserve">prohlášení smluvních stran a jiná </w:t>
      </w:r>
      <w:r w:rsidR="0024029D">
        <w:t xml:space="preserve">PRÁVA A POVINNOSTI </w:t>
      </w:r>
    </w:p>
    <w:p w14:paraId="54D162D5" w14:textId="753C12EE" w:rsidR="0024029D" w:rsidRDefault="00D537ED" w:rsidP="00D93F5E">
      <w:pPr>
        <w:pStyle w:val="Odstavec11"/>
        <w:ind w:left="709" w:hanging="567"/>
      </w:pPr>
      <w:r>
        <w:t>Dodavatel</w:t>
      </w:r>
      <w:r w:rsidR="0024029D">
        <w:t xml:space="preserve"> prohlašuje, že splňuje veškeré podmínky a požadavky v této </w:t>
      </w:r>
      <w:r w:rsidR="00841397">
        <w:t xml:space="preserve">Smlouvě </w:t>
      </w:r>
      <w:r w:rsidR="0024029D">
        <w:t>stanovené.</w:t>
      </w:r>
    </w:p>
    <w:p w14:paraId="7FC95A45" w14:textId="178748EA" w:rsidR="0024029D" w:rsidRDefault="00D537ED" w:rsidP="00D93F5E">
      <w:pPr>
        <w:pStyle w:val="Odstavec11"/>
        <w:ind w:left="709" w:hanging="567"/>
      </w:pPr>
      <w:r>
        <w:lastRenderedPageBreak/>
        <w:t>Dodavatel</w:t>
      </w:r>
      <w:r w:rsidR="0024029D">
        <w:t xml:space="preserve"> prohlašuje, že je oprávněn uzavřít tuto </w:t>
      </w:r>
      <w:r w:rsidR="005E61CD">
        <w:t>S</w:t>
      </w:r>
      <w:r w:rsidR="0024029D">
        <w:t>mlouvu</w:t>
      </w:r>
      <w:r w:rsidR="00A12188">
        <w:t xml:space="preserve"> </w:t>
      </w:r>
      <w:r w:rsidR="0024029D">
        <w:t>a řádně plnit závazky v n</w:t>
      </w:r>
      <w:r w:rsidR="00B704C5">
        <w:t>ich</w:t>
      </w:r>
      <w:r w:rsidR="0024029D">
        <w:t xml:space="preserve"> obsažené.</w:t>
      </w:r>
    </w:p>
    <w:p w14:paraId="6A99018C" w14:textId="35904FE9" w:rsidR="000F3096" w:rsidRDefault="0024029D" w:rsidP="00D93F5E">
      <w:pPr>
        <w:pStyle w:val="Odstavec11"/>
        <w:ind w:left="709" w:hanging="567"/>
      </w:pPr>
      <w:r>
        <w:t xml:space="preserve">Objednatel prohlašuje, že je právnickou osobou řádně založenou a zapsanou podle českého právního řádu v obchodním rejstříku a že splňuje </w:t>
      </w:r>
      <w:r w:rsidR="000F3096">
        <w:t xml:space="preserve">veškeré podmínky a požadavky v této </w:t>
      </w:r>
      <w:r w:rsidR="005E61CD">
        <w:t>S</w:t>
      </w:r>
      <w:r w:rsidR="000F3096">
        <w:t>mlouvě stanovené.</w:t>
      </w:r>
    </w:p>
    <w:p w14:paraId="0ADD5B10" w14:textId="183098E7" w:rsidR="000F3096" w:rsidRDefault="00D537ED" w:rsidP="00D93F5E">
      <w:pPr>
        <w:pStyle w:val="Odstavec11"/>
        <w:ind w:left="709" w:hanging="567"/>
      </w:pPr>
      <w:r>
        <w:t>Dodavatel</w:t>
      </w:r>
      <w:r w:rsidR="000F3096">
        <w:t xml:space="preserve"> je povinen plnit závazky z</w:t>
      </w:r>
      <w:r w:rsidR="00B704C5">
        <w:t>e</w:t>
      </w:r>
      <w:r w:rsidR="000F3096">
        <w:t> </w:t>
      </w:r>
      <w:r w:rsidR="005E61CD">
        <w:t>S</w:t>
      </w:r>
      <w:r w:rsidR="000F3096">
        <w:t>mlouvy</w:t>
      </w:r>
      <w:r w:rsidR="00A12188">
        <w:t xml:space="preserve"> </w:t>
      </w:r>
      <w:r w:rsidR="00B704C5">
        <w:t xml:space="preserve">o </w:t>
      </w:r>
      <w:r w:rsidR="000F3096">
        <w:t xml:space="preserve">řádně a včas dle podmínek stanovených touto </w:t>
      </w:r>
      <w:r w:rsidR="005E61CD">
        <w:t>S</w:t>
      </w:r>
      <w:r w:rsidR="000F3096">
        <w:t>mlouvou</w:t>
      </w:r>
      <w:r w:rsidR="00A12188">
        <w:t xml:space="preserve"> </w:t>
      </w:r>
      <w:r w:rsidR="000F3096">
        <w:t>a jejími nedílnými součástmi.</w:t>
      </w:r>
    </w:p>
    <w:p w14:paraId="68FB2A4F" w14:textId="33EFF1DC" w:rsidR="0024029D" w:rsidRDefault="00D537ED" w:rsidP="00D93F5E">
      <w:pPr>
        <w:pStyle w:val="Odstavec11"/>
        <w:ind w:left="709" w:hanging="567"/>
      </w:pPr>
      <w:r>
        <w:t>Dodavatel</w:t>
      </w:r>
      <w:r w:rsidR="000F3096">
        <w:t xml:space="preserve"> bude při plnění předmětu </w:t>
      </w:r>
      <w:r w:rsidR="00B704C5">
        <w:t>S</w:t>
      </w:r>
      <w:r w:rsidR="000F3096">
        <w:t>mlouvy brát zřetel</w:t>
      </w:r>
      <w:r w:rsidR="00264A5D">
        <w:t xml:space="preserve"> na provozní potřeby a </w:t>
      </w:r>
      <w:r w:rsidR="000F3096">
        <w:t xml:space="preserve">požadavky </w:t>
      </w:r>
      <w:r w:rsidR="005E61CD">
        <w:t>O</w:t>
      </w:r>
      <w:r w:rsidR="000F3096">
        <w:t xml:space="preserve">bjednatele. Jednotlivé činnosti budou </w:t>
      </w:r>
      <w:r>
        <w:t>Dodavatel</w:t>
      </w:r>
      <w:r w:rsidR="000F3096">
        <w:t>em prováděny v úzké součinnosti s </w:t>
      </w:r>
      <w:r w:rsidR="005E61CD">
        <w:t>O</w:t>
      </w:r>
      <w:r w:rsidR="000F3096">
        <w:t xml:space="preserve">bjednatelem, dle standardů </w:t>
      </w:r>
      <w:r w:rsidR="005E61CD">
        <w:t>O</w:t>
      </w:r>
      <w:r w:rsidR="000F3096">
        <w:t xml:space="preserve">bjednatele a dle pravidel obvyklých v tomto oboru. </w:t>
      </w:r>
    </w:p>
    <w:p w14:paraId="06930D11" w14:textId="2823EBCA" w:rsidR="000F3096" w:rsidRPr="00CA50EE" w:rsidRDefault="00D537ED" w:rsidP="00D93F5E">
      <w:pPr>
        <w:pStyle w:val="Odstavec11"/>
        <w:ind w:left="709" w:hanging="567"/>
      </w:pPr>
      <w:r>
        <w:t>Dodavatel</w:t>
      </w:r>
      <w:r w:rsidR="000F3096" w:rsidRPr="00CA50EE">
        <w:t xml:space="preserve"> je povinen vynaložit maximální úsilí, aby docílil nejlepšího možného výsledku při </w:t>
      </w:r>
      <w:r w:rsidR="005E61CD">
        <w:t>poskytování Služeb</w:t>
      </w:r>
      <w:r w:rsidR="00192F00">
        <w:t xml:space="preserve"> a zhotovení Díla</w:t>
      </w:r>
      <w:r w:rsidR="000F3096" w:rsidRPr="00CA50EE">
        <w:t xml:space="preserve"> prostřednictvím využití svých zkušeností a znalostí.</w:t>
      </w:r>
    </w:p>
    <w:p w14:paraId="5268FC06" w14:textId="12F1D5CC" w:rsidR="00F83822" w:rsidRPr="00CA50EE" w:rsidRDefault="00D537ED" w:rsidP="00D93F5E">
      <w:pPr>
        <w:pStyle w:val="Odstavec11"/>
        <w:ind w:left="709" w:hanging="567"/>
      </w:pPr>
      <w:r>
        <w:t>Dodavatel</w:t>
      </w:r>
      <w:r w:rsidR="00F83822" w:rsidRPr="00CA50EE">
        <w:t xml:space="preserve"> se zavazuje dodržovat interní předpisy </w:t>
      </w:r>
      <w:r w:rsidR="005E61CD">
        <w:t>O</w:t>
      </w:r>
      <w:r w:rsidR="00F83822" w:rsidRPr="00CA50EE">
        <w:t>bjednatele, se kterými by</w:t>
      </w:r>
      <w:r w:rsidR="00DB1FD4">
        <w:t xml:space="preserve">l </w:t>
      </w:r>
      <w:r w:rsidR="00B704C5">
        <w:t>O</w:t>
      </w:r>
      <w:r w:rsidR="00DB1FD4">
        <w:t>bjednatelem písemně seznámen</w:t>
      </w:r>
      <w:r w:rsidR="005E61CD">
        <w:t>.</w:t>
      </w:r>
      <w:r w:rsidR="00B704C5">
        <w:t xml:space="preserve"> </w:t>
      </w:r>
    </w:p>
    <w:p w14:paraId="20994A86" w14:textId="1A3F39D6" w:rsidR="000F3096" w:rsidRPr="00CA50EE" w:rsidRDefault="00D537ED" w:rsidP="00D93F5E">
      <w:pPr>
        <w:pStyle w:val="Odstavec11"/>
        <w:ind w:left="709" w:hanging="567"/>
      </w:pPr>
      <w:r>
        <w:t>Dodavatel</w:t>
      </w:r>
      <w:r w:rsidR="000F3096" w:rsidRPr="00CA50EE">
        <w:t xml:space="preserve"> je oprávněn pověřit plněním dle této </w:t>
      </w:r>
      <w:r w:rsidR="005E61CD">
        <w:t>S</w:t>
      </w:r>
      <w:r w:rsidR="005E61CD" w:rsidRPr="00CA50EE">
        <w:t xml:space="preserve">mlouvy </w:t>
      </w:r>
      <w:r w:rsidR="000F3096" w:rsidRPr="00CA50EE">
        <w:t xml:space="preserve">nebo její části třetí osoby. V takovém případě odpovídá </w:t>
      </w:r>
      <w:r>
        <w:t>Dodavatel</w:t>
      </w:r>
      <w:r w:rsidR="000F3096" w:rsidRPr="00CA50EE">
        <w:t xml:space="preserve"> za plnění poskytnuté takovou třetí osobou, jako kdyby příslušné plnění poskytl sám.</w:t>
      </w:r>
    </w:p>
    <w:p w14:paraId="773AF853" w14:textId="61461CA8" w:rsidR="00FC4551" w:rsidRDefault="00FC4551" w:rsidP="00D93F5E">
      <w:pPr>
        <w:pStyle w:val="Odstavec11"/>
        <w:ind w:left="709" w:hanging="567"/>
      </w:pPr>
      <w:r>
        <w:t>Dodavatel bude při plnění této Smlouvy, postupovat vždy svědomitě, bude respektovat zájmy Objednatele, jež mu jsou známy či mu známy musí být, a to v souladu s principem nejvyšší odborné péče. Schvalování, akceptace, sjednávání a vyjadřování souhlasu s</w:t>
      </w:r>
      <w:r w:rsidR="00425B7D">
        <w:t> </w:t>
      </w:r>
      <w:r>
        <w:t>Prováděcími dokumenty a další záležitosti navazující na tuto Smlouvu, může každá Smluvní strana provést nejen prostřednictvím jí podepsané listiny, ale také elektronicky prostřednictvím e-mailu a faxu.</w:t>
      </w:r>
    </w:p>
    <w:p w14:paraId="2C558103" w14:textId="59C6471A" w:rsidR="00FC4551" w:rsidRDefault="00FC4551" w:rsidP="00D93F5E">
      <w:pPr>
        <w:pStyle w:val="Odstavec11"/>
        <w:ind w:left="709" w:hanging="567"/>
      </w:pPr>
      <w:r>
        <w:t>Dodavatel se bude řídit se při své činnosti podle této Smlouvy pokyny Objednatele a</w:t>
      </w:r>
      <w:r w:rsidR="00425B7D">
        <w:t> </w:t>
      </w:r>
      <w:r>
        <w:t xml:space="preserve">Prováděcími dokumenty. Dodavatel však není povinen řídit se pokyny Objednatele, pokud by jednání Dodavatele na základě takového pokynu nebo výsledek takového jednání mohl ohrozit dobrou pověst Dodavatele na trhu či vést k porušení právních předpisů. Dodavatel se tímto zavazuje písemně upozornit Objednatele na nevhodnost jeho pokynů. </w:t>
      </w:r>
    </w:p>
    <w:p w14:paraId="6743297A" w14:textId="5ACB3FC1" w:rsidR="00FC4551" w:rsidRDefault="00FC4551" w:rsidP="00D93F5E">
      <w:pPr>
        <w:pStyle w:val="Odstavec11"/>
        <w:ind w:left="709" w:hanging="567"/>
      </w:pPr>
      <w:r>
        <w:t>Dodavatel může užít ke splnění svých povinností dle této Smlouvy subdodavatelů pouze s</w:t>
      </w:r>
      <w:r w:rsidR="0072575B">
        <w:t> </w:t>
      </w:r>
      <w:r>
        <w:t xml:space="preserve">předchozím písemným souhlasem Objednatele. Dodavatel odpovídá za činnost subdodavatelů a výstupy z jejich činnosti, jako by tyto činnosti vykonával sám. </w:t>
      </w:r>
    </w:p>
    <w:p w14:paraId="603B3B19" w14:textId="6374839E" w:rsidR="00664F22" w:rsidRDefault="00664F22" w:rsidP="00D93F5E">
      <w:pPr>
        <w:pStyle w:val="Odstavec11"/>
        <w:ind w:left="709" w:hanging="567"/>
      </w:pPr>
      <w:r w:rsidRPr="00664F22">
        <w:t>Dodavatel se zavazuje zabezpečovat plnění dle této Smlouvy prostřednictvím osob, jejichž prostřednictvím v rámci zadávacího řízení na veřejnou zakázku prokázal splnění kvalifikačních požadavků v rámci zadávacího řízení, které předcházelo uzavření této Smlouvy. V případě změn jednotlivých osob je Dodavatel povinen vyžádat si písemný souhlas Objednatele, tento souhlas vydá kontaktní osoba Objednatele. Nové osoby musí disponovat minimálně shodnou kvalifikací jako původní osoby. Objednatel vydá písemný souhlas se změnou do 5 dnů od doručení žádosti a potřebných dokladů, disponuje-li nová osoba potřebnou kvalifikací. Objednatel nesmí souhlas se změnou osob bez objektivních důvodů odmítnout, pokud mu budou Dodavatelem služby příslušné doklady předloženy.</w:t>
      </w:r>
    </w:p>
    <w:p w14:paraId="473F725B" w14:textId="77777777" w:rsidR="00B32420" w:rsidRDefault="00B32420" w:rsidP="001D65F4">
      <w:pPr>
        <w:pStyle w:val="Nadpis2"/>
      </w:pPr>
      <w:r>
        <w:t xml:space="preserve">Součinnost </w:t>
      </w:r>
    </w:p>
    <w:p w14:paraId="6812D79C" w14:textId="7F470F68" w:rsidR="00B32420" w:rsidRDefault="00B32420" w:rsidP="00D93F5E">
      <w:pPr>
        <w:pStyle w:val="Odstavec11"/>
        <w:ind w:left="709" w:hanging="567"/>
      </w:pPr>
      <w:r>
        <w:t xml:space="preserve">Smluvní strany si navzájem poskytnou veškerou součinnost, kterou po nich lze rozumně požadovat, aby byl splněn účel této </w:t>
      </w:r>
      <w:r w:rsidR="00161A13">
        <w:t>S</w:t>
      </w:r>
      <w:r>
        <w:t xml:space="preserve">mlouvy. Pokud to bude nezbytné k splnění účelu </w:t>
      </w:r>
      <w:r w:rsidR="00D110D5">
        <w:t>S</w:t>
      </w:r>
      <w:r>
        <w:t>mlouvy a poku</w:t>
      </w:r>
      <w:r w:rsidR="005719CC">
        <w:t xml:space="preserve">d o to </w:t>
      </w:r>
      <w:r w:rsidR="00171AD0">
        <w:t>s</w:t>
      </w:r>
      <w:r>
        <w:t>mluvní stranu druhá</w:t>
      </w:r>
      <w:r w:rsidR="00171AD0">
        <w:t xml:space="preserve"> </w:t>
      </w:r>
      <w:r w:rsidR="005719CC">
        <w:t>s</w:t>
      </w:r>
      <w:r>
        <w:t xml:space="preserve">mluvní strana písemně požádá, vyhotoví </w:t>
      </w:r>
      <w:r w:rsidR="00171AD0">
        <w:t>s</w:t>
      </w:r>
      <w:r>
        <w:t xml:space="preserve">mluvní strana pro druhou </w:t>
      </w:r>
      <w:r w:rsidR="00171AD0">
        <w:t>s</w:t>
      </w:r>
      <w:r>
        <w:t xml:space="preserve">mluvní stranu dokumenty a tyto dokumenty druhé </w:t>
      </w:r>
      <w:r w:rsidR="00171AD0">
        <w:t>s</w:t>
      </w:r>
      <w:r>
        <w:t>mluvní straně předá.</w:t>
      </w:r>
    </w:p>
    <w:p w14:paraId="35E6719C" w14:textId="26A283C4" w:rsidR="00D110D5" w:rsidRPr="00D110D5" w:rsidRDefault="00D110D5" w:rsidP="00D93F5E">
      <w:pPr>
        <w:pStyle w:val="Odstavec11"/>
        <w:ind w:left="709" w:hanging="567"/>
      </w:pPr>
      <w:r w:rsidRPr="00D110D5">
        <w:t xml:space="preserve">Za účelem </w:t>
      </w:r>
      <w:r>
        <w:t>poskytnutí Služeb nebo z</w:t>
      </w:r>
      <w:r w:rsidRPr="00D110D5">
        <w:t xml:space="preserve">hotovení Díla poskytne </w:t>
      </w:r>
      <w:r>
        <w:t>Objednatel</w:t>
      </w:r>
      <w:r w:rsidRPr="00D110D5">
        <w:t xml:space="preserve"> </w:t>
      </w:r>
      <w:r>
        <w:t>Doda</w:t>
      </w:r>
      <w:r w:rsidRPr="00D110D5">
        <w:t xml:space="preserve">vateli veškerou součinnost, kterou po něm lze spravedlivě požadovat. Pokud </w:t>
      </w:r>
      <w:r w:rsidR="00230048">
        <w:t>Objednatel</w:t>
      </w:r>
      <w:r w:rsidR="00230048" w:rsidRPr="00D110D5">
        <w:t xml:space="preserve"> </w:t>
      </w:r>
      <w:r w:rsidRPr="00D110D5">
        <w:t>součinnost podle předchozí věty neposkytne, ačkoli ji poskytnout mohl a měl</w:t>
      </w:r>
      <w:r>
        <w:t xml:space="preserve"> a byl na potřebu poskytnutí součinnosti upozorněn</w:t>
      </w:r>
      <w:r w:rsidRPr="00D110D5">
        <w:t>, prodlužuje se termín pro</w:t>
      </w:r>
      <w:r>
        <w:t xml:space="preserve"> poskytnutí Služeb nebo</w:t>
      </w:r>
      <w:r w:rsidRPr="00D110D5">
        <w:t xml:space="preserve"> zhotovení Díla o</w:t>
      </w:r>
      <w:r w:rsidR="00425B7D">
        <w:t> </w:t>
      </w:r>
      <w:r w:rsidRPr="00D110D5">
        <w:t xml:space="preserve">dobu, po kterou </w:t>
      </w:r>
      <w:r>
        <w:t xml:space="preserve">Objednatel </w:t>
      </w:r>
      <w:r w:rsidRPr="00D110D5">
        <w:t>takovou součinnost</w:t>
      </w:r>
      <w:r>
        <w:t xml:space="preserve"> prokazatelně</w:t>
      </w:r>
      <w:r w:rsidRPr="00D110D5">
        <w:t xml:space="preserve"> neposkytl.</w:t>
      </w:r>
    </w:p>
    <w:p w14:paraId="64A143C3" w14:textId="74C535F5" w:rsidR="00B32420" w:rsidRDefault="00B32420" w:rsidP="00D93F5E">
      <w:pPr>
        <w:pStyle w:val="Odstavec11"/>
        <w:ind w:left="709" w:hanging="567"/>
      </w:pPr>
      <w:r>
        <w:lastRenderedPageBreak/>
        <w:t xml:space="preserve">Pokud Objednatel vydá pokyny směřující k naplnění předmětu </w:t>
      </w:r>
      <w:r w:rsidR="00B45B9F">
        <w:t>S</w:t>
      </w:r>
      <w:r>
        <w:t xml:space="preserve">mlouvy, je </w:t>
      </w:r>
      <w:r w:rsidR="00690494">
        <w:t>Dodavatel</w:t>
      </w:r>
      <w:r>
        <w:t xml:space="preserve"> povinen tyto pokyny </w:t>
      </w:r>
      <w:r w:rsidR="00C971D0">
        <w:t>dodržovat,</w:t>
      </w:r>
      <w:r>
        <w:t xml:space="preserve"> pokud nejsou v </w:t>
      </w:r>
      <w:r w:rsidR="005719CC">
        <w:t>rozporu se Smlouvou</w:t>
      </w:r>
      <w:r w:rsidR="00892AB1">
        <w:t xml:space="preserve"> a/nebo</w:t>
      </w:r>
      <w:r w:rsidR="00DB482C" w:rsidRPr="00DB482C">
        <w:t xml:space="preserve"> </w:t>
      </w:r>
      <w:r w:rsidR="00DB482C">
        <w:t>Smlouvou o dílo případně obecně závaznými právními předpisy. P</w:t>
      </w:r>
      <w:r>
        <w:t>okyny musí být zaznamenány v dopisu,</w:t>
      </w:r>
      <w:r w:rsidR="00425B7D">
        <w:br/>
      </w:r>
      <w:r>
        <w:t>e-mailu či zápisu z jednání.</w:t>
      </w:r>
      <w:r w:rsidR="005719CC">
        <w:t xml:space="preserve"> Na nevhodnost pokynu je Dodavatel povinen Objednatele upozornit.</w:t>
      </w:r>
      <w:r>
        <w:t xml:space="preserve"> Pokud nebude možné v jednotlivém případě vydat včas potřebný pokyn, bude </w:t>
      </w:r>
      <w:r w:rsidR="00690494">
        <w:t>Dodavatel</w:t>
      </w:r>
      <w:r>
        <w:t xml:space="preserve"> jednat svědomitě dle vlastního uvážení s vědomím předpokládaných zájmů</w:t>
      </w:r>
      <w:r w:rsidR="00327774">
        <w:t> </w:t>
      </w:r>
      <w:r>
        <w:t>Objednatel</w:t>
      </w:r>
      <w:r w:rsidR="00AF11E6">
        <w:t>e</w:t>
      </w:r>
      <w:r>
        <w:t>.</w:t>
      </w:r>
    </w:p>
    <w:p w14:paraId="19B184BB" w14:textId="77777777" w:rsidR="00B32420" w:rsidRDefault="00690494" w:rsidP="00D93F5E">
      <w:pPr>
        <w:pStyle w:val="Odstavec11"/>
        <w:ind w:left="709" w:hanging="567"/>
      </w:pPr>
      <w:r>
        <w:t>Dodavatel</w:t>
      </w:r>
      <w:r w:rsidR="00B32420">
        <w:t xml:space="preserve"> zejména při kontrolách a auditech vykonávaných </w:t>
      </w:r>
      <w:r w:rsidR="00161A13">
        <w:t>Objednatele</w:t>
      </w:r>
      <w:r w:rsidR="00D110D5">
        <w:t>m</w:t>
      </w:r>
      <w:r w:rsidR="00B32420">
        <w:t xml:space="preserve"> poskytne potřebnou součinnost osobám, které Objednatel určí. </w:t>
      </w:r>
      <w:r w:rsidR="00D110D5">
        <w:t>Dodavatel</w:t>
      </w:r>
      <w:r w:rsidR="00B32420">
        <w:t xml:space="preserve"> zejména zajistí součinnost všech osob na straně </w:t>
      </w:r>
      <w:r w:rsidR="00D110D5">
        <w:t>Dodavatele, jež podléhají kontrole a auditu či mohou být nápomocni při jejich provedení.</w:t>
      </w:r>
      <w:r w:rsidR="00B32420">
        <w:t xml:space="preserve"> </w:t>
      </w:r>
    </w:p>
    <w:p w14:paraId="1612A6CA" w14:textId="691A2DFA" w:rsidR="00FC4551" w:rsidRPr="00503E4B" w:rsidRDefault="00FC4551" w:rsidP="001D65F4">
      <w:pPr>
        <w:pStyle w:val="Nadpis2"/>
      </w:pPr>
      <w:r>
        <w:t>Další práva a povinnosti Smluvních stran</w:t>
      </w:r>
    </w:p>
    <w:p w14:paraId="64955A43" w14:textId="6CC37C96" w:rsidR="00FC4551" w:rsidRPr="00503E4B" w:rsidRDefault="00FC4551" w:rsidP="00D93F5E">
      <w:pPr>
        <w:pStyle w:val="Odstavec11"/>
        <w:ind w:left="709" w:hanging="567"/>
      </w:pPr>
      <w:r>
        <w:t>Dodavatel</w:t>
      </w:r>
      <w:r w:rsidRPr="00503E4B">
        <w:t xml:space="preserve"> bude při plnění této Smlouvy postupovat vždy svědomitě, bude respektovat zájmy Objednatele, jež mu jsou známy či mu známy musí být, a to v souladu s principem nejvyšší odborné péče. Schvalování, akceptace, sjednávání a vyjadřování souhlasu s Prováděcími dokumenty a další záležitosti navazující na tuto Smlouvu, může každá Smluvní strana provést nejen prostřednictvím jí podepsané listiny, ale také elektronicky prostřednictvím e-mailu a faxu.</w:t>
      </w:r>
    </w:p>
    <w:p w14:paraId="50B4B619" w14:textId="4CB3E313" w:rsidR="00FC4551" w:rsidRPr="00503E4B" w:rsidRDefault="00FC4551" w:rsidP="00D93F5E">
      <w:pPr>
        <w:pStyle w:val="Odstavec11"/>
        <w:ind w:left="709" w:hanging="567"/>
      </w:pPr>
      <w:r>
        <w:t>Dodavatel</w:t>
      </w:r>
      <w:r w:rsidRPr="00503E4B">
        <w:t xml:space="preserve"> se bude řídit se při své činnosti podle této Smlouvy pokyny Objednatele a</w:t>
      </w:r>
      <w:r w:rsidR="001B188F">
        <w:t> </w:t>
      </w:r>
      <w:r w:rsidRPr="00503E4B">
        <w:t xml:space="preserve">Prováděcími dokumenty. </w:t>
      </w:r>
      <w:r>
        <w:t>Dodavatel</w:t>
      </w:r>
      <w:r w:rsidRPr="00503E4B">
        <w:t xml:space="preserve"> však není povinen řídit se pokyny Objednatele, pokud by jednání </w:t>
      </w:r>
      <w:r>
        <w:t>Dodavatel</w:t>
      </w:r>
      <w:r w:rsidRPr="00503E4B">
        <w:t xml:space="preserve">e na základě takového pokynu nebo výsledek takového jednání mohl ohrozit dobrou pověst </w:t>
      </w:r>
      <w:r>
        <w:t>Dodavatel</w:t>
      </w:r>
      <w:r w:rsidRPr="00503E4B">
        <w:t xml:space="preserve">e na trhu či vést k porušení právních předpisů. </w:t>
      </w:r>
      <w:r>
        <w:t>Dodavatel</w:t>
      </w:r>
      <w:r w:rsidRPr="00503E4B">
        <w:t xml:space="preserve"> se tímto zavazuje písemně upozornit Objednatele na nevhodnost jeho pokynů. </w:t>
      </w:r>
    </w:p>
    <w:p w14:paraId="44D5373E" w14:textId="30207802" w:rsidR="00370751" w:rsidRDefault="00FC4551" w:rsidP="00D93F5E">
      <w:pPr>
        <w:pStyle w:val="Odstavec11"/>
        <w:ind w:left="709" w:hanging="567"/>
      </w:pPr>
      <w:r>
        <w:t>Dodavatel</w:t>
      </w:r>
      <w:r w:rsidRPr="00503E4B">
        <w:t xml:space="preserve"> může užít ke splnění svých povinností dle této Smlouvy subdodavatelů pouze s předchozím písemným souhlasem Objednatele. </w:t>
      </w:r>
      <w:r>
        <w:t>Dodavatel</w:t>
      </w:r>
      <w:r w:rsidRPr="00503E4B">
        <w:t xml:space="preserve"> odpovídá za činnost subdodavatelů a výstupy z jejich činnosti, jako by tyto činnosti vykonával sám.</w:t>
      </w:r>
    </w:p>
    <w:p w14:paraId="73EB85E5" w14:textId="3A821147" w:rsidR="00FC4551" w:rsidRDefault="00370751" w:rsidP="00D93F5E">
      <w:pPr>
        <w:pStyle w:val="Odstavec11"/>
        <w:ind w:left="709" w:hanging="567"/>
        <w:rPr>
          <w:rFonts w:eastAsia="Arial" w:cs="Arial"/>
          <w:b/>
          <w:bCs/>
        </w:rPr>
      </w:pPr>
      <w:r>
        <w:t>Dodavatel</w:t>
      </w:r>
      <w:r w:rsidR="001C0D21">
        <w:t xml:space="preserve"> a Objednatel současně se Smlouvou uzavírají </w:t>
      </w:r>
      <w:r>
        <w:t>smlouvu o poskytování služeb podpory, údržby a rozvoje Díla (</w:t>
      </w:r>
      <w:r w:rsidR="00832023">
        <w:t xml:space="preserve">výše a </w:t>
      </w:r>
      <w:r>
        <w:t>dále také jen „</w:t>
      </w:r>
      <w:r w:rsidR="00492751" w:rsidRPr="006476B6">
        <w:rPr>
          <w:b/>
          <w:bCs/>
        </w:rPr>
        <w:t xml:space="preserve">Smlouva o poskytování služeb podpory, údržby a rozvoje </w:t>
      </w:r>
      <w:r w:rsidR="005C6628">
        <w:rPr>
          <w:b/>
          <w:bCs/>
        </w:rPr>
        <w:t>aplikace SCADA</w:t>
      </w:r>
      <w:r w:rsidRPr="006476B6">
        <w:t>“</w:t>
      </w:r>
      <w:r w:rsidR="005C6628">
        <w:t xml:space="preserve"> nebo </w:t>
      </w:r>
      <w:r w:rsidR="005C6628" w:rsidRPr="005C6628">
        <w:rPr>
          <w:b/>
          <w:bCs/>
        </w:rPr>
        <w:t>„SLA“</w:t>
      </w:r>
      <w:r w:rsidRPr="006476B6">
        <w:t>)</w:t>
      </w:r>
      <w:r w:rsidR="001C0D21" w:rsidRPr="006476B6">
        <w:t>.</w:t>
      </w:r>
      <w:r w:rsidR="00F83438">
        <w:t xml:space="preserve"> </w:t>
      </w:r>
      <w:r w:rsidR="005C6628">
        <w:t>SLA</w:t>
      </w:r>
      <w:r w:rsidR="000F5640">
        <w:t xml:space="preserve"> bude účinnou okamžikem Akceptace Díla ze strany Objednatele</w:t>
      </w:r>
      <w:r w:rsidR="00F83438">
        <w:t>.</w:t>
      </w:r>
      <w:r w:rsidR="006A6852">
        <w:t xml:space="preserve"> Návrh znění SLA je přílohou č. </w:t>
      </w:r>
      <w:r w:rsidR="00C95852">
        <w:t xml:space="preserve">8 </w:t>
      </w:r>
      <w:r w:rsidR="006A6852">
        <w:t xml:space="preserve">této </w:t>
      </w:r>
      <w:r w:rsidR="002710E3">
        <w:t>Smlouvy</w:t>
      </w:r>
      <w:r w:rsidR="006A6852">
        <w:t>.</w:t>
      </w:r>
    </w:p>
    <w:p w14:paraId="724717F1" w14:textId="77777777" w:rsidR="00B32420" w:rsidRDefault="00B32420" w:rsidP="001D65F4">
      <w:pPr>
        <w:pStyle w:val="Nadpis2"/>
      </w:pPr>
      <w:r>
        <w:t>Informační povinnost</w:t>
      </w:r>
    </w:p>
    <w:p w14:paraId="2C6E7622" w14:textId="2C1B3F79" w:rsidR="00B32420" w:rsidRDefault="00B32420" w:rsidP="00D93F5E">
      <w:pPr>
        <w:pStyle w:val="Odstavec11"/>
        <w:ind w:left="709" w:hanging="567"/>
      </w:pPr>
      <w:r>
        <w:t>Smluvní strany si navzájem vyměňují všechny informace potřebné nebo prospěšné k</w:t>
      </w:r>
      <w:r w:rsidR="001B188F">
        <w:t> </w:t>
      </w:r>
      <w:r>
        <w:t xml:space="preserve">plnění </w:t>
      </w:r>
      <w:r w:rsidR="00440A1F">
        <w:t>S</w:t>
      </w:r>
      <w:r>
        <w:t xml:space="preserve">mlouvy. </w:t>
      </w:r>
      <w:r w:rsidR="00690494">
        <w:t>Dodavatel</w:t>
      </w:r>
      <w:r>
        <w:t xml:space="preserve"> informuje Objednatele o významných okolnostech, například o</w:t>
      </w:r>
      <w:r w:rsidR="00FB621C">
        <w:t> </w:t>
      </w:r>
      <w:r>
        <w:t xml:space="preserve">personálních změnách nebo změnách ve vlastnické struktuře </w:t>
      </w:r>
      <w:r w:rsidR="00690494">
        <w:t>Dodavatel</w:t>
      </w:r>
      <w:r w:rsidR="00230048">
        <w:t>e</w:t>
      </w:r>
      <w:r>
        <w:t xml:space="preserve"> a jiných podobných změnách, které mohou mít vliv na kvalitu </w:t>
      </w:r>
      <w:r w:rsidR="00440A1F">
        <w:t>Díla</w:t>
      </w:r>
      <w:r>
        <w:t xml:space="preserve">. </w:t>
      </w:r>
      <w:r w:rsidR="00690494">
        <w:t>Dodavatel</w:t>
      </w:r>
      <w:r>
        <w:t xml:space="preserve"> zejména informuje Objednatele včas a v dostatečném rozsahu o všech okolnostech, které by mohly mít negativní dopad na schopnost </w:t>
      </w:r>
      <w:r w:rsidR="00690494">
        <w:t>Dodavatel</w:t>
      </w:r>
      <w:r>
        <w:t>e řádn</w:t>
      </w:r>
      <w:r w:rsidR="00FC4551">
        <w:t>é</w:t>
      </w:r>
      <w:r>
        <w:t xml:space="preserve"> </w:t>
      </w:r>
      <w:r w:rsidR="00440A1F">
        <w:t>zhotovení Díla</w:t>
      </w:r>
      <w:r>
        <w:t>.</w:t>
      </w:r>
    </w:p>
    <w:p w14:paraId="2117FF67" w14:textId="53A01ADD" w:rsidR="007D2771" w:rsidRPr="00E04F01" w:rsidRDefault="00B32420" w:rsidP="00D93F5E">
      <w:pPr>
        <w:pStyle w:val="Odstavec11"/>
        <w:ind w:left="709" w:hanging="567"/>
        <w:rPr>
          <w:rFonts w:cs="Arial"/>
          <w:b/>
          <w:bCs/>
          <w:iCs/>
          <w:caps/>
          <w:sz w:val="22"/>
          <w:szCs w:val="28"/>
        </w:rPr>
      </w:pPr>
      <w:r>
        <w:t xml:space="preserve">Objednatel neprodleně informuje </w:t>
      </w:r>
      <w:r w:rsidR="00690494">
        <w:t>Dodavatel</w:t>
      </w:r>
      <w:r>
        <w:t>e o bezpečnostních rizicích, o kterých se dozvěděl a které souvisejí s</w:t>
      </w:r>
      <w:r w:rsidR="00FC4551">
        <w:t>e</w:t>
      </w:r>
      <w:r>
        <w:t xml:space="preserve"> </w:t>
      </w:r>
      <w:r w:rsidR="00440A1F">
        <w:t>zhotovovaným Dílem</w:t>
      </w:r>
      <w:r>
        <w:t xml:space="preserve">. </w:t>
      </w:r>
      <w:bookmarkEnd w:id="7"/>
    </w:p>
    <w:p w14:paraId="33614587" w14:textId="56AF608E" w:rsidR="00FB3031" w:rsidRPr="007A3A8A" w:rsidRDefault="00FB3031" w:rsidP="001D65F4">
      <w:pPr>
        <w:pStyle w:val="Nadpis2"/>
      </w:pPr>
      <w:r>
        <w:t xml:space="preserve">KOMUNIKACE MEZI SMLUVNÍMI STRANAMI </w:t>
      </w:r>
      <w:r w:rsidR="00A348FB">
        <w:t>A řešení sporů</w:t>
      </w:r>
    </w:p>
    <w:p w14:paraId="35B5128D" w14:textId="65B58798" w:rsidR="00FB3031" w:rsidRPr="007A3A8A" w:rsidRDefault="00FB3031" w:rsidP="00D93F5E">
      <w:pPr>
        <w:pStyle w:val="Odstavec11"/>
        <w:ind w:left="709" w:hanging="567"/>
      </w:pPr>
      <w:r w:rsidRPr="007A3A8A">
        <w:t xml:space="preserve">Smluvní strany se zavazují komunikovat prostřednictvím </w:t>
      </w:r>
      <w:r w:rsidR="006622AD">
        <w:t>K</w:t>
      </w:r>
      <w:r w:rsidRPr="007A3A8A">
        <w:t xml:space="preserve">ontaktních osob </w:t>
      </w:r>
      <w:r w:rsidR="006869B3" w:rsidRPr="007A3A8A">
        <w:t>uvedených v</w:t>
      </w:r>
      <w:r w:rsidR="00933034" w:rsidRPr="007A3A8A">
        <w:t> tomto článku</w:t>
      </w:r>
      <w:r w:rsidRPr="007A3A8A">
        <w:t>.</w:t>
      </w:r>
    </w:p>
    <w:p w14:paraId="7E958223" w14:textId="2FFD4E69" w:rsidR="00FB3031" w:rsidRPr="007A3A8A" w:rsidRDefault="00171AD0" w:rsidP="00D93F5E">
      <w:pPr>
        <w:pStyle w:val="Odstavec11"/>
        <w:ind w:left="709" w:hanging="567"/>
      </w:pPr>
      <w:r>
        <w:t>Smluvní</w:t>
      </w:r>
      <w:r w:rsidR="008827C2">
        <w:t xml:space="preserve"> strany ustanovují následující</w:t>
      </w:r>
      <w:r w:rsidR="00FB3031" w:rsidRPr="007A3A8A">
        <w:t xml:space="preserve"> </w:t>
      </w:r>
      <w:bookmarkStart w:id="25" w:name="_Ref298848191"/>
      <w:r w:rsidR="00FB3031" w:rsidRPr="007A3A8A">
        <w:t>Kontaktní osoby:</w:t>
      </w:r>
      <w:bookmarkEnd w:id="25"/>
    </w:p>
    <w:p w14:paraId="48AE6D87" w14:textId="786DA081" w:rsidR="00FB3031" w:rsidRPr="00FB621C" w:rsidRDefault="00FB3031" w:rsidP="00A54505">
      <w:pPr>
        <w:pStyle w:val="Odstavec111"/>
        <w:keepNext/>
        <w:ind w:left="708"/>
        <w:rPr>
          <w:b/>
          <w:bCs/>
        </w:rPr>
      </w:pPr>
      <w:r w:rsidRPr="007A3A8A">
        <w:t xml:space="preserve">Kontaktními osobami za </w:t>
      </w:r>
      <w:r w:rsidR="00D537ED">
        <w:t>Dodavatel</w:t>
      </w:r>
      <w:r w:rsidRPr="007A3A8A">
        <w:t xml:space="preserve">e byli jmenováni </w:t>
      </w:r>
      <w:r w:rsidR="00FB621C" w:rsidRPr="00FB621C">
        <w:rPr>
          <w:b/>
          <w:bCs/>
          <w:highlight w:val="yellow"/>
        </w:rPr>
        <w:t>(DOPLNÍ DODAVATEL)</w:t>
      </w:r>
    </w:p>
    <w:p w14:paraId="66ACB4C6" w14:textId="2896BBF2" w:rsidR="00FB3031" w:rsidRPr="007A3A8A" w:rsidRDefault="00FB621C" w:rsidP="00A54505">
      <w:pPr>
        <w:pStyle w:val="Odstavec11"/>
        <w:numPr>
          <w:ilvl w:val="0"/>
          <w:numId w:val="4"/>
        </w:numPr>
        <w:tabs>
          <w:tab w:val="clear" w:pos="720"/>
          <w:tab w:val="num" w:pos="1984"/>
        </w:tabs>
        <w:ind w:left="1984"/>
      </w:pPr>
      <w:r w:rsidRPr="00FB621C">
        <w:rPr>
          <w:rFonts w:cs="Arial"/>
          <w:b/>
          <w:highlight w:val="yellow"/>
        </w:rPr>
        <w:fldChar w:fldCharType="begin">
          <w:ffData>
            <w:name w:val="Text35"/>
            <w:enabled/>
            <w:calcOnExit w:val="0"/>
            <w:textInput/>
          </w:ffData>
        </w:fldChar>
      </w:r>
      <w:bookmarkStart w:id="26" w:name="Text35"/>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bookmarkEnd w:id="26"/>
      <w:r>
        <w:rPr>
          <w:rFonts w:cs="Arial"/>
          <w:b/>
        </w:rPr>
        <w:t xml:space="preserve"> </w:t>
      </w:r>
      <w:r w:rsidR="00FB3031" w:rsidRPr="007A3A8A">
        <w:t>pro oblast smluvní</w:t>
      </w:r>
      <w:r w:rsidR="00E04281" w:rsidRPr="007A3A8A">
        <w:t xml:space="preserve">, tel. </w:t>
      </w:r>
      <w:r w:rsidR="005F411E">
        <w:t xml:space="preserve">+420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sidR="00E04281" w:rsidRPr="007A3A8A">
        <w:t xml:space="preserve">, e-mail: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p>
    <w:p w14:paraId="0A9FFCE1" w14:textId="277A11DC" w:rsidR="00FB3031" w:rsidRPr="007A3A8A" w:rsidRDefault="00FB621C" w:rsidP="00A54505">
      <w:pPr>
        <w:pStyle w:val="Odstavec11"/>
        <w:numPr>
          <w:ilvl w:val="0"/>
          <w:numId w:val="4"/>
        </w:numPr>
        <w:tabs>
          <w:tab w:val="clear" w:pos="720"/>
          <w:tab w:val="num" w:pos="1984"/>
        </w:tabs>
        <w:ind w:left="1984"/>
      </w:pP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Pr>
          <w:rFonts w:cs="Arial"/>
          <w:b/>
        </w:rPr>
        <w:t xml:space="preserve"> </w:t>
      </w:r>
      <w:r w:rsidR="00FB3031" w:rsidRPr="007A3A8A">
        <w:t>pro oblast provozní</w:t>
      </w:r>
      <w:r w:rsidR="00E04281" w:rsidRPr="007A3A8A">
        <w:t xml:space="preserve">, tel. </w:t>
      </w:r>
      <w:r w:rsidR="005F411E">
        <w:t xml:space="preserve">+420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sidR="00E04281" w:rsidRPr="007A3A8A">
        <w:t xml:space="preserve">, e-mail: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p>
    <w:p w14:paraId="36B4FB43" w14:textId="155BD206" w:rsidR="00FB3031" w:rsidRPr="007A3A8A" w:rsidRDefault="000B6F76" w:rsidP="00A54505">
      <w:pPr>
        <w:pStyle w:val="Odstavec111"/>
        <w:ind w:left="708"/>
      </w:pPr>
      <w:r w:rsidRPr="007A3A8A">
        <w:t>K</w:t>
      </w:r>
      <w:r w:rsidR="00FB3031" w:rsidRPr="007A3A8A">
        <w:t xml:space="preserve">ontaktními osobami za </w:t>
      </w:r>
      <w:r w:rsidR="00EA1B21">
        <w:t>O</w:t>
      </w:r>
      <w:r w:rsidR="00FB3031" w:rsidRPr="007A3A8A">
        <w:t xml:space="preserve">bjednatele byli jmenováni </w:t>
      </w:r>
    </w:p>
    <w:p w14:paraId="581803AB" w14:textId="260B3686" w:rsidR="00B45F1A" w:rsidRPr="007B5610" w:rsidRDefault="00F87B4B" w:rsidP="00FF2525">
      <w:pPr>
        <w:pStyle w:val="Odstavec11"/>
        <w:numPr>
          <w:ilvl w:val="0"/>
          <w:numId w:val="4"/>
        </w:numPr>
        <w:tabs>
          <w:tab w:val="clear" w:pos="720"/>
          <w:tab w:val="num" w:pos="1984"/>
        </w:tabs>
        <w:ind w:left="1984"/>
        <w:jc w:val="left"/>
      </w:pPr>
      <w:r w:rsidRPr="007B5610">
        <w:t>Ing. Zbyněk Skála</w:t>
      </w:r>
      <w:r w:rsidR="00FF2525">
        <w:t xml:space="preserve"> p</w:t>
      </w:r>
      <w:r w:rsidR="00B45F1A" w:rsidRPr="007B5610">
        <w:t>ro oblast smluvní</w:t>
      </w:r>
      <w:r w:rsidR="008827C2" w:rsidRPr="007B5610">
        <w:t xml:space="preserve"> </w:t>
      </w:r>
      <w:r w:rsidR="008827C2" w:rsidRPr="007B5610">
        <w:rPr>
          <w:noProof/>
        </w:rPr>
        <w:t>(vyjma zániku či změny smlouvy)</w:t>
      </w:r>
      <w:r w:rsidR="00B45F1A" w:rsidRPr="007B5610">
        <w:t>,</w:t>
      </w:r>
      <w:r w:rsidR="007D2771">
        <w:br/>
      </w:r>
      <w:r w:rsidR="00B45F1A" w:rsidRPr="007B5610">
        <w:t>tel.</w:t>
      </w:r>
      <w:r w:rsidR="00AE28EF">
        <w:t>:</w:t>
      </w:r>
      <w:r w:rsidR="00B45F1A" w:rsidRPr="007B5610">
        <w:t xml:space="preserve"> </w:t>
      </w:r>
      <w:r w:rsidRPr="007B5610">
        <w:t>+420 221 968 266</w:t>
      </w:r>
      <w:r w:rsidR="00B45F1A" w:rsidRPr="007B5610">
        <w:t xml:space="preserve"> e-mail: </w:t>
      </w:r>
      <w:r w:rsidR="00D64FB3" w:rsidRPr="009A333E">
        <w:t>zbynek.skala@ceproas.cz</w:t>
      </w:r>
    </w:p>
    <w:p w14:paraId="2C519828" w14:textId="485044E9" w:rsidR="00B45F1A" w:rsidRPr="007B5610" w:rsidRDefault="00FF2525" w:rsidP="00FF2525">
      <w:pPr>
        <w:pStyle w:val="Odstavec11"/>
        <w:numPr>
          <w:ilvl w:val="0"/>
          <w:numId w:val="4"/>
        </w:numPr>
        <w:tabs>
          <w:tab w:val="clear" w:pos="720"/>
          <w:tab w:val="num" w:pos="1984"/>
        </w:tabs>
        <w:ind w:left="1984"/>
        <w:jc w:val="left"/>
      </w:pPr>
      <w:bookmarkStart w:id="27" w:name="_Hlk87863634"/>
      <w:r>
        <w:lastRenderedPageBreak/>
        <w:t xml:space="preserve">Tomáš Liška </w:t>
      </w:r>
      <w:r w:rsidR="00B45F1A" w:rsidRPr="007B5610">
        <w:t>pro oblast provozní,</w:t>
      </w:r>
      <w:r w:rsidR="007D2771">
        <w:br/>
      </w:r>
      <w:r w:rsidR="00B45F1A" w:rsidRPr="007B5610">
        <w:t>tel.</w:t>
      </w:r>
      <w:r w:rsidR="00AE28EF">
        <w:t>:</w:t>
      </w:r>
      <w:r w:rsidR="00B45F1A" w:rsidRPr="007B5610">
        <w:t xml:space="preserve"> </w:t>
      </w:r>
      <w:r w:rsidR="00AD77E8" w:rsidRPr="00AD77E8">
        <w:t>+420 603 510 528</w:t>
      </w:r>
      <w:r w:rsidR="00B45F1A" w:rsidRPr="007B5610">
        <w:t>, e-mail:</w:t>
      </w:r>
      <w:r w:rsidR="00F87B4B" w:rsidRPr="007B5610">
        <w:t xml:space="preserve"> </w:t>
      </w:r>
      <w:r w:rsidR="00D64FB3" w:rsidRPr="009A333E">
        <w:t>tomas.liska@ceproas.cz</w:t>
      </w:r>
    </w:p>
    <w:bookmarkEnd w:id="27"/>
    <w:p w14:paraId="5146F29F" w14:textId="77777777" w:rsidR="00A348FB" w:rsidRPr="007B5610" w:rsidRDefault="00A348FB" w:rsidP="00D93F5E">
      <w:pPr>
        <w:pStyle w:val="Odstavec11"/>
        <w:ind w:left="709" w:hanging="567"/>
      </w:pPr>
      <w:r w:rsidRPr="007B5610">
        <w:t>Objednatel ustanovuje následující Oprávněné osoby:</w:t>
      </w:r>
    </w:p>
    <w:p w14:paraId="62D3BA8F" w14:textId="7C5BB303" w:rsidR="00AD77E8" w:rsidRPr="00AE28EF" w:rsidRDefault="000B7BEF" w:rsidP="009A333E">
      <w:pPr>
        <w:pStyle w:val="Odstavec11"/>
        <w:numPr>
          <w:ilvl w:val="0"/>
          <w:numId w:val="4"/>
        </w:numPr>
        <w:tabs>
          <w:tab w:val="clear" w:pos="720"/>
          <w:tab w:val="num" w:pos="1984"/>
        </w:tabs>
        <w:ind w:left="1984"/>
        <w:jc w:val="left"/>
        <w:rPr>
          <w:bCs/>
        </w:rPr>
      </w:pPr>
      <w:r w:rsidRPr="009A333E">
        <w:rPr>
          <w:rFonts w:cs="Arial"/>
          <w:bCs/>
        </w:rPr>
        <w:t>Vilém Vilím</w:t>
      </w:r>
      <w:r>
        <w:rPr>
          <w:rFonts w:cs="Arial"/>
          <w:bCs/>
        </w:rPr>
        <w:t xml:space="preserve">, </w:t>
      </w:r>
      <w:r w:rsidR="00AE28EF">
        <w:rPr>
          <w:rFonts w:cs="Arial"/>
          <w:bCs/>
        </w:rPr>
        <w:t xml:space="preserve">tel.: </w:t>
      </w:r>
      <w:r w:rsidR="008F67AD" w:rsidRPr="008F67AD">
        <w:rPr>
          <w:rFonts w:cs="Arial"/>
          <w:bCs/>
        </w:rPr>
        <w:t>+420</w:t>
      </w:r>
      <w:r w:rsidR="008F67AD">
        <w:rPr>
          <w:rFonts w:cs="Arial"/>
          <w:bCs/>
        </w:rPr>
        <w:t> </w:t>
      </w:r>
      <w:r w:rsidR="008F67AD" w:rsidRPr="008F67AD">
        <w:rPr>
          <w:rFonts w:cs="Arial"/>
          <w:bCs/>
        </w:rPr>
        <w:t>739</w:t>
      </w:r>
      <w:r w:rsidR="008F67AD">
        <w:rPr>
          <w:rFonts w:cs="Arial"/>
          <w:bCs/>
        </w:rPr>
        <w:t> </w:t>
      </w:r>
      <w:r w:rsidR="008F67AD" w:rsidRPr="008F67AD">
        <w:rPr>
          <w:rFonts w:cs="Arial"/>
          <w:bCs/>
        </w:rPr>
        <w:t>247</w:t>
      </w:r>
      <w:r w:rsidR="008F67AD">
        <w:rPr>
          <w:rFonts w:cs="Arial"/>
          <w:bCs/>
        </w:rPr>
        <w:t xml:space="preserve"> </w:t>
      </w:r>
      <w:r w:rsidR="008F67AD" w:rsidRPr="008F67AD">
        <w:rPr>
          <w:rFonts w:cs="Arial"/>
          <w:bCs/>
        </w:rPr>
        <w:t>857</w:t>
      </w:r>
      <w:r w:rsidR="00AE28EF">
        <w:rPr>
          <w:rFonts w:cs="Arial"/>
          <w:bCs/>
        </w:rPr>
        <w:t xml:space="preserve">, e-mail: </w:t>
      </w:r>
      <w:r w:rsidR="00AE28EF" w:rsidRPr="00AE28EF">
        <w:rPr>
          <w:rFonts w:cs="Arial"/>
          <w:bCs/>
        </w:rPr>
        <w:t>vilem.vilim@ceproas.cz</w:t>
      </w:r>
    </w:p>
    <w:p w14:paraId="0956CC4E" w14:textId="64EF7C63" w:rsidR="00AD77E8" w:rsidRPr="008F67AD" w:rsidRDefault="000B7BEF" w:rsidP="009A333E">
      <w:pPr>
        <w:pStyle w:val="Odstavec11"/>
        <w:numPr>
          <w:ilvl w:val="0"/>
          <w:numId w:val="4"/>
        </w:numPr>
        <w:tabs>
          <w:tab w:val="clear" w:pos="720"/>
          <w:tab w:val="num" w:pos="1984"/>
        </w:tabs>
        <w:ind w:left="1984"/>
        <w:jc w:val="left"/>
        <w:rPr>
          <w:bCs/>
        </w:rPr>
      </w:pPr>
      <w:r w:rsidRPr="009A333E">
        <w:rPr>
          <w:rFonts w:cs="Arial"/>
          <w:bCs/>
        </w:rPr>
        <w:t>David Veverka</w:t>
      </w:r>
      <w:r>
        <w:rPr>
          <w:rFonts w:cs="Arial"/>
          <w:bCs/>
        </w:rPr>
        <w:t xml:space="preserve">, </w:t>
      </w:r>
      <w:r w:rsidR="008F67AD">
        <w:rPr>
          <w:rFonts w:cs="Arial"/>
          <w:bCs/>
        </w:rPr>
        <w:t xml:space="preserve">tel.: </w:t>
      </w:r>
      <w:r w:rsidR="008F67AD" w:rsidRPr="008F67AD">
        <w:rPr>
          <w:rFonts w:cs="Arial"/>
          <w:bCs/>
        </w:rPr>
        <w:t>+420</w:t>
      </w:r>
      <w:r w:rsidR="008F67AD">
        <w:rPr>
          <w:rFonts w:cs="Arial"/>
          <w:bCs/>
        </w:rPr>
        <w:t> </w:t>
      </w:r>
      <w:r w:rsidR="008F67AD" w:rsidRPr="008F67AD">
        <w:rPr>
          <w:rFonts w:cs="Arial"/>
          <w:bCs/>
        </w:rPr>
        <w:t>739</w:t>
      </w:r>
      <w:r w:rsidR="008F67AD">
        <w:rPr>
          <w:rFonts w:cs="Arial"/>
          <w:bCs/>
        </w:rPr>
        <w:t> </w:t>
      </w:r>
      <w:r w:rsidR="008F67AD" w:rsidRPr="008F67AD">
        <w:rPr>
          <w:rFonts w:cs="Arial"/>
          <w:bCs/>
        </w:rPr>
        <w:t>241</w:t>
      </w:r>
      <w:r w:rsidR="008F67AD">
        <w:rPr>
          <w:rFonts w:cs="Arial"/>
          <w:bCs/>
        </w:rPr>
        <w:t> </w:t>
      </w:r>
      <w:r w:rsidR="008F67AD" w:rsidRPr="008F67AD">
        <w:rPr>
          <w:rFonts w:cs="Arial"/>
          <w:bCs/>
        </w:rPr>
        <w:t>061</w:t>
      </w:r>
      <w:r w:rsidR="008F67AD">
        <w:rPr>
          <w:rFonts w:cs="Arial"/>
          <w:bCs/>
        </w:rPr>
        <w:t xml:space="preserve">, e-mail: </w:t>
      </w:r>
      <w:r w:rsidR="00D64FB3" w:rsidRPr="00D64FB3">
        <w:rPr>
          <w:rFonts w:cs="Arial"/>
          <w:bCs/>
        </w:rPr>
        <w:t>david.veverka@ceproas.cz</w:t>
      </w:r>
    </w:p>
    <w:p w14:paraId="45281F19" w14:textId="1DDBCE30" w:rsidR="00FB3031" w:rsidRDefault="00FB3031" w:rsidP="00D93F5E">
      <w:pPr>
        <w:pStyle w:val="Odstavec11"/>
        <w:ind w:left="709" w:hanging="567"/>
      </w:pPr>
      <w:r w:rsidRPr="007A3A8A">
        <w:t>Případné rozpory v</w:t>
      </w:r>
      <w:r w:rsidR="008827C2">
        <w:t> </w:t>
      </w:r>
      <w:r w:rsidRPr="007A3A8A">
        <w:t>komunikaci</w:t>
      </w:r>
      <w:r w:rsidR="008827C2">
        <w:t xml:space="preserve"> smluvních stran</w:t>
      </w:r>
      <w:r w:rsidRPr="007A3A8A">
        <w:t xml:space="preserve"> budou řešeny prostřednictvím </w:t>
      </w:r>
      <w:r w:rsidR="008827C2">
        <w:t>K</w:t>
      </w:r>
      <w:r w:rsidRPr="007A3A8A">
        <w:t xml:space="preserve">ontaktních osob dle </w:t>
      </w:r>
      <w:r w:rsidR="001627B3" w:rsidRPr="007A3A8A">
        <w:t>odstavce</w:t>
      </w:r>
      <w:r w:rsidRPr="007A3A8A">
        <w:t xml:space="preserve">. </w:t>
      </w:r>
      <w:r w:rsidR="009B1DD3">
        <w:t>16.2</w:t>
      </w:r>
      <w:r w:rsidR="000B6F76" w:rsidRPr="007A3A8A">
        <w:t xml:space="preserve"> </w:t>
      </w:r>
      <w:r w:rsidRPr="007A3A8A">
        <w:t xml:space="preserve">této </w:t>
      </w:r>
      <w:r w:rsidR="00CD0668">
        <w:t>S</w:t>
      </w:r>
      <w:r w:rsidRPr="007A3A8A">
        <w:t>mlouvy.</w:t>
      </w:r>
    </w:p>
    <w:p w14:paraId="2F3DD448" w14:textId="28A2A9B0" w:rsidR="00CD0668" w:rsidRDefault="00CD0668" w:rsidP="00D93F5E">
      <w:pPr>
        <w:pStyle w:val="Odstavec11"/>
        <w:ind w:left="709" w:hanging="567"/>
      </w:pPr>
      <w:r>
        <w:t>Smluvní strany jsou oprávněny kontaktní osobu</w:t>
      </w:r>
      <w:r w:rsidR="00A348FB">
        <w:t>, Oprávněné osoby</w:t>
      </w:r>
      <w:r>
        <w:t xml:space="preserve"> nebo její kontaktní údaje změnit písemným oznámením druhé smluvní straně. Oznámení podle předchozí věty musí být </w:t>
      </w:r>
      <w:r w:rsidR="00C971D0">
        <w:t>doručena</w:t>
      </w:r>
      <w:r>
        <w:t xml:space="preserve"> druhé smluvní stran</w:t>
      </w:r>
      <w:r w:rsidR="00230048">
        <w:t>ě</w:t>
      </w:r>
      <w:r>
        <w:t xml:space="preserve"> uvedené v záhlaví této Smlouvy.  </w:t>
      </w:r>
    </w:p>
    <w:p w14:paraId="72058B98" w14:textId="2C5ECA31" w:rsidR="006622AD" w:rsidRDefault="006622AD" w:rsidP="00D93F5E">
      <w:pPr>
        <w:pStyle w:val="Odstavec11"/>
        <w:ind w:left="709" w:hanging="567"/>
      </w:pPr>
      <w:bookmarkStart w:id="28" w:name="_Ref532913504"/>
      <w:r>
        <w:t>Vzájemné rozpory smluvních stran</w:t>
      </w:r>
      <w:r w:rsidR="008827C2">
        <w:t xml:space="preserve"> </w:t>
      </w:r>
      <w:r>
        <w:t>budou řešeny následujícím způsobem a</w:t>
      </w:r>
      <w:r w:rsidR="001B188F">
        <w:t> </w:t>
      </w:r>
      <w:r>
        <w:t>v následujících postupných úrovních:</w:t>
      </w:r>
      <w:bookmarkEnd w:id="28"/>
    </w:p>
    <w:p w14:paraId="59C94452" w14:textId="7CD26BF5" w:rsidR="006622AD" w:rsidRDefault="00355BEC" w:rsidP="00B57760">
      <w:pPr>
        <w:pStyle w:val="Odstavec111"/>
        <w:numPr>
          <w:ilvl w:val="0"/>
          <w:numId w:val="9"/>
        </w:numPr>
      </w:pPr>
      <w:r w:rsidRPr="007A3A8A">
        <w:t xml:space="preserve">Kontaktními osobami za </w:t>
      </w:r>
      <w:r>
        <w:t>Dodavatel</w:t>
      </w:r>
      <w:r w:rsidRPr="007A3A8A">
        <w:t>e</w:t>
      </w:r>
      <w:r>
        <w:t xml:space="preserve"> </w:t>
      </w:r>
      <w:r w:rsidRPr="007A3A8A">
        <w:t xml:space="preserve">pro oblast provozní </w:t>
      </w:r>
      <w:r w:rsidR="006622AD">
        <w:t xml:space="preserve">a </w:t>
      </w:r>
      <w:r w:rsidRPr="007A3A8A">
        <w:t xml:space="preserve">Kontaktními osobami za </w:t>
      </w:r>
      <w:r>
        <w:t>O</w:t>
      </w:r>
      <w:r w:rsidRPr="007A3A8A">
        <w:t>bjednatele</w:t>
      </w:r>
      <w:r>
        <w:t xml:space="preserve"> </w:t>
      </w:r>
      <w:r w:rsidRPr="007A3A8A">
        <w:t>pro oblast provozní</w:t>
      </w:r>
      <w:r w:rsidR="006622AD">
        <w:t>, nedojde-li k vyřešení sporu</w:t>
      </w:r>
      <w:r w:rsidR="004232F1">
        <w:t>, pak</w:t>
      </w:r>
    </w:p>
    <w:p w14:paraId="194EF29B" w14:textId="77777777" w:rsidR="006622AD" w:rsidRDefault="006622AD" w:rsidP="00B57760">
      <w:pPr>
        <w:pStyle w:val="Odstavec111"/>
        <w:numPr>
          <w:ilvl w:val="0"/>
          <w:numId w:val="9"/>
        </w:numPr>
      </w:pPr>
      <w:r>
        <w:t>Řídící výbor, nedojde-li k vyřešení sporu</w:t>
      </w:r>
      <w:r w:rsidR="004232F1">
        <w:t>, pak</w:t>
      </w:r>
    </w:p>
    <w:p w14:paraId="04BDDE9B" w14:textId="77777777" w:rsidR="006622AD" w:rsidRDefault="006622AD" w:rsidP="00B57760">
      <w:pPr>
        <w:pStyle w:val="Odstavec111"/>
        <w:numPr>
          <w:ilvl w:val="0"/>
          <w:numId w:val="9"/>
        </w:numPr>
      </w:pPr>
      <w:r>
        <w:t>Management Dodavatele a Objednatele (není-li ve struktuře smluvní strany managementu, pak členové statutárního orgánu)</w:t>
      </w:r>
    </w:p>
    <w:p w14:paraId="563102BD" w14:textId="17748B56" w:rsidR="006622AD" w:rsidRPr="007A3A8A" w:rsidRDefault="004232F1" w:rsidP="00C971D0">
      <w:pPr>
        <w:pStyle w:val="Odstavec111"/>
        <w:ind w:left="709"/>
      </w:pPr>
      <w:r>
        <w:t>n</w:t>
      </w:r>
      <w:r w:rsidR="006622AD">
        <w:t xml:space="preserve">epodaří-li se spor urovnat </w:t>
      </w:r>
      <w:r>
        <w:t xml:space="preserve">na některé z výše uvedených úrovní, je každá ze smluvních stran oprávněna předložit jej k vyřešení věcně a místně příslušnému soudu České </w:t>
      </w:r>
      <w:r w:rsidR="008827C2">
        <w:t>republiky</w:t>
      </w:r>
      <w:r>
        <w:t xml:space="preserve">. </w:t>
      </w:r>
      <w:r w:rsidR="006622AD">
        <w:t xml:space="preserve"> </w:t>
      </w:r>
    </w:p>
    <w:p w14:paraId="3142FCFB" w14:textId="6F6D515C" w:rsidR="00D020A2" w:rsidRPr="007A3A8A" w:rsidRDefault="00D020A2" w:rsidP="001D65F4">
      <w:pPr>
        <w:pStyle w:val="Nadpis2"/>
      </w:pPr>
      <w:r>
        <w:t>SMLUVNÍ POKUTY</w:t>
      </w:r>
      <w:ins w:id="29" w:author="Trnka Milan" w:date="2022-06-03T06:59:00Z">
        <w:r w:rsidR="00084336">
          <w:t xml:space="preserve"> a náhrada škody</w:t>
        </w:r>
      </w:ins>
    </w:p>
    <w:p w14:paraId="48FBCE15" w14:textId="77777777" w:rsidR="001F45EC" w:rsidRDefault="001F45EC" w:rsidP="00D93F5E">
      <w:pPr>
        <w:pStyle w:val="Odstavec11"/>
        <w:ind w:left="709" w:hanging="567"/>
      </w:pPr>
      <w:r>
        <w:t>Smluvní strany se dohodly, že pokud:</w:t>
      </w:r>
    </w:p>
    <w:p w14:paraId="7F1DD610" w14:textId="15B417A4" w:rsidR="001F45EC" w:rsidRDefault="001F45EC" w:rsidP="00D93F5E">
      <w:pPr>
        <w:pStyle w:val="Odstavec11"/>
        <w:numPr>
          <w:ilvl w:val="2"/>
          <w:numId w:val="11"/>
        </w:numPr>
      </w:pPr>
      <w:r>
        <w:t>Dodavatel poruší svoji povinnost řádně a včas provést Dílo, je Dodavatel povinen uhradit Objednateli smluvní pokutu ve výši 0,1</w:t>
      </w:r>
      <w:r w:rsidR="00110A80">
        <w:t xml:space="preserve"> </w:t>
      </w:r>
      <w:r>
        <w:t>% z Ceny díla bez DPH za každý další započatý den prodlení až do řádného splnění této povinnosti;</w:t>
      </w:r>
    </w:p>
    <w:p w14:paraId="088FB0C0" w14:textId="561E90A3" w:rsidR="000F5640" w:rsidRDefault="000F5640" w:rsidP="00D93F5E">
      <w:pPr>
        <w:pStyle w:val="Odstavec11"/>
        <w:numPr>
          <w:ilvl w:val="2"/>
          <w:numId w:val="11"/>
        </w:numPr>
      </w:pPr>
      <w:r>
        <w:t>Dodavatel poruší svoji povinnost řádně a včas provést jakoukoliv Dílčí část Díla</w:t>
      </w:r>
      <w:r w:rsidR="00FE3271">
        <w:t xml:space="preserve"> v termínu stanoveném v Harmonogramu</w:t>
      </w:r>
      <w:r>
        <w:t>, je Dodavatel povinen uhradit Objednateli smluvní pokutu ve výši 0,1</w:t>
      </w:r>
      <w:r w:rsidR="00110A80">
        <w:t xml:space="preserve"> </w:t>
      </w:r>
      <w:r>
        <w:t xml:space="preserve">% </w:t>
      </w:r>
      <w:r w:rsidR="00FE3271">
        <w:t xml:space="preserve"> </w:t>
      </w:r>
      <w:r>
        <w:t>z</w:t>
      </w:r>
      <w:r w:rsidR="00FE3271">
        <w:t xml:space="preserve"> hodnoty odpovídající  nejvýše přípustnému rozsahu </w:t>
      </w:r>
      <w:r>
        <w:t>Ceny díla bez DPH</w:t>
      </w:r>
      <w:r w:rsidR="00FE3271">
        <w:t xml:space="preserve">, který je oprávněn Dodavatel za příslušnou Dílčí část Díla (se kterou je v prodlení) oprávněn vystavit  fakturu podle  ustanovení </w:t>
      </w:r>
      <w:r w:rsidR="00A56273">
        <w:t>odst.</w:t>
      </w:r>
      <w:r w:rsidR="002C02B7">
        <w:t xml:space="preserve">. </w:t>
      </w:r>
      <w:r w:rsidR="002B77EF">
        <w:t>5.6</w:t>
      </w:r>
      <w:r w:rsidR="00FE3271">
        <w:t xml:space="preserve"> písm. a) až c) Smlouvy </w:t>
      </w:r>
      <w:r>
        <w:t>za každý další započatý den prodlení až do řádného splnění této povinnosti;</w:t>
      </w:r>
    </w:p>
    <w:p w14:paraId="68CD83E4" w14:textId="47673D0C" w:rsidR="000F5640" w:rsidRDefault="000F5640" w:rsidP="00D93F5E">
      <w:pPr>
        <w:pStyle w:val="Odstavec11"/>
        <w:numPr>
          <w:ilvl w:val="2"/>
          <w:numId w:val="11"/>
        </w:numPr>
      </w:pPr>
      <w:r>
        <w:t>Dodavatel poruší svoji povinnost provést Dílo nebo jakoukoliv Dílčí část díla v</w:t>
      </w:r>
      <w:r w:rsidR="00FE3271">
        <w:t> te</w:t>
      </w:r>
      <w:r w:rsidR="00D30B83">
        <w:t>r</w:t>
      </w:r>
      <w:r w:rsidR="00FE3271">
        <w:t>mínu stanoveném Harmonogramu, pro které není stanovena smluvní pokuta podle písm. a) až</w:t>
      </w:r>
      <w:r w:rsidR="00B74725">
        <w:t> </w:t>
      </w:r>
      <w:r w:rsidR="00FE3271">
        <w:t>b) tohoto ustanovení</w:t>
      </w:r>
      <w:r w:rsidR="00125104">
        <w:t>, smluvní pokutu ve výši</w:t>
      </w:r>
      <w:r w:rsidR="00FE3271">
        <w:t xml:space="preserve"> ve výši</w:t>
      </w:r>
      <w:r w:rsidR="00125104">
        <w:t xml:space="preserve"> 1.000</w:t>
      </w:r>
      <w:r w:rsidR="00D07D97">
        <w:t xml:space="preserve"> Kč</w:t>
      </w:r>
      <w:r w:rsidR="00125104">
        <w:t xml:space="preserve"> (slovy: tisíc korun českých) za každý započatý den prodlení až do řádného splnění této povinnosti</w:t>
      </w:r>
      <w:r w:rsidR="00FE3271">
        <w:t xml:space="preserve"> </w:t>
      </w:r>
    </w:p>
    <w:p w14:paraId="36AA2D3B" w14:textId="7DF6B5F3" w:rsidR="001F45EC" w:rsidRDefault="001F45EC" w:rsidP="00D93F5E">
      <w:pPr>
        <w:pStyle w:val="Odstavec11"/>
        <w:numPr>
          <w:ilvl w:val="2"/>
          <w:numId w:val="11"/>
        </w:numPr>
      </w:pPr>
      <w:r>
        <w:t xml:space="preserve">Dodavatel poruší svoji povinnost odstranit vadu Díla nebo vadu Dílčí části Díla ve lhůtě stanovené podle </w:t>
      </w:r>
      <w:r w:rsidR="00C40E26">
        <w:t xml:space="preserve">odst. </w:t>
      </w:r>
      <w:r w:rsidR="002B77EF">
        <w:t>19.8</w:t>
      </w:r>
      <w:r w:rsidR="00C40E26">
        <w:t xml:space="preserve"> </w:t>
      </w:r>
      <w:r>
        <w:t xml:space="preserve">nebo </w:t>
      </w:r>
      <w:r w:rsidR="002B77EF">
        <w:t>19.9</w:t>
      </w:r>
      <w:r w:rsidR="00C40E26">
        <w:t xml:space="preserve"> </w:t>
      </w:r>
      <w:r>
        <w:t>této Smlouvy, je Dodavatel povinen uhradit Objednateli smluvní pokutu ve výši 5.000</w:t>
      </w:r>
      <w:r w:rsidR="00D07D97">
        <w:t xml:space="preserve"> Kč</w:t>
      </w:r>
      <w:r>
        <w:t xml:space="preserve"> (slovy: pět tisíc korun českých) za každý započatý den prodlení až do řádného splnění této povinnosti;</w:t>
      </w:r>
    </w:p>
    <w:p w14:paraId="6B6796CB" w14:textId="5858567C" w:rsidR="00251DE3" w:rsidRDefault="001F45EC" w:rsidP="00D93F5E">
      <w:pPr>
        <w:pStyle w:val="Odstavec11"/>
        <w:numPr>
          <w:ilvl w:val="2"/>
          <w:numId w:val="11"/>
        </w:numPr>
      </w:pPr>
      <w:r>
        <w:t xml:space="preserve">Dodavatel poruší svoji povinnost udělit Objednateli licenci v rozsahu dle článku </w:t>
      </w:r>
      <w:r w:rsidR="006F7C7E">
        <w:t>11</w:t>
      </w:r>
      <w:r w:rsidR="00E40356">
        <w:t> </w:t>
      </w:r>
      <w:r>
        <w:t>Smlouvy</w:t>
      </w:r>
      <w:r w:rsidR="007D5E0B">
        <w:t xml:space="preserve"> a/nebo ji udělí v nedostatečném rozsahu</w:t>
      </w:r>
      <w:r>
        <w:t>, je povinen uhradit Objednateli smluvní pokutu ve výši 100</w:t>
      </w:r>
      <w:r w:rsidR="004A6A13">
        <w:t>.</w:t>
      </w:r>
      <w:r>
        <w:t>000 Kč (slovy: sto tisíc korun českých);</w:t>
      </w:r>
    </w:p>
    <w:p w14:paraId="1D1FC683" w14:textId="77777777" w:rsidR="00125104" w:rsidRPr="00306C74" w:rsidRDefault="00125104" w:rsidP="00306C74">
      <w:pPr>
        <w:pStyle w:val="Odstavecseseznamem"/>
        <w:ind w:left="1213"/>
        <w:rPr>
          <w:rFonts w:ascii="Arial" w:hAnsi="Arial"/>
        </w:rPr>
      </w:pPr>
    </w:p>
    <w:p w14:paraId="02AF6407" w14:textId="0BC82DB9" w:rsidR="00251DE3" w:rsidRPr="00251DE3" w:rsidRDefault="00251DE3" w:rsidP="00D93F5E">
      <w:pPr>
        <w:pStyle w:val="Odstavecseseznamem"/>
        <w:numPr>
          <w:ilvl w:val="2"/>
          <w:numId w:val="11"/>
        </w:numPr>
        <w:jc w:val="both"/>
        <w:rPr>
          <w:rFonts w:ascii="Arial" w:hAnsi="Arial"/>
        </w:rPr>
      </w:pPr>
      <w:r w:rsidRPr="00251DE3">
        <w:t xml:space="preserve"> </w:t>
      </w:r>
      <w:r w:rsidRPr="00251DE3">
        <w:rPr>
          <w:rFonts w:ascii="Arial" w:hAnsi="Arial"/>
        </w:rPr>
        <w:t>Dodavatel poruší svoji povinnost řádně a včas předat Objednateli zdrojový kód a</w:t>
      </w:r>
      <w:r w:rsidR="00D20A33">
        <w:rPr>
          <w:rFonts w:ascii="Arial" w:hAnsi="Arial"/>
        </w:rPr>
        <w:t> </w:t>
      </w:r>
      <w:r w:rsidRPr="00251DE3">
        <w:rPr>
          <w:rFonts w:ascii="Arial" w:hAnsi="Arial"/>
        </w:rPr>
        <w:t>veškeré související materiály dle odst. 11.</w:t>
      </w:r>
      <w:r w:rsidR="00987413">
        <w:rPr>
          <w:rFonts w:ascii="Arial" w:hAnsi="Arial"/>
        </w:rPr>
        <w:t>3</w:t>
      </w:r>
      <w:r w:rsidRPr="00251DE3">
        <w:rPr>
          <w:rFonts w:ascii="Arial" w:hAnsi="Arial"/>
        </w:rPr>
        <w:t>. Smlouvy, je Dodavatel povinen za každý započatý den prodlení uhradit Objednateli smluvní pokutu ve výši 5.000 Kč</w:t>
      </w:r>
      <w:r w:rsidR="00B315D6">
        <w:rPr>
          <w:rFonts w:ascii="Arial" w:hAnsi="Arial"/>
        </w:rPr>
        <w:br/>
      </w:r>
      <w:r w:rsidRPr="00251DE3">
        <w:rPr>
          <w:rFonts w:ascii="Arial" w:hAnsi="Arial"/>
        </w:rPr>
        <w:t>(slovy: pět</w:t>
      </w:r>
      <w:r w:rsidR="00B315D6">
        <w:rPr>
          <w:rFonts w:ascii="Arial" w:hAnsi="Arial"/>
        </w:rPr>
        <w:t> </w:t>
      </w:r>
      <w:r w:rsidRPr="00251DE3">
        <w:rPr>
          <w:rFonts w:ascii="Arial" w:hAnsi="Arial"/>
        </w:rPr>
        <w:t>tisíc korun českých);</w:t>
      </w:r>
    </w:p>
    <w:p w14:paraId="4E196CC1" w14:textId="2E72354A" w:rsidR="001F45EC" w:rsidRDefault="001F45EC" w:rsidP="00D93F5E">
      <w:pPr>
        <w:pStyle w:val="Odstavec11"/>
        <w:numPr>
          <w:ilvl w:val="2"/>
          <w:numId w:val="11"/>
        </w:numPr>
      </w:pPr>
      <w:r>
        <w:t xml:space="preserve">kterékoli z prohlášení a záruk Dodavatele dle </w:t>
      </w:r>
      <w:r w:rsidR="006F7C7E">
        <w:t>odstavce</w:t>
      </w:r>
      <w:r>
        <w:t xml:space="preserve"> 12.1 bude nepravdivé a/nebo zavádějící, zavazuje se Dodavatel zaplatit Objednateli smluvní pokutu ve výši 25.000 Kč </w:t>
      </w:r>
      <w:r>
        <w:lastRenderedPageBreak/>
        <w:t>(slovy: dvacet pět tisíc korun českých) za každé takové nepravdivé a/nebo zavádějící prohlášení a/nebo záruku</w:t>
      </w:r>
      <w:r w:rsidR="00993722">
        <w:t>;</w:t>
      </w:r>
    </w:p>
    <w:p w14:paraId="6E733205" w14:textId="41C98A4C" w:rsidR="009C3FE6" w:rsidRDefault="009C3FE6" w:rsidP="00D93F5E">
      <w:pPr>
        <w:pStyle w:val="Odstavec11"/>
        <w:numPr>
          <w:ilvl w:val="2"/>
          <w:numId w:val="11"/>
        </w:numPr>
      </w:pPr>
      <w:r w:rsidRPr="009C3FE6">
        <w:t>Provede-li Dodavatel změnu osob, jejichž prostřednictvím v rámci zadávacího řízení na veřejnou zakázku prokázal splnění kvalifikačních požadavků v rozporu s odst. 12.</w:t>
      </w:r>
      <w:r>
        <w:t>12</w:t>
      </w:r>
      <w:r w:rsidRPr="009C3FE6">
        <w:t xml:space="preserve"> této Smlouvy, je povinen zaplatit Objednateli smluvní pokutu ve výši 10.000 Kč, a</w:t>
      </w:r>
      <w:r w:rsidR="001B188F">
        <w:t> </w:t>
      </w:r>
      <w:r w:rsidRPr="009C3FE6">
        <w:t>to</w:t>
      </w:r>
      <w:r w:rsidR="001B188F">
        <w:t> </w:t>
      </w:r>
      <w:r w:rsidRPr="009C3FE6">
        <w:t>za každý zjištěný případ.</w:t>
      </w:r>
    </w:p>
    <w:p w14:paraId="50554BE9" w14:textId="74A642AA" w:rsidR="00993722" w:rsidRPr="00F24BCB" w:rsidRDefault="00993722" w:rsidP="0045186D">
      <w:pPr>
        <w:pStyle w:val="Odstavec11"/>
        <w:numPr>
          <w:ilvl w:val="0"/>
          <w:numId w:val="0"/>
        </w:numPr>
        <w:ind w:left="709"/>
      </w:pPr>
    </w:p>
    <w:p w14:paraId="79AEB50F" w14:textId="7CAF36F1" w:rsidR="00CB35DF" w:rsidRPr="006F755D" w:rsidRDefault="00CB35DF" w:rsidP="00D93F5E">
      <w:pPr>
        <w:pStyle w:val="Odstavec11"/>
        <w:ind w:left="709" w:hanging="567"/>
      </w:pPr>
      <w:r w:rsidRPr="006F755D">
        <w:t xml:space="preserve">Pokud poskytovatel uvede nepravdivé údaje v čestném prohlášení o neexistenci střetu zájmů a pravdivosti údajů o skutečném majiteli, které je přílohou č. </w:t>
      </w:r>
      <w:r w:rsidR="00BE112A">
        <w:t>11</w:t>
      </w:r>
      <w:r w:rsidRPr="006F755D">
        <w:t xml:space="preserve"> této smlouvy, zavazuje se uhradit objednateli smluvní pokutu ve výši ve výši 100</w:t>
      </w:r>
      <w:r w:rsidR="003C4CF0">
        <w:t>.</w:t>
      </w:r>
      <w:r w:rsidRPr="006F755D">
        <w:t>000,- Kč (slovy: stotisíckorun českých).</w:t>
      </w:r>
    </w:p>
    <w:p w14:paraId="3E64E9F3" w14:textId="7E5B4D96" w:rsidR="00CB35DF" w:rsidRPr="006F755D" w:rsidRDefault="00CB35DF" w:rsidP="00D93F5E">
      <w:pPr>
        <w:pStyle w:val="Odstavec11"/>
        <w:ind w:left="709" w:hanging="567"/>
      </w:pPr>
      <w:r w:rsidRPr="006F755D">
        <w:t xml:space="preserve">V případě, že poskytovatel poruší povinnost dle odst. </w:t>
      </w:r>
      <w:r w:rsidR="002614A9">
        <w:t>22.13.</w:t>
      </w:r>
      <w:r w:rsidRPr="006F755D">
        <w:t xml:space="preserve"> této smlouvy informovat objednatele o změně v zápisu údajů o jeho skutečném majiteli nebo o změně v zápisu údajů o</w:t>
      </w:r>
      <w:r w:rsidR="00880D64">
        <w:t> </w:t>
      </w:r>
      <w:r w:rsidRPr="006F755D">
        <w:t>skutečném majiteli poddodavatele, jehož prostřednictvím poskytovatel v zadávacím řízení vedoucím k uzavření této smlouvy prokazoval kvalifikaci, zavazuje se uhradit objednateli smluvní pokutu ve výši 1 000,- Kč (slovy: jedentisíckorun českých) za každý započatý den prodlení s porušením této povinnosti, došlo-li v důsledku této změny k zápisu veřejného funkcionáře uvedeného v ust. § 2 odst. 1 písm. c) </w:t>
      </w:r>
      <w:r w:rsidR="00BB4277" w:rsidRPr="006F755D" w:rsidDel="00BB4277">
        <w:t xml:space="preserve"> </w:t>
      </w:r>
      <w:r w:rsidRPr="006F755D">
        <w:t>ZSZ jako skutečného majitele poskytovatele nebo poddodavatele z titulu osoby s koncovým vlivem, nebo smluvní pokutu ve výši ve výši 500,-</w:t>
      </w:r>
      <w:r w:rsidR="001B188F">
        <w:t> </w:t>
      </w:r>
      <w:r w:rsidRPr="006F755D">
        <w:t>Kč (slovy: pětsetkorun českých) za každý započatý den prodlení s porušením této povinnosti, došlo</w:t>
      </w:r>
      <w:r w:rsidRPr="006F755D">
        <w:noBreakHyphen/>
        <w:t>li v důsledku této změny k zápisu jakékoliv jiné změny.</w:t>
      </w:r>
    </w:p>
    <w:p w14:paraId="58118F14" w14:textId="77777777" w:rsidR="00A53D35" w:rsidRDefault="00A53D35" w:rsidP="00A53D35">
      <w:pPr>
        <w:pStyle w:val="Odstavec11"/>
        <w:ind w:left="709" w:hanging="567"/>
      </w:pPr>
      <w:r>
        <w:t>Splatnost smluvní pokuty anebo jakékoli obdobné platby dle předchozích odstavců nastává na základě písemné výzvy Smluvní strany, které nárok na zaplacení smluvní pokuty anebo jiné obdobné platby vznikl, a to 30. dnem následujícím po doručení takové výzvy. Zaplacení smluvní pokuty anebo jiné obdobné platby v případě porušení jedné povinnosti dle této Smlouvy se nedotýká povinnosti zaplatit smluvní pokutu anebo jiné obdobné platby při opětovném porušení stejné povinnosti nebo při porušení jiné povinnosti dle této Smlouvy. Zaplacením smluvní pokuty anebo jiné obdobné platby nezaniká povinnost splnit závazek smluvní pokutou anebo jinou obdobnou platbou zajištěný. Zaplacením smluvní pokuty anebo jiné obdobné platby není dotčen nárok na náhradu škody v plné výši vzniklé v důsledku porušení této Smlouvy. Zaplacením smluvní pokuty není dotčeno právo na odstoupení od Smlouvy.</w:t>
      </w:r>
    </w:p>
    <w:p w14:paraId="54B298B8" w14:textId="4FD71F79" w:rsidR="008F47A2" w:rsidRDefault="001627B3" w:rsidP="00D93F5E">
      <w:pPr>
        <w:pStyle w:val="Odstavec11"/>
        <w:ind w:left="709" w:hanging="567"/>
      </w:pPr>
      <w:r>
        <w:t xml:space="preserve">Ujednáním ani zaplacením </w:t>
      </w:r>
      <w:r w:rsidR="00D020A2">
        <w:t>smluvn</w:t>
      </w:r>
      <w:r w:rsidR="0069701D">
        <w:t>í pokut</w:t>
      </w:r>
      <w:r>
        <w:t>y</w:t>
      </w:r>
      <w:r w:rsidR="0069701D">
        <w:t xml:space="preserve"> není dotčeno právo </w:t>
      </w:r>
      <w:r w:rsidR="009907DA">
        <w:t>O</w:t>
      </w:r>
      <w:r w:rsidR="0069701D">
        <w:t>bjedn</w:t>
      </w:r>
      <w:r w:rsidR="00D020A2">
        <w:t>atele účtovat náhradu škody v</w:t>
      </w:r>
      <w:r w:rsidR="00230048">
        <w:t>e</w:t>
      </w:r>
      <w:r w:rsidR="00D020A2">
        <w:t> výši</w:t>
      </w:r>
      <w:r w:rsidR="00230048">
        <w:t xml:space="preserve"> přesahující částku zaplacené smluvní pokuty</w:t>
      </w:r>
      <w:r w:rsidR="0069701D" w:rsidRPr="00D93F5E">
        <w:t>.</w:t>
      </w:r>
      <w:r w:rsidR="00BA4BD4" w:rsidRPr="00D93F5E">
        <w:t xml:space="preserve"> </w:t>
      </w:r>
    </w:p>
    <w:p w14:paraId="0ADF31E9" w14:textId="765485C3" w:rsidR="00084336" w:rsidRPr="009661DB" w:rsidRDefault="00084336" w:rsidP="00D93F5E">
      <w:pPr>
        <w:pStyle w:val="Odstavec11"/>
        <w:ind w:left="709" w:hanging="567"/>
      </w:pPr>
      <w:ins w:id="30" w:author="Trnka Milan" w:date="2022-06-03T07:01:00Z">
        <w:r w:rsidRPr="00084336">
          <w:t>Smluvní strany se rovněž dohodly, že maximální výše náhrady škody, kterou je kterákoli smluvní strana oprávněna po druhé smluvní straně požadovat, je limitována částkou 50.000.000.000,-</w:t>
        </w:r>
      </w:ins>
      <w:ins w:id="31" w:author="Trnka Milan" w:date="2022-06-03T08:39:00Z">
        <w:r w:rsidR="002920F8">
          <w:t> </w:t>
        </w:r>
      </w:ins>
      <w:ins w:id="32" w:author="Trnka Milan" w:date="2022-06-03T07:01:00Z">
        <w:r w:rsidRPr="00084336">
          <w:t>Kč (slovy: padesát miliard korun českých)</w:t>
        </w:r>
      </w:ins>
      <w:r w:rsidRPr="00084336">
        <w:t>.</w:t>
      </w:r>
    </w:p>
    <w:p w14:paraId="3B1A0C0D" w14:textId="3290FBE6" w:rsidR="007A76FE" w:rsidRDefault="00D537ED" w:rsidP="00D93F5E">
      <w:pPr>
        <w:pStyle w:val="Odstavec11"/>
        <w:ind w:left="709" w:hanging="567"/>
      </w:pPr>
      <w:r w:rsidRPr="00D93F5E">
        <w:t>Dodavatel</w:t>
      </w:r>
      <w:r w:rsidR="00ED2DF6" w:rsidRPr="00D93F5E">
        <w:t xml:space="preserve"> prohlašuje, že považuje smluvní pokuty za přiměřené povaze povinnostem, ke</w:t>
      </w:r>
      <w:r w:rsidR="003C4CF0" w:rsidRPr="00D93F5E">
        <w:t> </w:t>
      </w:r>
      <w:r w:rsidR="00ED2DF6" w:rsidRPr="00D93F5E">
        <w:t>kterým se vztahují</w:t>
      </w:r>
      <w:r w:rsidR="00ED2DF6">
        <w:rPr>
          <w:rFonts w:cs="Arial"/>
        </w:rPr>
        <w:t xml:space="preserve">.  </w:t>
      </w:r>
    </w:p>
    <w:p w14:paraId="1EC5643B" w14:textId="77777777" w:rsidR="007A76FE" w:rsidRDefault="007A76FE" w:rsidP="001D65F4">
      <w:pPr>
        <w:pStyle w:val="Nadpis2"/>
      </w:pPr>
      <w:bookmarkStart w:id="33" w:name="_Ref298848317"/>
      <w:r>
        <w:t>OCHRANA DAT A INFORMACÍ</w:t>
      </w:r>
      <w:bookmarkEnd w:id="33"/>
    </w:p>
    <w:p w14:paraId="15A2F0F8" w14:textId="7F1C6C76" w:rsidR="007A76FE" w:rsidRDefault="007A76FE" w:rsidP="00AA0888">
      <w:pPr>
        <w:pStyle w:val="Odstavec11"/>
        <w:ind w:left="709" w:hanging="567"/>
      </w:pPr>
      <w:r>
        <w:t>S</w:t>
      </w:r>
      <w:r w:rsidR="002E4507">
        <w:t>mluvní s</w:t>
      </w:r>
      <w:r>
        <w:t xml:space="preserve">trany jsou povinny zajistit utajení </w:t>
      </w:r>
      <w:r w:rsidR="00DF7D7A">
        <w:t xml:space="preserve">Důvěrných </w:t>
      </w:r>
      <w:r>
        <w:t>informací získaných v sou</w:t>
      </w:r>
      <w:r w:rsidR="003E6ED6">
        <w:t>vislosti s</w:t>
      </w:r>
      <w:r w:rsidR="003C4CF0">
        <w:t> </w:t>
      </w:r>
      <w:r w:rsidR="003E6ED6">
        <w:t>plněním této smlouvy</w:t>
      </w:r>
      <w:r>
        <w:t xml:space="preserve"> způsobem obvyklým pro utajování takových informací, není-li výslovně sjednáno jinak. Tato povinnost trvá po dobu uzavření </w:t>
      </w:r>
      <w:r w:rsidR="0022512C">
        <w:t>S</w:t>
      </w:r>
      <w:r>
        <w:t xml:space="preserve">mlouvy a </w:t>
      </w:r>
      <w:r w:rsidR="0022512C">
        <w:t>dva (</w:t>
      </w:r>
      <w:r>
        <w:t>2</w:t>
      </w:r>
      <w:r w:rsidR="0022512C">
        <w:t>)</w:t>
      </w:r>
      <w:r>
        <w:t xml:space="preserve"> roky po ukončení účinnosti této </w:t>
      </w:r>
      <w:r w:rsidR="00DF7D7A">
        <w:t>S</w:t>
      </w:r>
      <w:r>
        <w:t>mlouvy. S</w:t>
      </w:r>
      <w:r w:rsidR="002E4507">
        <w:t>mluvní s</w:t>
      </w:r>
      <w:r>
        <w:t>trany jsou povin</w:t>
      </w:r>
      <w:r w:rsidR="00F36EA7">
        <w:t xml:space="preserve">ny zajistit utajení </w:t>
      </w:r>
      <w:r w:rsidR="00DF7D7A">
        <w:t xml:space="preserve">Důvěrných </w:t>
      </w:r>
      <w:r w:rsidR="00F36EA7">
        <w:t>informací i </w:t>
      </w:r>
      <w:r>
        <w:t>u</w:t>
      </w:r>
      <w:r w:rsidR="00F36EA7">
        <w:t> </w:t>
      </w:r>
      <w:r>
        <w:t>svých zaměstnanců, zástupců, jakož i jiných spolupracujících třetích stran, pokud jim takové informace byly poskytnuty.</w:t>
      </w:r>
    </w:p>
    <w:p w14:paraId="27032327" w14:textId="0079D6C5" w:rsidR="007A76FE" w:rsidRDefault="007A76FE" w:rsidP="00AA0888">
      <w:pPr>
        <w:pStyle w:val="Odstavec11"/>
        <w:ind w:left="709" w:hanging="567"/>
      </w:pPr>
      <w:r>
        <w:t xml:space="preserve">Právo užívat, poskytovat a zpřístupnit </w:t>
      </w:r>
      <w:r w:rsidR="00DF7D7A">
        <w:t xml:space="preserve">Důvěrné </w:t>
      </w:r>
      <w:r>
        <w:t>informace mají obě s</w:t>
      </w:r>
      <w:r w:rsidR="002E4507">
        <w:t>mluvní s</w:t>
      </w:r>
      <w:r>
        <w:t>trany pouze v</w:t>
      </w:r>
      <w:r w:rsidR="00CF1520">
        <w:t> </w:t>
      </w:r>
      <w:r>
        <w:t xml:space="preserve">rozsahu a za podmínek nezbytných pro řádné plnění práv a povinností vyplývajících z této </w:t>
      </w:r>
      <w:r w:rsidR="00DF7D7A">
        <w:t>S</w:t>
      </w:r>
      <w:r>
        <w:t>mlouvy.</w:t>
      </w:r>
    </w:p>
    <w:p w14:paraId="3E684677" w14:textId="77777777" w:rsidR="007A76FE" w:rsidRDefault="007A76FE" w:rsidP="00AA0888">
      <w:pPr>
        <w:pStyle w:val="Odstavec11"/>
        <w:ind w:left="709" w:hanging="567"/>
      </w:pPr>
      <w:r>
        <w:t>Za informace dle</w:t>
      </w:r>
      <w:r w:rsidR="00306AD2">
        <w:t xml:space="preserve"> tohoto</w:t>
      </w:r>
      <w:r>
        <w:t xml:space="preserve"> článku se v žádném případě nepovažují informace, které se staly veřejně přístupnými. </w:t>
      </w:r>
    </w:p>
    <w:p w14:paraId="41641F05" w14:textId="6F1DF034" w:rsidR="000B6F76" w:rsidRDefault="007A76FE" w:rsidP="00AA0888">
      <w:pPr>
        <w:pStyle w:val="Odstavec11"/>
        <w:ind w:left="709" w:hanging="567"/>
      </w:pPr>
      <w:r>
        <w:lastRenderedPageBreak/>
        <w:t xml:space="preserve">V případě porušení </w:t>
      </w:r>
      <w:r w:rsidR="0069701D">
        <w:t xml:space="preserve">povinností ve </w:t>
      </w:r>
      <w:r>
        <w:t xml:space="preserve">výše uvedených </w:t>
      </w:r>
      <w:r w:rsidR="00BD4F9F">
        <w:t xml:space="preserve">odstavcích </w:t>
      </w:r>
      <w:r w:rsidR="00DF7D7A">
        <w:t>1</w:t>
      </w:r>
      <w:r w:rsidR="00D06336">
        <w:t>8</w:t>
      </w:r>
      <w:r w:rsidR="002E4507">
        <w:t xml:space="preserve">.1. a </w:t>
      </w:r>
      <w:r w:rsidR="00DF7D7A">
        <w:t>1</w:t>
      </w:r>
      <w:r w:rsidR="00D06336">
        <w:t>8</w:t>
      </w:r>
      <w:r w:rsidR="00DF7D7A">
        <w:t xml:space="preserve">. </w:t>
      </w:r>
      <w:r w:rsidR="00BD4F9F">
        <w:t>2</w:t>
      </w:r>
      <w:r w:rsidR="002E4507">
        <w:t>.</w:t>
      </w:r>
      <w:r w:rsidR="0069701D">
        <w:t xml:space="preserve"> tohoto</w:t>
      </w:r>
      <w:r>
        <w:t xml:space="preserve"> článku</w:t>
      </w:r>
      <w:r w:rsidR="0069701D">
        <w:t xml:space="preserve"> </w:t>
      </w:r>
      <w:r>
        <w:t xml:space="preserve">má </w:t>
      </w:r>
      <w:r w:rsidR="00C3759B">
        <w:t>Objednatel</w:t>
      </w:r>
      <w:r>
        <w:t xml:space="preserve"> nárok kromě náhrady případně způsobené škody na sm</w:t>
      </w:r>
      <w:r w:rsidR="00306AD2">
        <w:t xml:space="preserve">luvní pokutu ve výši 100.000,- </w:t>
      </w:r>
      <w:r>
        <w:t>Kč za každé jednotlivé porušení.</w:t>
      </w:r>
    </w:p>
    <w:p w14:paraId="3906C9D9" w14:textId="22BDEB3A" w:rsidR="00BD4F9F" w:rsidRDefault="00BD4F9F" w:rsidP="00BD4F9F">
      <w:pPr>
        <w:pStyle w:val="Odstavec11"/>
        <w:ind w:left="709" w:hanging="567"/>
      </w:pPr>
      <w:r>
        <w:t xml:space="preserve">Žádné ustanovení této </w:t>
      </w:r>
      <w:r w:rsidR="00FF01CD">
        <w:t>S</w:t>
      </w:r>
      <w:r>
        <w:t xml:space="preserve">mlouvy přitom nebrání nebo neomezuje </w:t>
      </w:r>
      <w:r w:rsidR="00D537ED">
        <w:t>Dodavatel</w:t>
      </w:r>
      <w:r>
        <w:t xml:space="preserve">e ani </w:t>
      </w:r>
      <w:r w:rsidR="00FF01CD">
        <w:t>O</w:t>
      </w:r>
      <w:r>
        <w:t xml:space="preserve">bjednatele ve zveřejnění nebo obchodním využití jakékoliv technické znalosti, dovednosti nebo zkušenosti obecné povahy, kterou získal při plnění této </w:t>
      </w:r>
      <w:r w:rsidR="00FF01CD">
        <w:t>S</w:t>
      </w:r>
      <w:r>
        <w:t>mlouvy.</w:t>
      </w:r>
    </w:p>
    <w:p w14:paraId="547A6B2A" w14:textId="77777777" w:rsidR="00E42A84" w:rsidRDefault="00E42A84" w:rsidP="001D65F4">
      <w:pPr>
        <w:pStyle w:val="Nadpis2"/>
      </w:pPr>
      <w:r>
        <w:t>ODPOVĚDNOST ZA VADY A ZÁRUČNÍ PODMÍNKY</w:t>
      </w:r>
    </w:p>
    <w:p w14:paraId="43240260" w14:textId="37FE4FA4" w:rsidR="00FC4551" w:rsidRDefault="001F45EC" w:rsidP="00D93F5E">
      <w:pPr>
        <w:pStyle w:val="Odstavec11"/>
        <w:ind w:left="709" w:hanging="567"/>
      </w:pPr>
      <w:r>
        <w:t>Dodavatel</w:t>
      </w:r>
      <w:r w:rsidR="00FC4551">
        <w:t xml:space="preserve"> odpovídá za to, že Dílo a jakákoliv Dílčí část Díla bude provedena bez vad a</w:t>
      </w:r>
      <w:r w:rsidR="00EC2DBC">
        <w:t> </w:t>
      </w:r>
      <w:r w:rsidR="00FC4551">
        <w:t>v</w:t>
      </w:r>
      <w:r w:rsidR="00EC2DBC">
        <w:t> </w:t>
      </w:r>
      <w:r w:rsidR="00FC4551">
        <w:t xml:space="preserve">jakosti sjednané nebo vyplývající z této Smlouvy, jejích Příloh a Prováděcí dokumentace. </w:t>
      </w:r>
    </w:p>
    <w:p w14:paraId="577C04E0" w14:textId="32420778" w:rsidR="00FC4551" w:rsidRDefault="001F45EC" w:rsidP="00D93F5E">
      <w:pPr>
        <w:pStyle w:val="Odstavec11"/>
        <w:ind w:left="709" w:hanging="567"/>
      </w:pPr>
      <w:r>
        <w:t>Dodavatel</w:t>
      </w:r>
      <w:r w:rsidR="00FC4551">
        <w:t xml:space="preserve"> přejímá záruku za jakost všech jednotlivých součástí Díla, a to ode dne provedení Díla a jeho převzetí Objednatelem do uplynutí dvou let od tohoto dne (</w:t>
      </w:r>
      <w:r w:rsidR="00D06336">
        <w:t xml:space="preserve">dále také jen </w:t>
      </w:r>
      <w:r w:rsidR="00FC4551">
        <w:t>„</w:t>
      </w:r>
      <w:r w:rsidR="00FC4551" w:rsidRPr="00E84EF0">
        <w:rPr>
          <w:b/>
        </w:rPr>
        <w:t>Záruční</w:t>
      </w:r>
      <w:r w:rsidR="001935D2">
        <w:rPr>
          <w:b/>
        </w:rPr>
        <w:t> </w:t>
      </w:r>
      <w:r w:rsidR="00FC4551" w:rsidRPr="00E84EF0">
        <w:rPr>
          <w:b/>
        </w:rPr>
        <w:t>doba</w:t>
      </w:r>
      <w:r w:rsidR="00FC4551">
        <w:t xml:space="preserve">“). Odstraňování záručních vad je </w:t>
      </w:r>
      <w:r>
        <w:t>Dodavatel</w:t>
      </w:r>
      <w:r w:rsidR="00FC4551">
        <w:t xml:space="preserve"> povinen zajišťovat bezúplatně. </w:t>
      </w:r>
    </w:p>
    <w:p w14:paraId="1B02E250" w14:textId="108835EA" w:rsidR="00E91D44" w:rsidRDefault="00D537ED" w:rsidP="00AA0888">
      <w:pPr>
        <w:pStyle w:val="Odstavec11"/>
        <w:ind w:left="709" w:hanging="567"/>
      </w:pPr>
      <w:r>
        <w:t>Dodavatel</w:t>
      </w:r>
      <w:r w:rsidR="00FC7871">
        <w:t xml:space="preserve"> nese odpovědnost za plnění svých závazků podle této </w:t>
      </w:r>
      <w:r w:rsidR="0022512C">
        <w:t xml:space="preserve">Smlouvy </w:t>
      </w:r>
      <w:r w:rsidR="00FC7871">
        <w:t>v souladu s příslušnými ustanoveními</w:t>
      </w:r>
      <w:r w:rsidR="0039592B">
        <w:t xml:space="preserve"> </w:t>
      </w:r>
      <w:r w:rsidR="0022512C">
        <w:t xml:space="preserve">Občanského </w:t>
      </w:r>
      <w:r w:rsidR="00ED2DF6">
        <w:t>zákoník</w:t>
      </w:r>
      <w:r w:rsidR="0039592B">
        <w:t>u</w:t>
      </w:r>
      <w:r w:rsidR="00FC7871">
        <w:t xml:space="preserve">, není-li stanoveno jinak. </w:t>
      </w:r>
    </w:p>
    <w:p w14:paraId="58B0E2E4" w14:textId="59F6BAC3" w:rsidR="00E42A84" w:rsidRDefault="00D537ED" w:rsidP="00AA0888">
      <w:pPr>
        <w:pStyle w:val="Odstavec11"/>
        <w:ind w:left="709" w:hanging="567"/>
      </w:pPr>
      <w:r>
        <w:t>Dodavatel</w:t>
      </w:r>
      <w:r w:rsidR="00E42A84">
        <w:t xml:space="preserve"> není odpovědný za vady v případě vyšší moci, zásahu třetích osob nebo</w:t>
      </w:r>
      <w:r w:rsidR="00E91D44">
        <w:t xml:space="preserve"> za</w:t>
      </w:r>
      <w:r w:rsidR="00E42A84">
        <w:t xml:space="preserve"> </w:t>
      </w:r>
      <w:r w:rsidR="00E91D44">
        <w:t xml:space="preserve">vady prokazatelně </w:t>
      </w:r>
      <w:r w:rsidR="00E42A84">
        <w:t xml:space="preserve">zapříčiněné zásahem </w:t>
      </w:r>
      <w:r w:rsidR="000D3C5D">
        <w:t>O</w:t>
      </w:r>
      <w:r w:rsidR="00E42A84">
        <w:t xml:space="preserve">bjednatele do </w:t>
      </w:r>
      <w:r w:rsidR="00E91D44">
        <w:t xml:space="preserve">plnění převzatého od </w:t>
      </w:r>
      <w:r>
        <w:t>Dodavatel</w:t>
      </w:r>
      <w:r w:rsidR="00E91D44">
        <w:t>e</w:t>
      </w:r>
      <w:r w:rsidR="00E42A84">
        <w:t xml:space="preserve"> bez předchozí konzultace s </w:t>
      </w:r>
      <w:r>
        <w:t>Dodavatel</w:t>
      </w:r>
      <w:r w:rsidR="00E42A84">
        <w:t>em.</w:t>
      </w:r>
      <w:r w:rsidR="00E91D44">
        <w:t xml:space="preserve"> </w:t>
      </w:r>
      <w:r>
        <w:t>Dodavatel</w:t>
      </w:r>
      <w:r w:rsidR="00E91D44">
        <w:t xml:space="preserve"> nese odpovědnost za vady způsobené třetí stranou, pokud dotčená dodávka byla realizována prostřednictvím </w:t>
      </w:r>
      <w:r>
        <w:t>Dodavatel</w:t>
      </w:r>
      <w:r w:rsidR="00E91D44">
        <w:t>e.</w:t>
      </w:r>
      <w:r w:rsidR="00E42A84">
        <w:t xml:space="preserve"> </w:t>
      </w:r>
    </w:p>
    <w:p w14:paraId="14FD17C7" w14:textId="0C6000C6" w:rsidR="00E42A84" w:rsidRDefault="00E42A84" w:rsidP="00AA0888">
      <w:pPr>
        <w:pStyle w:val="Odstavec11"/>
        <w:ind w:left="709" w:hanging="567"/>
      </w:pPr>
      <w:r>
        <w:t xml:space="preserve">Vady </w:t>
      </w:r>
      <w:r w:rsidR="00810D89">
        <w:t xml:space="preserve">Díla </w:t>
      </w:r>
      <w:r>
        <w:t xml:space="preserve">zjištěné v záruční době odstraní </w:t>
      </w:r>
      <w:r w:rsidR="00D537ED">
        <w:t>Dodavatel</w:t>
      </w:r>
      <w:r>
        <w:t xml:space="preserve"> bezplatně.</w:t>
      </w:r>
    </w:p>
    <w:p w14:paraId="17495952" w14:textId="5A620105" w:rsidR="001F45EC" w:rsidRDefault="001F45EC" w:rsidP="00D93F5E">
      <w:pPr>
        <w:pStyle w:val="Odstavec11"/>
        <w:ind w:left="709" w:hanging="567"/>
      </w:pPr>
      <w:r>
        <w:t>Objednatel je povinen podat Dodavateli zprávu o vadách Díla nejpozději do šedesáti (60) dnů od okamžiku, kdy Objednatel vady zjistil, nejpozději však do okamžiku uplynutí Záruční doby.</w:t>
      </w:r>
    </w:p>
    <w:p w14:paraId="73F457F5" w14:textId="0695E486" w:rsidR="001F45EC" w:rsidRDefault="001F45EC" w:rsidP="00D93F5E">
      <w:pPr>
        <w:pStyle w:val="Odstavec11"/>
        <w:ind w:left="709" w:hanging="567"/>
      </w:pPr>
      <w:r>
        <w:t>V době od uplatnění reklamace Objednatelem do odstranění vady Dodavatelem se staví běh záruční doby.</w:t>
      </w:r>
    </w:p>
    <w:p w14:paraId="7FDF428B" w14:textId="0E68B1D3" w:rsidR="001F45EC" w:rsidRDefault="001F45EC" w:rsidP="00D93F5E">
      <w:pPr>
        <w:pStyle w:val="Odstavec11"/>
        <w:ind w:left="709" w:hanging="567"/>
      </w:pPr>
      <w:bookmarkStart w:id="34" w:name="_Ref35988307"/>
      <w:r>
        <w:t>Dodá-li Dodavatel Dílo s vadami, má Objednatel právo požadovat odstranění vad v</w:t>
      </w:r>
      <w:r w:rsidR="00E0005B">
        <w:t> </w:t>
      </w:r>
      <w:r>
        <w:t>přiměřené lhůtě pro odstranění vad vzájemně dohodnuté mezi Smluvními stranami, která však nebude delší než 30 kalendářních dnů. Neodstraní-li Dodavatel vady Díla ve lhůtě dle předchozí věty, má Objednatel právo: (i) požadovat přiměřenou slevu z</w:t>
      </w:r>
      <w:r w:rsidR="006F7C7E">
        <w:t> Ceny díla</w:t>
      </w:r>
      <w:r>
        <w:t>; (ii) zajistit sám nebo prostřednictvím třetí osoby odstranění vad Díla a požadovat úhradu vzniklých nákladů po Dodavateli; nebo (iii) odstoupit od této Smlouvy v celém či částečném rozsahu z</w:t>
      </w:r>
      <w:r w:rsidR="00E0005B">
        <w:t> </w:t>
      </w:r>
      <w:r>
        <w:t>důvodu jejího podstatného porušení.</w:t>
      </w:r>
      <w:bookmarkEnd w:id="34"/>
    </w:p>
    <w:p w14:paraId="3308C81B" w14:textId="77777777" w:rsidR="001F45EC" w:rsidRDefault="001F45EC" w:rsidP="00D93F5E">
      <w:pPr>
        <w:pStyle w:val="Odstavec11"/>
        <w:ind w:left="709" w:hanging="567"/>
      </w:pPr>
      <w:bookmarkStart w:id="35" w:name="_Ref35988321"/>
      <w:r>
        <w:t>Uplatněním práv ze záruky za jakost nejsou dotčena práva vyplývající z práv z vadného plnění dle ustanovení § 2099 a násl. Občanského zákoníku.</w:t>
      </w:r>
      <w:bookmarkEnd w:id="35"/>
    </w:p>
    <w:p w14:paraId="7A3A4D98" w14:textId="6AED311F" w:rsidR="009A677A" w:rsidRDefault="009A677A" w:rsidP="009D2479">
      <w:pPr>
        <w:pStyle w:val="Odstavec11"/>
        <w:ind w:left="709" w:hanging="567"/>
      </w:pPr>
      <w:r>
        <w:t>V případě sporu ohledně toho, zda je vada vadou záruční či nikoliv se smluvní strany dohodly, pro případ,</w:t>
      </w:r>
      <w:r w:rsidR="005A3057">
        <w:t xml:space="preserve"> že spor nebude možné nijak urovnat smírnou cestou,</w:t>
      </w:r>
      <w:r>
        <w:t xml:space="preserve"> že Objednatel vybere soudního znalce, který dotčenou vadu</w:t>
      </w:r>
      <w:r w:rsidR="005A3057">
        <w:t xml:space="preserve"> posoudí a určí její povahu. Smluvní strany se zavazují závěr soudního znalce respektovat. Náklady na soudního znalce nese ta ze Smluvních stran, jejíž závěr ohledně povahy vady byl nesprávný.  </w:t>
      </w:r>
    </w:p>
    <w:p w14:paraId="4C85E3B1" w14:textId="2A25459C" w:rsidR="00E42A84" w:rsidRDefault="00E42A84" w:rsidP="009D2479">
      <w:pPr>
        <w:pStyle w:val="Odstavec11"/>
        <w:ind w:left="709" w:hanging="567"/>
      </w:pPr>
      <w:r>
        <w:t xml:space="preserve">V případě odstranění vady, na kterou se </w:t>
      </w:r>
      <w:r w:rsidR="00ED2DF6">
        <w:t xml:space="preserve">prokazatelně a zcela </w:t>
      </w:r>
      <w:r>
        <w:t xml:space="preserve">nevztahuje záruka, bude </w:t>
      </w:r>
      <w:r w:rsidR="0022512C">
        <w:t xml:space="preserve">Objednatel </w:t>
      </w:r>
      <w:r>
        <w:t xml:space="preserve">toto plnění ze strany </w:t>
      </w:r>
      <w:r w:rsidR="00D537ED">
        <w:t>Dodavatel</w:t>
      </w:r>
      <w:r>
        <w:t>e hradit na základě v</w:t>
      </w:r>
      <w:r w:rsidR="001F45EC">
        <w:t> jednotkových cen vztahujících se k</w:t>
      </w:r>
      <w:r w:rsidR="0022512C">
        <w:t> </w:t>
      </w:r>
      <w:r w:rsidR="003E6ED6">
        <w:t>Ceně díla</w:t>
      </w:r>
      <w:r w:rsidR="001F45EC">
        <w:t>, ne</w:t>
      </w:r>
      <w:r w:rsidR="006F7C7E">
        <w:t>n</w:t>
      </w:r>
      <w:r w:rsidR="001F45EC">
        <w:t>í-li to možné tak v ceně obvyklé</w:t>
      </w:r>
      <w:r>
        <w:t xml:space="preserve">. </w:t>
      </w:r>
      <w:r w:rsidR="00ED2DF6">
        <w:t xml:space="preserve">Případným sporem o tom, zda je vada vadou záruční či nikoliv, není dotčena povinnost </w:t>
      </w:r>
      <w:r w:rsidR="00D537ED">
        <w:t>Dodavatel</w:t>
      </w:r>
      <w:r w:rsidR="00ED2DF6">
        <w:t>e vadu odstranit, bude-li na jejím odstra</w:t>
      </w:r>
      <w:r w:rsidR="00F021F2">
        <w:t>nění</w:t>
      </w:r>
      <w:r w:rsidR="00ED2DF6">
        <w:t xml:space="preserve"> </w:t>
      </w:r>
      <w:r w:rsidR="00EA1B21">
        <w:t>O</w:t>
      </w:r>
      <w:r w:rsidR="00ED2DF6">
        <w:t xml:space="preserve">bjednatel trvat. </w:t>
      </w:r>
    </w:p>
    <w:p w14:paraId="477CD232" w14:textId="0FE697A9" w:rsidR="00E42A84" w:rsidRDefault="00E42A84" w:rsidP="009D2479">
      <w:pPr>
        <w:pStyle w:val="Odstavec11"/>
        <w:ind w:left="709" w:hanging="567"/>
      </w:pPr>
      <w:r>
        <w:t xml:space="preserve">V případě, že </w:t>
      </w:r>
      <w:r w:rsidR="00D537ED">
        <w:t>Dodavatel</w:t>
      </w:r>
      <w:r>
        <w:t xml:space="preserve"> není schopen </w:t>
      </w:r>
      <w:r w:rsidR="00E91D44">
        <w:t>odstranit vady vzniklé v záruční době</w:t>
      </w:r>
      <w:r>
        <w:t xml:space="preserve"> dle této </w:t>
      </w:r>
      <w:r w:rsidR="000D3C5D">
        <w:t xml:space="preserve">Smlouvy </w:t>
      </w:r>
      <w:r>
        <w:t xml:space="preserve">v </w:t>
      </w:r>
      <w:r w:rsidR="00BF794A">
        <w:t xml:space="preserve">předem </w:t>
      </w:r>
      <w:r>
        <w:t xml:space="preserve">sjednaném termínu a nedohodnou-li se smluvní strany jinak, má </w:t>
      </w:r>
      <w:r w:rsidR="000D3C5D">
        <w:t>O</w:t>
      </w:r>
      <w:r>
        <w:t xml:space="preserve">bjednatel právo zajistit si </w:t>
      </w:r>
      <w:r w:rsidR="0078257A">
        <w:t>plnění</w:t>
      </w:r>
      <w:r>
        <w:t xml:space="preserve"> za pomoci třetí strany v cenách obvyklých. Takovéto náklady má právo </w:t>
      </w:r>
      <w:r w:rsidR="000D3C5D">
        <w:t>O</w:t>
      </w:r>
      <w:r>
        <w:t xml:space="preserve">bjednatel účtovat na vrub </w:t>
      </w:r>
      <w:r w:rsidR="00D537ED">
        <w:t>Dodavatel</w:t>
      </w:r>
      <w:r>
        <w:t>e</w:t>
      </w:r>
      <w:r w:rsidR="00ED2DF6">
        <w:t xml:space="preserve"> a </w:t>
      </w:r>
      <w:r w:rsidR="00D537ED">
        <w:t>Dodavatel</w:t>
      </w:r>
      <w:r w:rsidR="00ED2DF6">
        <w:t xml:space="preserve"> je povinen je uhradit</w:t>
      </w:r>
      <w:r>
        <w:t xml:space="preserve">. O tomto kroku je </w:t>
      </w:r>
      <w:r w:rsidR="0022512C">
        <w:t>O</w:t>
      </w:r>
      <w:r>
        <w:t xml:space="preserve">bjednatel povinen </w:t>
      </w:r>
      <w:r w:rsidR="00D537ED">
        <w:t>Dodavatel</w:t>
      </w:r>
      <w:r>
        <w:t xml:space="preserve">e informovat prokazatelným způsobem a bez zbytečného odkladu. </w:t>
      </w:r>
    </w:p>
    <w:p w14:paraId="1A989A4A" w14:textId="77777777" w:rsidR="0078257A" w:rsidRDefault="0078257A" w:rsidP="001D65F4">
      <w:pPr>
        <w:pStyle w:val="Nadpis2"/>
      </w:pPr>
      <w:r>
        <w:lastRenderedPageBreak/>
        <w:t>ODPOVĚDNOST ZA ŠKODU</w:t>
      </w:r>
    </w:p>
    <w:p w14:paraId="6B63BF5A" w14:textId="5877F550" w:rsidR="0078257A" w:rsidRDefault="0078257A" w:rsidP="00F021F2">
      <w:pPr>
        <w:pStyle w:val="Odstavec11"/>
        <w:ind w:left="709" w:hanging="567"/>
      </w:pPr>
      <w:r>
        <w:t>Smluvní strany nesou odpovědnost za způsobenou škodu v </w:t>
      </w:r>
      <w:r w:rsidR="00C204A1">
        <w:t>rá</w:t>
      </w:r>
      <w:r>
        <w:t>m</w:t>
      </w:r>
      <w:r w:rsidR="00C204A1">
        <w:t>c</w:t>
      </w:r>
      <w:r>
        <w:t xml:space="preserve">i </w:t>
      </w:r>
      <w:r w:rsidR="00A44837">
        <w:t xml:space="preserve">účinných </w:t>
      </w:r>
      <w:r>
        <w:t>právních předpisů</w:t>
      </w:r>
      <w:r w:rsidR="00A44837">
        <w:t xml:space="preserve">, zejména Občanského zákoníku </w:t>
      </w:r>
      <w:r>
        <w:t xml:space="preserve">a </w:t>
      </w:r>
      <w:r w:rsidR="0022512C">
        <w:t>S</w:t>
      </w:r>
      <w:r>
        <w:t>mlouvy.</w:t>
      </w:r>
    </w:p>
    <w:p w14:paraId="6CB0E1EB" w14:textId="77777777" w:rsidR="0078257A" w:rsidRDefault="0078257A" w:rsidP="00F021F2">
      <w:pPr>
        <w:pStyle w:val="Odstavec11"/>
        <w:ind w:left="709" w:hanging="567"/>
      </w:pPr>
      <w:r>
        <w:t>Smluvní strany se zavazují k vyvinutí maximálníh</w:t>
      </w:r>
      <w:r w:rsidR="00264A5D">
        <w:t>o úsilí k předcházením škodám a </w:t>
      </w:r>
      <w:r>
        <w:t>k minimalizaci vzniklých škod.</w:t>
      </w:r>
    </w:p>
    <w:p w14:paraId="58D7E8E2" w14:textId="0D0AD822" w:rsidR="00C204A1" w:rsidRDefault="00C204A1" w:rsidP="00F021F2">
      <w:pPr>
        <w:pStyle w:val="Odstavec11"/>
        <w:ind w:left="709" w:hanging="567"/>
      </w:pPr>
      <w:r>
        <w:t>Smluvní strany se zavazují upoz</w:t>
      </w:r>
      <w:r w:rsidR="00264A5D">
        <w:t>or</w:t>
      </w:r>
      <w:r>
        <w:t xml:space="preserve">nit druhou smluvní stranu bez zbytečného odkladu na vzniklé okolnosti vylučující odpovědnost bránící řádnému plnění této </w:t>
      </w:r>
      <w:r w:rsidR="000D3C5D">
        <w:t>S</w:t>
      </w:r>
      <w:r>
        <w:t>mlouvy.</w:t>
      </w:r>
    </w:p>
    <w:p w14:paraId="6E0E1152" w14:textId="741235AA" w:rsidR="00C204A1" w:rsidRDefault="00C204A1" w:rsidP="00F021F2">
      <w:pPr>
        <w:pStyle w:val="Odstavec11"/>
        <w:ind w:left="709" w:hanging="567"/>
      </w:pPr>
      <w:r>
        <w:t>Žádná ze smluvních stran není odpovědna za prodlení způsobené okolnostmi vylučujícími odpovědnost</w:t>
      </w:r>
      <w:r w:rsidR="00E96179">
        <w:t xml:space="preserve"> (§ 2913 odst. 2 </w:t>
      </w:r>
      <w:r w:rsidR="000D3C5D">
        <w:t>O</w:t>
      </w:r>
      <w:r w:rsidR="00E96179">
        <w:t>bčanského zákoníku)</w:t>
      </w:r>
      <w:r>
        <w:t xml:space="preserve">. Odpovědnost </w:t>
      </w:r>
      <w:r w:rsidR="00275664">
        <w:t xml:space="preserve">za prodlení </w:t>
      </w:r>
      <w:r>
        <w:t xml:space="preserve">nevylučuje překážka, </w:t>
      </w:r>
      <w:r w:rsidR="000A3072">
        <w:t>vznikl</w:t>
      </w:r>
      <w:r w:rsidR="0039592B">
        <w:t>á</w:t>
      </w:r>
      <w:r w:rsidR="000A3072">
        <w:t xml:space="preserve"> z osobních poměrů příslušné smluvní strany, nebo vzniklá až</w:t>
      </w:r>
      <w:r>
        <w:t xml:space="preserve"> v době, kdy povinná strana byla v prodlení s plněním své povinnost</w:t>
      </w:r>
      <w:r w:rsidR="00B605D6">
        <w:t>i</w:t>
      </w:r>
      <w:r>
        <w:t>,</w:t>
      </w:r>
      <w:r w:rsidR="00B605D6">
        <w:t xml:space="preserve"> </w:t>
      </w:r>
      <w:r w:rsidR="000A3072">
        <w:t>ani překážka, kterou by byla smluvní strana povinna podle smlouvy překonat</w:t>
      </w:r>
      <w:r>
        <w:t>. Účinky vylučující odpovědnost jsou omezeny pouze na dobu, dokud trvá překážka, s níž jsou tyto účinky spojeny.</w:t>
      </w:r>
    </w:p>
    <w:p w14:paraId="2CBB7438" w14:textId="77777777" w:rsidR="00E42A84" w:rsidRDefault="00E42A84" w:rsidP="001D65F4">
      <w:pPr>
        <w:pStyle w:val="Nadpis2"/>
      </w:pPr>
      <w:r>
        <w:t>PLATNOST SMLOUVY</w:t>
      </w:r>
    </w:p>
    <w:p w14:paraId="2938F218" w14:textId="4AF68673" w:rsidR="00C70592" w:rsidRDefault="00C70592" w:rsidP="00E04F01">
      <w:pPr>
        <w:pStyle w:val="Odstavec11"/>
        <w:ind w:left="709" w:hanging="567"/>
      </w:pPr>
      <w:r>
        <w:t xml:space="preserve">Tato </w:t>
      </w:r>
      <w:r w:rsidR="00EA1B21">
        <w:t>S</w:t>
      </w:r>
      <w:r>
        <w:t xml:space="preserve">mlouva pozbývá </w:t>
      </w:r>
      <w:r w:rsidR="00524EF2">
        <w:t>účinnosti</w:t>
      </w:r>
      <w:r>
        <w:t>:</w:t>
      </w:r>
    </w:p>
    <w:p w14:paraId="525A25D1" w14:textId="48B96018" w:rsidR="00C70592" w:rsidRPr="00C70592" w:rsidRDefault="00C70592" w:rsidP="00D93F5E">
      <w:pPr>
        <w:pStyle w:val="Odstavec111"/>
        <w:numPr>
          <w:ilvl w:val="0"/>
          <w:numId w:val="12"/>
        </w:numPr>
        <w:spacing w:before="80"/>
        <w:ind w:hanging="357"/>
      </w:pPr>
      <w:r>
        <w:t>zánikem jedné ze smluvních stran</w:t>
      </w:r>
      <w:r w:rsidR="00524EF2">
        <w:t xml:space="preserve"> bez právního nástupce</w:t>
      </w:r>
      <w:r w:rsidR="003E6ED6">
        <w:t>,</w:t>
      </w:r>
    </w:p>
    <w:p w14:paraId="6769A95A" w14:textId="0AA850B0" w:rsidR="00C70592" w:rsidRPr="00AA7009" w:rsidRDefault="00C70592" w:rsidP="00D93F5E">
      <w:pPr>
        <w:pStyle w:val="Odstavec111"/>
        <w:numPr>
          <w:ilvl w:val="0"/>
          <w:numId w:val="12"/>
        </w:numPr>
        <w:spacing w:before="80"/>
        <w:ind w:hanging="357"/>
      </w:pPr>
      <w:r w:rsidRPr="00C70592">
        <w:t xml:space="preserve">odstoupením od </w:t>
      </w:r>
      <w:r w:rsidR="00DB143A">
        <w:t>S</w:t>
      </w:r>
      <w:r w:rsidRPr="00C70592">
        <w:t>mlouvy</w:t>
      </w:r>
      <w:r w:rsidR="003E6ED6">
        <w:t>,</w:t>
      </w:r>
    </w:p>
    <w:p w14:paraId="5B92C726" w14:textId="762C2CDA" w:rsidR="00C70592" w:rsidRPr="00C70592" w:rsidRDefault="00C70592" w:rsidP="00D93F5E">
      <w:pPr>
        <w:pStyle w:val="Odstavec111"/>
        <w:numPr>
          <w:ilvl w:val="0"/>
          <w:numId w:val="12"/>
        </w:numPr>
        <w:spacing w:before="80"/>
        <w:ind w:hanging="357"/>
      </w:pPr>
      <w:r w:rsidRPr="00C70592">
        <w:t>výpovědí</w:t>
      </w:r>
      <w:r w:rsidR="003E6ED6">
        <w:t>.</w:t>
      </w:r>
    </w:p>
    <w:p w14:paraId="043A02DB" w14:textId="77777777" w:rsidR="00E04F01" w:rsidRDefault="00D537ED" w:rsidP="0014272A">
      <w:pPr>
        <w:pStyle w:val="Odstavec11"/>
        <w:ind w:left="709" w:hanging="567"/>
      </w:pPr>
      <w:r>
        <w:t>Dodavatel</w:t>
      </w:r>
      <w:r w:rsidR="00C70592">
        <w:t xml:space="preserve"> může od </w:t>
      </w:r>
      <w:r w:rsidR="000D3C5D">
        <w:t>S</w:t>
      </w:r>
      <w:r w:rsidR="00C70592">
        <w:t xml:space="preserve">mlouvy odstoupit s okamžitou </w:t>
      </w:r>
      <w:r w:rsidR="00E96179">
        <w:t xml:space="preserve">účinností </w:t>
      </w:r>
      <w:r w:rsidR="00C70592">
        <w:t xml:space="preserve">při podstatném porušení </w:t>
      </w:r>
      <w:r w:rsidR="00EA1B21">
        <w:t>S</w:t>
      </w:r>
      <w:r w:rsidR="00C70592">
        <w:t xml:space="preserve">mlouvy </w:t>
      </w:r>
      <w:r w:rsidR="00EA1B21">
        <w:t>O</w:t>
      </w:r>
      <w:r w:rsidR="00C70592">
        <w:t xml:space="preserve">bjednatelem. Za podstatné porušení </w:t>
      </w:r>
      <w:r w:rsidR="00EA1B21">
        <w:t>Smlouvy O</w:t>
      </w:r>
      <w:r w:rsidR="00C70592">
        <w:t>bjed</w:t>
      </w:r>
      <w:r w:rsidR="00AA7009">
        <w:t xml:space="preserve">natelem považují smluvní strany </w:t>
      </w:r>
      <w:r w:rsidR="00C70592">
        <w:t xml:space="preserve">nezaplacení oprávněně fakturované částky </w:t>
      </w:r>
      <w:r w:rsidR="00EA1B21">
        <w:t>O</w:t>
      </w:r>
      <w:r w:rsidR="00AA7009">
        <w:t xml:space="preserve">bjednatelem do </w:t>
      </w:r>
      <w:r w:rsidR="00EA1B21">
        <w:t>devadesát</w:t>
      </w:r>
      <w:r w:rsidR="00810D89">
        <w:t>i</w:t>
      </w:r>
      <w:r w:rsidR="00EA1B21">
        <w:t xml:space="preserve"> (</w:t>
      </w:r>
      <w:r w:rsidR="00AA7009">
        <w:t>90</w:t>
      </w:r>
      <w:r w:rsidR="00EA1B21">
        <w:t>)</w:t>
      </w:r>
      <w:r w:rsidR="00C70592">
        <w:t xml:space="preserve"> kalendářních dn</w:t>
      </w:r>
      <w:r w:rsidR="00AA7009">
        <w:t>ů</w:t>
      </w:r>
      <w:r w:rsidR="00C70592">
        <w:t xml:space="preserve"> ode dne splatnosti řádné</w:t>
      </w:r>
      <w:r w:rsidR="0039592B">
        <w:t xml:space="preserve"> faktury</w:t>
      </w:r>
      <w:r w:rsidR="0069701D">
        <w:t xml:space="preserve">, ačkoliv byl </w:t>
      </w:r>
      <w:r w:rsidR="00EA1B21">
        <w:t>O</w:t>
      </w:r>
      <w:r w:rsidR="0069701D">
        <w:t>bjednatel na své prodlení písemně upozorněn</w:t>
      </w:r>
      <w:r w:rsidR="00C70592">
        <w:t>.</w:t>
      </w:r>
    </w:p>
    <w:p w14:paraId="796EAC04" w14:textId="0E984FCC" w:rsidR="004B20E5" w:rsidRPr="00503E4B" w:rsidRDefault="004B20E5" w:rsidP="00E04F01">
      <w:pPr>
        <w:pStyle w:val="Odstavec11"/>
        <w:ind w:left="709" w:hanging="567"/>
      </w:pPr>
      <w:r>
        <w:t>Dodavatel</w:t>
      </w:r>
      <w:r w:rsidRPr="00503E4B">
        <w:t xml:space="preserve"> není oprávněn odstoupit od této Smlouvy ve vztahu k části Díla, za kterou mu již bylo Objednatelem zaplaceno.</w:t>
      </w:r>
    </w:p>
    <w:p w14:paraId="6D570D7E" w14:textId="6C1A6199" w:rsidR="00C70592" w:rsidRDefault="00C70592" w:rsidP="00F021F2">
      <w:pPr>
        <w:pStyle w:val="Odstavec11"/>
        <w:ind w:left="709" w:hanging="567"/>
      </w:pPr>
      <w:r>
        <w:t xml:space="preserve">Objednatel může od </w:t>
      </w:r>
      <w:r w:rsidR="00EA1B21">
        <w:t>S</w:t>
      </w:r>
      <w:r>
        <w:t xml:space="preserve">mlouvy odstoupit s okamžitou </w:t>
      </w:r>
      <w:r w:rsidR="00E96179">
        <w:t xml:space="preserve">účinností </w:t>
      </w:r>
      <w:r>
        <w:t xml:space="preserve">při podstatném porušení smlouvy </w:t>
      </w:r>
      <w:r w:rsidR="00D537ED">
        <w:t>Dodavatel</w:t>
      </w:r>
      <w:r>
        <w:t xml:space="preserve">em. Za podstatné porušení smlouvy </w:t>
      </w:r>
      <w:r w:rsidR="00D537ED">
        <w:t>Dodavatel</w:t>
      </w:r>
      <w:r>
        <w:t>em považují smluvní strany:</w:t>
      </w:r>
    </w:p>
    <w:p w14:paraId="3FAD7CB4" w14:textId="124494A7" w:rsidR="00C70592" w:rsidRPr="00636ECA" w:rsidRDefault="00C70592" w:rsidP="00D93F5E">
      <w:pPr>
        <w:pStyle w:val="Odstavec111"/>
        <w:numPr>
          <w:ilvl w:val="0"/>
          <w:numId w:val="22"/>
        </w:numPr>
        <w:spacing w:before="80"/>
      </w:pPr>
      <w:r>
        <w:t xml:space="preserve">opakované </w:t>
      </w:r>
      <w:r w:rsidR="002C7FA8">
        <w:t xml:space="preserve">hrubé porušení </w:t>
      </w:r>
      <w:r>
        <w:t>podmínek</w:t>
      </w:r>
      <w:r w:rsidR="00BF794A">
        <w:t xml:space="preserve"> stanovených touto </w:t>
      </w:r>
      <w:r w:rsidR="00EA1B21">
        <w:t>S</w:t>
      </w:r>
      <w:r w:rsidR="00BF794A">
        <w:t>mlouvou</w:t>
      </w:r>
      <w:r w:rsidR="003E6ED6">
        <w:t>,</w:t>
      </w:r>
    </w:p>
    <w:p w14:paraId="7D95EED0" w14:textId="200E37AE" w:rsidR="00C70592" w:rsidRPr="00636ECA" w:rsidRDefault="00C70592" w:rsidP="00D93F5E">
      <w:pPr>
        <w:pStyle w:val="Odstavec111"/>
        <w:numPr>
          <w:ilvl w:val="0"/>
          <w:numId w:val="22"/>
        </w:numPr>
        <w:spacing w:before="80"/>
        <w:ind w:hanging="357"/>
      </w:pPr>
      <w:r>
        <w:t>ne</w:t>
      </w:r>
      <w:r w:rsidR="0039592B">
        <w:t>o</w:t>
      </w:r>
      <w:r>
        <w:t xml:space="preserve">důvodněné přerušení </w:t>
      </w:r>
      <w:r w:rsidR="004B20E5">
        <w:t>provádění Díla</w:t>
      </w:r>
      <w:r w:rsidR="003E6ED6">
        <w:t>.</w:t>
      </w:r>
    </w:p>
    <w:p w14:paraId="7BF79134" w14:textId="5142ABF4" w:rsidR="006E218E" w:rsidRDefault="006E218E" w:rsidP="00F021F2">
      <w:pPr>
        <w:pStyle w:val="Odstavec11"/>
        <w:ind w:left="709" w:hanging="567"/>
      </w:pPr>
      <w:r>
        <w:t xml:space="preserve">Smluvní strany se též dohodly, že důvodem k odstoupení od </w:t>
      </w:r>
      <w:r w:rsidR="00EA1B21">
        <w:t>S</w:t>
      </w:r>
      <w:r>
        <w:t xml:space="preserve">mlouvy ze strany </w:t>
      </w:r>
      <w:r w:rsidR="00EA1B21">
        <w:t>O</w:t>
      </w:r>
      <w:r>
        <w:t>bjednatele je i též případ, kdy:</w:t>
      </w:r>
    </w:p>
    <w:p w14:paraId="638A6A9B" w14:textId="4CA14417" w:rsidR="006E218E" w:rsidRDefault="00D537ED" w:rsidP="00D93F5E">
      <w:pPr>
        <w:pStyle w:val="Odstavec111"/>
        <w:numPr>
          <w:ilvl w:val="0"/>
          <w:numId w:val="13"/>
        </w:numPr>
        <w:spacing w:before="80"/>
        <w:ind w:hanging="357"/>
      </w:pPr>
      <w:r>
        <w:t>Dodavatel</w:t>
      </w:r>
      <w:r w:rsidR="003E6ED6">
        <w:t xml:space="preserve"> vstoupí do likvidace,</w:t>
      </w:r>
    </w:p>
    <w:p w14:paraId="502899BE" w14:textId="2E83435B" w:rsidR="006E218E" w:rsidRDefault="00F40C64" w:rsidP="00D93F5E">
      <w:pPr>
        <w:pStyle w:val="Odstavec111"/>
        <w:numPr>
          <w:ilvl w:val="0"/>
          <w:numId w:val="13"/>
        </w:numPr>
        <w:spacing w:before="80"/>
        <w:ind w:hanging="357"/>
      </w:pPr>
      <w:r>
        <w:t>v</w:t>
      </w:r>
      <w:r w:rsidR="006E218E">
        <w:t xml:space="preserve">ůči </w:t>
      </w:r>
      <w:r w:rsidR="00D537ED">
        <w:t>Dodavatel</w:t>
      </w:r>
      <w:r w:rsidR="006E218E">
        <w:t xml:space="preserve">i bude podán návrh dle </w:t>
      </w:r>
      <w:r w:rsidR="00EA1B21">
        <w:t>I</w:t>
      </w:r>
      <w:r w:rsidR="006E218E">
        <w:t>nsolvenční</w:t>
      </w:r>
      <w:r w:rsidR="00EA1B21">
        <w:t>ho</w:t>
      </w:r>
      <w:r w:rsidR="006E218E">
        <w:t xml:space="preserve"> zákon</w:t>
      </w:r>
      <w:r w:rsidR="00EA1B21">
        <w:t>a</w:t>
      </w:r>
      <w:r w:rsidR="003E6ED6">
        <w:t>,</w:t>
      </w:r>
    </w:p>
    <w:p w14:paraId="409EFB45" w14:textId="3F270F91" w:rsidR="006E218E" w:rsidRDefault="00D537ED" w:rsidP="00D93F5E">
      <w:pPr>
        <w:pStyle w:val="Odstavec111"/>
        <w:numPr>
          <w:ilvl w:val="0"/>
          <w:numId w:val="13"/>
        </w:numPr>
        <w:spacing w:before="80"/>
        <w:ind w:hanging="357"/>
      </w:pPr>
      <w:r>
        <w:t>Dodavatel</w:t>
      </w:r>
      <w:r w:rsidR="006E218E">
        <w:t xml:space="preserve">i zanikne oprávnění nezbytné pro řádné plnění </w:t>
      </w:r>
      <w:r w:rsidR="0022512C">
        <w:t>S</w:t>
      </w:r>
      <w:r w:rsidR="006E218E">
        <w:t>mlouvy</w:t>
      </w:r>
      <w:r w:rsidR="003E6ED6">
        <w:t>,</w:t>
      </w:r>
    </w:p>
    <w:p w14:paraId="2E1A5977" w14:textId="3FE10B8A" w:rsidR="006E218E" w:rsidRDefault="00F40C64" w:rsidP="00D93F5E">
      <w:pPr>
        <w:pStyle w:val="Odstavec111"/>
        <w:numPr>
          <w:ilvl w:val="0"/>
          <w:numId w:val="13"/>
        </w:numPr>
        <w:spacing w:before="80"/>
        <w:ind w:hanging="357"/>
      </w:pPr>
      <w:r>
        <w:t>v</w:t>
      </w:r>
      <w:r w:rsidR="006E218E">
        <w:t>yskytnou-li se sku</w:t>
      </w:r>
      <w:r>
        <w:t xml:space="preserve">tečnosti, za které </w:t>
      </w:r>
      <w:r w:rsidR="00D537ED">
        <w:t>Dodavatel</w:t>
      </w:r>
      <w:r w:rsidR="006E218E">
        <w:t xml:space="preserve"> neodpovídá a které brání v plnění smlouvy </w:t>
      </w:r>
      <w:r w:rsidR="00D537ED">
        <w:t>Dodavatel</w:t>
      </w:r>
      <w:r w:rsidR="006E218E">
        <w:t xml:space="preserve">em a tento stav trvá po dobu delší než </w:t>
      </w:r>
      <w:r w:rsidR="00810D89">
        <w:t>čtrnáct (</w:t>
      </w:r>
      <w:r w:rsidR="006E218E">
        <w:t>14</w:t>
      </w:r>
      <w:r w:rsidR="00810D89">
        <w:t xml:space="preserve">) </w:t>
      </w:r>
      <w:r w:rsidR="006E218E">
        <w:t>dnů</w:t>
      </w:r>
      <w:r w:rsidR="003E6ED6">
        <w:t>,</w:t>
      </w:r>
    </w:p>
    <w:p w14:paraId="43E6E413" w14:textId="78252CA5" w:rsidR="006E218E" w:rsidRDefault="00F40C64" w:rsidP="00D93F5E">
      <w:pPr>
        <w:pStyle w:val="Odstavec111"/>
        <w:numPr>
          <w:ilvl w:val="0"/>
          <w:numId w:val="13"/>
        </w:numPr>
        <w:spacing w:before="80"/>
        <w:ind w:hanging="357"/>
      </w:pPr>
      <w:r>
        <w:t>z</w:t>
      </w:r>
      <w:r w:rsidR="006E218E">
        <w:t xml:space="preserve">ahájení trestního stíhání proti </w:t>
      </w:r>
      <w:r w:rsidR="00D537ED">
        <w:t>Dodavatel</w:t>
      </w:r>
      <w:r w:rsidR="006E218E">
        <w:t xml:space="preserve">i podle zákona č. 141/1961 Sb., o trestním řízení soudním, v platném </w:t>
      </w:r>
      <w:r w:rsidR="003E6ED6">
        <w:t>znění,</w:t>
      </w:r>
    </w:p>
    <w:p w14:paraId="0BC88F70" w14:textId="72EC424B" w:rsidR="006E218E" w:rsidRDefault="006E218E" w:rsidP="00D93F5E">
      <w:pPr>
        <w:pStyle w:val="Odstavec111"/>
        <w:numPr>
          <w:ilvl w:val="0"/>
          <w:numId w:val="13"/>
        </w:numPr>
        <w:spacing w:before="80"/>
        <w:ind w:hanging="357"/>
      </w:pPr>
      <w:r>
        <w:t xml:space="preserve">pravomocné odsouzení </w:t>
      </w:r>
      <w:r w:rsidR="00D537ED">
        <w:t>Dodavatel</w:t>
      </w:r>
      <w:r>
        <w:t>e pro trestný čin podle zákona č. 418/2011 Sb., o</w:t>
      </w:r>
      <w:r w:rsidR="00B0426C">
        <w:t> </w:t>
      </w:r>
      <w:r>
        <w:t>trestní odpovědnosti právnických osob a řízení proti nim, v platném znění.</w:t>
      </w:r>
    </w:p>
    <w:p w14:paraId="57E211A1" w14:textId="23D54C1A" w:rsidR="00677C08" w:rsidRDefault="00677C08" w:rsidP="00677C08">
      <w:pPr>
        <w:pStyle w:val="Odstavec11"/>
        <w:ind w:left="709" w:hanging="567"/>
      </w:pPr>
      <w:r>
        <w:t>Objednatel je oprávněn od této rámcové dohody odstoupit v případě, že Dodavatel uvedl nepravdivé údaje v čestném prohlášení o neexistenci střetu zájmů a pravdivosti údajů o</w:t>
      </w:r>
      <w:r w:rsidR="00E0005B">
        <w:t> </w:t>
      </w:r>
      <w:r>
        <w:t>skutečném majiteli, které je přílohou č. 10 této Smlouvy.</w:t>
      </w:r>
    </w:p>
    <w:p w14:paraId="16CB38F0" w14:textId="4C718A01" w:rsidR="00677C08" w:rsidRDefault="00677C08" w:rsidP="00677C08">
      <w:pPr>
        <w:pStyle w:val="Odstavec11"/>
        <w:ind w:left="709" w:hanging="567"/>
      </w:pPr>
      <w:r>
        <w:t xml:space="preserve">Objednatel je oprávněn od této Smlouvy odstoupit také v případě, že Dodavatel ve lhůtě dle odst. 23.14 této Smlouvy nevyrozuměl Objednatele o takové změně v zápisu údajů o jeho skutečném majiteli nebo o změně v zápisu údajů o skutečném majiteli poddodavatele, jehož prostřednictvím Dodavatel v zadávacím řízení vedoucím k uzavření této smlouvy prokazoval </w:t>
      </w:r>
      <w:r>
        <w:lastRenderedPageBreak/>
        <w:t>kvalifikaci, při které byl jako skutečný majitel Dodavatele nebo poddodavatele do evidence zapsán veřejný funkcionář uvedený v ust. § 2 odst. 1 písm. c) ZSZ.</w:t>
      </w:r>
    </w:p>
    <w:p w14:paraId="283369B2" w14:textId="76D53194" w:rsidR="00C70592" w:rsidRDefault="00C70592" w:rsidP="00F021F2">
      <w:pPr>
        <w:pStyle w:val="Odstavec11"/>
        <w:ind w:left="709" w:hanging="567"/>
      </w:pPr>
      <w:r>
        <w:t>Smlouva zaniká dnem následujícím po dni doručení</w:t>
      </w:r>
      <w:r w:rsidR="0069701D">
        <w:t xml:space="preserve"> písemného</w:t>
      </w:r>
      <w:r>
        <w:t xml:space="preserve"> oznámení o odstoupení od </w:t>
      </w:r>
      <w:r w:rsidR="00EA1B21">
        <w:t xml:space="preserve">Smlouvy </w:t>
      </w:r>
      <w:r w:rsidR="0069701D">
        <w:t xml:space="preserve">do sídla </w:t>
      </w:r>
      <w:r>
        <w:t>druhé smluvní stran</w:t>
      </w:r>
      <w:r w:rsidR="0069701D">
        <w:t>y</w:t>
      </w:r>
      <w:r>
        <w:t>.</w:t>
      </w:r>
    </w:p>
    <w:p w14:paraId="576A995F" w14:textId="47AFBFCF" w:rsidR="00C70592" w:rsidRDefault="00C70592" w:rsidP="00F021F2">
      <w:pPr>
        <w:pStyle w:val="Odstavec11"/>
        <w:ind w:left="709" w:hanging="567"/>
      </w:pPr>
      <w:r>
        <w:t xml:space="preserve">Právní úkon odstoupení od </w:t>
      </w:r>
      <w:r w:rsidR="00A44837">
        <w:t>S</w:t>
      </w:r>
      <w:r>
        <w:t xml:space="preserve">mlouvy musí být proveden písemnou formou a musí v něm být uveden konkrétní a nezaměnitelný důvod odstoupení. Odstoupením od </w:t>
      </w:r>
      <w:r w:rsidR="00EA1B21">
        <w:t xml:space="preserve">Smlouvy </w:t>
      </w:r>
      <w:r>
        <w:t xml:space="preserve">zanikají všechna práva, s výjimkou sankčních nároků, a povinnosti smluvních stran. Odstoupení od </w:t>
      </w:r>
      <w:r w:rsidR="00A44837">
        <w:t xml:space="preserve">Smlouvy </w:t>
      </w:r>
      <w:r>
        <w:t xml:space="preserve">se však nedotýká nároku na úhradu částek </w:t>
      </w:r>
      <w:r w:rsidR="0069701D">
        <w:t xml:space="preserve">již poskytnutého plnění </w:t>
      </w:r>
      <w:r>
        <w:t xml:space="preserve">plynoucí ze </w:t>
      </w:r>
      <w:r w:rsidR="00A44837">
        <w:t>Smlouvy</w:t>
      </w:r>
      <w:r>
        <w:t>.</w:t>
      </w:r>
    </w:p>
    <w:p w14:paraId="6FF6A8FD" w14:textId="7B7A2847" w:rsidR="004B20E5" w:rsidRPr="00503E4B" w:rsidRDefault="004B20E5" w:rsidP="000943EA">
      <w:pPr>
        <w:pStyle w:val="Odstavec11"/>
        <w:ind w:left="709" w:hanging="567"/>
      </w:pPr>
      <w:bookmarkStart w:id="36" w:name="_Ref32183277"/>
      <w:r w:rsidRPr="00503E4B">
        <w:t xml:space="preserve">Smluvní strany výslovně sjednávají, že pro případ ukončení této Smlouvy jakýmkoli způsobem jiným než splněním, je Objednatel oprávněn dle své volby vrátit </w:t>
      </w:r>
      <w:r w:rsidR="00E1312C">
        <w:t>Dodavateli</w:t>
      </w:r>
      <w:r w:rsidR="00E1312C" w:rsidRPr="00503E4B">
        <w:t xml:space="preserve"> </w:t>
      </w:r>
      <w:r w:rsidRPr="00503E4B">
        <w:t xml:space="preserve">veškeré, či jen některé, do té doby </w:t>
      </w:r>
      <w:r w:rsidR="00E1312C">
        <w:t>Dodavatelem</w:t>
      </w:r>
      <w:r w:rsidR="00E1312C" w:rsidRPr="00503E4B">
        <w:t xml:space="preserve"> </w:t>
      </w:r>
      <w:r w:rsidRPr="00503E4B">
        <w:t>poskytnuté plnění. Pro vyloučení pochybností si Smluvní strany sjednávají, že ustanovení tohoto článku se použije i pro ty části Díla, ohledně kterých dosud neproběhlo předání Objednateli.</w:t>
      </w:r>
      <w:bookmarkEnd w:id="36"/>
    </w:p>
    <w:p w14:paraId="64BDD796" w14:textId="293CC8EE" w:rsidR="004B20E5" w:rsidRPr="00503E4B" w:rsidRDefault="004B20E5" w:rsidP="000943EA">
      <w:pPr>
        <w:pStyle w:val="Odstavec11"/>
        <w:ind w:left="709" w:hanging="567"/>
      </w:pPr>
      <w:r w:rsidRPr="00503E4B">
        <w:t xml:space="preserve">Za Objednatelem již uhrazené části Díla, ke kterým Objednatel uplatní své právo na vrácení plnění podle </w:t>
      </w:r>
      <w:r>
        <w:t>odst.</w:t>
      </w:r>
      <w:r w:rsidRPr="00503E4B">
        <w:t xml:space="preserve"> </w:t>
      </w:r>
      <w:r w:rsidR="000943EA">
        <w:t>21.</w:t>
      </w:r>
      <w:r w:rsidR="004A255B">
        <w:t xml:space="preserve">10. </w:t>
      </w:r>
      <w:r w:rsidRPr="00503E4B">
        <w:t xml:space="preserve">a řádně Dílo vrátí </w:t>
      </w:r>
      <w:r w:rsidR="00E1312C">
        <w:t>Dodavateli</w:t>
      </w:r>
      <w:r w:rsidRPr="00503E4B">
        <w:t xml:space="preserve">, vrátí </w:t>
      </w:r>
      <w:r w:rsidR="00E1312C">
        <w:t>Dodavatel</w:t>
      </w:r>
      <w:r w:rsidRPr="00503E4B">
        <w:t xml:space="preserve"> Objednateli část</w:t>
      </w:r>
      <w:r>
        <w:t xml:space="preserve"> Ceny díla</w:t>
      </w:r>
      <w:r w:rsidRPr="00503E4B">
        <w:t xml:space="preserve">, která se vztahuje k vrácené části Díla. Rozhodne-li se Objednatel vrátit části Díla, musí je vrátit bez zbytečného odkladu. </w:t>
      </w:r>
    </w:p>
    <w:p w14:paraId="62048210" w14:textId="1BF50F3B" w:rsidR="004B20E5" w:rsidRPr="00503E4B" w:rsidRDefault="004B20E5" w:rsidP="000943EA">
      <w:pPr>
        <w:pStyle w:val="Odstavec11"/>
        <w:ind w:left="709" w:hanging="567"/>
      </w:pPr>
      <w:r w:rsidRPr="00503E4B">
        <w:t xml:space="preserve">Za části Díla, ke kterým Objednatel uplatní své právo na ponechání si Díla podle </w:t>
      </w:r>
      <w:r>
        <w:t>odst.</w:t>
      </w:r>
      <w:r w:rsidRPr="00503E4B">
        <w:t xml:space="preserve"> </w:t>
      </w:r>
      <w:r w:rsidR="000943EA">
        <w:t>21.</w:t>
      </w:r>
      <w:r w:rsidR="004A255B">
        <w:t>10</w:t>
      </w:r>
      <w:r w:rsidR="00325FBC">
        <w:t>.</w:t>
      </w:r>
      <w:r>
        <w:t xml:space="preserve">, </w:t>
      </w:r>
      <w:r w:rsidRPr="00503E4B">
        <w:t xml:space="preserve">má </w:t>
      </w:r>
      <w:r w:rsidR="00E1312C">
        <w:t>Dodavatel</w:t>
      </w:r>
      <w:r w:rsidR="00E1312C" w:rsidRPr="00503E4B">
        <w:t xml:space="preserve"> </w:t>
      </w:r>
      <w:r w:rsidRPr="00503E4B">
        <w:t>nárok na zaplacení v</w:t>
      </w:r>
      <w:r>
        <w:t> </w:t>
      </w:r>
      <w:r w:rsidRPr="00503E4B">
        <w:t>rozsahu</w:t>
      </w:r>
      <w:r>
        <w:t xml:space="preserve"> odpovídajícím Ceně díla za část Díla, kterou si Objednatel ponechal</w:t>
      </w:r>
      <w:r w:rsidRPr="00503E4B">
        <w:t>. V případě, že smluvní vztah založený Smlouvou v č</w:t>
      </w:r>
      <w:r>
        <w:t>ásti Díla zahrnující vytváření A</w:t>
      </w:r>
      <w:r w:rsidRPr="00503E4B">
        <w:t xml:space="preserve">utorského díla </w:t>
      </w:r>
      <w:r>
        <w:t>Dodavatelem</w:t>
      </w:r>
      <w:r w:rsidRPr="00503E4B">
        <w:t xml:space="preserve"> na zakázku pro Objednatele zanikne jinak než splněním a Objednatel se rozhodne se ponechat si nehotové Autorské dílo, zůstává takovým zánikem smluvního vztahu založeného Smlouvou nedotčena platnost</w:t>
      </w:r>
      <w:r>
        <w:t xml:space="preserve"> </w:t>
      </w:r>
      <w:r w:rsidR="00325FBC">
        <w:t>čl. 11</w:t>
      </w:r>
      <w:r w:rsidRPr="00503E4B">
        <w:t xml:space="preserve">, přičemž se má za to, že licence zahrnuje též oprávnění Objednatele dokončit nehotové Autorské dílo vlastní činností nebo prostřednictvím třetí osoby. </w:t>
      </w:r>
      <w:r w:rsidR="00E1312C">
        <w:t>Dodavatel</w:t>
      </w:r>
      <w:r w:rsidR="00E1312C" w:rsidRPr="00503E4B">
        <w:t xml:space="preserve"> </w:t>
      </w:r>
      <w:r w:rsidRPr="00503E4B">
        <w:t xml:space="preserve">se zavazuje zajistit, že oprávnění podle předchozí věty Objednateli obdobně udělí rovněž třetí osoba v rámci licence udělené podle </w:t>
      </w:r>
      <w:r w:rsidR="00325FBC">
        <w:t>čl. 11</w:t>
      </w:r>
      <w:r w:rsidR="00CD4A76" w:rsidRPr="00503E4B">
        <w:t xml:space="preserve"> </w:t>
      </w:r>
      <w:r w:rsidRPr="00503E4B">
        <w:t>této Smlouvy.</w:t>
      </w:r>
    </w:p>
    <w:p w14:paraId="61FE8138" w14:textId="77777777" w:rsidR="004B20E5" w:rsidRPr="00503E4B" w:rsidRDefault="004B20E5" w:rsidP="000943EA">
      <w:pPr>
        <w:pStyle w:val="Odstavec11"/>
        <w:ind w:left="709" w:hanging="567"/>
      </w:pPr>
      <w:r w:rsidRPr="00503E4B">
        <w:t xml:space="preserve">Kterákoli ze Smluvních stran má právo od této Smlouvy s okamžitou platností odstoupit, pokud druhá Smluvní strana pozbude podnikatelského oprávnění nezbytného pro plnění jejích povinností podle této Smlouvy. </w:t>
      </w:r>
    </w:p>
    <w:p w14:paraId="7BB02046" w14:textId="77777777" w:rsidR="004B20E5" w:rsidRPr="00503E4B" w:rsidRDefault="004B20E5" w:rsidP="000943EA">
      <w:pPr>
        <w:pStyle w:val="Odstavec11"/>
        <w:ind w:left="709" w:hanging="567"/>
      </w:pPr>
      <w:r w:rsidRPr="00503E4B">
        <w:t xml:space="preserve">Smluvní strany se dohodly na vyloučení použití § 1978 odst. 2 Občanského zákoníku, který stanoví, že marné uplynutí dodatečné lhůty stanovené k plnění může mít za následek odstoupení od této Smlouvy bez dalšího. </w:t>
      </w:r>
    </w:p>
    <w:p w14:paraId="2ED322F4" w14:textId="3813978F" w:rsidR="004B20E5" w:rsidRPr="00503E4B" w:rsidRDefault="004B20E5" w:rsidP="000943EA">
      <w:pPr>
        <w:pStyle w:val="Odstavec11"/>
        <w:ind w:left="709" w:hanging="567"/>
      </w:pPr>
      <w:r w:rsidRPr="00503E4B">
        <w:t>Smluvní strany sjednávají, že vznikne-li Objednateli nárok na odstoupení od této Smlouvy, může podle své volby odstoupit od Smlouvy v celém rozsahu či jen od některé části Díla určené Objednatelem.</w:t>
      </w:r>
    </w:p>
    <w:p w14:paraId="74F0B87D" w14:textId="11A4E103" w:rsidR="004B20E5" w:rsidRPr="00503E4B" w:rsidRDefault="004B20E5" w:rsidP="00E04F01">
      <w:pPr>
        <w:pStyle w:val="Odstavec11"/>
        <w:ind w:left="709" w:hanging="567"/>
      </w:pPr>
      <w:r w:rsidRPr="00503E4B">
        <w:t xml:space="preserve">Smluvní strany sjednávají, že i po ukončení této Smlouvy některým ze způsobů uvedených ve Smlouvě zůstává zachována platnost a účinnost ustanovení článků </w:t>
      </w:r>
      <w:r w:rsidR="006F7C7E">
        <w:t>8, 11,</w:t>
      </w:r>
      <w:r w:rsidRPr="00503E4B">
        <w:t xml:space="preserve"> 12, 15</w:t>
      </w:r>
      <w:r w:rsidR="006F7C7E">
        <w:t xml:space="preserve">, 16, 17, </w:t>
      </w:r>
      <w:r w:rsidRPr="00503E4B">
        <w:t>18</w:t>
      </w:r>
      <w:r w:rsidR="006F7C7E">
        <w:t>, 21</w:t>
      </w:r>
      <w:r w:rsidR="00E04F01">
        <w:t> </w:t>
      </w:r>
      <w:r w:rsidRPr="00503E4B">
        <w:t xml:space="preserve">a </w:t>
      </w:r>
      <w:r w:rsidR="006F7C7E">
        <w:t>23</w:t>
      </w:r>
      <w:r w:rsidRPr="00503E4B">
        <w:t>.</w:t>
      </w:r>
    </w:p>
    <w:p w14:paraId="74E2589E" w14:textId="516726DA" w:rsidR="00E42A84" w:rsidRDefault="00E42A84" w:rsidP="001D65F4">
      <w:pPr>
        <w:pStyle w:val="Nadpis2"/>
      </w:pPr>
      <w:r>
        <w:t>ZÁVĚREČNÁ USTANOVENÍ</w:t>
      </w:r>
    </w:p>
    <w:p w14:paraId="2A6E8C0D" w14:textId="6A1B87AD" w:rsidR="000F4BD6" w:rsidRDefault="00DC193A" w:rsidP="00F021F2">
      <w:pPr>
        <w:pStyle w:val="Odstavec11"/>
        <w:ind w:left="709" w:hanging="567"/>
      </w:pPr>
      <w:bookmarkStart w:id="37" w:name="_Ref356894538"/>
      <w:r>
        <w:t>S</w:t>
      </w:r>
      <w:r w:rsidR="00275664">
        <w:t>mlouva, jakož</w:t>
      </w:r>
      <w:r w:rsidR="00264A5D">
        <w:t xml:space="preserve"> </w:t>
      </w:r>
      <w:r w:rsidR="00275664">
        <w:t xml:space="preserve">i práva a povinnosti vzniklé na základě </w:t>
      </w:r>
      <w:r>
        <w:t>S</w:t>
      </w:r>
      <w:r w:rsidR="00275664">
        <w:t>mlouvy</w:t>
      </w:r>
      <w:r w:rsidR="00A254FF">
        <w:t xml:space="preserve"> </w:t>
      </w:r>
      <w:r w:rsidR="00275664">
        <w:t>v souvislo</w:t>
      </w:r>
      <w:r w:rsidR="00264A5D">
        <w:t>s</w:t>
      </w:r>
      <w:r w:rsidR="00275664">
        <w:t xml:space="preserve">ti s ní se řídí </w:t>
      </w:r>
      <w:r>
        <w:t>O</w:t>
      </w:r>
      <w:r w:rsidR="00E96179">
        <w:t>bčanský</w:t>
      </w:r>
      <w:r w:rsidR="0039592B">
        <w:t>m</w:t>
      </w:r>
      <w:r w:rsidR="00E96179">
        <w:t xml:space="preserve"> </w:t>
      </w:r>
      <w:r w:rsidR="00275664">
        <w:t>z</w:t>
      </w:r>
      <w:r w:rsidR="000F4BD6">
        <w:t>ákoník</w:t>
      </w:r>
      <w:r w:rsidR="0039592B">
        <w:t>em</w:t>
      </w:r>
      <w:r w:rsidR="00E96179">
        <w:t xml:space="preserve"> </w:t>
      </w:r>
      <w:r w:rsidR="00275664">
        <w:t xml:space="preserve">a </w:t>
      </w:r>
      <w:r w:rsidR="000F4BD6">
        <w:t xml:space="preserve">ostatními </w:t>
      </w:r>
      <w:r w:rsidR="00275664">
        <w:t>obecně</w:t>
      </w:r>
      <w:r w:rsidR="000F4BD6">
        <w:t xml:space="preserve"> závaznými právními předpisy českého právního řádu.</w:t>
      </w:r>
      <w:bookmarkEnd w:id="37"/>
    </w:p>
    <w:p w14:paraId="6DFFA2DD" w14:textId="7B1A6429" w:rsidR="007F558D" w:rsidRPr="007F558D" w:rsidRDefault="007F558D" w:rsidP="00F021F2">
      <w:pPr>
        <w:pStyle w:val="Odstavec11"/>
        <w:ind w:left="709" w:hanging="567"/>
      </w:pPr>
      <w:r w:rsidRPr="007F558D">
        <w:t xml:space="preserve">Smluvní strany se výslovně dohodly, že na vztah smluvních stran založený </w:t>
      </w:r>
      <w:r w:rsidR="00DC193A">
        <w:t>S</w:t>
      </w:r>
      <w:r w:rsidRPr="007F558D">
        <w:t>mlouvou</w:t>
      </w:r>
      <w:r w:rsidR="00A44837">
        <w:t>,</w:t>
      </w:r>
      <w:r w:rsidRPr="007F558D">
        <w:t xml:space="preserve"> se neuplatní ustanovení </w:t>
      </w:r>
      <w:r w:rsidR="00524EF2" w:rsidRPr="007F558D">
        <w:t>§§ 1764, 1765 a 1766</w:t>
      </w:r>
      <w:r w:rsidR="00524EF2">
        <w:t xml:space="preserve"> </w:t>
      </w:r>
      <w:r w:rsidR="00DC193A">
        <w:t>O</w:t>
      </w:r>
      <w:r w:rsidRPr="007F558D">
        <w:t>bčansk</w:t>
      </w:r>
      <w:r w:rsidR="0039592B">
        <w:t>ého</w:t>
      </w:r>
      <w:r w:rsidRPr="007F558D">
        <w:t xml:space="preserve"> zákoník</w:t>
      </w:r>
      <w:r w:rsidR="0039592B">
        <w:t>u</w:t>
      </w:r>
      <w:r w:rsidR="00524EF2">
        <w:t>. S</w:t>
      </w:r>
      <w:r w:rsidRPr="007F558D">
        <w:t>mluvní strany</w:t>
      </w:r>
      <w:r w:rsidR="00524EF2">
        <w:t xml:space="preserve"> tedy</w:t>
      </w:r>
      <w:r w:rsidRPr="007F558D">
        <w:t xml:space="preserve"> výslovně sjednávají, že změna okolností, která nastane po uzavření </w:t>
      </w:r>
      <w:r w:rsidR="00DC193A">
        <w:t>S</w:t>
      </w:r>
      <w:r w:rsidRPr="007F558D">
        <w:t xml:space="preserve">mlouvy s tím, že by taková změna okolností mohla podstatně založit hrubý nepoměr v právech a povinnostech </w:t>
      </w:r>
      <w:r w:rsidR="00300C94">
        <w:t xml:space="preserve">smluvních </w:t>
      </w:r>
      <w:r w:rsidRPr="007F558D">
        <w:t xml:space="preserve">stran, nebude uplatněna a smluvní strany nebudou oprávněny žádným způsobem domáhat se v takových případech vůči druhé smluvní straně obnovení jednání o </w:t>
      </w:r>
      <w:r w:rsidR="00DB7072">
        <w:t xml:space="preserve">Smlouvě </w:t>
      </w:r>
      <w:r w:rsidR="00C85BEB" w:rsidRPr="007F558D">
        <w:t>a</w:t>
      </w:r>
      <w:r w:rsidR="00104D7A">
        <w:t> </w:t>
      </w:r>
      <w:r w:rsidR="00C85BEB" w:rsidRPr="007F558D">
        <w:t>o</w:t>
      </w:r>
      <w:r w:rsidR="00104D7A">
        <w:t> </w:t>
      </w:r>
      <w:r w:rsidR="00C85BEB">
        <w:t>jejich</w:t>
      </w:r>
      <w:r w:rsidR="00300C94">
        <w:t xml:space="preserve"> </w:t>
      </w:r>
      <w:r w:rsidRPr="007F558D">
        <w:t>změn</w:t>
      </w:r>
      <w:r w:rsidR="00300C94">
        <w:t>ě</w:t>
      </w:r>
      <w:r w:rsidRPr="007F558D">
        <w:t xml:space="preserve">. </w:t>
      </w:r>
    </w:p>
    <w:p w14:paraId="0317F7D1" w14:textId="3E817919" w:rsidR="00AC496E" w:rsidRPr="00AC496E" w:rsidRDefault="00AC496E" w:rsidP="00F021F2">
      <w:pPr>
        <w:pStyle w:val="Odstavec11"/>
        <w:ind w:left="709" w:hanging="567"/>
      </w:pPr>
      <w:r>
        <w:lastRenderedPageBreak/>
        <w:t xml:space="preserve">Ustanovení této </w:t>
      </w:r>
      <w:r w:rsidR="00A254FF">
        <w:t xml:space="preserve">Smlouvy </w:t>
      </w:r>
      <w:r>
        <w:t xml:space="preserve">jsou oddělitelná v tom smyslu, že případná neplatnost, neúčinnost či nevymahatelnost některého z ustanovení této </w:t>
      </w:r>
      <w:r w:rsidR="00DB7072">
        <w:t xml:space="preserve">Smlouvy </w:t>
      </w:r>
      <w:r>
        <w:t xml:space="preserve">nezpůsobuje neplatnost, neúčinnost či nevymahatelnost celé </w:t>
      </w:r>
      <w:r w:rsidR="00A254FF">
        <w:t xml:space="preserve">Smlouvy </w:t>
      </w:r>
      <w:r>
        <w:t xml:space="preserve">a ostatní ustanovení </w:t>
      </w:r>
      <w:r w:rsidR="00716A94">
        <w:t xml:space="preserve">Smlouvy </w:t>
      </w:r>
      <w:r>
        <w:t>zůstávají účinná, platná a</w:t>
      </w:r>
      <w:r w:rsidR="0085191E">
        <w:t> </w:t>
      </w:r>
      <w:r>
        <w:t xml:space="preserve">vymahatelná. Smluvní strany se v tomto případě zavazují, </w:t>
      </w:r>
      <w:r w:rsidR="007B277A">
        <w:t>že</w:t>
      </w:r>
      <w:r>
        <w:t xml:space="preserve"> </w:t>
      </w:r>
      <w:r w:rsidRPr="00F021F2">
        <w:t>namísto takového neúčinného, nevymahatelného či neplatného ustanovení platí přiměřeně úprava, která se bude tomuto ustanovení z hlediska věcného obsahu, účelu a hospodářského výsledku nejvíce přibližovat tomu, co obě</w:t>
      </w:r>
      <w:r w:rsidR="00F72CCD">
        <w:t xml:space="preserve"> smluvní</w:t>
      </w:r>
      <w:r w:rsidRPr="00F021F2">
        <w:t xml:space="preserve"> strany zamýšlely nebo co by byly podle smyslu a účelu zamýšlet chtěly.</w:t>
      </w:r>
    </w:p>
    <w:p w14:paraId="498AC665" w14:textId="1B754B21" w:rsidR="00AC496E" w:rsidRDefault="00DB7072" w:rsidP="00F021F2">
      <w:pPr>
        <w:pStyle w:val="Odstavec11"/>
        <w:ind w:left="709" w:hanging="567"/>
      </w:pPr>
      <w:r>
        <w:t>V případě, že se ustanovení</w:t>
      </w:r>
      <w:r w:rsidR="00C85BEB" w:rsidRPr="00C85BEB">
        <w:t xml:space="preserve"> </w:t>
      </w:r>
      <w:r w:rsidR="00A254FF">
        <w:t xml:space="preserve">Smlouvy </w:t>
      </w:r>
      <w:r w:rsidR="00AC496E">
        <w:t>stane neplatným</w:t>
      </w:r>
      <w:r w:rsidR="00E96179">
        <w:t>, neúčinným či nevymahatelným</w:t>
      </w:r>
      <w:r w:rsidR="00AC496E">
        <w:t xml:space="preserve"> v důsledku změny legislativy</w:t>
      </w:r>
      <w:r w:rsidR="00EF5285">
        <w:t xml:space="preserve"> či v důsledku změny výkladu platných obecně závazných předpisů</w:t>
      </w:r>
      <w:r w:rsidR="00AC496E">
        <w:t>, zavazují se smluvní strany upravit jejich závazkový vztah do souladu s platnými a</w:t>
      </w:r>
      <w:r w:rsidR="00F021F2">
        <w:t> </w:t>
      </w:r>
      <w:r w:rsidR="00AC496E">
        <w:t xml:space="preserve">účinnými obecně závaznými předpisy českého právního řádu.  </w:t>
      </w:r>
    </w:p>
    <w:p w14:paraId="6BE9F6BE" w14:textId="71EA339C" w:rsidR="00E42A84" w:rsidRDefault="00E42A84" w:rsidP="00F021F2">
      <w:pPr>
        <w:pStyle w:val="Odstavec11"/>
        <w:ind w:left="709" w:hanging="567"/>
      </w:pPr>
      <w:r>
        <w:t xml:space="preserve">Smluvní strany se zavazují řešit případné spory vzniklé na základě této </w:t>
      </w:r>
      <w:r w:rsidR="00DB7072">
        <w:t xml:space="preserve">Smlouvy </w:t>
      </w:r>
      <w:r>
        <w:t>přednostně dohodou</w:t>
      </w:r>
      <w:r w:rsidR="00375217">
        <w:t>, nebude-li spor mezi smluvními stranami vyřešen smírnou cestou</w:t>
      </w:r>
      <w:r w:rsidR="00C85BEB">
        <w:t xml:space="preserve"> postupem stanoveným</w:t>
      </w:r>
      <w:r w:rsidR="00810D89">
        <w:t xml:space="preserve"> odst. </w:t>
      </w:r>
      <w:r w:rsidR="009B1DD3">
        <w:t>16.6</w:t>
      </w:r>
      <w:r w:rsidR="00810D89">
        <w:t xml:space="preserve"> </w:t>
      </w:r>
      <w:r w:rsidR="00C85BEB">
        <w:t>Smlouv</w:t>
      </w:r>
      <w:r w:rsidR="00810D89">
        <w:t>y</w:t>
      </w:r>
      <w:r w:rsidR="00375217">
        <w:t>, jsou k řešení sporů příslušné soudy v České republic</w:t>
      </w:r>
      <w:r w:rsidR="00810D89">
        <w:t>e</w:t>
      </w:r>
      <w:r>
        <w:t xml:space="preserve">. </w:t>
      </w:r>
    </w:p>
    <w:p w14:paraId="2063FE22" w14:textId="0EC89CE5" w:rsidR="00E42A84" w:rsidRDefault="00C85BEB" w:rsidP="00F021F2">
      <w:pPr>
        <w:pStyle w:val="Odstavec11"/>
        <w:ind w:left="709" w:hanging="567"/>
      </w:pPr>
      <w:r>
        <w:t>S</w:t>
      </w:r>
      <w:r w:rsidR="00810D89">
        <w:t xml:space="preserve">mlouva </w:t>
      </w:r>
      <w:r w:rsidR="00E42A84" w:rsidRPr="00722F81">
        <w:t xml:space="preserve">nabývá platnosti a </w:t>
      </w:r>
      <w:r w:rsidR="00E42A84" w:rsidRPr="00EE78B2">
        <w:t xml:space="preserve">účinnosti </w:t>
      </w:r>
      <w:r w:rsidR="005E2AC4" w:rsidRPr="00EE78B2">
        <w:t>dnem</w:t>
      </w:r>
      <w:r w:rsidR="00524EF2" w:rsidRPr="00EE78B2">
        <w:t xml:space="preserve"> </w:t>
      </w:r>
      <w:r w:rsidR="00EE78B2">
        <w:t xml:space="preserve">jejího </w:t>
      </w:r>
      <w:r w:rsidR="00524EF2" w:rsidRPr="00EE78B2">
        <w:t>uzavření</w:t>
      </w:r>
      <w:r w:rsidR="00EE78B2" w:rsidRPr="00116C24">
        <w:t>,</w:t>
      </w:r>
      <w:r w:rsidR="004758F1" w:rsidRPr="00EE78B2">
        <w:t xml:space="preserve"> nestanoví</w:t>
      </w:r>
      <w:r w:rsidR="004758F1" w:rsidRPr="00722F81">
        <w:t xml:space="preserve">-li obecně závazný právní předpis něco </w:t>
      </w:r>
      <w:r w:rsidR="007868AC" w:rsidRPr="00722F81">
        <w:t>jiného.</w:t>
      </w:r>
      <w:r w:rsidR="00524EF2" w:rsidRPr="00722F81">
        <w:t xml:space="preserve"> Za den uzavření se považuje den uvedený u podpisů zástupců</w:t>
      </w:r>
      <w:r w:rsidR="00524EF2">
        <w:t xml:space="preserve"> smluvních stran. Je-li</w:t>
      </w:r>
      <w:r w:rsidR="008654B1">
        <w:t xml:space="preserve"> takto označeno více dní</w:t>
      </w:r>
      <w:r w:rsidR="00524EF2">
        <w:t>, pak</w:t>
      </w:r>
      <w:r w:rsidR="008654B1">
        <w:t xml:space="preserve"> je dnem uzavření </w:t>
      </w:r>
      <w:r w:rsidR="00524EF2">
        <w:t xml:space="preserve">den pozdější. </w:t>
      </w:r>
    </w:p>
    <w:p w14:paraId="37191DBE" w14:textId="03F76E71" w:rsidR="007868AC" w:rsidRDefault="004758F1" w:rsidP="00367C8C">
      <w:pPr>
        <w:pStyle w:val="Odstavec11"/>
        <w:tabs>
          <w:tab w:val="num" w:pos="709"/>
        </w:tabs>
        <w:ind w:left="709" w:hanging="567"/>
      </w:pPr>
      <w:r w:rsidRPr="000E6248">
        <w:t xml:space="preserve">Smluvní strany vedeny dobrou vírou v nabytí účinnosti </w:t>
      </w:r>
      <w:r w:rsidR="00DC193A">
        <w:t>S</w:t>
      </w:r>
      <w:r>
        <w:t>mlouvy</w:t>
      </w:r>
      <w:r w:rsidRPr="000E6248">
        <w:t xml:space="preserve"> se dohodly, že poskytnou-li si s odkazem na </w:t>
      </w:r>
      <w:r w:rsidR="00DC193A">
        <w:t>S</w:t>
      </w:r>
      <w:r>
        <w:t>mlouvu od okamžiku její platnosti do okamžiku její</w:t>
      </w:r>
      <w:r w:rsidRPr="000E6248">
        <w:t xml:space="preserve"> účinnosti jakékoliv vzájemné plnění odpovídající předmětu </w:t>
      </w:r>
      <w:r w:rsidR="00DC193A">
        <w:t>Smlouvy</w:t>
      </w:r>
      <w:r w:rsidRPr="000E6248">
        <w:t>, pak se na toto plnění uplatní podmín</w:t>
      </w:r>
      <w:r>
        <w:t>ky, zejména práva a povinnosti s</w:t>
      </w:r>
      <w:r w:rsidRPr="000E6248">
        <w:t xml:space="preserve">mluvních stran, stanovené </w:t>
      </w:r>
      <w:r w:rsidR="00DC193A">
        <w:t>Smlouvou</w:t>
      </w:r>
      <w:r w:rsidRPr="000E6248">
        <w:t>.  Toto ujednání se vztahuje výlučně na plnění poskytn</w:t>
      </w:r>
      <w:r>
        <w:t>uté s výslovným odkazem na tuto</w:t>
      </w:r>
      <w:r w:rsidRPr="000E6248">
        <w:t xml:space="preserve"> </w:t>
      </w:r>
      <w:r w:rsidR="00C1517D">
        <w:t>Smlouva</w:t>
      </w:r>
      <w:r w:rsidR="00C1517D" w:rsidRPr="000E6248">
        <w:t xml:space="preserve"> </w:t>
      </w:r>
      <w:r w:rsidRPr="000E6248">
        <w:t xml:space="preserve">a/nebo, je-li bez jakýchkoliv pochybností zřejmé, že je takové plnění poskytováno </w:t>
      </w:r>
      <w:r>
        <w:t>s</w:t>
      </w:r>
      <w:r w:rsidRPr="000E6248">
        <w:t xml:space="preserve">mluvní </w:t>
      </w:r>
      <w:r>
        <w:t xml:space="preserve">stranou na základě </w:t>
      </w:r>
      <w:r w:rsidR="00C1517D">
        <w:t>S</w:t>
      </w:r>
      <w:r>
        <w:t>mlouvy</w:t>
      </w:r>
      <w:r w:rsidRPr="000E6248">
        <w:t xml:space="preserve">. </w:t>
      </w:r>
    </w:p>
    <w:p w14:paraId="5996CF20" w14:textId="48D54781" w:rsidR="004758F1" w:rsidRDefault="004758F1" w:rsidP="00367C8C">
      <w:pPr>
        <w:pStyle w:val="Odstavec11"/>
        <w:tabs>
          <w:tab w:val="num" w:pos="709"/>
        </w:tabs>
        <w:ind w:left="709" w:hanging="567"/>
      </w:pPr>
      <w:r w:rsidRPr="00F91844">
        <w:t xml:space="preserve">Smluvní strany se zavazují nesdělovat žádné třetí osobě žádné informace o existenci anebo obsahu </w:t>
      </w:r>
      <w:r w:rsidR="00A254FF">
        <w:t xml:space="preserve">Smlouvy </w:t>
      </w:r>
      <w:r w:rsidRPr="00F91844">
        <w:t>včetně všech jej</w:t>
      </w:r>
      <w:r w:rsidR="00C85BEB">
        <w:t>i</w:t>
      </w:r>
      <w:r w:rsidRPr="00F91844">
        <w:t>ch případných dodatků</w:t>
      </w:r>
      <w:r w:rsidR="00C85BEB">
        <w:t xml:space="preserve"> (dále souhrnně také jen jako „</w:t>
      </w:r>
      <w:r w:rsidR="00C85BEB" w:rsidRPr="00116C24">
        <w:rPr>
          <w:b/>
        </w:rPr>
        <w:t>smluvní dokumentace</w:t>
      </w:r>
      <w:r w:rsidR="00C85BEB">
        <w:t>“)</w:t>
      </w:r>
      <w:r w:rsidRPr="00F91844">
        <w:t xml:space="preserve"> a dále informace, které o druhé </w:t>
      </w:r>
      <w:r>
        <w:t>s</w:t>
      </w:r>
      <w:r w:rsidRPr="00F91844">
        <w:t xml:space="preserve">mluvní straně získala při jednáních o </w:t>
      </w:r>
      <w:r w:rsidR="00C85BEB">
        <w:t>smluvní dokumentaci</w:t>
      </w:r>
      <w:r w:rsidR="00C85BEB" w:rsidRPr="00F91844">
        <w:t xml:space="preserve"> </w:t>
      </w:r>
      <w:r w:rsidRPr="00F91844">
        <w:t xml:space="preserve">či jejím dodatku, během její platnosti i po jejím skončení bez předchozího písemného souhlasu druhé </w:t>
      </w:r>
      <w:r>
        <w:t>s</w:t>
      </w:r>
      <w:r w:rsidRPr="00F91844">
        <w:t xml:space="preserve">mluvní strany, s výjimkou případů, kdy tak vyžaduje </w:t>
      </w:r>
      <w:r w:rsidR="00C85BEB">
        <w:t>smluvní dokumentace</w:t>
      </w:r>
      <w:r w:rsidR="00C85BEB" w:rsidRPr="00F91844">
        <w:t xml:space="preserve"> </w:t>
      </w:r>
      <w:r w:rsidRPr="00F91844">
        <w:t>či její dodatek, zákon či jiný obecně závazný předpis, zejména zákon č.</w:t>
      </w:r>
      <w:r w:rsidR="00F7333C">
        <w:t> </w:t>
      </w:r>
      <w:r w:rsidRPr="00F91844">
        <w:t>106/1999 Sb., o svobodném přístupu k informacím, ve znění pozdějších předpisů, zákon č.</w:t>
      </w:r>
      <w:r w:rsidR="00F7333C">
        <w:t> </w:t>
      </w:r>
      <w:r w:rsidRPr="00F91844">
        <w:t>13</w:t>
      </w:r>
      <w:r>
        <w:t>4</w:t>
      </w:r>
      <w:r w:rsidRPr="00F91844">
        <w:t>/20</w:t>
      </w:r>
      <w:r>
        <w:t>1</w:t>
      </w:r>
      <w:r w:rsidRPr="00F91844">
        <w:t xml:space="preserve">6 Sb., o </w:t>
      </w:r>
      <w:r>
        <w:t xml:space="preserve">zadávání </w:t>
      </w:r>
      <w:r w:rsidRPr="00F91844">
        <w:t>veřejných zakáz</w:t>
      </w:r>
      <w:r>
        <w:t>e</w:t>
      </w:r>
      <w:r w:rsidRPr="00F91844">
        <w:t>k,</w:t>
      </w:r>
      <w:r>
        <w:t xml:space="preserve"> v platném znění</w:t>
      </w:r>
      <w:r w:rsidRPr="00F91844">
        <w:t xml:space="preserve">, a </w:t>
      </w:r>
      <w:r w:rsidR="00C85BEB">
        <w:t>Z</w:t>
      </w:r>
      <w:r w:rsidRPr="00F91844">
        <w:t xml:space="preserve">ákon o registru smluv. Pro případ, že tato </w:t>
      </w:r>
      <w:r w:rsidR="00C85BEB">
        <w:t>smluvní dokumentace</w:t>
      </w:r>
      <w:r w:rsidR="00C85BEB" w:rsidRPr="00F91844">
        <w:t xml:space="preserve"> </w:t>
      </w:r>
      <w:r w:rsidRPr="00F91844">
        <w:t xml:space="preserve">podléhá uveřejnění v registru smluv dle </w:t>
      </w:r>
      <w:r w:rsidR="00C85BEB">
        <w:t>Z</w:t>
      </w:r>
      <w:r w:rsidRPr="00F91844">
        <w:t>ákona o</w:t>
      </w:r>
      <w:r w:rsidR="00F7333C">
        <w:t> </w:t>
      </w:r>
      <w:r w:rsidRPr="00F91844">
        <w:t xml:space="preserve">registru smluv, </w:t>
      </w:r>
      <w:r>
        <w:t>s</w:t>
      </w:r>
      <w:r w:rsidRPr="00F91844">
        <w:t>mluvní strany si sjednávají, že uveřejnění takových dokumentů v registru smluv zajistí</w:t>
      </w:r>
      <w:r w:rsidR="00C85BEB">
        <w:t xml:space="preserve"> O</w:t>
      </w:r>
      <w:r w:rsidRPr="00F91844">
        <w:t>bjednatel v</w:t>
      </w:r>
      <w:r w:rsidR="00E0005B">
        <w:t> </w:t>
      </w:r>
      <w:r w:rsidRPr="00F91844">
        <w:t xml:space="preserve">souladu se </w:t>
      </w:r>
      <w:r w:rsidR="00C85BEB">
        <w:t>Z</w:t>
      </w:r>
      <w:r w:rsidRPr="00F91844">
        <w:t xml:space="preserve">ákonem o registru smluv. V případě, že </w:t>
      </w:r>
      <w:r w:rsidR="00C85BEB">
        <w:t>smluvní dokume</w:t>
      </w:r>
      <w:r w:rsidR="00224956">
        <w:t>n</w:t>
      </w:r>
      <w:r w:rsidR="00C85BEB">
        <w:t>tace</w:t>
      </w:r>
      <w:r w:rsidRPr="00F91844">
        <w:t xml:space="preserve"> nebu</w:t>
      </w:r>
      <w:r>
        <w:t>d</w:t>
      </w:r>
      <w:r w:rsidR="00224956">
        <w:t>e</w:t>
      </w:r>
      <w:r>
        <w:t xml:space="preserve"> v registru smluv ze strany </w:t>
      </w:r>
      <w:r w:rsidR="00224956">
        <w:t>O</w:t>
      </w:r>
      <w:r w:rsidRPr="00F91844">
        <w:t>bjednatele uveřejněn</w:t>
      </w:r>
      <w:r w:rsidR="00224956">
        <w:t>a</w:t>
      </w:r>
      <w:r w:rsidRPr="00F91844">
        <w:t xml:space="preserve"> ve lhůtě a ve formátu dle zákona o registru smluv, </w:t>
      </w:r>
      <w:r w:rsidR="00D537ED">
        <w:t>Dodavatel</w:t>
      </w:r>
      <w:r>
        <w:t xml:space="preserve"> vyzve písemně </w:t>
      </w:r>
      <w:r w:rsidR="00224956">
        <w:t>O</w:t>
      </w:r>
      <w:r w:rsidRPr="00F91844">
        <w:t xml:space="preserve">bjednatele ke zjednání nápravy. </w:t>
      </w:r>
      <w:r w:rsidR="00D537ED">
        <w:t>Dodavatel</w:t>
      </w:r>
      <w:r w:rsidRPr="00F91844">
        <w:t xml:space="preserve"> se tímto vzdává možnosti sám ve smyslu ustanovení § 5 </w:t>
      </w:r>
      <w:r w:rsidR="00224956">
        <w:t>Z</w:t>
      </w:r>
      <w:r w:rsidRPr="00F91844">
        <w:t xml:space="preserve">ákona o registru smluv uveřejnit </w:t>
      </w:r>
      <w:r w:rsidR="00224956">
        <w:t>smluvní dokumentaci</w:t>
      </w:r>
      <w:r w:rsidRPr="00F91844">
        <w:t xml:space="preserve"> v registru smluv či již uveřejněné dokumenty opravit. V případě porušení zákazu uveřejnění či opravy dotčených dokumentů v registru smluv ze strany </w:t>
      </w:r>
      <w:r w:rsidR="00D537ED">
        <w:t>Dodavatel</w:t>
      </w:r>
      <w:r>
        <w:t>e</w:t>
      </w:r>
      <w:r w:rsidRPr="00F91844">
        <w:t xml:space="preserve">, je </w:t>
      </w:r>
      <w:r w:rsidR="00224956">
        <w:t>O</w:t>
      </w:r>
      <w:r w:rsidRPr="00F91844">
        <w:t xml:space="preserve">bjednatel oprávněn požadovat po </w:t>
      </w:r>
      <w:r w:rsidR="00D537ED">
        <w:t>Dodavatel</w:t>
      </w:r>
      <w:r w:rsidRPr="00F91844">
        <w:t xml:space="preserve">i zaplacení smluvní pokuty ve výši </w:t>
      </w:r>
      <w:r>
        <w:t>5</w:t>
      </w:r>
      <w:r w:rsidRPr="00F91844">
        <w:t>0 000,- Kč, která je splatná do</w:t>
      </w:r>
      <w:r w:rsidR="00224956">
        <w:t xml:space="preserve"> třiceti</w:t>
      </w:r>
      <w:r w:rsidRPr="00F91844">
        <w:t xml:space="preserve"> </w:t>
      </w:r>
      <w:r w:rsidR="00224956">
        <w:t>(</w:t>
      </w:r>
      <w:r w:rsidRPr="00F91844">
        <w:t>30</w:t>
      </w:r>
      <w:r w:rsidR="00224956">
        <w:t>)</w:t>
      </w:r>
      <w:r w:rsidRPr="00F91844">
        <w:t xml:space="preserve"> dnů ode dne doručení výzvy </w:t>
      </w:r>
      <w:r w:rsidR="00224956">
        <w:t>O</w:t>
      </w:r>
      <w:r w:rsidRPr="00F91844">
        <w:t>bjednatele k</w:t>
      </w:r>
      <w:r w:rsidR="00F7333C">
        <w:t> </w:t>
      </w:r>
      <w:r w:rsidRPr="00F91844">
        <w:t xml:space="preserve">jejímu zaplacení </w:t>
      </w:r>
      <w:r w:rsidR="00D537ED">
        <w:t>Dodavatel</w:t>
      </w:r>
      <w:r>
        <w:t>em</w:t>
      </w:r>
      <w:r w:rsidRPr="00F91844">
        <w:t xml:space="preserve">. </w:t>
      </w:r>
      <w:r w:rsidR="00D537ED">
        <w:t>Dodavatel</w:t>
      </w:r>
      <w:r w:rsidRPr="00F91844">
        <w:t xml:space="preserve"> podpisem této Smlouvy potvrzuje, že souhlasí s</w:t>
      </w:r>
      <w:r w:rsidR="00F7333C">
        <w:t> </w:t>
      </w:r>
      <w:r w:rsidRPr="00F91844">
        <w:t xml:space="preserve">uveřejněním </w:t>
      </w:r>
      <w:r w:rsidR="00224956">
        <w:t>smluvní dokumentace</w:t>
      </w:r>
      <w:r w:rsidR="00DB7072">
        <w:t xml:space="preserve"> </w:t>
      </w:r>
      <w:r w:rsidRPr="00F91844">
        <w:t>v registru smluv.</w:t>
      </w:r>
    </w:p>
    <w:p w14:paraId="085CFCF5" w14:textId="67B46B0C" w:rsidR="00C3759B" w:rsidRDefault="00C3759B" w:rsidP="0027393A">
      <w:pPr>
        <w:pStyle w:val="Odstavec11"/>
        <w:tabs>
          <w:tab w:val="num" w:pos="709"/>
        </w:tabs>
        <w:ind w:left="709" w:hanging="567"/>
      </w:pPr>
      <w:r w:rsidRPr="00C3759B">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w:t>
      </w:r>
      <w:r w:rsidR="00F236B9">
        <w:t> </w:t>
      </w:r>
      <w:r w:rsidRPr="00C3759B">
        <w:t>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716A94">
        <w:rPr>
          <w:b/>
        </w:rPr>
        <w:t>Etický kodex</w:t>
      </w:r>
      <w:r w:rsidRPr="00C3759B">
        <w:t>“) a</w:t>
      </w:r>
      <w:r w:rsidR="00F236B9">
        <w:t> </w:t>
      </w:r>
      <w:r w:rsidRPr="00C3759B">
        <w:t xml:space="preserve">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w:t>
      </w:r>
      <w:r w:rsidRPr="00C3759B">
        <w:lastRenderedPageBreak/>
        <w:t>k tomuto datu zveřejní na shora uvedených webových stránkách. Povinnosti vyplývající z</w:t>
      </w:r>
      <w:r w:rsidR="00C92609">
        <w:t> </w:t>
      </w:r>
      <w:r w:rsidRPr="00C3759B">
        <w:t xml:space="preserve">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DBA04FB" w14:textId="235609D3" w:rsidR="00224956" w:rsidRDefault="00224956" w:rsidP="00F2507F">
      <w:pPr>
        <w:pStyle w:val="Odstavec11"/>
        <w:tabs>
          <w:tab w:val="clear" w:pos="858"/>
          <w:tab w:val="num" w:pos="851"/>
        </w:tabs>
        <w:spacing w:before="80"/>
        <w:ind w:left="851" w:hanging="709"/>
      </w:pPr>
      <w:r>
        <w:t>Smluvní strany se zavazují a prohlašují, že splňují a budou po celou dobu trvání této Smlouvy dodržovat a splňovat kritéria a standardy chování společnosti ČEPRO, a.s. v</w:t>
      </w:r>
      <w:r w:rsidR="00E0005B">
        <w:t> </w:t>
      </w:r>
      <w:r>
        <w:t>obchodním styku, specifikované a uveřejněné na adrese https://www.ceproas.cz/vyberova-rizeni a etické zásady, obsažené v Etickém kodexu.</w:t>
      </w:r>
    </w:p>
    <w:p w14:paraId="545DEC72" w14:textId="0CB8E939" w:rsidR="00224956" w:rsidRDefault="00D55929" w:rsidP="00D164D8">
      <w:pPr>
        <w:pStyle w:val="Odstavec11"/>
        <w:spacing w:before="80"/>
        <w:ind w:left="851" w:hanging="709"/>
      </w:pPr>
      <w:r>
        <w:t>Objednatel</w:t>
      </w:r>
      <w:r w:rsidR="00224956">
        <w:t xml:space="preserve"> pro účely plnění </w:t>
      </w:r>
      <w:r>
        <w:t>S</w:t>
      </w:r>
      <w:r w:rsidR="00224956">
        <w:t xml:space="preserve">mlouvy případně pro účely ochrany oprávněných zájmů </w:t>
      </w:r>
      <w:r>
        <w:t>Objednatele</w:t>
      </w:r>
      <w:r w:rsidR="00224956">
        <w:t xml:space="preserve"> zpracovává osobní údaje </w:t>
      </w:r>
      <w:r>
        <w:t>Dodavatele</w:t>
      </w:r>
      <w:r w:rsidR="00224956">
        <w:t xml:space="preserve">, je-li tento fyzickou osobou, případně jeho zástupců/zaměstnanců. Bližší informace o tomto zpracování včetně práv </w:t>
      </w:r>
      <w:r>
        <w:t>Dodavatele</w:t>
      </w:r>
      <w:r w:rsidR="00224956">
        <w:t xml:space="preserve"> jako subjektu údajů jsou uveřejněny na www.ceproas.cz v sekci Ochrana osobních údajů.</w:t>
      </w:r>
      <w:r w:rsidR="00DF05AF">
        <w:t xml:space="preserve"> </w:t>
      </w:r>
      <w:r w:rsidR="00325FBC">
        <w:t>Vzhledem k tomu, že při zhotovení Díla může mít Dodavatel přístup k osobním údajům</w:t>
      </w:r>
      <w:r w:rsidR="00792174" w:rsidRPr="223373D3">
        <w:t xml:space="preserve">, zavazuje se </w:t>
      </w:r>
      <w:r w:rsidR="009C7C62">
        <w:t>Dodavatel na výzvu Objednatele uzavřít Smlouvu o zpracování osobních údajů, jejíž vzorové znění je uvedeno v Příloze č.</w:t>
      </w:r>
      <w:r w:rsidR="00AE5B1A">
        <w:t xml:space="preserve"> </w:t>
      </w:r>
      <w:r w:rsidR="00F95E29">
        <w:t xml:space="preserve">6 </w:t>
      </w:r>
      <w:r w:rsidR="00792174">
        <w:t>Smlouvy.</w:t>
      </w:r>
      <w:r w:rsidR="009C7C62">
        <w:t xml:space="preserve">  </w:t>
      </w:r>
    </w:p>
    <w:p w14:paraId="029636EF" w14:textId="741EF5B8" w:rsidR="00BE112A" w:rsidRPr="00BE112A" w:rsidRDefault="0037257C" w:rsidP="00D164D8">
      <w:pPr>
        <w:pStyle w:val="Odstavec11"/>
        <w:spacing w:before="80"/>
        <w:ind w:left="851" w:hanging="709"/>
      </w:pPr>
      <w:r>
        <w:t>Dodavatel</w:t>
      </w:r>
      <w:r w:rsidR="00BE112A" w:rsidRPr="00BE112A">
        <w:t xml:space="preserve"> prohlašuje, že veřejný funkcionář uvedený v ust. § 2 odst. 1 písm. c) ZSZ, nebo jím ovládaná osoba nevlastní v </w:t>
      </w:r>
      <w:r>
        <w:t>Dodavatel</w:t>
      </w:r>
      <w:r w:rsidR="00BE112A" w:rsidRPr="00BE112A">
        <w:t xml:space="preserve">i podíl představující alespoň 25 % účasti společníka. </w:t>
      </w:r>
      <w:r>
        <w:t>Dodavatel</w:t>
      </w:r>
      <w:r w:rsidR="00BE112A" w:rsidRPr="00BE112A">
        <w:t xml:space="preserve"> současně prohlašuje, že veřejný funkcionář uvedený v ust. § 2 odst. 1 písm. c) ZSZ nebo jím ovládaná osoba nevlastní podíl představující alespoň 25 % účasti společníka v žádné z osob, jejichž prostřednictvím </w:t>
      </w:r>
      <w:r>
        <w:t>Dodavatel</w:t>
      </w:r>
      <w:r w:rsidR="00BE112A" w:rsidRPr="00BE112A">
        <w:t xml:space="preserve"> v zadávacím řízení vedoucím k</w:t>
      </w:r>
      <w:r w:rsidR="00C04E0C">
        <w:t> </w:t>
      </w:r>
      <w:r w:rsidR="00BE112A" w:rsidRPr="00BE112A">
        <w:t>uzavření této smlouvy prokazoval kvalifikaci.</w:t>
      </w:r>
    </w:p>
    <w:p w14:paraId="57C6120A" w14:textId="3788EC64" w:rsidR="00BE112A" w:rsidRPr="00BE112A" w:rsidRDefault="00BE112A" w:rsidP="00D164D8">
      <w:pPr>
        <w:pStyle w:val="Odstavec11"/>
        <w:spacing w:before="80"/>
        <w:ind w:left="851" w:hanging="709"/>
      </w:pPr>
      <w:bookmarkStart w:id="38" w:name="_Ref81408077"/>
      <w:r w:rsidRPr="00BE112A">
        <w:t xml:space="preserve">Pokud po uzavření této smlouvy veřejný funkcionář uvedený v ust. § 2 odst. 1 písm. c) ZSZ nebo jím ovládaná osoba nabyde do vlastnictví podíl představující alespoň 25 % účasti společníka v </w:t>
      </w:r>
      <w:r w:rsidR="0037257C">
        <w:t>Dodavatel</w:t>
      </w:r>
      <w:r w:rsidRPr="00BE112A">
        <w:t xml:space="preserve">i nebo v osobě, jejímž prostřednictvím </w:t>
      </w:r>
      <w:r w:rsidR="0037257C">
        <w:t>Dodavatel</w:t>
      </w:r>
      <w:r w:rsidRPr="00BE112A">
        <w:t xml:space="preserve"> v zadávacím řízení vedoucím k uzavření této smlouvy prokazoval kvalifikaci, zavazuje se </w:t>
      </w:r>
      <w:r w:rsidR="0037257C">
        <w:t>Dodavatel</w:t>
      </w:r>
      <w:r w:rsidRPr="00BE112A">
        <w:t xml:space="preserve"> o této skutečnosti písemně vyrozumět objednatele bez zbytečného odkladu po jejím vzniku, nejpozději však do pěti (5) pracovních dnů po jejím vzniku.</w:t>
      </w:r>
      <w:bookmarkEnd w:id="38"/>
      <w:r w:rsidRPr="00BE112A">
        <w:t xml:space="preserve"> </w:t>
      </w:r>
    </w:p>
    <w:p w14:paraId="478912B8" w14:textId="29CBC8A2" w:rsidR="00E04F01" w:rsidRDefault="0037257C" w:rsidP="00D164D8">
      <w:pPr>
        <w:pStyle w:val="Odstavec11"/>
        <w:spacing w:before="80"/>
        <w:ind w:left="851" w:hanging="709"/>
      </w:pPr>
      <w:r>
        <w:t>Dodavatel</w:t>
      </w:r>
      <w:r w:rsidR="00BE112A" w:rsidRPr="00BE112A">
        <w:t xml:space="preserve"> se zavazuje, že po dobu účinnosti této smlouvy budou zapsané údaje o jeho skutečném majiteli odpovídat skutečnému stavu. </w:t>
      </w:r>
      <w:r>
        <w:t>Dodavatel</w:t>
      </w:r>
      <w:r w:rsidR="00BE112A" w:rsidRPr="00BE112A">
        <w:t xml:space="preserve"> se současně zavazuje písemně vyrozumět objednatele o každé změně v údajích o jeho skutečném majiteli a rovněž o každé změně v údajích o skutečném majiteli poddodavatele, jehož prostřednictvím </w:t>
      </w:r>
      <w:r>
        <w:t>Dodavatel</w:t>
      </w:r>
      <w:r w:rsidR="00BE112A" w:rsidRPr="00BE112A">
        <w:t xml:space="preserve"> v zadávacím řízení vedoucím k uzavření této smlouvy prokazoval kvalifikaci, uvedených v evidenci skutečných majitelů bez zbytečného odkladu po jejich změně, nejpozději však do pěti (5) pracovních dnů po jejich změně.</w:t>
      </w:r>
    </w:p>
    <w:p w14:paraId="2DA4AF05" w14:textId="77777777" w:rsidR="00980146" w:rsidRPr="00980146" w:rsidRDefault="00980146" w:rsidP="008D64BD">
      <w:pPr>
        <w:spacing w:before="120" w:after="80"/>
        <w:ind w:left="142"/>
        <w:rPr>
          <w:rFonts w:cstheme="minorHAnsi"/>
          <w:sz w:val="19"/>
          <w:szCs w:val="19"/>
        </w:rPr>
      </w:pPr>
      <w:r w:rsidRPr="008D64BD">
        <w:rPr>
          <w:rFonts w:cstheme="minorHAnsi"/>
          <w:bCs/>
          <w:i/>
          <w:iCs/>
          <w:sz w:val="19"/>
          <w:szCs w:val="19"/>
          <w:highlight w:val="yellow"/>
        </w:rPr>
        <w:t>Alternativní varianta pro právnické osoby se sídlem v České republice</w:t>
      </w:r>
    </w:p>
    <w:p w14:paraId="21DB2205" w14:textId="1D7B5656" w:rsidR="00980146" w:rsidRPr="006154CB" w:rsidRDefault="00980146" w:rsidP="00D164D8">
      <w:pPr>
        <w:pStyle w:val="Odstavec11"/>
        <w:tabs>
          <w:tab w:val="clear" w:pos="858"/>
          <w:tab w:val="num" w:pos="851"/>
        </w:tabs>
        <w:spacing w:before="80"/>
        <w:ind w:left="851" w:hanging="709"/>
        <w:rPr>
          <w:rFonts w:cstheme="minorHAnsi"/>
          <w:sz w:val="19"/>
          <w:szCs w:val="19"/>
        </w:rPr>
      </w:pPr>
      <w:bookmarkStart w:id="39" w:name="_Hlk74819493"/>
      <w:r w:rsidRPr="0027393A">
        <w:t>Dodavatel</w:t>
      </w:r>
      <w:r w:rsidRPr="006154CB">
        <w:rPr>
          <w:rFonts w:cstheme="minorHAnsi"/>
          <w:sz w:val="19"/>
          <w:szCs w:val="19"/>
        </w:rPr>
        <w:t xml:space="preserve"> prohlašuje, že má v evidenci skutečných majitelů zapsány úplné, přesné a aktuální údaje o svém skutečném majiteli, které odpovídají požadavkům </w:t>
      </w:r>
      <w:r w:rsidR="00044FD6">
        <w:rPr>
          <w:rFonts w:cstheme="minorHAnsi"/>
          <w:sz w:val="19"/>
          <w:szCs w:val="19"/>
        </w:rPr>
        <w:t>ZESM</w:t>
      </w:r>
      <w:r w:rsidRPr="006154CB">
        <w:rPr>
          <w:rFonts w:cstheme="minorHAnsi"/>
          <w:sz w:val="19"/>
          <w:szCs w:val="19"/>
        </w:rPr>
        <w:t>. Dodavatel současně prohlašuje, že jeho skutečným majitelem zapsaným v evidenci skutečných majitelů z titulu osoby s</w:t>
      </w:r>
      <w:r w:rsidR="00474397">
        <w:rPr>
          <w:rFonts w:cstheme="minorHAnsi"/>
          <w:sz w:val="19"/>
          <w:szCs w:val="19"/>
        </w:rPr>
        <w:t> </w:t>
      </w:r>
      <w:r w:rsidRPr="006154CB">
        <w:rPr>
          <w:rFonts w:cstheme="minorHAnsi"/>
          <w:sz w:val="19"/>
          <w:szCs w:val="19"/>
        </w:rPr>
        <w:t>koncovým vlivem není veřejný funkcionář uvedený v ust. § 2 odst. 1 písm. c) ZSZ.</w:t>
      </w:r>
    </w:p>
    <w:bookmarkEnd w:id="39"/>
    <w:p w14:paraId="69923946" w14:textId="5B63E184" w:rsidR="00B57760" w:rsidRPr="00CC216A" w:rsidRDefault="00980146" w:rsidP="00D164D8">
      <w:pPr>
        <w:pStyle w:val="Odstavec11"/>
        <w:spacing w:before="80"/>
        <w:ind w:left="851" w:hanging="709"/>
        <w:rPr>
          <w:rFonts w:cstheme="minorHAnsi"/>
          <w:sz w:val="19"/>
          <w:szCs w:val="19"/>
        </w:rPr>
      </w:pPr>
      <w:r w:rsidRPr="0027393A">
        <w:t>Dodavatel</w:t>
      </w:r>
      <w:r w:rsidRPr="006154CB">
        <w:rPr>
          <w:rFonts w:cstheme="minorHAnsi"/>
          <w:sz w:val="19"/>
          <w:szCs w:val="19"/>
        </w:rPr>
        <w:t xml:space="preserve"> prohlašuje, že poddodavatel, jehož prostřednictvím Dodavatel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147BDE2B" w14:textId="77D96204" w:rsidR="00980146" w:rsidRPr="006154CB" w:rsidRDefault="00980146" w:rsidP="008D64BD">
      <w:pPr>
        <w:spacing w:before="120" w:after="80"/>
        <w:ind w:left="142"/>
        <w:rPr>
          <w:rFonts w:cstheme="minorHAnsi"/>
          <w:i/>
          <w:iCs/>
          <w:sz w:val="19"/>
          <w:szCs w:val="19"/>
        </w:rPr>
      </w:pPr>
      <w:r w:rsidRPr="008D64BD">
        <w:rPr>
          <w:rFonts w:cstheme="minorHAnsi"/>
          <w:bCs/>
          <w:i/>
          <w:iCs/>
          <w:sz w:val="19"/>
          <w:szCs w:val="19"/>
          <w:highlight w:val="yellow"/>
        </w:rPr>
        <w:t>Alternativní</w:t>
      </w:r>
      <w:r w:rsidRPr="008D64BD">
        <w:rPr>
          <w:rFonts w:cstheme="minorHAnsi"/>
          <w:i/>
          <w:iCs/>
          <w:sz w:val="19"/>
          <w:szCs w:val="19"/>
          <w:highlight w:val="yellow"/>
        </w:rPr>
        <w:t xml:space="preserve"> varianta pro právnické osoby se sídlem v zahraničí</w:t>
      </w:r>
    </w:p>
    <w:p w14:paraId="6F06C553" w14:textId="76077FA0" w:rsidR="00980146" w:rsidRPr="0014272A" w:rsidRDefault="0014272A" w:rsidP="0014272A">
      <w:pPr>
        <w:pStyle w:val="Odstavec11"/>
        <w:numPr>
          <w:ilvl w:val="0"/>
          <w:numId w:val="0"/>
        </w:numPr>
        <w:spacing w:before="80"/>
        <w:ind w:left="858" w:hanging="716"/>
      </w:pPr>
      <w:r>
        <w:t>22.15</w:t>
      </w:r>
      <w:r>
        <w:tab/>
      </w:r>
      <w:r w:rsidR="00980146" w:rsidRPr="0014272A">
        <w:t xml:space="preserve">Dodavatel prohlašuje, že má v zahraniční evidenci obdobné evidenci skutečných majitelů podle </w:t>
      </w:r>
      <w:r w:rsidR="005B28C0" w:rsidRPr="0014272A">
        <w:t>ZESM</w:t>
      </w:r>
      <w:r w:rsidR="00980146" w:rsidRPr="0014272A">
        <w:t>, zapsány úplné, přesné a aktuální údaje o svém skutečném majiteli, případně nemá povinnost mít v zahraniční evidenci tyto údaje zapsány nebo taková zahraniční evidence není příslušným státem vedena.</w:t>
      </w:r>
    </w:p>
    <w:p w14:paraId="51D6C55D" w14:textId="32BF32D1" w:rsidR="00F326EA" w:rsidRPr="0014272A" w:rsidRDefault="0014272A" w:rsidP="0014272A">
      <w:pPr>
        <w:pStyle w:val="Odstavec11"/>
        <w:numPr>
          <w:ilvl w:val="0"/>
          <w:numId w:val="0"/>
        </w:numPr>
        <w:spacing w:before="80"/>
        <w:ind w:left="851" w:hanging="709"/>
      </w:pPr>
      <w:bookmarkStart w:id="40" w:name="_Hlk88663499"/>
      <w:r>
        <w:t>22.16</w:t>
      </w:r>
      <w:r>
        <w:tab/>
      </w:r>
      <w:r w:rsidR="00980146" w:rsidRPr="0014272A">
        <w:t xml:space="preserve">Dodavatel prohlašuje, že poddodavatel, jehož prostřednictvím Dodavatel v zadávacím řízení vedoucím k uzavření této smlouvy prokazoval kvalifikaci, má v zahraniční evidenci obdobné evidenci skutečných majitelů podle ZESM zapsány úplné, přesné a aktuální údaje o svém </w:t>
      </w:r>
      <w:r w:rsidR="00980146" w:rsidRPr="0014272A">
        <w:lastRenderedPageBreak/>
        <w:t>skutečném majiteli, případně podle příslušného právního řádu nemá povinnost mít v příslušné zahraniční evidenci zapsány údaje o svém skutečném majiteli nebo tato zahraniční evidence není příslušným státem vůbec vedena.</w:t>
      </w:r>
      <w:bookmarkEnd w:id="40"/>
    </w:p>
    <w:p w14:paraId="1E598806" w14:textId="4D8AED29" w:rsidR="00CC216A" w:rsidRDefault="00E42A84" w:rsidP="00D164D8">
      <w:pPr>
        <w:pStyle w:val="Odstavec11"/>
        <w:spacing w:before="80"/>
        <w:ind w:left="851" w:hanging="709"/>
      </w:pPr>
      <w:r w:rsidRPr="00D164D8">
        <w:t>Tato</w:t>
      </w:r>
      <w:r>
        <w:t xml:space="preserve"> </w:t>
      </w:r>
      <w:r w:rsidR="00D55929">
        <w:t>S</w:t>
      </w:r>
      <w:r>
        <w:t xml:space="preserve">mlouva je vyhotovena v </w:t>
      </w:r>
      <w:r w:rsidR="00F021F2">
        <w:t>pěti</w:t>
      </w:r>
      <w:r>
        <w:t xml:space="preserve"> stejnopisech, z nichž </w:t>
      </w:r>
      <w:r w:rsidR="00D55929">
        <w:t>O</w:t>
      </w:r>
      <w:r w:rsidR="00F021F2">
        <w:t>bjednatel obdrží tři vyhotovení a </w:t>
      </w:r>
      <w:r w:rsidR="00D537ED">
        <w:t>Dodavatel</w:t>
      </w:r>
      <w:r w:rsidR="00F021F2">
        <w:t xml:space="preserve"> </w:t>
      </w:r>
      <w:r>
        <w:t>d</w:t>
      </w:r>
      <w:r w:rsidR="00F021F2">
        <w:t>vě</w:t>
      </w:r>
      <w:r w:rsidR="000F4BD6">
        <w:t xml:space="preserve"> vyhotovení</w:t>
      </w:r>
      <w:r>
        <w:t>.</w:t>
      </w:r>
    </w:p>
    <w:p w14:paraId="10C95E83" w14:textId="733BEE7E" w:rsidR="000C30DC" w:rsidRDefault="00E42A84" w:rsidP="003F76C7">
      <w:pPr>
        <w:pStyle w:val="Odstavec11"/>
        <w:spacing w:before="80"/>
        <w:ind w:left="851" w:hanging="709"/>
      </w:pPr>
      <w:r>
        <w:t>Nedílnou součást</w:t>
      </w:r>
      <w:r w:rsidR="000C30DC">
        <w:t xml:space="preserve"> této </w:t>
      </w:r>
      <w:r w:rsidR="00810D89">
        <w:t xml:space="preserve">Smlouvy </w:t>
      </w:r>
      <w:r w:rsidR="000C30DC">
        <w:t>tvoří její přílohy:</w:t>
      </w:r>
    </w:p>
    <w:p w14:paraId="2B566AAD" w14:textId="15F1A8B3" w:rsidR="004B20E5" w:rsidRPr="00503E4B" w:rsidRDefault="004B20E5" w:rsidP="00353CA5">
      <w:pPr>
        <w:pStyle w:val="Odstavec11"/>
        <w:numPr>
          <w:ilvl w:val="0"/>
          <w:numId w:val="0"/>
        </w:numPr>
        <w:ind w:left="142" w:firstLine="284"/>
      </w:pPr>
      <w:r w:rsidRPr="00503E4B">
        <w:t>Příloha č. 1: Popis Díla</w:t>
      </w:r>
      <w:r w:rsidR="007349F9">
        <w:t xml:space="preserve"> – technická část nabídky</w:t>
      </w:r>
    </w:p>
    <w:p w14:paraId="2D474085" w14:textId="3EE9CEE0" w:rsidR="004B20E5" w:rsidRPr="00503E4B" w:rsidDel="00DE7424" w:rsidRDefault="004B20E5" w:rsidP="00353CA5">
      <w:pPr>
        <w:pStyle w:val="Odstavec11"/>
        <w:numPr>
          <w:ilvl w:val="0"/>
          <w:numId w:val="0"/>
        </w:numPr>
        <w:ind w:left="142" w:firstLine="284"/>
      </w:pPr>
      <w:r w:rsidRPr="00503E4B" w:rsidDel="00DE7424">
        <w:t xml:space="preserve">Příloha č. </w:t>
      </w:r>
      <w:r w:rsidRPr="00503E4B">
        <w:t>2</w:t>
      </w:r>
      <w:r w:rsidRPr="00503E4B" w:rsidDel="00DE7424">
        <w:t xml:space="preserve">: </w:t>
      </w:r>
      <w:r w:rsidRPr="00503E4B">
        <w:t>H</w:t>
      </w:r>
      <w:r w:rsidRPr="00503E4B" w:rsidDel="00DE7424">
        <w:t>armonogram</w:t>
      </w:r>
      <w:r w:rsidR="00E056F6">
        <w:t xml:space="preserve"> </w:t>
      </w:r>
    </w:p>
    <w:p w14:paraId="218307B5" w14:textId="2AB24ABB" w:rsidR="004B20E5" w:rsidRPr="00503E4B" w:rsidRDefault="004B20E5" w:rsidP="00353CA5">
      <w:pPr>
        <w:pStyle w:val="Odstavec11"/>
        <w:numPr>
          <w:ilvl w:val="0"/>
          <w:numId w:val="0"/>
        </w:numPr>
        <w:ind w:left="142" w:firstLine="284"/>
      </w:pPr>
      <w:r w:rsidRPr="00503E4B">
        <w:t xml:space="preserve">Příloha č. 3: </w:t>
      </w:r>
      <w:r>
        <w:t>Cena díla</w:t>
      </w:r>
      <w:r w:rsidR="007C0B5D">
        <w:t xml:space="preserve"> </w:t>
      </w:r>
    </w:p>
    <w:p w14:paraId="3ACB78FB" w14:textId="3C591276" w:rsidR="004B20E5" w:rsidRPr="00437319" w:rsidRDefault="004B20E5" w:rsidP="00353CA5">
      <w:pPr>
        <w:pStyle w:val="Odstavec11"/>
        <w:numPr>
          <w:ilvl w:val="0"/>
          <w:numId w:val="0"/>
        </w:numPr>
        <w:ind w:left="142" w:firstLine="284"/>
      </w:pPr>
      <w:r w:rsidRPr="00437319">
        <w:t xml:space="preserve">Příloha č. 4: Bezpečnostní </w:t>
      </w:r>
      <w:r w:rsidR="005D6737">
        <w:t>požadavky</w:t>
      </w:r>
    </w:p>
    <w:p w14:paraId="0097D3A4" w14:textId="71166A3B" w:rsidR="00120A4B" w:rsidRPr="00B57760" w:rsidRDefault="00EA1B21" w:rsidP="00353CA5">
      <w:pPr>
        <w:pStyle w:val="Odstavec11"/>
        <w:numPr>
          <w:ilvl w:val="0"/>
          <w:numId w:val="0"/>
        </w:numPr>
        <w:ind w:left="142" w:firstLine="284"/>
      </w:pPr>
      <w:r>
        <w:t>Příloha č.</w:t>
      </w:r>
      <w:r w:rsidR="0040056F">
        <w:t xml:space="preserve"> </w:t>
      </w:r>
      <w:r w:rsidR="008655AE">
        <w:t>5</w:t>
      </w:r>
      <w:r w:rsidR="00CF59A3">
        <w:t xml:space="preserve">: </w:t>
      </w:r>
      <w:r w:rsidR="00FD1DD3">
        <w:t xml:space="preserve">Realizační tým </w:t>
      </w:r>
    </w:p>
    <w:p w14:paraId="1D7D3A38" w14:textId="04942D3C" w:rsidR="009C7C62" w:rsidRDefault="009C7C62" w:rsidP="00353CA5">
      <w:pPr>
        <w:pStyle w:val="Odstavec11"/>
        <w:numPr>
          <w:ilvl w:val="0"/>
          <w:numId w:val="0"/>
        </w:numPr>
        <w:ind w:left="142" w:firstLine="284"/>
      </w:pPr>
      <w:r>
        <w:t xml:space="preserve">Příloha č. </w:t>
      </w:r>
      <w:r w:rsidR="008655AE">
        <w:t>6</w:t>
      </w:r>
      <w:r w:rsidR="0011593F">
        <w:t>:</w:t>
      </w:r>
      <w:r>
        <w:t xml:space="preserve"> Vzorové znění Smlouvy o </w:t>
      </w:r>
      <w:r w:rsidR="00792174">
        <w:t>zpracování osobních údajů</w:t>
      </w:r>
    </w:p>
    <w:p w14:paraId="5686B908" w14:textId="0A1241D0" w:rsidR="004F06CF" w:rsidRDefault="00BD5F4E" w:rsidP="00353CA5">
      <w:pPr>
        <w:pStyle w:val="Odstavec11"/>
        <w:numPr>
          <w:ilvl w:val="0"/>
          <w:numId w:val="0"/>
        </w:numPr>
        <w:ind w:left="142" w:firstLine="284"/>
      </w:pPr>
      <w:r>
        <w:t>Příloha č.</w:t>
      </w:r>
      <w:r w:rsidR="00CF59A3">
        <w:t xml:space="preserve"> </w:t>
      </w:r>
      <w:r w:rsidR="002B77EF">
        <w:t>7</w:t>
      </w:r>
      <w:r w:rsidR="0011593F">
        <w:t>:</w:t>
      </w:r>
      <w:r w:rsidR="5A6FC90B">
        <w:t xml:space="preserve"> </w:t>
      </w:r>
      <w:r>
        <w:t>Vzor Akceptačního protokolu</w:t>
      </w:r>
    </w:p>
    <w:p w14:paraId="145724B5" w14:textId="09E7CE31" w:rsidR="005772C4" w:rsidRDefault="004F06CF" w:rsidP="00353CA5">
      <w:pPr>
        <w:pStyle w:val="Odstavec11"/>
        <w:numPr>
          <w:ilvl w:val="0"/>
          <w:numId w:val="0"/>
        </w:numPr>
        <w:ind w:left="142" w:firstLine="284"/>
      </w:pPr>
      <w:r>
        <w:t xml:space="preserve">Příloha č. </w:t>
      </w:r>
      <w:r w:rsidR="005C231A">
        <w:t>8</w:t>
      </w:r>
      <w:r w:rsidR="005772C4">
        <w:t xml:space="preserve">: </w:t>
      </w:r>
      <w:r w:rsidR="00054ABB">
        <w:t xml:space="preserve">Vzorové znění </w:t>
      </w:r>
      <w:r w:rsidR="005772C4">
        <w:t>SLA</w:t>
      </w:r>
    </w:p>
    <w:p w14:paraId="7A33E45E" w14:textId="16AE46C5" w:rsidR="004F06CF" w:rsidRDefault="005772C4" w:rsidP="00353CA5">
      <w:pPr>
        <w:pStyle w:val="Odstavec11"/>
        <w:numPr>
          <w:ilvl w:val="0"/>
          <w:numId w:val="0"/>
        </w:numPr>
        <w:ind w:left="142" w:firstLine="284"/>
      </w:pPr>
      <w:r>
        <w:t xml:space="preserve">Příloha č. </w:t>
      </w:r>
      <w:r w:rsidR="00747F3C">
        <w:t>9</w:t>
      </w:r>
      <w:r>
        <w:t xml:space="preserve">: </w:t>
      </w:r>
      <w:r w:rsidR="004F06CF">
        <w:t>Licenční ujednání ke Standardnímu autorskému dílu (pro účely Nevýhradní licence)</w:t>
      </w:r>
      <w:r w:rsidR="00ED7D3D">
        <w:t xml:space="preserve">  </w:t>
      </w:r>
    </w:p>
    <w:p w14:paraId="7328DE5C" w14:textId="4683E541" w:rsidR="00CB35DF" w:rsidRPr="00B57760" w:rsidRDefault="00CB35DF" w:rsidP="00353CA5">
      <w:pPr>
        <w:pStyle w:val="Odstavec11"/>
        <w:numPr>
          <w:ilvl w:val="0"/>
          <w:numId w:val="0"/>
        </w:numPr>
        <w:ind w:left="142" w:firstLine="284"/>
      </w:pPr>
      <w:r>
        <w:t xml:space="preserve">Příloha č. </w:t>
      </w:r>
      <w:r w:rsidR="001739F6">
        <w:t>10</w:t>
      </w:r>
      <w:r>
        <w:t>: Č</w:t>
      </w:r>
      <w:r w:rsidRPr="006F755D">
        <w:t>estné prohlášení o neexistenci střetu zájmů a pravdivosti údajů o skutečném majiteli</w:t>
      </w:r>
      <w:r w:rsidR="009B7725">
        <w:t xml:space="preserve"> </w:t>
      </w:r>
    </w:p>
    <w:p w14:paraId="6ED8B3F4" w14:textId="0C9263CF" w:rsidR="00E82894" w:rsidRDefault="006D10B1" w:rsidP="00353CA5">
      <w:pPr>
        <w:pStyle w:val="Odstavec11"/>
        <w:numPr>
          <w:ilvl w:val="0"/>
          <w:numId w:val="0"/>
        </w:numPr>
        <w:ind w:left="142" w:firstLine="284"/>
      </w:pPr>
      <w:r w:rsidRPr="00334679">
        <w:t>Příloha č. 11:</w:t>
      </w:r>
      <w:r w:rsidR="00353CA5">
        <w:t xml:space="preserve"> </w:t>
      </w:r>
      <w:r w:rsidRPr="00A230BA">
        <w:t>Podkladové materiály</w:t>
      </w:r>
      <w:r w:rsidR="00A230BA" w:rsidRPr="00A230BA">
        <w:t xml:space="preserve"> k předání po uzavření Smlouvy</w:t>
      </w:r>
    </w:p>
    <w:p w14:paraId="231CE3FA" w14:textId="77777777" w:rsidR="00E04F01" w:rsidRDefault="00E04F01" w:rsidP="00B57760">
      <w:pPr>
        <w:pStyle w:val="Odstavec11"/>
        <w:numPr>
          <w:ilvl w:val="0"/>
          <w:numId w:val="0"/>
        </w:numPr>
        <w:ind w:left="142"/>
      </w:pPr>
    </w:p>
    <w:p w14:paraId="44E00D37" w14:textId="6100981E" w:rsidR="000C30DC" w:rsidRDefault="000C30DC" w:rsidP="009E17B0">
      <w:pPr>
        <w:jc w:val="both"/>
      </w:pPr>
      <w:r w:rsidRPr="000C30DC">
        <w:t xml:space="preserve">Obě smluvní strany prohlašují, že si </w:t>
      </w:r>
      <w:r w:rsidR="00EA1B21">
        <w:t>S</w:t>
      </w:r>
      <w:r w:rsidRPr="000C30DC">
        <w:t xml:space="preserve">mlouvu před jejím podpisem přečetly, a že byla uzavřena po vzájemném projednání jako projev jejich svobodné vůle určitě, vážně a srozumitelně. Na důkaz dohody o všech článcích </w:t>
      </w:r>
      <w:r w:rsidR="00EA1B21">
        <w:t>S</w:t>
      </w:r>
      <w:r w:rsidRPr="000C30DC">
        <w:t>mlouvy připojují pověření zástupci obou smluvních stran své vlastnoruční podpisy.</w:t>
      </w:r>
    </w:p>
    <w:p w14:paraId="7185FE2F" w14:textId="77777777" w:rsidR="0077762E" w:rsidRDefault="0077762E" w:rsidP="009E17B0">
      <w:pPr>
        <w:jc w:val="both"/>
      </w:pPr>
    </w:p>
    <w:p w14:paraId="3C754B6F" w14:textId="77777777" w:rsidR="0077762E" w:rsidRDefault="0077762E" w:rsidP="009E17B0">
      <w:pPr>
        <w:jc w:val="both"/>
      </w:pPr>
    </w:p>
    <w:p w14:paraId="7ADBACA0" w14:textId="77777777" w:rsidR="0077762E" w:rsidRDefault="0077762E" w:rsidP="009E17B0">
      <w:pPr>
        <w:jc w:val="both"/>
      </w:pPr>
    </w:p>
    <w:p w14:paraId="587A6505" w14:textId="77777777" w:rsidR="0077762E" w:rsidRDefault="0077762E" w:rsidP="009E17B0">
      <w:pPr>
        <w:jc w:val="both"/>
      </w:pPr>
    </w:p>
    <w:p w14:paraId="6A82440F" w14:textId="2E6FB1EA" w:rsidR="0077762E" w:rsidRDefault="0077762E" w:rsidP="0077762E">
      <w:pPr>
        <w:tabs>
          <w:tab w:val="left" w:pos="4536"/>
        </w:tabs>
        <w:jc w:val="both"/>
      </w:pPr>
      <w:r>
        <w:t xml:space="preserve">V Praze dne </w:t>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r>
        <w:tab/>
        <w:t xml:space="preserve">V </w:t>
      </w:r>
      <w:r w:rsidR="00533BD2" w:rsidRPr="00DD5FED">
        <w:rPr>
          <w:highlight w:val="yellow"/>
        </w:rPr>
        <w:fldChar w:fldCharType="begin">
          <w:ffData>
            <w:name w:val="Text23"/>
            <w:enabled/>
            <w:calcOnExit w:val="0"/>
            <w:textInput/>
          </w:ffData>
        </w:fldChar>
      </w:r>
      <w:r w:rsidR="00533BD2" w:rsidRPr="00DD5FED">
        <w:rPr>
          <w:highlight w:val="yellow"/>
        </w:rPr>
        <w:instrText xml:space="preserve"> FORMTEXT </w:instrText>
      </w:r>
      <w:r w:rsidR="00533BD2" w:rsidRPr="00DD5FED">
        <w:rPr>
          <w:highlight w:val="yellow"/>
        </w:rPr>
      </w:r>
      <w:r w:rsidR="00533BD2" w:rsidRPr="00DD5FED">
        <w:rPr>
          <w:highlight w:val="yellow"/>
        </w:rPr>
        <w:fldChar w:fldCharType="separate"/>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highlight w:val="yellow"/>
        </w:rPr>
        <w:fldChar w:fldCharType="end"/>
      </w:r>
      <w:r w:rsidR="00533BD2">
        <w:t xml:space="preserve"> </w:t>
      </w:r>
      <w:r>
        <w:t xml:space="preserve">dne </w:t>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7E60C14B" w14:textId="77777777" w:rsidR="0077762E" w:rsidRDefault="0077762E" w:rsidP="0077762E">
      <w:pPr>
        <w:tabs>
          <w:tab w:val="left" w:pos="4536"/>
        </w:tabs>
        <w:jc w:val="both"/>
      </w:pPr>
    </w:p>
    <w:p w14:paraId="60E45474" w14:textId="57061452" w:rsidR="0077762E" w:rsidRDefault="0077762E" w:rsidP="0077762E">
      <w:pPr>
        <w:tabs>
          <w:tab w:val="left" w:pos="4536"/>
        </w:tabs>
        <w:jc w:val="both"/>
      </w:pPr>
      <w:r>
        <w:t>Za Objednatele</w:t>
      </w:r>
      <w:r>
        <w:tab/>
        <w:t>Za Dodavatele</w:t>
      </w:r>
    </w:p>
    <w:p w14:paraId="3288C9DF" w14:textId="6F43CC25" w:rsidR="0077762E" w:rsidRDefault="0077762E" w:rsidP="0077762E">
      <w:pPr>
        <w:tabs>
          <w:tab w:val="left" w:pos="4536"/>
        </w:tabs>
        <w:jc w:val="both"/>
      </w:pPr>
      <w:r>
        <w:t>ČEPRO, a.s.</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16FB8BD9" w14:textId="77777777" w:rsidR="0077762E" w:rsidRDefault="0077762E" w:rsidP="0077762E">
      <w:pPr>
        <w:tabs>
          <w:tab w:val="left" w:pos="4536"/>
        </w:tabs>
        <w:jc w:val="both"/>
      </w:pPr>
    </w:p>
    <w:p w14:paraId="026DCC91" w14:textId="77777777" w:rsidR="0077762E" w:rsidRDefault="0077762E" w:rsidP="0077762E">
      <w:pPr>
        <w:tabs>
          <w:tab w:val="left" w:pos="4536"/>
        </w:tabs>
        <w:jc w:val="both"/>
      </w:pPr>
    </w:p>
    <w:p w14:paraId="494D9325" w14:textId="77777777" w:rsidR="0077762E" w:rsidRDefault="0077762E" w:rsidP="0077762E">
      <w:pPr>
        <w:tabs>
          <w:tab w:val="left" w:pos="4536"/>
        </w:tabs>
        <w:jc w:val="both"/>
      </w:pPr>
    </w:p>
    <w:p w14:paraId="5F290B7D" w14:textId="4B2EF684" w:rsidR="0077762E" w:rsidRDefault="0077762E" w:rsidP="0077762E">
      <w:pPr>
        <w:tabs>
          <w:tab w:val="left" w:pos="4536"/>
        </w:tabs>
        <w:jc w:val="both"/>
      </w:pPr>
      <w:r>
        <w:t>.....................................................</w:t>
      </w:r>
      <w:r>
        <w:tab/>
        <w:t>.....................................................</w:t>
      </w:r>
    </w:p>
    <w:p w14:paraId="63B3F394" w14:textId="1361A3FE" w:rsidR="0077762E" w:rsidRDefault="0077762E" w:rsidP="0077762E">
      <w:pPr>
        <w:tabs>
          <w:tab w:val="left" w:pos="4536"/>
        </w:tabs>
        <w:jc w:val="both"/>
      </w:pPr>
      <w:r w:rsidRPr="00116C24">
        <w:t>Mgr. Jan Duspěva</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4B30C698" w14:textId="709A9D43" w:rsidR="0077762E" w:rsidRDefault="0077762E" w:rsidP="0077762E">
      <w:pPr>
        <w:tabs>
          <w:tab w:val="left" w:pos="4536"/>
        </w:tabs>
        <w:jc w:val="both"/>
      </w:pPr>
      <w:r>
        <w:t>předseda představenstva</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77B23A13" w14:textId="77777777" w:rsidR="0077762E" w:rsidRDefault="0077762E" w:rsidP="0077762E">
      <w:pPr>
        <w:tabs>
          <w:tab w:val="left" w:pos="4536"/>
        </w:tabs>
        <w:jc w:val="both"/>
      </w:pPr>
    </w:p>
    <w:p w14:paraId="3626653E" w14:textId="77777777" w:rsidR="0077762E" w:rsidRDefault="0077762E" w:rsidP="0077762E">
      <w:pPr>
        <w:tabs>
          <w:tab w:val="left" w:pos="4536"/>
        </w:tabs>
        <w:jc w:val="both"/>
      </w:pPr>
    </w:p>
    <w:p w14:paraId="7A06C639" w14:textId="77777777" w:rsidR="0077762E" w:rsidRDefault="0077762E" w:rsidP="0077762E">
      <w:pPr>
        <w:tabs>
          <w:tab w:val="left" w:pos="4536"/>
        </w:tabs>
        <w:jc w:val="both"/>
      </w:pPr>
    </w:p>
    <w:p w14:paraId="70EF7C94" w14:textId="77777777" w:rsidR="0077762E" w:rsidRDefault="0077762E" w:rsidP="0077762E">
      <w:pPr>
        <w:tabs>
          <w:tab w:val="left" w:pos="4536"/>
        </w:tabs>
        <w:jc w:val="both"/>
      </w:pPr>
    </w:p>
    <w:p w14:paraId="2E8B2DFB" w14:textId="2C6FC589" w:rsidR="0077762E" w:rsidRDefault="0077762E" w:rsidP="0077762E">
      <w:pPr>
        <w:tabs>
          <w:tab w:val="left" w:pos="4536"/>
        </w:tabs>
        <w:jc w:val="both"/>
      </w:pPr>
      <w:r>
        <w:t>.....................................................</w:t>
      </w:r>
    </w:p>
    <w:p w14:paraId="56F9D9F5" w14:textId="03A0274D" w:rsidR="0077762E" w:rsidRDefault="0077762E" w:rsidP="0077762E">
      <w:pPr>
        <w:tabs>
          <w:tab w:val="left" w:pos="4536"/>
        </w:tabs>
        <w:jc w:val="both"/>
      </w:pPr>
      <w:r w:rsidRPr="00CF59A3">
        <w:t xml:space="preserve">Ing. </w:t>
      </w:r>
      <w:r w:rsidR="00611B2A">
        <w:t>František Todt</w:t>
      </w:r>
      <w:r w:rsidR="00AB38D7">
        <w:t xml:space="preserve"> </w:t>
      </w:r>
    </w:p>
    <w:p w14:paraId="293F88FE" w14:textId="52A9C880" w:rsidR="0077762E" w:rsidRDefault="00611B2A" w:rsidP="0077762E">
      <w:pPr>
        <w:tabs>
          <w:tab w:val="left" w:pos="4536"/>
        </w:tabs>
        <w:jc w:val="both"/>
      </w:pPr>
      <w:r>
        <w:t xml:space="preserve">člen </w:t>
      </w:r>
      <w:r w:rsidR="0077762E">
        <w:t>představenstva</w:t>
      </w:r>
    </w:p>
    <w:sectPr w:rsidR="0077762E" w:rsidSect="00C971D0">
      <w:headerReference w:type="even" r:id="rId14"/>
      <w:headerReference w:type="default" r:id="rId15"/>
      <w:footerReference w:type="default" r:id="rId16"/>
      <w:headerReference w:type="first" r:id="rId17"/>
      <w:pgSz w:w="11906" w:h="16838"/>
      <w:pgMar w:top="1800"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6DE14" w14:textId="77777777" w:rsidR="00AA2F1C" w:rsidRDefault="00AA2F1C">
      <w:r>
        <w:separator/>
      </w:r>
    </w:p>
    <w:p w14:paraId="05D27871" w14:textId="77777777" w:rsidR="00AA2F1C" w:rsidRDefault="00AA2F1C"/>
  </w:endnote>
  <w:endnote w:type="continuationSeparator" w:id="0">
    <w:p w14:paraId="559B77CE" w14:textId="77777777" w:rsidR="00AA2F1C" w:rsidRDefault="00AA2F1C">
      <w:r>
        <w:continuationSeparator/>
      </w:r>
    </w:p>
    <w:p w14:paraId="484FED15" w14:textId="77777777" w:rsidR="00AA2F1C" w:rsidRDefault="00AA2F1C"/>
  </w:endnote>
  <w:endnote w:type="continuationNotice" w:id="1">
    <w:p w14:paraId="6A603253" w14:textId="77777777" w:rsidR="00AA2F1C" w:rsidRDefault="00AA2F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224EE1D" w14:paraId="7DA6648E" w14:textId="77777777" w:rsidTr="0014272A">
      <w:tc>
        <w:tcPr>
          <w:tcW w:w="3020" w:type="dxa"/>
        </w:tcPr>
        <w:p w14:paraId="3AE4463C" w14:textId="37EC9CE1" w:rsidR="4224EE1D" w:rsidRDefault="4224EE1D" w:rsidP="0014272A">
          <w:pPr>
            <w:pStyle w:val="Zhlav"/>
            <w:ind w:left="-115"/>
          </w:pPr>
        </w:p>
      </w:tc>
      <w:tc>
        <w:tcPr>
          <w:tcW w:w="3020" w:type="dxa"/>
        </w:tcPr>
        <w:p w14:paraId="2A9CE509" w14:textId="7369ED81" w:rsidR="4224EE1D" w:rsidRDefault="4224EE1D" w:rsidP="0014272A">
          <w:pPr>
            <w:pStyle w:val="Zhlav"/>
            <w:jc w:val="center"/>
          </w:pPr>
        </w:p>
      </w:tc>
      <w:tc>
        <w:tcPr>
          <w:tcW w:w="3020" w:type="dxa"/>
        </w:tcPr>
        <w:p w14:paraId="6AA96B5B" w14:textId="53D8461B" w:rsidR="4224EE1D" w:rsidRDefault="4224EE1D" w:rsidP="0014272A">
          <w:pPr>
            <w:pStyle w:val="Zhlav"/>
            <w:ind w:right="-115"/>
            <w:jc w:val="right"/>
          </w:pPr>
        </w:p>
      </w:tc>
    </w:tr>
  </w:tbl>
  <w:p w14:paraId="72343130" w14:textId="4432FF1F" w:rsidR="4224EE1D" w:rsidRDefault="4224EE1D" w:rsidP="0014272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CCA6A" w14:textId="77777777" w:rsidR="00AA2F1C" w:rsidRDefault="00AA2F1C">
      <w:r>
        <w:separator/>
      </w:r>
    </w:p>
    <w:p w14:paraId="053DFCEF" w14:textId="77777777" w:rsidR="00AA2F1C" w:rsidRDefault="00AA2F1C"/>
  </w:footnote>
  <w:footnote w:type="continuationSeparator" w:id="0">
    <w:p w14:paraId="12BC9A85" w14:textId="77777777" w:rsidR="00AA2F1C" w:rsidRDefault="00AA2F1C">
      <w:r>
        <w:continuationSeparator/>
      </w:r>
    </w:p>
    <w:p w14:paraId="6880A0E7" w14:textId="77777777" w:rsidR="00AA2F1C" w:rsidRDefault="00AA2F1C"/>
  </w:footnote>
  <w:footnote w:type="continuationNotice" w:id="1">
    <w:p w14:paraId="6D7CD920" w14:textId="77777777" w:rsidR="00AA2F1C" w:rsidRDefault="00AA2F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2C5C8" w14:textId="77777777" w:rsidR="0034455D" w:rsidRDefault="00AA2F1C">
    <w:pPr>
      <w:pStyle w:val="Zhlav"/>
    </w:pPr>
    <w:r>
      <w:rPr>
        <w:noProof/>
      </w:rPr>
      <w:pict w14:anchorId="2CE2A6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6361391" o:spid="_x0000_s1026" type="#_x0000_t136" style="position:absolute;margin-left:0;margin-top:0;width:456.8pt;height:182.7pt;rotation:315;z-index:-251658239;mso-position-horizontal:center;mso-position-horizontal-relative:margin;mso-position-vertical:center;mso-position-vertical-relative:margin" o:allowincell="f" fillcolor="silver" stroked="f">
          <v:fill opacity=".5"/>
          <v:textpath style="font-family:&quot;Arial&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FA32B" w14:textId="00431505" w:rsidR="0034455D" w:rsidRPr="00DE33D2" w:rsidRDefault="0034455D" w:rsidP="00DE33D2">
    <w:pPr>
      <w:pStyle w:val="Zhlav"/>
      <w:rPr>
        <w:sz w:val="16"/>
        <w:szCs w:val="16"/>
      </w:rPr>
    </w:pPr>
    <w:r w:rsidRPr="00324977">
      <w:rPr>
        <w:sz w:val="16"/>
        <w:szCs w:val="16"/>
      </w:rPr>
      <w:t>ČEPRO, a. s.</w:t>
    </w:r>
    <w:r w:rsidRPr="00324977">
      <w:rPr>
        <w:sz w:val="16"/>
        <w:szCs w:val="16"/>
      </w:rPr>
      <w:tab/>
    </w:r>
    <w:r w:rsidR="00F94388" w:rsidRPr="00F94388">
      <w:rPr>
        <w:sz w:val="16"/>
        <w:szCs w:val="16"/>
      </w:rPr>
      <w:t>Smlouv</w:t>
    </w:r>
    <w:r w:rsidR="0029056E">
      <w:rPr>
        <w:sz w:val="16"/>
        <w:szCs w:val="16"/>
      </w:rPr>
      <w:t>a</w:t>
    </w:r>
    <w:r w:rsidR="00F94388" w:rsidRPr="00F94388">
      <w:rPr>
        <w:sz w:val="16"/>
        <w:szCs w:val="16"/>
      </w:rPr>
      <w:t xml:space="preserve"> o dodávce licencí a provedení upgrade prostředí SCADA řídicího systému skladů</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Pr>
        <w:rStyle w:val="slostrnky"/>
        <w:noProof/>
        <w:sz w:val="16"/>
        <w:szCs w:val="16"/>
      </w:rPr>
      <w:t>24</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Pr>
        <w:rStyle w:val="slostrnky"/>
        <w:noProof/>
        <w:sz w:val="16"/>
        <w:szCs w:val="16"/>
      </w:rPr>
      <w:t>24</w:t>
    </w:r>
    <w:r w:rsidRPr="00324977">
      <w:rPr>
        <w:rStyle w:val="slostrnky"/>
        <w:sz w:val="16"/>
        <w:szCs w:val="16"/>
      </w:rPr>
      <w:fldChar w:fldCharType="end"/>
    </w:r>
  </w:p>
  <w:p w14:paraId="24E3B21E" w14:textId="53235767" w:rsidR="0034455D" w:rsidRDefault="0034455D" w:rsidP="00DE33D2">
    <w:pPr>
      <w:pStyle w:val="Zhlav"/>
      <w:rPr>
        <w:rStyle w:val="slostrnky"/>
        <w:sz w:val="16"/>
        <w:szCs w:val="16"/>
      </w:rPr>
    </w:pPr>
    <w:r w:rsidRPr="003026CB">
      <w:rPr>
        <w:rStyle w:val="slostrnky"/>
        <w:sz w:val="16"/>
        <w:szCs w:val="16"/>
      </w:rPr>
      <w:t>319/21/OCN</w:t>
    </w:r>
    <w:r>
      <w:rPr>
        <w:rStyle w:val="slostrnky"/>
        <w:sz w:val="16"/>
        <w:szCs w:val="16"/>
      </w:rPr>
      <w:tab/>
      <w:t>ev.</w:t>
    </w:r>
    <w:r w:rsidR="003C0D2D">
      <w:rPr>
        <w:rStyle w:val="slostrnky"/>
        <w:sz w:val="16"/>
        <w:szCs w:val="16"/>
      </w:rPr>
      <w:t xml:space="preserve"> č. …………….</w:t>
    </w:r>
    <w:r w:rsidRPr="00324977">
      <w:rPr>
        <w:sz w:val="16"/>
        <w:szCs w:val="16"/>
      </w:rPr>
      <w:tab/>
    </w:r>
  </w:p>
  <w:p w14:paraId="4E34E85D" w14:textId="77777777" w:rsidR="0034455D" w:rsidRPr="00B5159C" w:rsidRDefault="0034455D" w:rsidP="00515FBE">
    <w:pPr>
      <w:pStyle w:val="Zhlav"/>
      <w:pBdr>
        <w:bottom w:val="single" w:sz="4" w:space="1" w:color="auto"/>
      </w:pBdr>
      <w:rPr>
        <w:rStyle w:val="slostrnky"/>
        <w:sz w:val="16"/>
        <w:szCs w:val="16"/>
      </w:rPr>
    </w:pPr>
    <w:r>
      <w:rPr>
        <w:rStyle w:val="slostrnky"/>
        <w:sz w:val="16"/>
        <w:szCs w:val="16"/>
      </w:rPr>
      <w:tab/>
    </w:r>
  </w:p>
  <w:p w14:paraId="5EC30BDA" w14:textId="77777777" w:rsidR="0034455D" w:rsidRDefault="0034455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2A9EB" w14:textId="77777777" w:rsidR="0034455D" w:rsidRDefault="00AA2F1C">
    <w:pPr>
      <w:pStyle w:val="Zhlav"/>
    </w:pPr>
    <w:r>
      <w:rPr>
        <w:noProof/>
      </w:rPr>
      <w:pict w14:anchorId="2EACDC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6361390" o:spid="_x0000_s1025" type="#_x0000_t136" style="position:absolute;margin-left:0;margin-top:0;width:456.8pt;height:182.7pt;rotation:315;z-index:-251658240;mso-position-horizontal:center;mso-position-horizontal-relative:margin;mso-position-vertical:center;mso-position-vertical-relative:margin" o:allowincell="f" fillcolor="silver" stroked="f">
          <v:fill opacity=".5"/>
          <v:textpath style="font-family:&quot;Arial&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61989"/>
    <w:multiLevelType w:val="hybridMultilevel"/>
    <w:tmpl w:val="201E8092"/>
    <w:lvl w:ilvl="0" w:tplc="FFFFFFFF">
      <w:start w:val="1"/>
      <w:numFmt w:val="lowerLetter"/>
      <w:lvlText w:val="%1)"/>
      <w:lvlJc w:val="lef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1" w15:restartNumberingAfterBreak="0">
    <w:nsid w:val="06551E99"/>
    <w:multiLevelType w:val="hybridMultilevel"/>
    <w:tmpl w:val="201E8092"/>
    <w:lvl w:ilvl="0" w:tplc="FFFFFFFF">
      <w:start w:val="1"/>
      <w:numFmt w:val="lowerLetter"/>
      <w:lvlText w:val="%1)"/>
      <w:lvlJc w:val="lef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2" w15:restartNumberingAfterBreak="0">
    <w:nsid w:val="0D437701"/>
    <w:multiLevelType w:val="multilevel"/>
    <w:tmpl w:val="0EC88F6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sz w:val="18"/>
        <w:szCs w:val="18"/>
      </w:rPr>
    </w:lvl>
    <w:lvl w:ilvl="2">
      <w:start w:val="1"/>
      <w:numFmt w:val="decimal"/>
      <w:pStyle w:val="Odsttexturoven1"/>
      <w:lvlText w:val="%1.%2.%3."/>
      <w:lvlJc w:val="left"/>
      <w:pPr>
        <w:tabs>
          <w:tab w:val="num" w:pos="1800"/>
        </w:tabs>
        <w:ind w:left="1224" w:hanging="504"/>
      </w:pPr>
      <w:rPr>
        <w:rFonts w:cs="Times New Roman"/>
        <w:b w:val="0"/>
        <w:sz w:val="18"/>
        <w:szCs w:val="18"/>
      </w:rPr>
    </w:lvl>
    <w:lvl w:ilvl="3">
      <w:start w:val="1"/>
      <w:numFmt w:val="bullet"/>
      <w:lvlText w:val=""/>
      <w:lvlJc w:val="left"/>
      <w:pPr>
        <w:tabs>
          <w:tab w:val="num" w:pos="2520"/>
        </w:tabs>
        <w:ind w:left="1728" w:hanging="648"/>
      </w:pPr>
      <w:rPr>
        <w:rFonts w:ascii="Symbol" w:hAnsi="Symbol" w:hint="default"/>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3" w15:restartNumberingAfterBreak="0">
    <w:nsid w:val="21A747C4"/>
    <w:multiLevelType w:val="hybridMultilevel"/>
    <w:tmpl w:val="4D8A2CE6"/>
    <w:lvl w:ilvl="0" w:tplc="72B29610">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73B2C9A"/>
    <w:multiLevelType w:val="hybridMultilevel"/>
    <w:tmpl w:val="0694A29A"/>
    <w:lvl w:ilvl="0" w:tplc="04050017">
      <w:start w:val="1"/>
      <w:numFmt w:val="lowerLetter"/>
      <w:lvlText w:val="%1)"/>
      <w:lvlJc w:val="left"/>
      <w:pPr>
        <w:ind w:left="1429" w:hanging="360"/>
      </w:pPr>
      <w:rPr>
        <w:rFonts w:hint="default"/>
        <w:color w:val="auto"/>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15:restartNumberingAfterBreak="0">
    <w:nsid w:val="36522DB0"/>
    <w:multiLevelType w:val="multilevel"/>
    <w:tmpl w:val="B57E4062"/>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368D7D98"/>
    <w:multiLevelType w:val="hybridMultilevel"/>
    <w:tmpl w:val="201E8092"/>
    <w:lvl w:ilvl="0" w:tplc="FFFFFFFF">
      <w:start w:val="1"/>
      <w:numFmt w:val="lowerLetter"/>
      <w:lvlText w:val="%1)"/>
      <w:lvlJc w:val="lef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7"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2565B8"/>
    <w:multiLevelType w:val="hybridMultilevel"/>
    <w:tmpl w:val="1930ACBA"/>
    <w:lvl w:ilvl="0" w:tplc="04050001">
      <w:start w:val="1"/>
      <w:numFmt w:val="bullet"/>
      <w:lvlText w:val=""/>
      <w:lvlJc w:val="left"/>
      <w:pPr>
        <w:ind w:left="1294" w:hanging="360"/>
      </w:pPr>
      <w:rPr>
        <w:rFonts w:ascii="Symbol" w:hAnsi="Symbol" w:hint="default"/>
      </w:r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9" w15:restartNumberingAfterBreak="0">
    <w:nsid w:val="4B007DCC"/>
    <w:multiLevelType w:val="hybridMultilevel"/>
    <w:tmpl w:val="0694A29A"/>
    <w:lvl w:ilvl="0" w:tplc="FFFFFFFF">
      <w:start w:val="1"/>
      <w:numFmt w:val="lowerLetter"/>
      <w:lvlText w:val="%1)"/>
      <w:lvlJc w:val="left"/>
      <w:pPr>
        <w:ind w:left="1429" w:hanging="360"/>
      </w:pPr>
      <w:rPr>
        <w:rFonts w:hint="default"/>
        <w:color w:val="auto"/>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0" w15:restartNumberingAfterBreak="0">
    <w:nsid w:val="4B7A591B"/>
    <w:multiLevelType w:val="multilevel"/>
    <w:tmpl w:val="EB4C4AE2"/>
    <w:lvl w:ilvl="0">
      <w:start w:val="1"/>
      <w:numFmt w:val="decimal"/>
      <w:pStyle w:val="Nadpis2"/>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858"/>
        </w:tabs>
        <w:ind w:left="858" w:hanging="432"/>
      </w:pPr>
      <w:rPr>
        <w:rFonts w:hint="default"/>
        <w:b w:val="0"/>
        <w:i w:val="0"/>
        <w:sz w:val="20"/>
        <w:szCs w:val="20"/>
      </w:rPr>
    </w:lvl>
    <w:lvl w:ilvl="2">
      <w:start w:val="1"/>
      <w:numFmt w:val="lowerRoman"/>
      <w:lvlText w:val="%3."/>
      <w:lvlJc w:val="right"/>
      <w:pPr>
        <w:tabs>
          <w:tab w:val="num" w:pos="1213"/>
        </w:tabs>
        <w:ind w:left="1213" w:hanging="504"/>
      </w:pPr>
      <w:rPr>
        <w:rFonts w:hint="default"/>
        <w:b w:val="0"/>
        <w:i w:val="0"/>
        <w:color w:val="000000" w:themeColor="text1"/>
        <w:sz w:val="20"/>
        <w:szCs w:val="20"/>
      </w:rPr>
    </w:lvl>
    <w:lvl w:ilvl="3">
      <w:start w:val="1"/>
      <w:numFmt w:val="bullet"/>
      <w:lvlText w:val=""/>
      <w:lvlJc w:val="left"/>
      <w:pPr>
        <w:ind w:left="1582" w:hanging="360"/>
      </w:pPr>
      <w:rPr>
        <w:rFonts w:ascii="Symbol" w:hAnsi="Symbol"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1" w15:restartNumberingAfterBreak="0">
    <w:nsid w:val="4D6E30C5"/>
    <w:multiLevelType w:val="hybridMultilevel"/>
    <w:tmpl w:val="201E8092"/>
    <w:lvl w:ilvl="0" w:tplc="FFFFFFFF">
      <w:start w:val="1"/>
      <w:numFmt w:val="lowerLetter"/>
      <w:lvlText w:val="%1)"/>
      <w:lvlJc w:val="lef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12"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3"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4" w15:restartNumberingAfterBreak="0">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15" w15:restartNumberingAfterBreak="0">
    <w:nsid w:val="6A1C79B9"/>
    <w:multiLevelType w:val="hybridMultilevel"/>
    <w:tmpl w:val="F9388A10"/>
    <w:lvl w:ilvl="0" w:tplc="0405001B">
      <w:start w:val="1"/>
      <w:numFmt w:val="lowerRoman"/>
      <w:lvlText w:val="%1."/>
      <w:lvlJc w:val="righ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16" w15:restartNumberingAfterBreak="0">
    <w:nsid w:val="6F666400"/>
    <w:multiLevelType w:val="hybridMultilevel"/>
    <w:tmpl w:val="36604B2A"/>
    <w:lvl w:ilvl="0" w:tplc="17A2EF2A">
      <w:numFmt w:val="none"/>
      <w:lvlText w:val=""/>
      <w:lvlJc w:val="left"/>
      <w:pPr>
        <w:tabs>
          <w:tab w:val="num" w:pos="360"/>
        </w:tabs>
      </w:pPr>
    </w:lvl>
    <w:lvl w:ilvl="1" w:tplc="DA601AD6">
      <w:start w:val="1"/>
      <w:numFmt w:val="lowerLetter"/>
      <w:lvlText w:val="%2."/>
      <w:lvlJc w:val="left"/>
      <w:pPr>
        <w:ind w:left="1440" w:hanging="360"/>
      </w:pPr>
    </w:lvl>
    <w:lvl w:ilvl="2" w:tplc="E7542810">
      <w:start w:val="1"/>
      <w:numFmt w:val="lowerRoman"/>
      <w:lvlText w:val="%3."/>
      <w:lvlJc w:val="right"/>
      <w:pPr>
        <w:ind w:left="2160" w:hanging="180"/>
      </w:pPr>
    </w:lvl>
    <w:lvl w:ilvl="3" w:tplc="643E2476">
      <w:start w:val="1"/>
      <w:numFmt w:val="decimal"/>
      <w:lvlText w:val="%4."/>
      <w:lvlJc w:val="left"/>
      <w:pPr>
        <w:ind w:left="2880" w:hanging="360"/>
      </w:pPr>
    </w:lvl>
    <w:lvl w:ilvl="4" w:tplc="437E9E12">
      <w:start w:val="1"/>
      <w:numFmt w:val="lowerLetter"/>
      <w:lvlText w:val="%5."/>
      <w:lvlJc w:val="left"/>
      <w:pPr>
        <w:ind w:left="3600" w:hanging="360"/>
      </w:pPr>
    </w:lvl>
    <w:lvl w:ilvl="5" w:tplc="9DCAF538">
      <w:start w:val="1"/>
      <w:numFmt w:val="lowerRoman"/>
      <w:lvlText w:val="%6."/>
      <w:lvlJc w:val="right"/>
      <w:pPr>
        <w:ind w:left="4320" w:hanging="180"/>
      </w:pPr>
    </w:lvl>
    <w:lvl w:ilvl="6" w:tplc="0FEA073C">
      <w:start w:val="1"/>
      <w:numFmt w:val="decimal"/>
      <w:lvlText w:val="%7."/>
      <w:lvlJc w:val="left"/>
      <w:pPr>
        <w:ind w:left="5040" w:hanging="360"/>
      </w:pPr>
    </w:lvl>
    <w:lvl w:ilvl="7" w:tplc="0AD866CC">
      <w:start w:val="1"/>
      <w:numFmt w:val="lowerLetter"/>
      <w:lvlText w:val="%8."/>
      <w:lvlJc w:val="left"/>
      <w:pPr>
        <w:ind w:left="5760" w:hanging="360"/>
      </w:pPr>
    </w:lvl>
    <w:lvl w:ilvl="8" w:tplc="FCC0087C">
      <w:start w:val="1"/>
      <w:numFmt w:val="lowerRoman"/>
      <w:lvlText w:val="%9."/>
      <w:lvlJc w:val="right"/>
      <w:pPr>
        <w:ind w:left="6480" w:hanging="180"/>
      </w:pPr>
    </w:lvl>
  </w:abstractNum>
  <w:abstractNum w:abstractNumId="17" w15:restartNumberingAfterBreak="0">
    <w:nsid w:val="704F4523"/>
    <w:multiLevelType w:val="hybridMultilevel"/>
    <w:tmpl w:val="0694A29A"/>
    <w:lvl w:ilvl="0" w:tplc="04050017">
      <w:start w:val="1"/>
      <w:numFmt w:val="lowerLetter"/>
      <w:lvlText w:val="%1)"/>
      <w:lvlJc w:val="left"/>
      <w:pPr>
        <w:ind w:left="1429" w:hanging="360"/>
      </w:pPr>
      <w:rPr>
        <w:rFonts w:hint="default"/>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15:restartNumberingAfterBreak="0">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A6165D"/>
    <w:multiLevelType w:val="hybridMultilevel"/>
    <w:tmpl w:val="201E8092"/>
    <w:lvl w:ilvl="0" w:tplc="04050017">
      <w:start w:val="1"/>
      <w:numFmt w:val="lowerLetter"/>
      <w:lvlText w:val="%1)"/>
      <w:lvlJc w:val="left"/>
      <w:pPr>
        <w:ind w:left="1294" w:hanging="360"/>
      </w:pPr>
    </w:lvl>
    <w:lvl w:ilvl="1" w:tplc="04050019" w:tentative="1">
      <w:start w:val="1"/>
      <w:numFmt w:val="lowerLetter"/>
      <w:lvlText w:val="%2."/>
      <w:lvlJc w:val="left"/>
      <w:pPr>
        <w:ind w:left="2014" w:hanging="360"/>
      </w:pPr>
    </w:lvl>
    <w:lvl w:ilvl="2" w:tplc="0405001B" w:tentative="1">
      <w:start w:val="1"/>
      <w:numFmt w:val="lowerRoman"/>
      <w:lvlText w:val="%3."/>
      <w:lvlJc w:val="right"/>
      <w:pPr>
        <w:ind w:left="2734" w:hanging="180"/>
      </w:pPr>
    </w:lvl>
    <w:lvl w:ilvl="3" w:tplc="0405000F" w:tentative="1">
      <w:start w:val="1"/>
      <w:numFmt w:val="decimal"/>
      <w:lvlText w:val="%4."/>
      <w:lvlJc w:val="left"/>
      <w:pPr>
        <w:ind w:left="3454" w:hanging="360"/>
      </w:pPr>
    </w:lvl>
    <w:lvl w:ilvl="4" w:tplc="04050019" w:tentative="1">
      <w:start w:val="1"/>
      <w:numFmt w:val="lowerLetter"/>
      <w:lvlText w:val="%5."/>
      <w:lvlJc w:val="left"/>
      <w:pPr>
        <w:ind w:left="4174" w:hanging="360"/>
      </w:pPr>
    </w:lvl>
    <w:lvl w:ilvl="5" w:tplc="0405001B" w:tentative="1">
      <w:start w:val="1"/>
      <w:numFmt w:val="lowerRoman"/>
      <w:lvlText w:val="%6."/>
      <w:lvlJc w:val="right"/>
      <w:pPr>
        <w:ind w:left="4894" w:hanging="180"/>
      </w:pPr>
    </w:lvl>
    <w:lvl w:ilvl="6" w:tplc="0405000F" w:tentative="1">
      <w:start w:val="1"/>
      <w:numFmt w:val="decimal"/>
      <w:lvlText w:val="%7."/>
      <w:lvlJc w:val="left"/>
      <w:pPr>
        <w:ind w:left="5614" w:hanging="360"/>
      </w:pPr>
    </w:lvl>
    <w:lvl w:ilvl="7" w:tplc="04050019" w:tentative="1">
      <w:start w:val="1"/>
      <w:numFmt w:val="lowerLetter"/>
      <w:lvlText w:val="%8."/>
      <w:lvlJc w:val="left"/>
      <w:pPr>
        <w:ind w:left="6334" w:hanging="360"/>
      </w:pPr>
    </w:lvl>
    <w:lvl w:ilvl="8" w:tplc="0405001B" w:tentative="1">
      <w:start w:val="1"/>
      <w:numFmt w:val="lowerRoman"/>
      <w:lvlText w:val="%9."/>
      <w:lvlJc w:val="right"/>
      <w:pPr>
        <w:ind w:left="7054" w:hanging="180"/>
      </w:pPr>
    </w:lvl>
  </w:abstractNum>
  <w:abstractNum w:abstractNumId="20" w15:restartNumberingAfterBreak="0">
    <w:nsid w:val="774147C6"/>
    <w:multiLevelType w:val="multilevel"/>
    <w:tmpl w:val="89D2B050"/>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1"/>
      <w:numFmt w:val="lowerLetter"/>
      <w:lvlText w:val="%3)"/>
      <w:lvlJc w:val="left"/>
      <w:pPr>
        <w:tabs>
          <w:tab w:val="num" w:pos="1213"/>
        </w:tabs>
        <w:ind w:left="1213" w:hanging="504"/>
      </w:pPr>
      <w:rPr>
        <w:rFonts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1" w15:restartNumberingAfterBreak="0">
    <w:nsid w:val="7B814B3D"/>
    <w:multiLevelType w:val="hybridMultilevel"/>
    <w:tmpl w:val="201E8092"/>
    <w:lvl w:ilvl="0" w:tplc="04050017">
      <w:start w:val="1"/>
      <w:numFmt w:val="lowerLetter"/>
      <w:lvlText w:val="%1)"/>
      <w:lvlJc w:val="left"/>
      <w:pPr>
        <w:ind w:left="1294" w:hanging="360"/>
      </w:pPr>
    </w:lvl>
    <w:lvl w:ilvl="1" w:tplc="04050019" w:tentative="1">
      <w:start w:val="1"/>
      <w:numFmt w:val="lowerLetter"/>
      <w:lvlText w:val="%2."/>
      <w:lvlJc w:val="left"/>
      <w:pPr>
        <w:ind w:left="2014" w:hanging="360"/>
      </w:pPr>
    </w:lvl>
    <w:lvl w:ilvl="2" w:tplc="0405001B" w:tentative="1">
      <w:start w:val="1"/>
      <w:numFmt w:val="lowerRoman"/>
      <w:lvlText w:val="%3."/>
      <w:lvlJc w:val="right"/>
      <w:pPr>
        <w:ind w:left="2734" w:hanging="180"/>
      </w:pPr>
    </w:lvl>
    <w:lvl w:ilvl="3" w:tplc="0405000F" w:tentative="1">
      <w:start w:val="1"/>
      <w:numFmt w:val="decimal"/>
      <w:lvlText w:val="%4."/>
      <w:lvlJc w:val="left"/>
      <w:pPr>
        <w:ind w:left="3454" w:hanging="360"/>
      </w:pPr>
    </w:lvl>
    <w:lvl w:ilvl="4" w:tplc="04050019" w:tentative="1">
      <w:start w:val="1"/>
      <w:numFmt w:val="lowerLetter"/>
      <w:lvlText w:val="%5."/>
      <w:lvlJc w:val="left"/>
      <w:pPr>
        <w:ind w:left="4174" w:hanging="360"/>
      </w:pPr>
    </w:lvl>
    <w:lvl w:ilvl="5" w:tplc="0405001B" w:tentative="1">
      <w:start w:val="1"/>
      <w:numFmt w:val="lowerRoman"/>
      <w:lvlText w:val="%6."/>
      <w:lvlJc w:val="right"/>
      <w:pPr>
        <w:ind w:left="4894" w:hanging="180"/>
      </w:pPr>
    </w:lvl>
    <w:lvl w:ilvl="6" w:tplc="0405000F" w:tentative="1">
      <w:start w:val="1"/>
      <w:numFmt w:val="decimal"/>
      <w:lvlText w:val="%7."/>
      <w:lvlJc w:val="left"/>
      <w:pPr>
        <w:ind w:left="5614" w:hanging="360"/>
      </w:pPr>
    </w:lvl>
    <w:lvl w:ilvl="7" w:tplc="04050019" w:tentative="1">
      <w:start w:val="1"/>
      <w:numFmt w:val="lowerLetter"/>
      <w:lvlText w:val="%8."/>
      <w:lvlJc w:val="left"/>
      <w:pPr>
        <w:ind w:left="6334" w:hanging="360"/>
      </w:pPr>
    </w:lvl>
    <w:lvl w:ilvl="8" w:tplc="0405001B" w:tentative="1">
      <w:start w:val="1"/>
      <w:numFmt w:val="lowerRoman"/>
      <w:lvlText w:val="%9."/>
      <w:lvlJc w:val="right"/>
      <w:pPr>
        <w:ind w:left="7054" w:hanging="180"/>
      </w:pPr>
    </w:lvl>
  </w:abstractNum>
  <w:abstractNum w:abstractNumId="22"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num>
  <w:num w:numId="2">
    <w:abstractNumId w:val="10"/>
  </w:num>
  <w:num w:numId="3">
    <w:abstractNumId w:val="5"/>
  </w:num>
  <w:num w:numId="4">
    <w:abstractNumId w:val="18"/>
  </w:num>
  <w:num w:numId="5">
    <w:abstractNumId w:val="13"/>
  </w:num>
  <w:num w:numId="6">
    <w:abstractNumId w:val="12"/>
  </w:num>
  <w:num w:numId="7">
    <w:abstractNumId w:val="7"/>
  </w:num>
  <w:num w:numId="8">
    <w:abstractNumId w:val="22"/>
  </w:num>
  <w:num w:numId="9">
    <w:abstractNumId w:val="14"/>
  </w:num>
  <w:num w:numId="10">
    <w:abstractNumId w:val="2"/>
  </w:num>
  <w:num w:numId="11">
    <w:abstractNumId w:val="20"/>
  </w:num>
  <w:num w:numId="12">
    <w:abstractNumId w:val="17"/>
  </w:num>
  <w:num w:numId="13">
    <w:abstractNumId w:val="4"/>
  </w:num>
  <w:num w:numId="14">
    <w:abstractNumId w:val="19"/>
  </w:num>
  <w:num w:numId="15">
    <w:abstractNumId w:val="3"/>
  </w:num>
  <w:num w:numId="16">
    <w:abstractNumId w:val="8"/>
  </w:num>
  <w:num w:numId="17">
    <w:abstractNumId w:val="11"/>
  </w:num>
  <w:num w:numId="18">
    <w:abstractNumId w:val="0"/>
  </w:num>
  <w:num w:numId="19">
    <w:abstractNumId w:val="6"/>
  </w:num>
  <w:num w:numId="20">
    <w:abstractNumId w:val="1"/>
  </w:num>
  <w:num w:numId="21">
    <w:abstractNumId w:val="15"/>
  </w:num>
  <w:num w:numId="22">
    <w:abstractNumId w:val="9"/>
  </w:num>
  <w:num w:numId="23">
    <w:abstractNumId w:val="21"/>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0"/>
    <w:lvlOverride w:ilvl="0">
      <w:startOverride w:val="2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rnka Milan">
    <w15:presenceInfo w15:providerId="AD" w15:userId="S::milan.trnka@ceproas.cz::fa1eaed9-69ce-4545-8c2d-1d2b47aa98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FBE"/>
    <w:rsid w:val="000002F7"/>
    <w:rsid w:val="0000064C"/>
    <w:rsid w:val="000025CB"/>
    <w:rsid w:val="0000283C"/>
    <w:rsid w:val="00003BC2"/>
    <w:rsid w:val="0000561E"/>
    <w:rsid w:val="00005FF6"/>
    <w:rsid w:val="00006380"/>
    <w:rsid w:val="00007E42"/>
    <w:rsid w:val="00010B62"/>
    <w:rsid w:val="00011133"/>
    <w:rsid w:val="00011F27"/>
    <w:rsid w:val="00012D5D"/>
    <w:rsid w:val="00013124"/>
    <w:rsid w:val="00025925"/>
    <w:rsid w:val="00025C5A"/>
    <w:rsid w:val="00026054"/>
    <w:rsid w:val="00026841"/>
    <w:rsid w:val="000320B4"/>
    <w:rsid w:val="0003226E"/>
    <w:rsid w:val="0003341B"/>
    <w:rsid w:val="00034A83"/>
    <w:rsid w:val="00035802"/>
    <w:rsid w:val="00035D36"/>
    <w:rsid w:val="000376CF"/>
    <w:rsid w:val="00044FD6"/>
    <w:rsid w:val="00045BA6"/>
    <w:rsid w:val="00047FCF"/>
    <w:rsid w:val="0005086D"/>
    <w:rsid w:val="00054ABB"/>
    <w:rsid w:val="000553A9"/>
    <w:rsid w:val="000564EF"/>
    <w:rsid w:val="00061D45"/>
    <w:rsid w:val="00065797"/>
    <w:rsid w:val="00067598"/>
    <w:rsid w:val="00070011"/>
    <w:rsid w:val="00070AF0"/>
    <w:rsid w:val="000711DC"/>
    <w:rsid w:val="00074BAA"/>
    <w:rsid w:val="00075F81"/>
    <w:rsid w:val="00076174"/>
    <w:rsid w:val="00076896"/>
    <w:rsid w:val="00076FD1"/>
    <w:rsid w:val="00082415"/>
    <w:rsid w:val="00084336"/>
    <w:rsid w:val="0008574D"/>
    <w:rsid w:val="00086447"/>
    <w:rsid w:val="00086D7E"/>
    <w:rsid w:val="00091CB7"/>
    <w:rsid w:val="000943EA"/>
    <w:rsid w:val="00094CF3"/>
    <w:rsid w:val="00094F98"/>
    <w:rsid w:val="00095792"/>
    <w:rsid w:val="00095845"/>
    <w:rsid w:val="000A0A6A"/>
    <w:rsid w:val="000A2A36"/>
    <w:rsid w:val="000A3072"/>
    <w:rsid w:val="000A30BE"/>
    <w:rsid w:val="000A4013"/>
    <w:rsid w:val="000B1813"/>
    <w:rsid w:val="000B30E3"/>
    <w:rsid w:val="000B3320"/>
    <w:rsid w:val="000B62C6"/>
    <w:rsid w:val="000B65FE"/>
    <w:rsid w:val="000B6B53"/>
    <w:rsid w:val="000B6F76"/>
    <w:rsid w:val="000B7BEF"/>
    <w:rsid w:val="000C03C4"/>
    <w:rsid w:val="000C03FA"/>
    <w:rsid w:val="000C04F0"/>
    <w:rsid w:val="000C163F"/>
    <w:rsid w:val="000C2877"/>
    <w:rsid w:val="000C30DC"/>
    <w:rsid w:val="000C4008"/>
    <w:rsid w:val="000C485B"/>
    <w:rsid w:val="000C6811"/>
    <w:rsid w:val="000C7911"/>
    <w:rsid w:val="000D2126"/>
    <w:rsid w:val="000D3C5D"/>
    <w:rsid w:val="000D492B"/>
    <w:rsid w:val="000D5887"/>
    <w:rsid w:val="000D6F2E"/>
    <w:rsid w:val="000D7809"/>
    <w:rsid w:val="000E14C5"/>
    <w:rsid w:val="000E2682"/>
    <w:rsid w:val="000E46AE"/>
    <w:rsid w:val="000E59C1"/>
    <w:rsid w:val="000E5F85"/>
    <w:rsid w:val="000E65EB"/>
    <w:rsid w:val="000E7CB9"/>
    <w:rsid w:val="000F157B"/>
    <w:rsid w:val="000F3096"/>
    <w:rsid w:val="000F3385"/>
    <w:rsid w:val="000F4BD6"/>
    <w:rsid w:val="000F4D26"/>
    <w:rsid w:val="000F5640"/>
    <w:rsid w:val="000F57CC"/>
    <w:rsid w:val="000F5A6F"/>
    <w:rsid w:val="000F7137"/>
    <w:rsid w:val="000F7A8B"/>
    <w:rsid w:val="001003F6"/>
    <w:rsid w:val="00101BED"/>
    <w:rsid w:val="00101F61"/>
    <w:rsid w:val="001042D9"/>
    <w:rsid w:val="00104963"/>
    <w:rsid w:val="00104D7A"/>
    <w:rsid w:val="00110A80"/>
    <w:rsid w:val="0011219A"/>
    <w:rsid w:val="00114768"/>
    <w:rsid w:val="00114F3E"/>
    <w:rsid w:val="0011593F"/>
    <w:rsid w:val="00116C24"/>
    <w:rsid w:val="0011749B"/>
    <w:rsid w:val="00120A4B"/>
    <w:rsid w:val="00125104"/>
    <w:rsid w:val="00126956"/>
    <w:rsid w:val="00131B2A"/>
    <w:rsid w:val="00131DA6"/>
    <w:rsid w:val="00133250"/>
    <w:rsid w:val="00133E32"/>
    <w:rsid w:val="00134D81"/>
    <w:rsid w:val="00136FF2"/>
    <w:rsid w:val="00137969"/>
    <w:rsid w:val="00141485"/>
    <w:rsid w:val="001417F9"/>
    <w:rsid w:val="00141B83"/>
    <w:rsid w:val="0014272A"/>
    <w:rsid w:val="00144BD9"/>
    <w:rsid w:val="00146BCB"/>
    <w:rsid w:val="00147C48"/>
    <w:rsid w:val="00150628"/>
    <w:rsid w:val="00150E0D"/>
    <w:rsid w:val="00151637"/>
    <w:rsid w:val="00151B24"/>
    <w:rsid w:val="00153CA1"/>
    <w:rsid w:val="001548BD"/>
    <w:rsid w:val="00154D86"/>
    <w:rsid w:val="001554BF"/>
    <w:rsid w:val="00155528"/>
    <w:rsid w:val="00155DAA"/>
    <w:rsid w:val="00160C99"/>
    <w:rsid w:val="0016194E"/>
    <w:rsid w:val="00161A13"/>
    <w:rsid w:val="001627B3"/>
    <w:rsid w:val="00162BCE"/>
    <w:rsid w:val="00164E16"/>
    <w:rsid w:val="001656EE"/>
    <w:rsid w:val="001660D1"/>
    <w:rsid w:val="0017011F"/>
    <w:rsid w:val="00171AD0"/>
    <w:rsid w:val="00171B74"/>
    <w:rsid w:val="001739F6"/>
    <w:rsid w:val="00175D39"/>
    <w:rsid w:val="00176EE8"/>
    <w:rsid w:val="00177C2D"/>
    <w:rsid w:val="001801AE"/>
    <w:rsid w:val="00180CFC"/>
    <w:rsid w:val="00182A9F"/>
    <w:rsid w:val="00182BAF"/>
    <w:rsid w:val="001835BF"/>
    <w:rsid w:val="00184AA0"/>
    <w:rsid w:val="00184EB6"/>
    <w:rsid w:val="00185C05"/>
    <w:rsid w:val="00190026"/>
    <w:rsid w:val="00190D9E"/>
    <w:rsid w:val="00191CB2"/>
    <w:rsid w:val="00192F00"/>
    <w:rsid w:val="0019301B"/>
    <w:rsid w:val="001930BC"/>
    <w:rsid w:val="0019324D"/>
    <w:rsid w:val="001935D2"/>
    <w:rsid w:val="00193A57"/>
    <w:rsid w:val="00194B6E"/>
    <w:rsid w:val="00196157"/>
    <w:rsid w:val="00196C57"/>
    <w:rsid w:val="001977DB"/>
    <w:rsid w:val="001B06E9"/>
    <w:rsid w:val="001B188F"/>
    <w:rsid w:val="001B55B0"/>
    <w:rsid w:val="001B7B5C"/>
    <w:rsid w:val="001C0D21"/>
    <w:rsid w:val="001C27C4"/>
    <w:rsid w:val="001C45E4"/>
    <w:rsid w:val="001C4693"/>
    <w:rsid w:val="001C74B1"/>
    <w:rsid w:val="001C7AC1"/>
    <w:rsid w:val="001C7AF2"/>
    <w:rsid w:val="001D1F09"/>
    <w:rsid w:val="001D358A"/>
    <w:rsid w:val="001D3EC9"/>
    <w:rsid w:val="001D4B51"/>
    <w:rsid w:val="001D5D46"/>
    <w:rsid w:val="001D65F4"/>
    <w:rsid w:val="001D765C"/>
    <w:rsid w:val="001D7FCE"/>
    <w:rsid w:val="001E301B"/>
    <w:rsid w:val="001E469D"/>
    <w:rsid w:val="001E4EF1"/>
    <w:rsid w:val="001E5526"/>
    <w:rsid w:val="001E707D"/>
    <w:rsid w:val="001E70C2"/>
    <w:rsid w:val="001F23F1"/>
    <w:rsid w:val="001F45EC"/>
    <w:rsid w:val="001F5E33"/>
    <w:rsid w:val="001F7D6D"/>
    <w:rsid w:val="00201086"/>
    <w:rsid w:val="00201127"/>
    <w:rsid w:val="00201A85"/>
    <w:rsid w:val="00203408"/>
    <w:rsid w:val="00203991"/>
    <w:rsid w:val="002040BF"/>
    <w:rsid w:val="00204F72"/>
    <w:rsid w:val="002056F7"/>
    <w:rsid w:val="0020724B"/>
    <w:rsid w:val="00207ADC"/>
    <w:rsid w:val="00207F92"/>
    <w:rsid w:val="0021041E"/>
    <w:rsid w:val="002159AF"/>
    <w:rsid w:val="00216229"/>
    <w:rsid w:val="00222442"/>
    <w:rsid w:val="00224956"/>
    <w:rsid w:val="0022512C"/>
    <w:rsid w:val="0022532C"/>
    <w:rsid w:val="00225817"/>
    <w:rsid w:val="00226A92"/>
    <w:rsid w:val="00230048"/>
    <w:rsid w:val="0023154F"/>
    <w:rsid w:val="002333B0"/>
    <w:rsid w:val="002353DE"/>
    <w:rsid w:val="0024029D"/>
    <w:rsid w:val="00241815"/>
    <w:rsid w:val="00241A07"/>
    <w:rsid w:val="0024335B"/>
    <w:rsid w:val="002433CD"/>
    <w:rsid w:val="002446F5"/>
    <w:rsid w:val="00244DF6"/>
    <w:rsid w:val="002464CD"/>
    <w:rsid w:val="002470F3"/>
    <w:rsid w:val="00247366"/>
    <w:rsid w:val="0025036F"/>
    <w:rsid w:val="00251187"/>
    <w:rsid w:val="00251DE3"/>
    <w:rsid w:val="0025234C"/>
    <w:rsid w:val="002557F1"/>
    <w:rsid w:val="00255F6E"/>
    <w:rsid w:val="0025668F"/>
    <w:rsid w:val="00256D88"/>
    <w:rsid w:val="00257C73"/>
    <w:rsid w:val="0026081E"/>
    <w:rsid w:val="002614A9"/>
    <w:rsid w:val="002619B0"/>
    <w:rsid w:val="00261CD7"/>
    <w:rsid w:val="00263A8C"/>
    <w:rsid w:val="00263B47"/>
    <w:rsid w:val="00264597"/>
    <w:rsid w:val="00264A5D"/>
    <w:rsid w:val="002707B0"/>
    <w:rsid w:val="00271085"/>
    <w:rsid w:val="002710E3"/>
    <w:rsid w:val="00271CF2"/>
    <w:rsid w:val="00271F14"/>
    <w:rsid w:val="00272AFE"/>
    <w:rsid w:val="0027393A"/>
    <w:rsid w:val="0027414A"/>
    <w:rsid w:val="002752AC"/>
    <w:rsid w:val="00275664"/>
    <w:rsid w:val="00275D6C"/>
    <w:rsid w:val="00277240"/>
    <w:rsid w:val="0028077A"/>
    <w:rsid w:val="00281473"/>
    <w:rsid w:val="0028152C"/>
    <w:rsid w:val="00281B37"/>
    <w:rsid w:val="00282C0A"/>
    <w:rsid w:val="00287B1A"/>
    <w:rsid w:val="0029056E"/>
    <w:rsid w:val="00290F6A"/>
    <w:rsid w:val="002920F8"/>
    <w:rsid w:val="002947D8"/>
    <w:rsid w:val="00296CDD"/>
    <w:rsid w:val="002A0D44"/>
    <w:rsid w:val="002A3CFA"/>
    <w:rsid w:val="002A737F"/>
    <w:rsid w:val="002A7B85"/>
    <w:rsid w:val="002B1E75"/>
    <w:rsid w:val="002B2553"/>
    <w:rsid w:val="002B2769"/>
    <w:rsid w:val="002B34F6"/>
    <w:rsid w:val="002B4BE8"/>
    <w:rsid w:val="002B4ECF"/>
    <w:rsid w:val="002B55C9"/>
    <w:rsid w:val="002B76D2"/>
    <w:rsid w:val="002B77EF"/>
    <w:rsid w:val="002C02B7"/>
    <w:rsid w:val="002C070D"/>
    <w:rsid w:val="002C3057"/>
    <w:rsid w:val="002C7FA8"/>
    <w:rsid w:val="002D09F7"/>
    <w:rsid w:val="002D0BAD"/>
    <w:rsid w:val="002D3728"/>
    <w:rsid w:val="002D4CFB"/>
    <w:rsid w:val="002D6B74"/>
    <w:rsid w:val="002E0176"/>
    <w:rsid w:val="002E20CE"/>
    <w:rsid w:val="002E333B"/>
    <w:rsid w:val="002E4507"/>
    <w:rsid w:val="002E5B0C"/>
    <w:rsid w:val="002F10F5"/>
    <w:rsid w:val="002F427C"/>
    <w:rsid w:val="002F72BD"/>
    <w:rsid w:val="002F74D0"/>
    <w:rsid w:val="00300C94"/>
    <w:rsid w:val="003014C4"/>
    <w:rsid w:val="00301650"/>
    <w:rsid w:val="00301B41"/>
    <w:rsid w:val="003026CB"/>
    <w:rsid w:val="00304FD4"/>
    <w:rsid w:val="003058A2"/>
    <w:rsid w:val="003064AD"/>
    <w:rsid w:val="00306AD2"/>
    <w:rsid w:val="00306C74"/>
    <w:rsid w:val="00307F0B"/>
    <w:rsid w:val="00310688"/>
    <w:rsid w:val="00311330"/>
    <w:rsid w:val="00311518"/>
    <w:rsid w:val="003168EC"/>
    <w:rsid w:val="00321490"/>
    <w:rsid w:val="00325827"/>
    <w:rsid w:val="00325FBC"/>
    <w:rsid w:val="00326264"/>
    <w:rsid w:val="00327286"/>
    <w:rsid w:val="00327774"/>
    <w:rsid w:val="00327CB4"/>
    <w:rsid w:val="00332C1D"/>
    <w:rsid w:val="00332E9F"/>
    <w:rsid w:val="003330E4"/>
    <w:rsid w:val="00334679"/>
    <w:rsid w:val="00334B67"/>
    <w:rsid w:val="00335514"/>
    <w:rsid w:val="00335B2B"/>
    <w:rsid w:val="00335BF6"/>
    <w:rsid w:val="00336EBA"/>
    <w:rsid w:val="00336EC4"/>
    <w:rsid w:val="003373A2"/>
    <w:rsid w:val="003412B8"/>
    <w:rsid w:val="00342FA0"/>
    <w:rsid w:val="0034431B"/>
    <w:rsid w:val="0034455D"/>
    <w:rsid w:val="0034506B"/>
    <w:rsid w:val="00345CD7"/>
    <w:rsid w:val="0035321A"/>
    <w:rsid w:val="003533D5"/>
    <w:rsid w:val="00353CA5"/>
    <w:rsid w:val="00355BEC"/>
    <w:rsid w:val="0035677E"/>
    <w:rsid w:val="00356FE2"/>
    <w:rsid w:val="003600E3"/>
    <w:rsid w:val="00360613"/>
    <w:rsid w:val="003606A7"/>
    <w:rsid w:val="003626BA"/>
    <w:rsid w:val="00362C6E"/>
    <w:rsid w:val="00363187"/>
    <w:rsid w:val="003637AF"/>
    <w:rsid w:val="00366547"/>
    <w:rsid w:val="00367892"/>
    <w:rsid w:val="00367C8C"/>
    <w:rsid w:val="00370751"/>
    <w:rsid w:val="00371865"/>
    <w:rsid w:val="003718EE"/>
    <w:rsid w:val="00371D48"/>
    <w:rsid w:val="00371FAB"/>
    <w:rsid w:val="0037257C"/>
    <w:rsid w:val="003738E1"/>
    <w:rsid w:val="00374502"/>
    <w:rsid w:val="00374FF5"/>
    <w:rsid w:val="00375217"/>
    <w:rsid w:val="003754EE"/>
    <w:rsid w:val="00375F0A"/>
    <w:rsid w:val="00380DF0"/>
    <w:rsid w:val="003813F5"/>
    <w:rsid w:val="00382112"/>
    <w:rsid w:val="0038246B"/>
    <w:rsid w:val="00383965"/>
    <w:rsid w:val="00383CFE"/>
    <w:rsid w:val="003860B6"/>
    <w:rsid w:val="00386721"/>
    <w:rsid w:val="003877E7"/>
    <w:rsid w:val="003915AD"/>
    <w:rsid w:val="0039592B"/>
    <w:rsid w:val="00395C42"/>
    <w:rsid w:val="003961C6"/>
    <w:rsid w:val="003A0086"/>
    <w:rsid w:val="003A26A6"/>
    <w:rsid w:val="003A33D0"/>
    <w:rsid w:val="003A5094"/>
    <w:rsid w:val="003A6E3F"/>
    <w:rsid w:val="003B3C9E"/>
    <w:rsid w:val="003B7DB4"/>
    <w:rsid w:val="003C0D2D"/>
    <w:rsid w:val="003C321B"/>
    <w:rsid w:val="003C3F03"/>
    <w:rsid w:val="003C45F8"/>
    <w:rsid w:val="003C4CF0"/>
    <w:rsid w:val="003C63A3"/>
    <w:rsid w:val="003D0829"/>
    <w:rsid w:val="003D4307"/>
    <w:rsid w:val="003D663C"/>
    <w:rsid w:val="003D7A28"/>
    <w:rsid w:val="003D7AF4"/>
    <w:rsid w:val="003E53C1"/>
    <w:rsid w:val="003E6ED6"/>
    <w:rsid w:val="003E7F3E"/>
    <w:rsid w:val="003F08EC"/>
    <w:rsid w:val="003F0B06"/>
    <w:rsid w:val="003F1BE6"/>
    <w:rsid w:val="003F2301"/>
    <w:rsid w:val="003F5F56"/>
    <w:rsid w:val="003F76C7"/>
    <w:rsid w:val="003F7A5D"/>
    <w:rsid w:val="0040056F"/>
    <w:rsid w:val="0040178E"/>
    <w:rsid w:val="004028B3"/>
    <w:rsid w:val="00402ACF"/>
    <w:rsid w:val="0040372F"/>
    <w:rsid w:val="00407759"/>
    <w:rsid w:val="00407762"/>
    <w:rsid w:val="00407C3E"/>
    <w:rsid w:val="00411850"/>
    <w:rsid w:val="00411EAA"/>
    <w:rsid w:val="00412376"/>
    <w:rsid w:val="00412F51"/>
    <w:rsid w:val="00415743"/>
    <w:rsid w:val="00415D06"/>
    <w:rsid w:val="00420186"/>
    <w:rsid w:val="00421A8F"/>
    <w:rsid w:val="004226C6"/>
    <w:rsid w:val="00422D5A"/>
    <w:rsid w:val="004232F1"/>
    <w:rsid w:val="00423C32"/>
    <w:rsid w:val="00425B7D"/>
    <w:rsid w:val="00425BD4"/>
    <w:rsid w:val="00425D8A"/>
    <w:rsid w:val="00433FDC"/>
    <w:rsid w:val="0043685C"/>
    <w:rsid w:val="00436944"/>
    <w:rsid w:val="00436C35"/>
    <w:rsid w:val="0043744A"/>
    <w:rsid w:val="00437A27"/>
    <w:rsid w:val="00440A1F"/>
    <w:rsid w:val="00440DFE"/>
    <w:rsid w:val="00440EE9"/>
    <w:rsid w:val="00442E42"/>
    <w:rsid w:val="00444581"/>
    <w:rsid w:val="00444E40"/>
    <w:rsid w:val="00445299"/>
    <w:rsid w:val="00445E93"/>
    <w:rsid w:val="00447B61"/>
    <w:rsid w:val="00447C4D"/>
    <w:rsid w:val="00450C99"/>
    <w:rsid w:val="0045164C"/>
    <w:rsid w:val="0045186D"/>
    <w:rsid w:val="004538A6"/>
    <w:rsid w:val="004604D3"/>
    <w:rsid w:val="00460719"/>
    <w:rsid w:val="00461445"/>
    <w:rsid w:val="00462B1D"/>
    <w:rsid w:val="00464B7D"/>
    <w:rsid w:val="00465E08"/>
    <w:rsid w:val="004660A7"/>
    <w:rsid w:val="00466347"/>
    <w:rsid w:val="00466F1A"/>
    <w:rsid w:val="00467589"/>
    <w:rsid w:val="0047309F"/>
    <w:rsid w:val="0047331E"/>
    <w:rsid w:val="00473DB5"/>
    <w:rsid w:val="00474235"/>
    <w:rsid w:val="00474397"/>
    <w:rsid w:val="00474688"/>
    <w:rsid w:val="00474ACE"/>
    <w:rsid w:val="004758F1"/>
    <w:rsid w:val="0047741C"/>
    <w:rsid w:val="0048014C"/>
    <w:rsid w:val="004823D6"/>
    <w:rsid w:val="00482557"/>
    <w:rsid w:val="004844E3"/>
    <w:rsid w:val="0048484A"/>
    <w:rsid w:val="004852F7"/>
    <w:rsid w:val="00491750"/>
    <w:rsid w:val="00492751"/>
    <w:rsid w:val="00494D59"/>
    <w:rsid w:val="004A00AA"/>
    <w:rsid w:val="004A255B"/>
    <w:rsid w:val="004A2A84"/>
    <w:rsid w:val="004A2ADE"/>
    <w:rsid w:val="004A335A"/>
    <w:rsid w:val="004A3687"/>
    <w:rsid w:val="004A4759"/>
    <w:rsid w:val="004A6A13"/>
    <w:rsid w:val="004B0216"/>
    <w:rsid w:val="004B20E5"/>
    <w:rsid w:val="004B31C2"/>
    <w:rsid w:val="004B4CA8"/>
    <w:rsid w:val="004B6B56"/>
    <w:rsid w:val="004C0E6A"/>
    <w:rsid w:val="004C1FA6"/>
    <w:rsid w:val="004C2589"/>
    <w:rsid w:val="004C4827"/>
    <w:rsid w:val="004C4C3D"/>
    <w:rsid w:val="004C4D6A"/>
    <w:rsid w:val="004D2322"/>
    <w:rsid w:val="004D458B"/>
    <w:rsid w:val="004D486B"/>
    <w:rsid w:val="004D51E8"/>
    <w:rsid w:val="004D6ADC"/>
    <w:rsid w:val="004E093D"/>
    <w:rsid w:val="004E14F5"/>
    <w:rsid w:val="004E25B4"/>
    <w:rsid w:val="004E4C57"/>
    <w:rsid w:val="004E5BD4"/>
    <w:rsid w:val="004E7FEC"/>
    <w:rsid w:val="004F06CF"/>
    <w:rsid w:val="004F0EAB"/>
    <w:rsid w:val="004F29F3"/>
    <w:rsid w:val="004F340C"/>
    <w:rsid w:val="004F5239"/>
    <w:rsid w:val="004F742F"/>
    <w:rsid w:val="004F7AD1"/>
    <w:rsid w:val="005022DD"/>
    <w:rsid w:val="00502BE2"/>
    <w:rsid w:val="00504508"/>
    <w:rsid w:val="00504709"/>
    <w:rsid w:val="00505039"/>
    <w:rsid w:val="00507232"/>
    <w:rsid w:val="005104AF"/>
    <w:rsid w:val="00512404"/>
    <w:rsid w:val="00512A84"/>
    <w:rsid w:val="00515FBE"/>
    <w:rsid w:val="0051680D"/>
    <w:rsid w:val="00516DBF"/>
    <w:rsid w:val="005238E3"/>
    <w:rsid w:val="00523B46"/>
    <w:rsid w:val="00524EF2"/>
    <w:rsid w:val="00527E47"/>
    <w:rsid w:val="00532324"/>
    <w:rsid w:val="00532DDC"/>
    <w:rsid w:val="0053392B"/>
    <w:rsid w:val="00533BD2"/>
    <w:rsid w:val="00534D7C"/>
    <w:rsid w:val="00535DD4"/>
    <w:rsid w:val="00537C76"/>
    <w:rsid w:val="005462DE"/>
    <w:rsid w:val="00547BDA"/>
    <w:rsid w:val="0055046D"/>
    <w:rsid w:val="00550A92"/>
    <w:rsid w:val="005512EB"/>
    <w:rsid w:val="00551546"/>
    <w:rsid w:val="00561DF1"/>
    <w:rsid w:val="005623BF"/>
    <w:rsid w:val="00563165"/>
    <w:rsid w:val="00563973"/>
    <w:rsid w:val="00563BD1"/>
    <w:rsid w:val="00563CBC"/>
    <w:rsid w:val="00567E32"/>
    <w:rsid w:val="005719CC"/>
    <w:rsid w:val="0057236F"/>
    <w:rsid w:val="00573226"/>
    <w:rsid w:val="00573694"/>
    <w:rsid w:val="00573B5D"/>
    <w:rsid w:val="00574823"/>
    <w:rsid w:val="005772C4"/>
    <w:rsid w:val="00577674"/>
    <w:rsid w:val="00582352"/>
    <w:rsid w:val="00583FD6"/>
    <w:rsid w:val="00590BE8"/>
    <w:rsid w:val="0059195E"/>
    <w:rsid w:val="00594ECD"/>
    <w:rsid w:val="00595F29"/>
    <w:rsid w:val="00597A4F"/>
    <w:rsid w:val="005A2A5C"/>
    <w:rsid w:val="005A3057"/>
    <w:rsid w:val="005A3107"/>
    <w:rsid w:val="005A3F7B"/>
    <w:rsid w:val="005A549C"/>
    <w:rsid w:val="005A7E4D"/>
    <w:rsid w:val="005B28C0"/>
    <w:rsid w:val="005C0C26"/>
    <w:rsid w:val="005C231A"/>
    <w:rsid w:val="005C23DB"/>
    <w:rsid w:val="005C277A"/>
    <w:rsid w:val="005C2CA3"/>
    <w:rsid w:val="005C3715"/>
    <w:rsid w:val="005C54AE"/>
    <w:rsid w:val="005C6628"/>
    <w:rsid w:val="005C6BBD"/>
    <w:rsid w:val="005C71F4"/>
    <w:rsid w:val="005D4051"/>
    <w:rsid w:val="005D6737"/>
    <w:rsid w:val="005D6EFF"/>
    <w:rsid w:val="005E0029"/>
    <w:rsid w:val="005E0716"/>
    <w:rsid w:val="005E1946"/>
    <w:rsid w:val="005E2AC4"/>
    <w:rsid w:val="005E2B64"/>
    <w:rsid w:val="005E3589"/>
    <w:rsid w:val="005E57AD"/>
    <w:rsid w:val="005E61CD"/>
    <w:rsid w:val="005E729E"/>
    <w:rsid w:val="005F01C9"/>
    <w:rsid w:val="005F280A"/>
    <w:rsid w:val="005F2D5E"/>
    <w:rsid w:val="005F411E"/>
    <w:rsid w:val="005F4903"/>
    <w:rsid w:val="005F7078"/>
    <w:rsid w:val="005F7336"/>
    <w:rsid w:val="00600340"/>
    <w:rsid w:val="00600D70"/>
    <w:rsid w:val="006027F6"/>
    <w:rsid w:val="00603060"/>
    <w:rsid w:val="006069B2"/>
    <w:rsid w:val="006074BA"/>
    <w:rsid w:val="006113CA"/>
    <w:rsid w:val="00611B2A"/>
    <w:rsid w:val="00611FBE"/>
    <w:rsid w:val="0061289B"/>
    <w:rsid w:val="0061317C"/>
    <w:rsid w:val="006154CB"/>
    <w:rsid w:val="006164CA"/>
    <w:rsid w:val="00616A1D"/>
    <w:rsid w:val="006203AB"/>
    <w:rsid w:val="00621AC0"/>
    <w:rsid w:val="00626926"/>
    <w:rsid w:val="006275B9"/>
    <w:rsid w:val="00631E35"/>
    <w:rsid w:val="00633020"/>
    <w:rsid w:val="00633465"/>
    <w:rsid w:val="00635783"/>
    <w:rsid w:val="00636ECA"/>
    <w:rsid w:val="00637B24"/>
    <w:rsid w:val="00644042"/>
    <w:rsid w:val="00646534"/>
    <w:rsid w:val="006476B6"/>
    <w:rsid w:val="00650E99"/>
    <w:rsid w:val="006515B7"/>
    <w:rsid w:val="0065285D"/>
    <w:rsid w:val="00656280"/>
    <w:rsid w:val="00660DC2"/>
    <w:rsid w:val="006622AD"/>
    <w:rsid w:val="006627A2"/>
    <w:rsid w:val="00663E53"/>
    <w:rsid w:val="00664F22"/>
    <w:rsid w:val="00665558"/>
    <w:rsid w:val="00665A9E"/>
    <w:rsid w:val="00666412"/>
    <w:rsid w:val="0066663F"/>
    <w:rsid w:val="006711CF"/>
    <w:rsid w:val="00671C40"/>
    <w:rsid w:val="00671F14"/>
    <w:rsid w:val="00673AC9"/>
    <w:rsid w:val="006750C2"/>
    <w:rsid w:val="00677C08"/>
    <w:rsid w:val="00680B15"/>
    <w:rsid w:val="00681DCB"/>
    <w:rsid w:val="0068475D"/>
    <w:rsid w:val="006869B3"/>
    <w:rsid w:val="006879A6"/>
    <w:rsid w:val="00690183"/>
    <w:rsid w:val="00690494"/>
    <w:rsid w:val="006935A1"/>
    <w:rsid w:val="00694645"/>
    <w:rsid w:val="006951A1"/>
    <w:rsid w:val="006963A2"/>
    <w:rsid w:val="00696AF4"/>
    <w:rsid w:val="00696E47"/>
    <w:rsid w:val="0069701D"/>
    <w:rsid w:val="00697FAE"/>
    <w:rsid w:val="006A1483"/>
    <w:rsid w:val="006A20C6"/>
    <w:rsid w:val="006A231E"/>
    <w:rsid w:val="006A4BEA"/>
    <w:rsid w:val="006A6852"/>
    <w:rsid w:val="006A73FA"/>
    <w:rsid w:val="006B16E5"/>
    <w:rsid w:val="006B2118"/>
    <w:rsid w:val="006B31E4"/>
    <w:rsid w:val="006B426E"/>
    <w:rsid w:val="006B446B"/>
    <w:rsid w:val="006B6776"/>
    <w:rsid w:val="006C139F"/>
    <w:rsid w:val="006C1C46"/>
    <w:rsid w:val="006C2B17"/>
    <w:rsid w:val="006C36CB"/>
    <w:rsid w:val="006C52BC"/>
    <w:rsid w:val="006C5BEC"/>
    <w:rsid w:val="006D10B1"/>
    <w:rsid w:val="006D4F42"/>
    <w:rsid w:val="006D6876"/>
    <w:rsid w:val="006E0EB2"/>
    <w:rsid w:val="006E1C39"/>
    <w:rsid w:val="006E218E"/>
    <w:rsid w:val="006E3D7C"/>
    <w:rsid w:val="006E4E77"/>
    <w:rsid w:val="006E5FBF"/>
    <w:rsid w:val="006E6330"/>
    <w:rsid w:val="006E7432"/>
    <w:rsid w:val="006E76F6"/>
    <w:rsid w:val="006F0B1C"/>
    <w:rsid w:val="006F26D4"/>
    <w:rsid w:val="006F2B18"/>
    <w:rsid w:val="006F2F79"/>
    <w:rsid w:val="006F5D2D"/>
    <w:rsid w:val="006F71E8"/>
    <w:rsid w:val="006F7C7E"/>
    <w:rsid w:val="006F7CEC"/>
    <w:rsid w:val="0070206C"/>
    <w:rsid w:val="00702816"/>
    <w:rsid w:val="00703624"/>
    <w:rsid w:val="00705353"/>
    <w:rsid w:val="007079FC"/>
    <w:rsid w:val="00710BC0"/>
    <w:rsid w:val="00710EF5"/>
    <w:rsid w:val="00712DD0"/>
    <w:rsid w:val="00713B7C"/>
    <w:rsid w:val="007140F1"/>
    <w:rsid w:val="007169C4"/>
    <w:rsid w:val="00716A94"/>
    <w:rsid w:val="00721514"/>
    <w:rsid w:val="0072235C"/>
    <w:rsid w:val="00722F81"/>
    <w:rsid w:val="0072575B"/>
    <w:rsid w:val="00727936"/>
    <w:rsid w:val="0073004E"/>
    <w:rsid w:val="007306BD"/>
    <w:rsid w:val="00730F48"/>
    <w:rsid w:val="00731B59"/>
    <w:rsid w:val="00731D1A"/>
    <w:rsid w:val="0073349F"/>
    <w:rsid w:val="0073458E"/>
    <w:rsid w:val="007349F9"/>
    <w:rsid w:val="00734D51"/>
    <w:rsid w:val="00734EA3"/>
    <w:rsid w:val="00735A03"/>
    <w:rsid w:val="00737DBC"/>
    <w:rsid w:val="00740BA0"/>
    <w:rsid w:val="0074312D"/>
    <w:rsid w:val="007433F5"/>
    <w:rsid w:val="00747F3C"/>
    <w:rsid w:val="00747F71"/>
    <w:rsid w:val="00751410"/>
    <w:rsid w:val="00752F49"/>
    <w:rsid w:val="0075330D"/>
    <w:rsid w:val="00753996"/>
    <w:rsid w:val="00755A76"/>
    <w:rsid w:val="00755DC6"/>
    <w:rsid w:val="00756410"/>
    <w:rsid w:val="007572E7"/>
    <w:rsid w:val="007572FF"/>
    <w:rsid w:val="00757658"/>
    <w:rsid w:val="00760F1E"/>
    <w:rsid w:val="00762EF3"/>
    <w:rsid w:val="007644E3"/>
    <w:rsid w:val="0076500B"/>
    <w:rsid w:val="007762B3"/>
    <w:rsid w:val="007771FE"/>
    <w:rsid w:val="0077762E"/>
    <w:rsid w:val="00777A0B"/>
    <w:rsid w:val="00781AC5"/>
    <w:rsid w:val="00781F9F"/>
    <w:rsid w:val="0078257A"/>
    <w:rsid w:val="00782BC7"/>
    <w:rsid w:val="0078338D"/>
    <w:rsid w:val="007845DD"/>
    <w:rsid w:val="00784AB4"/>
    <w:rsid w:val="00784BA9"/>
    <w:rsid w:val="00784D28"/>
    <w:rsid w:val="00785645"/>
    <w:rsid w:val="00785B69"/>
    <w:rsid w:val="00786818"/>
    <w:rsid w:val="007868AC"/>
    <w:rsid w:val="00786E5B"/>
    <w:rsid w:val="00786ECA"/>
    <w:rsid w:val="00787EF0"/>
    <w:rsid w:val="0079017F"/>
    <w:rsid w:val="00790707"/>
    <w:rsid w:val="00791F88"/>
    <w:rsid w:val="00792174"/>
    <w:rsid w:val="0079301E"/>
    <w:rsid w:val="0079406F"/>
    <w:rsid w:val="00794964"/>
    <w:rsid w:val="00796F19"/>
    <w:rsid w:val="007A2080"/>
    <w:rsid w:val="007A3A8A"/>
    <w:rsid w:val="007A4457"/>
    <w:rsid w:val="007A543E"/>
    <w:rsid w:val="007A569C"/>
    <w:rsid w:val="007A76FE"/>
    <w:rsid w:val="007A77BE"/>
    <w:rsid w:val="007B00DE"/>
    <w:rsid w:val="007B277A"/>
    <w:rsid w:val="007B53C2"/>
    <w:rsid w:val="007B5610"/>
    <w:rsid w:val="007B5D73"/>
    <w:rsid w:val="007B6DEB"/>
    <w:rsid w:val="007B7172"/>
    <w:rsid w:val="007C0B5D"/>
    <w:rsid w:val="007C3F10"/>
    <w:rsid w:val="007D2771"/>
    <w:rsid w:val="007D3A8C"/>
    <w:rsid w:val="007D49B7"/>
    <w:rsid w:val="007D546A"/>
    <w:rsid w:val="007D5D56"/>
    <w:rsid w:val="007D5E0B"/>
    <w:rsid w:val="007D7440"/>
    <w:rsid w:val="007D7AD2"/>
    <w:rsid w:val="007E014D"/>
    <w:rsid w:val="007E0AB4"/>
    <w:rsid w:val="007E1BF0"/>
    <w:rsid w:val="007E1CFB"/>
    <w:rsid w:val="007E2EF2"/>
    <w:rsid w:val="007E3A58"/>
    <w:rsid w:val="007E5E70"/>
    <w:rsid w:val="007E7049"/>
    <w:rsid w:val="007E7951"/>
    <w:rsid w:val="007E7D60"/>
    <w:rsid w:val="007F06E6"/>
    <w:rsid w:val="007F1E86"/>
    <w:rsid w:val="007F1F6C"/>
    <w:rsid w:val="007F2FEB"/>
    <w:rsid w:val="007F3266"/>
    <w:rsid w:val="007F558D"/>
    <w:rsid w:val="007F6154"/>
    <w:rsid w:val="007F648E"/>
    <w:rsid w:val="008017F3"/>
    <w:rsid w:val="0080284B"/>
    <w:rsid w:val="00802E49"/>
    <w:rsid w:val="008036E0"/>
    <w:rsid w:val="00803E3D"/>
    <w:rsid w:val="008062C5"/>
    <w:rsid w:val="00806966"/>
    <w:rsid w:val="00810D89"/>
    <w:rsid w:val="00812D64"/>
    <w:rsid w:val="00812E6D"/>
    <w:rsid w:val="00814521"/>
    <w:rsid w:val="00814EB6"/>
    <w:rsid w:val="00816D80"/>
    <w:rsid w:val="00817267"/>
    <w:rsid w:val="00820585"/>
    <w:rsid w:val="008206C4"/>
    <w:rsid w:val="0082071D"/>
    <w:rsid w:val="008234BE"/>
    <w:rsid w:val="00827528"/>
    <w:rsid w:val="00830E2D"/>
    <w:rsid w:val="00831938"/>
    <w:rsid w:val="00832023"/>
    <w:rsid w:val="00835C28"/>
    <w:rsid w:val="00841397"/>
    <w:rsid w:val="00841E1F"/>
    <w:rsid w:val="008436D8"/>
    <w:rsid w:val="00846636"/>
    <w:rsid w:val="008473AD"/>
    <w:rsid w:val="00850F5E"/>
    <w:rsid w:val="008511C8"/>
    <w:rsid w:val="008517F9"/>
    <w:rsid w:val="0085191E"/>
    <w:rsid w:val="008519CB"/>
    <w:rsid w:val="00855DA1"/>
    <w:rsid w:val="00860037"/>
    <w:rsid w:val="0086097A"/>
    <w:rsid w:val="008618F9"/>
    <w:rsid w:val="00861E51"/>
    <w:rsid w:val="00862B4B"/>
    <w:rsid w:val="00864DF9"/>
    <w:rsid w:val="008654B1"/>
    <w:rsid w:val="008655AE"/>
    <w:rsid w:val="00865F91"/>
    <w:rsid w:val="0087038A"/>
    <w:rsid w:val="0087122A"/>
    <w:rsid w:val="008717C0"/>
    <w:rsid w:val="00872032"/>
    <w:rsid w:val="00874F58"/>
    <w:rsid w:val="0087582D"/>
    <w:rsid w:val="00876139"/>
    <w:rsid w:val="008775C5"/>
    <w:rsid w:val="00880D64"/>
    <w:rsid w:val="008827C2"/>
    <w:rsid w:val="008830C3"/>
    <w:rsid w:val="0088507C"/>
    <w:rsid w:val="008879DF"/>
    <w:rsid w:val="00887B82"/>
    <w:rsid w:val="00891527"/>
    <w:rsid w:val="00891636"/>
    <w:rsid w:val="0089181E"/>
    <w:rsid w:val="00891A7D"/>
    <w:rsid w:val="00891ECF"/>
    <w:rsid w:val="008925ED"/>
    <w:rsid w:val="00892AB1"/>
    <w:rsid w:val="00893B20"/>
    <w:rsid w:val="008944B8"/>
    <w:rsid w:val="00896191"/>
    <w:rsid w:val="00896275"/>
    <w:rsid w:val="008A0C84"/>
    <w:rsid w:val="008A3175"/>
    <w:rsid w:val="008A3626"/>
    <w:rsid w:val="008A362F"/>
    <w:rsid w:val="008A6FBF"/>
    <w:rsid w:val="008A7DB3"/>
    <w:rsid w:val="008B0545"/>
    <w:rsid w:val="008B21B6"/>
    <w:rsid w:val="008B234B"/>
    <w:rsid w:val="008B3DDE"/>
    <w:rsid w:val="008B5215"/>
    <w:rsid w:val="008B6E52"/>
    <w:rsid w:val="008C3290"/>
    <w:rsid w:val="008C4BF9"/>
    <w:rsid w:val="008C50AC"/>
    <w:rsid w:val="008C5A54"/>
    <w:rsid w:val="008C5D82"/>
    <w:rsid w:val="008C5F9C"/>
    <w:rsid w:val="008D1A8B"/>
    <w:rsid w:val="008D3612"/>
    <w:rsid w:val="008D3C2F"/>
    <w:rsid w:val="008D4491"/>
    <w:rsid w:val="008D4EC4"/>
    <w:rsid w:val="008D543C"/>
    <w:rsid w:val="008D589C"/>
    <w:rsid w:val="008D64BD"/>
    <w:rsid w:val="008E4D25"/>
    <w:rsid w:val="008E4FF4"/>
    <w:rsid w:val="008E65F5"/>
    <w:rsid w:val="008E689C"/>
    <w:rsid w:val="008E69F9"/>
    <w:rsid w:val="008E78C8"/>
    <w:rsid w:val="008F0DD0"/>
    <w:rsid w:val="008F3701"/>
    <w:rsid w:val="008F47A2"/>
    <w:rsid w:val="008F5BEA"/>
    <w:rsid w:val="008F67AD"/>
    <w:rsid w:val="008F699A"/>
    <w:rsid w:val="00901978"/>
    <w:rsid w:val="00902B5E"/>
    <w:rsid w:val="00902FCB"/>
    <w:rsid w:val="009032D7"/>
    <w:rsid w:val="00903E1D"/>
    <w:rsid w:val="0090415F"/>
    <w:rsid w:val="00906F42"/>
    <w:rsid w:val="009070EF"/>
    <w:rsid w:val="00913250"/>
    <w:rsid w:val="00920192"/>
    <w:rsid w:val="00931AB5"/>
    <w:rsid w:val="00932871"/>
    <w:rsid w:val="00933034"/>
    <w:rsid w:val="00934C2E"/>
    <w:rsid w:val="0093522D"/>
    <w:rsid w:val="00936E1C"/>
    <w:rsid w:val="00937B6B"/>
    <w:rsid w:val="00941FA4"/>
    <w:rsid w:val="0095020A"/>
    <w:rsid w:val="00951B2F"/>
    <w:rsid w:val="00952E18"/>
    <w:rsid w:val="00954D62"/>
    <w:rsid w:val="00956566"/>
    <w:rsid w:val="00956ED2"/>
    <w:rsid w:val="00960299"/>
    <w:rsid w:val="00960860"/>
    <w:rsid w:val="009614B6"/>
    <w:rsid w:val="0096281C"/>
    <w:rsid w:val="0096284B"/>
    <w:rsid w:val="009638BE"/>
    <w:rsid w:val="009648D4"/>
    <w:rsid w:val="009649CE"/>
    <w:rsid w:val="00964E6C"/>
    <w:rsid w:val="009661DB"/>
    <w:rsid w:val="00970378"/>
    <w:rsid w:val="0097090F"/>
    <w:rsid w:val="00971B20"/>
    <w:rsid w:val="009720DA"/>
    <w:rsid w:val="00972AF2"/>
    <w:rsid w:val="0097654E"/>
    <w:rsid w:val="00977246"/>
    <w:rsid w:val="00977420"/>
    <w:rsid w:val="00980146"/>
    <w:rsid w:val="009834F0"/>
    <w:rsid w:val="009837D2"/>
    <w:rsid w:val="00983A64"/>
    <w:rsid w:val="009844C7"/>
    <w:rsid w:val="00987413"/>
    <w:rsid w:val="00987C33"/>
    <w:rsid w:val="009907DA"/>
    <w:rsid w:val="00991377"/>
    <w:rsid w:val="00991F12"/>
    <w:rsid w:val="00993722"/>
    <w:rsid w:val="00996D05"/>
    <w:rsid w:val="009A1C89"/>
    <w:rsid w:val="009A333E"/>
    <w:rsid w:val="009A4D97"/>
    <w:rsid w:val="009A58FC"/>
    <w:rsid w:val="009A677A"/>
    <w:rsid w:val="009A759A"/>
    <w:rsid w:val="009B1485"/>
    <w:rsid w:val="009B160D"/>
    <w:rsid w:val="009B1DD3"/>
    <w:rsid w:val="009B4D01"/>
    <w:rsid w:val="009B4D73"/>
    <w:rsid w:val="009B7050"/>
    <w:rsid w:val="009B76BD"/>
    <w:rsid w:val="009B7725"/>
    <w:rsid w:val="009C01DA"/>
    <w:rsid w:val="009C03CE"/>
    <w:rsid w:val="009C375F"/>
    <w:rsid w:val="009C3FE6"/>
    <w:rsid w:val="009C72CB"/>
    <w:rsid w:val="009C7C62"/>
    <w:rsid w:val="009D04D9"/>
    <w:rsid w:val="009D16DF"/>
    <w:rsid w:val="009D1CA6"/>
    <w:rsid w:val="009D2479"/>
    <w:rsid w:val="009D3732"/>
    <w:rsid w:val="009D6AD2"/>
    <w:rsid w:val="009D70F1"/>
    <w:rsid w:val="009D7D26"/>
    <w:rsid w:val="009D7EFD"/>
    <w:rsid w:val="009E010B"/>
    <w:rsid w:val="009E17B0"/>
    <w:rsid w:val="009E5BB0"/>
    <w:rsid w:val="009F0896"/>
    <w:rsid w:val="009F11EB"/>
    <w:rsid w:val="009F2FDD"/>
    <w:rsid w:val="009F3FC1"/>
    <w:rsid w:val="009F781E"/>
    <w:rsid w:val="00A016E4"/>
    <w:rsid w:val="00A023ED"/>
    <w:rsid w:val="00A03A6F"/>
    <w:rsid w:val="00A075B9"/>
    <w:rsid w:val="00A1054A"/>
    <w:rsid w:val="00A12188"/>
    <w:rsid w:val="00A12BDF"/>
    <w:rsid w:val="00A12D55"/>
    <w:rsid w:val="00A13CED"/>
    <w:rsid w:val="00A15A7D"/>
    <w:rsid w:val="00A161F4"/>
    <w:rsid w:val="00A17D3E"/>
    <w:rsid w:val="00A230BA"/>
    <w:rsid w:val="00A23454"/>
    <w:rsid w:val="00A237C2"/>
    <w:rsid w:val="00A240EF"/>
    <w:rsid w:val="00A254FF"/>
    <w:rsid w:val="00A25C52"/>
    <w:rsid w:val="00A2643C"/>
    <w:rsid w:val="00A26B91"/>
    <w:rsid w:val="00A2708C"/>
    <w:rsid w:val="00A326FC"/>
    <w:rsid w:val="00A32958"/>
    <w:rsid w:val="00A32A27"/>
    <w:rsid w:val="00A348FB"/>
    <w:rsid w:val="00A34D53"/>
    <w:rsid w:val="00A368C8"/>
    <w:rsid w:val="00A37C79"/>
    <w:rsid w:val="00A40336"/>
    <w:rsid w:val="00A427D1"/>
    <w:rsid w:val="00A447F0"/>
    <w:rsid w:val="00A44837"/>
    <w:rsid w:val="00A468D7"/>
    <w:rsid w:val="00A47514"/>
    <w:rsid w:val="00A47F4B"/>
    <w:rsid w:val="00A5046C"/>
    <w:rsid w:val="00A50E7B"/>
    <w:rsid w:val="00A51D36"/>
    <w:rsid w:val="00A52591"/>
    <w:rsid w:val="00A53530"/>
    <w:rsid w:val="00A53842"/>
    <w:rsid w:val="00A53D35"/>
    <w:rsid w:val="00A54505"/>
    <w:rsid w:val="00A55122"/>
    <w:rsid w:val="00A56273"/>
    <w:rsid w:val="00A62BDD"/>
    <w:rsid w:val="00A63897"/>
    <w:rsid w:val="00A67263"/>
    <w:rsid w:val="00A70096"/>
    <w:rsid w:val="00A7068D"/>
    <w:rsid w:val="00A7096B"/>
    <w:rsid w:val="00A71AAE"/>
    <w:rsid w:val="00A71F93"/>
    <w:rsid w:val="00A734F2"/>
    <w:rsid w:val="00A73FC2"/>
    <w:rsid w:val="00A7513E"/>
    <w:rsid w:val="00A751D6"/>
    <w:rsid w:val="00A8346C"/>
    <w:rsid w:val="00A83CE6"/>
    <w:rsid w:val="00A85181"/>
    <w:rsid w:val="00A85B17"/>
    <w:rsid w:val="00A94329"/>
    <w:rsid w:val="00A94B28"/>
    <w:rsid w:val="00A94FEC"/>
    <w:rsid w:val="00AA01BA"/>
    <w:rsid w:val="00AA0888"/>
    <w:rsid w:val="00AA13DF"/>
    <w:rsid w:val="00AA1747"/>
    <w:rsid w:val="00AA2F1C"/>
    <w:rsid w:val="00AA386C"/>
    <w:rsid w:val="00AA7009"/>
    <w:rsid w:val="00AB2425"/>
    <w:rsid w:val="00AB38D7"/>
    <w:rsid w:val="00AB4289"/>
    <w:rsid w:val="00AB45A5"/>
    <w:rsid w:val="00AB47DF"/>
    <w:rsid w:val="00AB5B2A"/>
    <w:rsid w:val="00AB5EC7"/>
    <w:rsid w:val="00AB7B4E"/>
    <w:rsid w:val="00AC0382"/>
    <w:rsid w:val="00AC3207"/>
    <w:rsid w:val="00AC496E"/>
    <w:rsid w:val="00AC78F7"/>
    <w:rsid w:val="00AD0184"/>
    <w:rsid w:val="00AD03D0"/>
    <w:rsid w:val="00AD2864"/>
    <w:rsid w:val="00AD3EC8"/>
    <w:rsid w:val="00AD77E8"/>
    <w:rsid w:val="00AE21ED"/>
    <w:rsid w:val="00AE28EF"/>
    <w:rsid w:val="00AE5B1A"/>
    <w:rsid w:val="00AE5C3B"/>
    <w:rsid w:val="00AE7A84"/>
    <w:rsid w:val="00AF11E6"/>
    <w:rsid w:val="00AF434B"/>
    <w:rsid w:val="00AF6118"/>
    <w:rsid w:val="00AF6AAA"/>
    <w:rsid w:val="00AF6B6F"/>
    <w:rsid w:val="00B00FF4"/>
    <w:rsid w:val="00B01539"/>
    <w:rsid w:val="00B029F7"/>
    <w:rsid w:val="00B0426C"/>
    <w:rsid w:val="00B05294"/>
    <w:rsid w:val="00B05433"/>
    <w:rsid w:val="00B057F4"/>
    <w:rsid w:val="00B06A59"/>
    <w:rsid w:val="00B07F74"/>
    <w:rsid w:val="00B120F4"/>
    <w:rsid w:val="00B13FE7"/>
    <w:rsid w:val="00B15A80"/>
    <w:rsid w:val="00B20B16"/>
    <w:rsid w:val="00B24146"/>
    <w:rsid w:val="00B315D6"/>
    <w:rsid w:val="00B31CEE"/>
    <w:rsid w:val="00B32420"/>
    <w:rsid w:val="00B326F6"/>
    <w:rsid w:val="00B34427"/>
    <w:rsid w:val="00B363CA"/>
    <w:rsid w:val="00B36665"/>
    <w:rsid w:val="00B36973"/>
    <w:rsid w:val="00B409A5"/>
    <w:rsid w:val="00B412E2"/>
    <w:rsid w:val="00B41FAE"/>
    <w:rsid w:val="00B425D2"/>
    <w:rsid w:val="00B4300B"/>
    <w:rsid w:val="00B43062"/>
    <w:rsid w:val="00B45B9F"/>
    <w:rsid w:val="00B45F1A"/>
    <w:rsid w:val="00B47D28"/>
    <w:rsid w:val="00B5159C"/>
    <w:rsid w:val="00B51DF5"/>
    <w:rsid w:val="00B5249F"/>
    <w:rsid w:val="00B54575"/>
    <w:rsid w:val="00B57760"/>
    <w:rsid w:val="00B605D6"/>
    <w:rsid w:val="00B63C11"/>
    <w:rsid w:val="00B64698"/>
    <w:rsid w:val="00B656F4"/>
    <w:rsid w:val="00B65B76"/>
    <w:rsid w:val="00B6663E"/>
    <w:rsid w:val="00B704C5"/>
    <w:rsid w:val="00B72E7B"/>
    <w:rsid w:val="00B72FC8"/>
    <w:rsid w:val="00B74725"/>
    <w:rsid w:val="00B754C9"/>
    <w:rsid w:val="00B75534"/>
    <w:rsid w:val="00B7608D"/>
    <w:rsid w:val="00B762E7"/>
    <w:rsid w:val="00B76CE9"/>
    <w:rsid w:val="00B7749F"/>
    <w:rsid w:val="00B811F6"/>
    <w:rsid w:val="00B81D9C"/>
    <w:rsid w:val="00B82D03"/>
    <w:rsid w:val="00B84502"/>
    <w:rsid w:val="00B84BD8"/>
    <w:rsid w:val="00B85F85"/>
    <w:rsid w:val="00B86D54"/>
    <w:rsid w:val="00B91CC7"/>
    <w:rsid w:val="00B9558A"/>
    <w:rsid w:val="00B95669"/>
    <w:rsid w:val="00B978DD"/>
    <w:rsid w:val="00BA0A52"/>
    <w:rsid w:val="00BA2330"/>
    <w:rsid w:val="00BA29A6"/>
    <w:rsid w:val="00BA4BD4"/>
    <w:rsid w:val="00BA7F6E"/>
    <w:rsid w:val="00BB4277"/>
    <w:rsid w:val="00BB62FD"/>
    <w:rsid w:val="00BC05F2"/>
    <w:rsid w:val="00BC3B79"/>
    <w:rsid w:val="00BC6760"/>
    <w:rsid w:val="00BD018F"/>
    <w:rsid w:val="00BD0E86"/>
    <w:rsid w:val="00BD32CB"/>
    <w:rsid w:val="00BD41C3"/>
    <w:rsid w:val="00BD4F9F"/>
    <w:rsid w:val="00BD5F4E"/>
    <w:rsid w:val="00BE112A"/>
    <w:rsid w:val="00BF1506"/>
    <w:rsid w:val="00BF1779"/>
    <w:rsid w:val="00BF1E3F"/>
    <w:rsid w:val="00BF55A0"/>
    <w:rsid w:val="00BF6464"/>
    <w:rsid w:val="00BF701F"/>
    <w:rsid w:val="00BF794A"/>
    <w:rsid w:val="00C0150D"/>
    <w:rsid w:val="00C01A7A"/>
    <w:rsid w:val="00C02975"/>
    <w:rsid w:val="00C038D4"/>
    <w:rsid w:val="00C04E0C"/>
    <w:rsid w:val="00C052D5"/>
    <w:rsid w:val="00C0601C"/>
    <w:rsid w:val="00C06496"/>
    <w:rsid w:val="00C06599"/>
    <w:rsid w:val="00C06EBE"/>
    <w:rsid w:val="00C07050"/>
    <w:rsid w:val="00C12626"/>
    <w:rsid w:val="00C12E98"/>
    <w:rsid w:val="00C1517D"/>
    <w:rsid w:val="00C15233"/>
    <w:rsid w:val="00C178BA"/>
    <w:rsid w:val="00C204A1"/>
    <w:rsid w:val="00C21B13"/>
    <w:rsid w:val="00C22718"/>
    <w:rsid w:val="00C234E4"/>
    <w:rsid w:val="00C2540D"/>
    <w:rsid w:val="00C25CFC"/>
    <w:rsid w:val="00C30217"/>
    <w:rsid w:val="00C30833"/>
    <w:rsid w:val="00C32399"/>
    <w:rsid w:val="00C33F1D"/>
    <w:rsid w:val="00C34AA6"/>
    <w:rsid w:val="00C3759B"/>
    <w:rsid w:val="00C40E26"/>
    <w:rsid w:val="00C419C9"/>
    <w:rsid w:val="00C41FFA"/>
    <w:rsid w:val="00C43DC8"/>
    <w:rsid w:val="00C43EA1"/>
    <w:rsid w:val="00C4630C"/>
    <w:rsid w:val="00C5324E"/>
    <w:rsid w:val="00C54B38"/>
    <w:rsid w:val="00C56BB1"/>
    <w:rsid w:val="00C6013F"/>
    <w:rsid w:val="00C62EEC"/>
    <w:rsid w:val="00C63BEF"/>
    <w:rsid w:val="00C64F23"/>
    <w:rsid w:val="00C65436"/>
    <w:rsid w:val="00C65781"/>
    <w:rsid w:val="00C66FEA"/>
    <w:rsid w:val="00C70174"/>
    <w:rsid w:val="00C70592"/>
    <w:rsid w:val="00C73E3B"/>
    <w:rsid w:val="00C7411B"/>
    <w:rsid w:val="00C75233"/>
    <w:rsid w:val="00C75CC6"/>
    <w:rsid w:val="00C800A7"/>
    <w:rsid w:val="00C81F3A"/>
    <w:rsid w:val="00C821D5"/>
    <w:rsid w:val="00C8273F"/>
    <w:rsid w:val="00C857BB"/>
    <w:rsid w:val="00C85A19"/>
    <w:rsid w:val="00C85A71"/>
    <w:rsid w:val="00C85BEB"/>
    <w:rsid w:val="00C873D4"/>
    <w:rsid w:val="00C9139A"/>
    <w:rsid w:val="00C92385"/>
    <w:rsid w:val="00C92609"/>
    <w:rsid w:val="00C92A74"/>
    <w:rsid w:val="00C931A8"/>
    <w:rsid w:val="00C93E99"/>
    <w:rsid w:val="00C95852"/>
    <w:rsid w:val="00C971D0"/>
    <w:rsid w:val="00C97CE1"/>
    <w:rsid w:val="00C97ED6"/>
    <w:rsid w:val="00CA04E5"/>
    <w:rsid w:val="00CA0E7D"/>
    <w:rsid w:val="00CA0EF4"/>
    <w:rsid w:val="00CA1BB6"/>
    <w:rsid w:val="00CA2840"/>
    <w:rsid w:val="00CA2934"/>
    <w:rsid w:val="00CA41EA"/>
    <w:rsid w:val="00CA50EE"/>
    <w:rsid w:val="00CA6222"/>
    <w:rsid w:val="00CB125B"/>
    <w:rsid w:val="00CB35DF"/>
    <w:rsid w:val="00CB3C87"/>
    <w:rsid w:val="00CB4BEC"/>
    <w:rsid w:val="00CB6DB2"/>
    <w:rsid w:val="00CC140D"/>
    <w:rsid w:val="00CC1626"/>
    <w:rsid w:val="00CC1BD8"/>
    <w:rsid w:val="00CC216A"/>
    <w:rsid w:val="00CC3352"/>
    <w:rsid w:val="00CC4B28"/>
    <w:rsid w:val="00CC7E31"/>
    <w:rsid w:val="00CD0668"/>
    <w:rsid w:val="00CD3981"/>
    <w:rsid w:val="00CD4448"/>
    <w:rsid w:val="00CD4A76"/>
    <w:rsid w:val="00CD4CBB"/>
    <w:rsid w:val="00CD6812"/>
    <w:rsid w:val="00CE15AE"/>
    <w:rsid w:val="00CE1EED"/>
    <w:rsid w:val="00CF1520"/>
    <w:rsid w:val="00CF37DD"/>
    <w:rsid w:val="00CF4187"/>
    <w:rsid w:val="00CF59A3"/>
    <w:rsid w:val="00CF67FE"/>
    <w:rsid w:val="00CF7720"/>
    <w:rsid w:val="00D0077E"/>
    <w:rsid w:val="00D020A2"/>
    <w:rsid w:val="00D03AB0"/>
    <w:rsid w:val="00D0533B"/>
    <w:rsid w:val="00D06336"/>
    <w:rsid w:val="00D07D97"/>
    <w:rsid w:val="00D07E04"/>
    <w:rsid w:val="00D1033C"/>
    <w:rsid w:val="00D110D5"/>
    <w:rsid w:val="00D13D1E"/>
    <w:rsid w:val="00D155D0"/>
    <w:rsid w:val="00D164D8"/>
    <w:rsid w:val="00D16B03"/>
    <w:rsid w:val="00D20403"/>
    <w:rsid w:val="00D20A33"/>
    <w:rsid w:val="00D21906"/>
    <w:rsid w:val="00D219AD"/>
    <w:rsid w:val="00D2201A"/>
    <w:rsid w:val="00D22366"/>
    <w:rsid w:val="00D23475"/>
    <w:rsid w:val="00D274E2"/>
    <w:rsid w:val="00D27AB8"/>
    <w:rsid w:val="00D27E04"/>
    <w:rsid w:val="00D30B83"/>
    <w:rsid w:val="00D31326"/>
    <w:rsid w:val="00D31F31"/>
    <w:rsid w:val="00D34A33"/>
    <w:rsid w:val="00D35D64"/>
    <w:rsid w:val="00D35FF2"/>
    <w:rsid w:val="00D40082"/>
    <w:rsid w:val="00D42675"/>
    <w:rsid w:val="00D45B63"/>
    <w:rsid w:val="00D46DEB"/>
    <w:rsid w:val="00D47C45"/>
    <w:rsid w:val="00D537ED"/>
    <w:rsid w:val="00D53A6A"/>
    <w:rsid w:val="00D555ED"/>
    <w:rsid w:val="00D55929"/>
    <w:rsid w:val="00D55EEB"/>
    <w:rsid w:val="00D57019"/>
    <w:rsid w:val="00D575F6"/>
    <w:rsid w:val="00D60041"/>
    <w:rsid w:val="00D61CAD"/>
    <w:rsid w:val="00D642B2"/>
    <w:rsid w:val="00D64FB3"/>
    <w:rsid w:val="00D65F19"/>
    <w:rsid w:val="00D6766E"/>
    <w:rsid w:val="00D70899"/>
    <w:rsid w:val="00D71515"/>
    <w:rsid w:val="00D77492"/>
    <w:rsid w:val="00D8444F"/>
    <w:rsid w:val="00D86EC8"/>
    <w:rsid w:val="00D87787"/>
    <w:rsid w:val="00D900EA"/>
    <w:rsid w:val="00D91348"/>
    <w:rsid w:val="00D91AB9"/>
    <w:rsid w:val="00D935E2"/>
    <w:rsid w:val="00D93623"/>
    <w:rsid w:val="00D93DC4"/>
    <w:rsid w:val="00D93F5E"/>
    <w:rsid w:val="00D95AD0"/>
    <w:rsid w:val="00DA0526"/>
    <w:rsid w:val="00DA4064"/>
    <w:rsid w:val="00DA50C3"/>
    <w:rsid w:val="00DA7F37"/>
    <w:rsid w:val="00DB13E7"/>
    <w:rsid w:val="00DB143A"/>
    <w:rsid w:val="00DB1FD4"/>
    <w:rsid w:val="00DB2785"/>
    <w:rsid w:val="00DB2E58"/>
    <w:rsid w:val="00DB3F02"/>
    <w:rsid w:val="00DB4105"/>
    <w:rsid w:val="00DB482C"/>
    <w:rsid w:val="00DB6B69"/>
    <w:rsid w:val="00DB7072"/>
    <w:rsid w:val="00DB7C00"/>
    <w:rsid w:val="00DB7E44"/>
    <w:rsid w:val="00DC193A"/>
    <w:rsid w:val="00DC2729"/>
    <w:rsid w:val="00DC3D29"/>
    <w:rsid w:val="00DC3EC8"/>
    <w:rsid w:val="00DC6190"/>
    <w:rsid w:val="00DC763F"/>
    <w:rsid w:val="00DD0573"/>
    <w:rsid w:val="00DD29B1"/>
    <w:rsid w:val="00DD2C2D"/>
    <w:rsid w:val="00DD3FED"/>
    <w:rsid w:val="00DD5A71"/>
    <w:rsid w:val="00DD5FED"/>
    <w:rsid w:val="00DE26B8"/>
    <w:rsid w:val="00DE33C5"/>
    <w:rsid w:val="00DE33D2"/>
    <w:rsid w:val="00DE46FE"/>
    <w:rsid w:val="00DE4FD6"/>
    <w:rsid w:val="00DE5013"/>
    <w:rsid w:val="00DE5615"/>
    <w:rsid w:val="00DE6612"/>
    <w:rsid w:val="00DE7991"/>
    <w:rsid w:val="00DF05AF"/>
    <w:rsid w:val="00DF12D8"/>
    <w:rsid w:val="00DF2DC8"/>
    <w:rsid w:val="00DF354A"/>
    <w:rsid w:val="00DF4CEE"/>
    <w:rsid w:val="00DF4F3F"/>
    <w:rsid w:val="00DF646A"/>
    <w:rsid w:val="00DF7108"/>
    <w:rsid w:val="00DF7C97"/>
    <w:rsid w:val="00DF7D7A"/>
    <w:rsid w:val="00E0005B"/>
    <w:rsid w:val="00E004DC"/>
    <w:rsid w:val="00E04281"/>
    <w:rsid w:val="00E042AD"/>
    <w:rsid w:val="00E04F01"/>
    <w:rsid w:val="00E0542C"/>
    <w:rsid w:val="00E056F6"/>
    <w:rsid w:val="00E05967"/>
    <w:rsid w:val="00E05C4C"/>
    <w:rsid w:val="00E06177"/>
    <w:rsid w:val="00E06409"/>
    <w:rsid w:val="00E113E0"/>
    <w:rsid w:val="00E1312C"/>
    <w:rsid w:val="00E14115"/>
    <w:rsid w:val="00E15FC9"/>
    <w:rsid w:val="00E17566"/>
    <w:rsid w:val="00E22133"/>
    <w:rsid w:val="00E22B87"/>
    <w:rsid w:val="00E240E4"/>
    <w:rsid w:val="00E263AB"/>
    <w:rsid w:val="00E3273A"/>
    <w:rsid w:val="00E32759"/>
    <w:rsid w:val="00E3305D"/>
    <w:rsid w:val="00E40356"/>
    <w:rsid w:val="00E4177D"/>
    <w:rsid w:val="00E42A84"/>
    <w:rsid w:val="00E43B1C"/>
    <w:rsid w:val="00E45F64"/>
    <w:rsid w:val="00E46209"/>
    <w:rsid w:val="00E47492"/>
    <w:rsid w:val="00E4752F"/>
    <w:rsid w:val="00E51068"/>
    <w:rsid w:val="00E55612"/>
    <w:rsid w:val="00E6298A"/>
    <w:rsid w:val="00E62E83"/>
    <w:rsid w:val="00E63FB3"/>
    <w:rsid w:val="00E663B8"/>
    <w:rsid w:val="00E7246B"/>
    <w:rsid w:val="00E7265C"/>
    <w:rsid w:val="00E72A87"/>
    <w:rsid w:val="00E73736"/>
    <w:rsid w:val="00E74012"/>
    <w:rsid w:val="00E75B17"/>
    <w:rsid w:val="00E7688F"/>
    <w:rsid w:val="00E82894"/>
    <w:rsid w:val="00E84062"/>
    <w:rsid w:val="00E84840"/>
    <w:rsid w:val="00E84EF0"/>
    <w:rsid w:val="00E867B0"/>
    <w:rsid w:val="00E87B50"/>
    <w:rsid w:val="00E90F83"/>
    <w:rsid w:val="00E91D44"/>
    <w:rsid w:val="00E93180"/>
    <w:rsid w:val="00E946E1"/>
    <w:rsid w:val="00E96179"/>
    <w:rsid w:val="00E97FD7"/>
    <w:rsid w:val="00EA16AD"/>
    <w:rsid w:val="00EA1B21"/>
    <w:rsid w:val="00EA1B89"/>
    <w:rsid w:val="00EA51FA"/>
    <w:rsid w:val="00EA52C3"/>
    <w:rsid w:val="00EA5BF3"/>
    <w:rsid w:val="00EA79F3"/>
    <w:rsid w:val="00EB2524"/>
    <w:rsid w:val="00EB3731"/>
    <w:rsid w:val="00EB437F"/>
    <w:rsid w:val="00EB53A8"/>
    <w:rsid w:val="00EC2DBC"/>
    <w:rsid w:val="00EC3DB8"/>
    <w:rsid w:val="00EC45EC"/>
    <w:rsid w:val="00EC6427"/>
    <w:rsid w:val="00EC65A5"/>
    <w:rsid w:val="00ED0176"/>
    <w:rsid w:val="00ED0DB7"/>
    <w:rsid w:val="00ED133C"/>
    <w:rsid w:val="00ED152C"/>
    <w:rsid w:val="00ED1926"/>
    <w:rsid w:val="00ED196C"/>
    <w:rsid w:val="00ED264F"/>
    <w:rsid w:val="00ED2DF6"/>
    <w:rsid w:val="00ED3F20"/>
    <w:rsid w:val="00ED5670"/>
    <w:rsid w:val="00ED7D3D"/>
    <w:rsid w:val="00EE18B7"/>
    <w:rsid w:val="00EE3A5D"/>
    <w:rsid w:val="00EE4602"/>
    <w:rsid w:val="00EE5B4A"/>
    <w:rsid w:val="00EE6899"/>
    <w:rsid w:val="00EE7439"/>
    <w:rsid w:val="00EE78B2"/>
    <w:rsid w:val="00EE7EE2"/>
    <w:rsid w:val="00EF0ADC"/>
    <w:rsid w:val="00EF390A"/>
    <w:rsid w:val="00EF5285"/>
    <w:rsid w:val="00EF61E6"/>
    <w:rsid w:val="00EF7BDC"/>
    <w:rsid w:val="00F021F2"/>
    <w:rsid w:val="00F0222F"/>
    <w:rsid w:val="00F02B92"/>
    <w:rsid w:val="00F03355"/>
    <w:rsid w:val="00F07757"/>
    <w:rsid w:val="00F11332"/>
    <w:rsid w:val="00F1336A"/>
    <w:rsid w:val="00F2013E"/>
    <w:rsid w:val="00F21799"/>
    <w:rsid w:val="00F236B9"/>
    <w:rsid w:val="00F23EB9"/>
    <w:rsid w:val="00F2477A"/>
    <w:rsid w:val="00F24BCB"/>
    <w:rsid w:val="00F2507F"/>
    <w:rsid w:val="00F25335"/>
    <w:rsid w:val="00F25428"/>
    <w:rsid w:val="00F27DFB"/>
    <w:rsid w:val="00F3122E"/>
    <w:rsid w:val="00F31231"/>
    <w:rsid w:val="00F317B4"/>
    <w:rsid w:val="00F326EA"/>
    <w:rsid w:val="00F36EA7"/>
    <w:rsid w:val="00F40C64"/>
    <w:rsid w:val="00F418BE"/>
    <w:rsid w:val="00F41C2E"/>
    <w:rsid w:val="00F44061"/>
    <w:rsid w:val="00F442BF"/>
    <w:rsid w:val="00F45616"/>
    <w:rsid w:val="00F45967"/>
    <w:rsid w:val="00F46B4F"/>
    <w:rsid w:val="00F46C58"/>
    <w:rsid w:val="00F47DCD"/>
    <w:rsid w:val="00F47EC4"/>
    <w:rsid w:val="00F50620"/>
    <w:rsid w:val="00F51066"/>
    <w:rsid w:val="00F537E8"/>
    <w:rsid w:val="00F54A64"/>
    <w:rsid w:val="00F55331"/>
    <w:rsid w:val="00F577FF"/>
    <w:rsid w:val="00F62F96"/>
    <w:rsid w:val="00F642B5"/>
    <w:rsid w:val="00F6540B"/>
    <w:rsid w:val="00F663ED"/>
    <w:rsid w:val="00F66FCD"/>
    <w:rsid w:val="00F728A0"/>
    <w:rsid w:val="00F72CCD"/>
    <w:rsid w:val="00F7333C"/>
    <w:rsid w:val="00F75A57"/>
    <w:rsid w:val="00F76198"/>
    <w:rsid w:val="00F76D0B"/>
    <w:rsid w:val="00F76F9C"/>
    <w:rsid w:val="00F81151"/>
    <w:rsid w:val="00F83438"/>
    <w:rsid w:val="00F83822"/>
    <w:rsid w:val="00F85EB6"/>
    <w:rsid w:val="00F87B4B"/>
    <w:rsid w:val="00F91248"/>
    <w:rsid w:val="00F92CDE"/>
    <w:rsid w:val="00F92F75"/>
    <w:rsid w:val="00F934BB"/>
    <w:rsid w:val="00F938BE"/>
    <w:rsid w:val="00F93FA9"/>
    <w:rsid w:val="00F94388"/>
    <w:rsid w:val="00F94D33"/>
    <w:rsid w:val="00F94EB9"/>
    <w:rsid w:val="00F95BA0"/>
    <w:rsid w:val="00F95E29"/>
    <w:rsid w:val="00F96076"/>
    <w:rsid w:val="00F962D8"/>
    <w:rsid w:val="00F97286"/>
    <w:rsid w:val="00F97E47"/>
    <w:rsid w:val="00FA5E9A"/>
    <w:rsid w:val="00FB1BA9"/>
    <w:rsid w:val="00FB2AFC"/>
    <w:rsid w:val="00FB3031"/>
    <w:rsid w:val="00FB30C5"/>
    <w:rsid w:val="00FB3ABB"/>
    <w:rsid w:val="00FB43CE"/>
    <w:rsid w:val="00FB5178"/>
    <w:rsid w:val="00FB61E5"/>
    <w:rsid w:val="00FB621C"/>
    <w:rsid w:val="00FB6984"/>
    <w:rsid w:val="00FB6D5C"/>
    <w:rsid w:val="00FB7766"/>
    <w:rsid w:val="00FB7C0F"/>
    <w:rsid w:val="00FC3B48"/>
    <w:rsid w:val="00FC4551"/>
    <w:rsid w:val="00FC4555"/>
    <w:rsid w:val="00FC481D"/>
    <w:rsid w:val="00FC5488"/>
    <w:rsid w:val="00FC60FA"/>
    <w:rsid w:val="00FC6891"/>
    <w:rsid w:val="00FC7871"/>
    <w:rsid w:val="00FD01C9"/>
    <w:rsid w:val="00FD1DD3"/>
    <w:rsid w:val="00FD37BF"/>
    <w:rsid w:val="00FD45A2"/>
    <w:rsid w:val="00FD6822"/>
    <w:rsid w:val="00FE1417"/>
    <w:rsid w:val="00FE2283"/>
    <w:rsid w:val="00FE3271"/>
    <w:rsid w:val="00FE3966"/>
    <w:rsid w:val="00FE5758"/>
    <w:rsid w:val="00FE5FED"/>
    <w:rsid w:val="00FE627E"/>
    <w:rsid w:val="00FE7D85"/>
    <w:rsid w:val="00FF01CD"/>
    <w:rsid w:val="00FF1862"/>
    <w:rsid w:val="00FF1A06"/>
    <w:rsid w:val="00FF2525"/>
    <w:rsid w:val="00FF298C"/>
    <w:rsid w:val="00FF57F1"/>
    <w:rsid w:val="019A2389"/>
    <w:rsid w:val="02120E89"/>
    <w:rsid w:val="0294852C"/>
    <w:rsid w:val="04E9F3A3"/>
    <w:rsid w:val="0AE3686C"/>
    <w:rsid w:val="0B5B9B65"/>
    <w:rsid w:val="0BA620FF"/>
    <w:rsid w:val="0BDAA947"/>
    <w:rsid w:val="0CF76BC6"/>
    <w:rsid w:val="0DC847DC"/>
    <w:rsid w:val="0E64F42C"/>
    <w:rsid w:val="10248C25"/>
    <w:rsid w:val="1137B3DC"/>
    <w:rsid w:val="12D8D201"/>
    <w:rsid w:val="1312259A"/>
    <w:rsid w:val="15176115"/>
    <w:rsid w:val="1A5F6D49"/>
    <w:rsid w:val="223373D3"/>
    <w:rsid w:val="24D68646"/>
    <w:rsid w:val="26B1DEF9"/>
    <w:rsid w:val="2BFB4A3B"/>
    <w:rsid w:val="2EC1E4BD"/>
    <w:rsid w:val="33CB4382"/>
    <w:rsid w:val="3873C16C"/>
    <w:rsid w:val="3C09DB87"/>
    <w:rsid w:val="3E2FFB19"/>
    <w:rsid w:val="40491E3C"/>
    <w:rsid w:val="4224EE1D"/>
    <w:rsid w:val="42815EE9"/>
    <w:rsid w:val="42E4EB59"/>
    <w:rsid w:val="43F36178"/>
    <w:rsid w:val="4A406A18"/>
    <w:rsid w:val="4C3DC806"/>
    <w:rsid w:val="4D317E06"/>
    <w:rsid w:val="4F4FF33D"/>
    <w:rsid w:val="5138A16C"/>
    <w:rsid w:val="52EBCC8A"/>
    <w:rsid w:val="53134037"/>
    <w:rsid w:val="53DC4AC7"/>
    <w:rsid w:val="5526C94E"/>
    <w:rsid w:val="55F95821"/>
    <w:rsid w:val="564302D4"/>
    <w:rsid w:val="565D4F87"/>
    <w:rsid w:val="56F2FDC8"/>
    <w:rsid w:val="5995EC68"/>
    <w:rsid w:val="5A6FC90B"/>
    <w:rsid w:val="61648C5C"/>
    <w:rsid w:val="631AE72C"/>
    <w:rsid w:val="66ADF79E"/>
    <w:rsid w:val="6A053E8A"/>
    <w:rsid w:val="6B036E4A"/>
    <w:rsid w:val="6BFA8DB4"/>
    <w:rsid w:val="6C073257"/>
    <w:rsid w:val="6C70D760"/>
    <w:rsid w:val="6D836D30"/>
    <w:rsid w:val="6DB766C4"/>
    <w:rsid w:val="6E76B310"/>
    <w:rsid w:val="70DAA37A"/>
    <w:rsid w:val="75F22F83"/>
    <w:rsid w:val="7E6D7DCF"/>
    <w:rsid w:val="7EB495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9C8C39"/>
  <w15:docId w15:val="{B27CE0C9-AEAB-4573-8441-9CAABE32B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1D65F4"/>
    <w:pPr>
      <w:keepNext/>
      <w:numPr>
        <w:numId w:val="2"/>
      </w:numPr>
      <w:spacing w:before="360" w:after="60"/>
      <w:outlineLvl w:val="1"/>
    </w:pPr>
    <w:rPr>
      <w:rFonts w:cs="Arial"/>
      <w:b/>
      <w:bCs/>
      <w:iCs/>
      <w:caps/>
      <w:sz w:val="22"/>
      <w:szCs w:val="28"/>
    </w:rPr>
  </w:style>
  <w:style w:type="paragraph" w:styleId="Nadpis3">
    <w:name w:val="heading 3"/>
    <w:basedOn w:val="Normln"/>
    <w:next w:val="Normln"/>
    <w:link w:val="Nadpis3Char"/>
    <w:qFormat/>
    <w:rsid w:val="00515FBE"/>
    <w:pPr>
      <w:keepNext/>
      <w:numPr>
        <w:ilvl w:val="1"/>
        <w:numId w:val="3"/>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link w:val="Nadpis7Char"/>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2"/>
      </w:numPr>
      <w:spacing w:before="120"/>
      <w:jc w:val="both"/>
    </w:pPr>
    <w:rPr>
      <w:rFonts w:ascii="Arial" w:hAnsi="Arial"/>
    </w:rPr>
  </w:style>
  <w:style w:type="paragraph" w:customStyle="1" w:styleId="Odstavec111">
    <w:name w:val="Odstavec 1.1.1"/>
    <w:basedOn w:val="Odstavec11"/>
    <w:rsid w:val="00796F19"/>
    <w:pPr>
      <w:numPr>
        <w:ilvl w:val="0"/>
        <w:numId w:val="0"/>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5"/>
      </w:numPr>
      <w:tabs>
        <w:tab w:val="left" w:pos="567"/>
      </w:tabs>
      <w:spacing w:before="120"/>
      <w:jc w:val="both"/>
    </w:pPr>
  </w:style>
  <w:style w:type="paragraph" w:customStyle="1" w:styleId="01-L">
    <w:name w:val="01-ČL."/>
    <w:basedOn w:val="Normln"/>
    <w:next w:val="Normln"/>
    <w:qFormat/>
    <w:rsid w:val="00B72E7B"/>
    <w:pPr>
      <w:keepNext/>
      <w:numPr>
        <w:numId w:val="5"/>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6"/>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7"/>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link w:val="NadpislnkuChar"/>
    <w:qFormat/>
    <w:rsid w:val="00E17566"/>
    <w:pPr>
      <w:keepNext/>
      <w:numPr>
        <w:numId w:val="8"/>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8"/>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 w:type="character" w:customStyle="1" w:styleId="Nadpis7Char">
    <w:name w:val="Nadpis 7 Char"/>
    <w:aliases w:val="nadpis7 Char,ASAPHeading 7 Char"/>
    <w:link w:val="Nadpis7"/>
    <w:rsid w:val="007F3266"/>
    <w:rPr>
      <w:rFonts w:ascii="Arial" w:hAnsi="Arial"/>
    </w:rPr>
  </w:style>
  <w:style w:type="character" w:customStyle="1" w:styleId="e24kjd">
    <w:name w:val="e24kjd"/>
    <w:basedOn w:val="Standardnpsmoodstavce"/>
    <w:rsid w:val="00095792"/>
  </w:style>
  <w:style w:type="paragraph" w:customStyle="1" w:styleId="Odstpsmeno">
    <w:name w:val="Odst. písmeno"/>
    <w:basedOn w:val="Normln"/>
    <w:link w:val="OdstpsmenoChar"/>
    <w:qFormat/>
    <w:rsid w:val="00DB4105"/>
    <w:pPr>
      <w:spacing w:before="80" w:line="264" w:lineRule="auto"/>
      <w:ind w:left="1406" w:hanging="703"/>
    </w:pPr>
    <w:rPr>
      <w:rFonts w:asciiTheme="minorHAnsi" w:hAnsiTheme="minorHAnsi"/>
      <w:kern w:val="16"/>
      <w:szCs w:val="24"/>
    </w:rPr>
  </w:style>
  <w:style w:type="paragraph" w:customStyle="1" w:styleId="Odsttexturoven2">
    <w:name w:val="Odst. text uroven 2"/>
    <w:basedOn w:val="Normln"/>
    <w:qFormat/>
    <w:rsid w:val="00DB4105"/>
    <w:pPr>
      <w:spacing w:before="80" w:line="264" w:lineRule="auto"/>
      <w:ind w:left="2245" w:hanging="839"/>
    </w:pPr>
    <w:rPr>
      <w:rFonts w:asciiTheme="minorHAnsi" w:hAnsiTheme="minorHAnsi"/>
      <w:kern w:val="16"/>
      <w:szCs w:val="24"/>
    </w:rPr>
  </w:style>
  <w:style w:type="character" w:customStyle="1" w:styleId="NadpislnkuChar">
    <w:name w:val="Nadpis článku Char"/>
    <w:link w:val="Nadpislnku"/>
    <w:rsid w:val="00494D59"/>
    <w:rPr>
      <w:rFonts w:asciiTheme="minorHAnsi" w:hAnsiTheme="minorHAnsi"/>
      <w:b/>
      <w:kern w:val="16"/>
      <w:sz w:val="22"/>
      <w:szCs w:val="24"/>
    </w:rPr>
  </w:style>
  <w:style w:type="character" w:customStyle="1" w:styleId="OdstpsmenoChar">
    <w:name w:val="Odst. písmeno Char"/>
    <w:link w:val="Odstpsmeno"/>
    <w:rsid w:val="00494D59"/>
    <w:rPr>
      <w:rFonts w:asciiTheme="minorHAnsi" w:hAnsiTheme="minorHAnsi"/>
      <w:kern w:val="16"/>
      <w:szCs w:val="24"/>
    </w:rPr>
  </w:style>
  <w:style w:type="paragraph" w:customStyle="1" w:styleId="Odsttexturoven1">
    <w:name w:val="Odst. text uroven 1"/>
    <w:basedOn w:val="Normln"/>
    <w:qFormat/>
    <w:rsid w:val="00494D59"/>
    <w:pPr>
      <w:numPr>
        <w:ilvl w:val="2"/>
        <w:numId w:val="10"/>
      </w:numPr>
      <w:tabs>
        <w:tab w:val="clear" w:pos="1800"/>
      </w:tabs>
      <w:spacing w:before="80" w:line="264" w:lineRule="auto"/>
      <w:ind w:left="1406" w:hanging="703"/>
    </w:pPr>
    <w:rPr>
      <w:rFonts w:asciiTheme="minorHAnsi" w:hAnsiTheme="minorHAnsi"/>
      <w:kern w:val="16"/>
      <w:szCs w:val="24"/>
    </w:rPr>
  </w:style>
  <w:style w:type="character" w:customStyle="1" w:styleId="Nadpis3Char">
    <w:name w:val="Nadpis 3 Char"/>
    <w:basedOn w:val="Standardnpsmoodstavce"/>
    <w:link w:val="Nadpis3"/>
    <w:rsid w:val="006515B7"/>
    <w:rPr>
      <w:b/>
      <w:sz w:val="24"/>
    </w:rPr>
  </w:style>
  <w:style w:type="character" w:styleId="Nevyeenzmnka">
    <w:name w:val="Unresolved Mention"/>
    <w:basedOn w:val="Standardnpsmoodstavce"/>
    <w:uiPriority w:val="99"/>
    <w:semiHidden/>
    <w:unhideWhenUsed/>
    <w:rsid w:val="00AD77E8"/>
    <w:rPr>
      <w:color w:val="605E5C"/>
      <w:shd w:val="clear" w:color="auto" w:fill="E1DFDD"/>
    </w:rPr>
  </w:style>
  <w:style w:type="character" w:customStyle="1" w:styleId="normaltextrun">
    <w:name w:val="normaltextrun"/>
    <w:basedOn w:val="Standardnpsmoodstavce"/>
    <w:rsid w:val="007306BD"/>
  </w:style>
  <w:style w:type="character" w:customStyle="1" w:styleId="eop">
    <w:name w:val="eop"/>
    <w:basedOn w:val="Standardnpsmoodstavce"/>
    <w:rsid w:val="00730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153">
      <w:bodyDiv w:val="1"/>
      <w:marLeft w:val="0"/>
      <w:marRight w:val="0"/>
      <w:marTop w:val="0"/>
      <w:marBottom w:val="0"/>
      <w:divBdr>
        <w:top w:val="none" w:sz="0" w:space="0" w:color="auto"/>
        <w:left w:val="none" w:sz="0" w:space="0" w:color="auto"/>
        <w:bottom w:val="none" w:sz="0" w:space="0" w:color="auto"/>
        <w:right w:val="none" w:sz="0" w:space="0" w:color="auto"/>
      </w:divBdr>
    </w:div>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838273042">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116288223">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 w:id="212221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0ED2ED08004F544933C52F53EC4B490" ma:contentTypeVersion="2" ma:contentTypeDescription="Vytvoří nový dokument" ma:contentTypeScope="" ma:versionID="f3add780e0121cbc55ba4df019db281d">
  <xsd:schema xmlns:xsd="http://www.w3.org/2001/XMLSchema" xmlns:xs="http://www.w3.org/2001/XMLSchema" xmlns:p="http://schemas.microsoft.com/office/2006/metadata/properties" xmlns:ns2="558efd2c-6a25-4acc-a798-af7004706fb4" targetNamespace="http://schemas.microsoft.com/office/2006/metadata/properties" ma:root="true" ma:fieldsID="87175551c057cac5b942b79400b2d3c5" ns2:_="">
    <xsd:import namespace="558efd2c-6a25-4acc-a798-af7004706f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8efd2c-6a25-4acc-a798-af7004706f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EDFE2-1ECA-4BA5-AD67-39CC1DA019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77A701-DB9C-43C9-94CD-84EA37C60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8efd2c-6a25-4acc-a798-af7004706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000F86-7D60-43FF-8058-88B5DFA7182C}">
  <ds:schemaRefs>
    <ds:schemaRef ds:uri="http://schemas.microsoft.com/sharepoint/v3/contenttype/forms"/>
  </ds:schemaRefs>
</ds:datastoreItem>
</file>

<file path=customXml/itemProps4.xml><?xml version="1.0" encoding="utf-8"?>
<ds:datastoreItem xmlns:ds="http://schemas.openxmlformats.org/officeDocument/2006/customXml" ds:itemID="{D53C1389-B63C-46E3-9D59-969D15EB3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25</Pages>
  <Words>12284</Words>
  <Characters>72481</Characters>
  <Application>Microsoft Office Word</Application>
  <DocSecurity>0</DocSecurity>
  <Lines>604</Lines>
  <Paragraphs>169</Paragraphs>
  <ScaleCrop>false</ScaleCrop>
  <HeadingPairs>
    <vt:vector size="2" baseType="variant">
      <vt:variant>
        <vt:lpstr>Název</vt:lpstr>
      </vt:variant>
      <vt:variant>
        <vt:i4>1</vt:i4>
      </vt:variant>
    </vt:vector>
  </HeadingPairs>
  <TitlesOfParts>
    <vt:vector size="1" baseType="lpstr">
      <vt:lpstr/>
    </vt:vector>
  </TitlesOfParts>
  <Company>ČEPRO, a. s.</Company>
  <LinksUpToDate>false</LinksUpToDate>
  <CharactersWithSpaces>84596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238</cp:revision>
  <cp:lastPrinted>2021-05-13T20:05:00Z</cp:lastPrinted>
  <dcterms:created xsi:type="dcterms:W3CDTF">2022-03-14T06:00:00Z</dcterms:created>
  <dcterms:modified xsi:type="dcterms:W3CDTF">2022-06-03T06:39:00Z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0x01010000ED2ED08004F544933C52F53EC4B490</vt:lpwstr>
  </property>
</Properties>
</file>