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87270" w14:textId="424E9F23" w:rsidR="008F5A9D" w:rsidRPr="008F5A9D" w:rsidRDefault="00CF234B" w:rsidP="008F5A9D">
      <w:pPr>
        <w:jc w:val="center"/>
        <w:rPr>
          <w:sz w:val="28"/>
          <w:szCs w:val="28"/>
        </w:rPr>
      </w:pPr>
      <w:r>
        <w:rPr>
          <w:sz w:val="28"/>
          <w:szCs w:val="28"/>
        </w:rPr>
        <w:t xml:space="preserve">Smlouva </w:t>
      </w:r>
      <w:r w:rsidR="00594869" w:rsidRPr="00594869">
        <w:rPr>
          <w:sz w:val="28"/>
          <w:szCs w:val="28"/>
        </w:rPr>
        <w:t xml:space="preserve">o poskytnutí podpory produktů </w:t>
      </w:r>
      <w:r w:rsidR="00BA091F">
        <w:rPr>
          <w:sz w:val="28"/>
          <w:szCs w:val="28"/>
        </w:rPr>
        <w:t>IBM</w:t>
      </w:r>
    </w:p>
    <w:p w14:paraId="1CBAE711"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493F2961" w14:textId="77777777" w:rsidR="008F5A9D" w:rsidRDefault="008F5A9D" w:rsidP="008F5A9D"/>
    <w:p w14:paraId="17233C8B"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3DD64CDB" w14:textId="77777777" w:rsidR="00087205" w:rsidRPr="00087205" w:rsidRDefault="00087205" w:rsidP="00087205">
      <w:pPr>
        <w:spacing w:before="120" w:after="0"/>
        <w:rPr>
          <w:b/>
          <w:szCs w:val="20"/>
        </w:rPr>
      </w:pPr>
      <w:r w:rsidRPr="00087205">
        <w:rPr>
          <w:b/>
          <w:szCs w:val="20"/>
        </w:rPr>
        <w:t>ČEPRO, a.s.</w:t>
      </w:r>
    </w:p>
    <w:p w14:paraId="614F356A" w14:textId="31EDDBC7" w:rsidR="00087205" w:rsidRPr="00087205" w:rsidRDefault="00087205" w:rsidP="00087205">
      <w:pPr>
        <w:tabs>
          <w:tab w:val="left" w:pos="1985"/>
        </w:tabs>
        <w:spacing w:after="0"/>
        <w:rPr>
          <w:szCs w:val="20"/>
        </w:rPr>
      </w:pPr>
      <w:r w:rsidRPr="00087205">
        <w:rPr>
          <w:szCs w:val="20"/>
        </w:rPr>
        <w:t>se sídlem:</w:t>
      </w:r>
      <w:r w:rsidRPr="00087205">
        <w:rPr>
          <w:szCs w:val="20"/>
        </w:rPr>
        <w:tab/>
        <w:t>Dělnická 213/12, Holešovice, 170 00</w:t>
      </w:r>
      <w:r w:rsidR="00AC7F0D" w:rsidRPr="00AC7F0D">
        <w:rPr>
          <w:szCs w:val="20"/>
        </w:rPr>
        <w:t xml:space="preserve"> </w:t>
      </w:r>
      <w:r w:rsidR="00AC7F0D" w:rsidRPr="00087205">
        <w:rPr>
          <w:szCs w:val="20"/>
        </w:rPr>
        <w:t>Praha 7,</w:t>
      </w:r>
    </w:p>
    <w:p w14:paraId="36C104C4"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25E0A434"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36081FEE"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70BDBA69"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39A53CE4"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131DBC4A"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6CD24F7" w14:textId="299711A9" w:rsidR="00087205" w:rsidRPr="00087205" w:rsidRDefault="00087205" w:rsidP="00087205">
      <w:pPr>
        <w:tabs>
          <w:tab w:val="left" w:pos="1985"/>
        </w:tabs>
        <w:spacing w:after="0"/>
        <w:rPr>
          <w:szCs w:val="20"/>
        </w:rPr>
      </w:pPr>
      <w:r w:rsidRPr="00087205">
        <w:rPr>
          <w:szCs w:val="20"/>
        </w:rPr>
        <w:tab/>
      </w:r>
      <w:r w:rsidR="00883517" w:rsidRPr="00CE0189">
        <w:rPr>
          <w:szCs w:val="20"/>
          <w:highlight w:val="lightGray"/>
        </w:rPr>
        <w:t>Jiří Haase</w:t>
      </w:r>
      <w:r w:rsidR="00F472A5" w:rsidRPr="00F472A5">
        <w:rPr>
          <w:szCs w:val="20"/>
          <w:highlight w:val="lightGray"/>
        </w:rPr>
        <w:t xml:space="preserve">, </w:t>
      </w:r>
      <w:hyperlink r:id="rId8" w:history="1">
        <w:r w:rsidR="00883517" w:rsidRPr="00CE0189">
          <w:rPr>
            <w:highlight w:val="lightGray"/>
          </w:rPr>
          <w:t>jiri.haase@ceproas.cz</w:t>
        </w:r>
      </w:hyperlink>
      <w:r w:rsidR="00F472A5" w:rsidRPr="00F472A5">
        <w:rPr>
          <w:szCs w:val="20"/>
          <w:highlight w:val="lightGray"/>
        </w:rPr>
        <w:t>, +420</w:t>
      </w:r>
      <w:r w:rsidR="00CE0189">
        <w:rPr>
          <w:szCs w:val="20"/>
          <w:highlight w:val="lightGray"/>
        </w:rPr>
        <w:t> </w:t>
      </w:r>
      <w:r w:rsidR="00CE0189" w:rsidRPr="00CE0189">
        <w:rPr>
          <w:szCs w:val="20"/>
          <w:highlight w:val="lightGray"/>
        </w:rPr>
        <w:t>739 241 113</w:t>
      </w:r>
    </w:p>
    <w:p w14:paraId="37101FE0" w14:textId="77777777" w:rsidR="00087205" w:rsidRPr="00087205" w:rsidRDefault="00087205" w:rsidP="00087205">
      <w:pPr>
        <w:tabs>
          <w:tab w:val="left" w:pos="1985"/>
        </w:tabs>
        <w:spacing w:after="0"/>
        <w:rPr>
          <w:szCs w:val="20"/>
        </w:rPr>
      </w:pPr>
      <w:r w:rsidRPr="00087205">
        <w:rPr>
          <w:szCs w:val="20"/>
        </w:rPr>
        <w:t xml:space="preserve"> (dále jen „objednatel“)</w:t>
      </w:r>
    </w:p>
    <w:p w14:paraId="00A3AFDE" w14:textId="77777777" w:rsidR="008F5A9D" w:rsidRDefault="008F5A9D" w:rsidP="008F5A9D"/>
    <w:p w14:paraId="229E82CF" w14:textId="77777777" w:rsidR="008F5A9D" w:rsidRDefault="008F5A9D" w:rsidP="002C4E3C">
      <w:pPr>
        <w:tabs>
          <w:tab w:val="left" w:pos="2552"/>
        </w:tabs>
        <w:spacing w:after="0"/>
      </w:pPr>
      <w:r>
        <w:t>a</w:t>
      </w:r>
    </w:p>
    <w:bookmarkStart w:id="1" w:name="Text2"/>
    <w:p w14:paraId="360D0AA7"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2D5E8AA3"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1EF968D5"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1377025"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26D62132"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7FC44843" w14:textId="3126D56B"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rsidR="008F5A9D">
        <w:t xml:space="preserve"> </w:t>
      </w:r>
    </w:p>
    <w:p w14:paraId="28152F06"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4FB9B63F" w14:textId="77777777" w:rsidR="008F5A9D" w:rsidRDefault="008F5A9D" w:rsidP="00087205">
      <w:pPr>
        <w:tabs>
          <w:tab w:val="left" w:pos="1985"/>
        </w:tabs>
        <w:spacing w:after="0"/>
      </w:pPr>
      <w:r>
        <w:t xml:space="preserve">oprávněni jednat v rámci uzavřené smlouvy ve věcech </w:t>
      </w:r>
    </w:p>
    <w:p w14:paraId="22916A27" w14:textId="77777777" w:rsidR="008F5A9D" w:rsidRDefault="008F5A9D" w:rsidP="00087205">
      <w:pPr>
        <w:tabs>
          <w:tab w:val="left" w:pos="1985"/>
        </w:tabs>
        <w:spacing w:after="0"/>
      </w:pPr>
      <w:proofErr w:type="gramStart"/>
      <w:r>
        <w:t xml:space="preserve">smluvních:  </w:t>
      </w:r>
      <w:r w:rsidR="00DA0BDE">
        <w:tab/>
      </w:r>
      <w:proofErr w:type="gramEnd"/>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3FA216C9"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4850F4D6" w14:textId="77777777" w:rsidR="008F5A9D" w:rsidRDefault="008F5A9D" w:rsidP="00087205">
      <w:pPr>
        <w:tabs>
          <w:tab w:val="left" w:pos="1985"/>
        </w:tabs>
        <w:spacing w:after="0"/>
      </w:pPr>
      <w:r>
        <w:t>(dále jen „poskytovatel“)</w:t>
      </w:r>
    </w:p>
    <w:p w14:paraId="64CD8B15" w14:textId="77777777" w:rsidR="008F5A9D" w:rsidRDefault="008F5A9D" w:rsidP="008F5A9D"/>
    <w:p w14:paraId="3C5DA090" w14:textId="4D5D9301" w:rsidR="008F5A9D" w:rsidRDefault="008F5A9D" w:rsidP="008F5A9D">
      <w:r>
        <w:t>Objednatel a poskytovatel (dále též „</w:t>
      </w:r>
      <w:r w:rsidRPr="003D622D">
        <w:rPr>
          <w:b/>
          <w:bCs/>
        </w:rPr>
        <w:t>smluvní strany</w:t>
      </w:r>
      <w:r>
        <w:t xml:space="preserve">“) níže uvedeného dne, měsíce a roku uzavírají </w:t>
      </w:r>
      <w:r w:rsidR="00566133">
        <w:t xml:space="preserve">tuto smlouvu </w:t>
      </w:r>
      <w:r w:rsidR="00992009">
        <w:t xml:space="preserve">o poskytnutí podpory </w:t>
      </w:r>
      <w:r w:rsidR="00323E55">
        <w:t xml:space="preserve">produktů </w:t>
      </w:r>
      <w:r w:rsidR="00BA091F">
        <w:t>IBM</w:t>
      </w:r>
      <w:r w:rsidR="00992009">
        <w:t xml:space="preserve"> </w:t>
      </w:r>
      <w:r>
        <w:t>(dále též jen „</w:t>
      </w:r>
      <w:r w:rsidRPr="003D622D">
        <w:rPr>
          <w:b/>
          <w:bCs/>
        </w:rPr>
        <w:t>smlouva</w:t>
      </w:r>
      <w:r>
        <w:t>“)</w:t>
      </w:r>
      <w:r w:rsidR="00F96AEB">
        <w:t xml:space="preserve"> v následujícím znění</w:t>
      </w:r>
      <w:r>
        <w:t>:</w:t>
      </w:r>
    </w:p>
    <w:p w14:paraId="6EE5786B" w14:textId="77777777" w:rsidR="00F96AEB" w:rsidRDefault="00F96AEB" w:rsidP="00FD0B8E">
      <w:pPr>
        <w:pStyle w:val="01-L"/>
        <w:numPr>
          <w:ilvl w:val="0"/>
          <w:numId w:val="1"/>
        </w:numPr>
        <w:ind w:left="17"/>
      </w:pPr>
      <w:bookmarkStart w:id="10" w:name="_Ref337719972"/>
      <w:r>
        <w:t>Základní údaje a předmět plnění</w:t>
      </w:r>
      <w:bookmarkEnd w:id="10"/>
    </w:p>
    <w:p w14:paraId="7449A557" w14:textId="1C271C76" w:rsidR="00F96AEB" w:rsidRDefault="00F96AEB" w:rsidP="00FD0B8E">
      <w:pPr>
        <w:pStyle w:val="02-ODST-2"/>
        <w:numPr>
          <w:ilvl w:val="1"/>
          <w:numId w:val="1"/>
        </w:numPr>
        <w:tabs>
          <w:tab w:val="num" w:pos="1080"/>
        </w:tabs>
        <w:ind w:left="567"/>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a ve skladech pohonných hmot objednatele</w:t>
      </w:r>
      <w:r w:rsidR="00731464">
        <w:t>,</w:t>
      </w:r>
      <w:r w:rsidRPr="0038348E">
        <w:t xml:space="preserve"> </w:t>
      </w:r>
      <w:r w:rsidR="00731464">
        <w:t xml:space="preserve">spočívající ve </w:t>
      </w:r>
      <w:r w:rsidRPr="0038348E">
        <w:t>služb</w:t>
      </w:r>
      <w:r w:rsidR="00731464">
        <w:t>ě</w:t>
      </w:r>
      <w:r w:rsidRPr="0038348E">
        <w:t xml:space="preserve"> </w:t>
      </w:r>
      <w:r w:rsidR="00594510" w:rsidRPr="0038348E">
        <w:t>technické</w:t>
      </w:r>
      <w:r w:rsidR="004C7BDF" w:rsidRPr="0038348E">
        <w:t xml:space="preserve"> </w:t>
      </w:r>
      <w:r w:rsidRPr="0038348E">
        <w:t xml:space="preserve">podpory </w:t>
      </w:r>
      <w:r w:rsidR="00095E40">
        <w:t>hardwar</w:t>
      </w:r>
      <w:r w:rsidR="0046322C">
        <w:t>ových</w:t>
      </w:r>
      <w:r w:rsidR="0057268B">
        <w:t xml:space="preserve"> a </w:t>
      </w:r>
      <w:r w:rsidR="00985093">
        <w:t>softwar</w:t>
      </w:r>
      <w:r w:rsidR="0046322C">
        <w:t>ových produktů</w:t>
      </w:r>
      <w:r w:rsidR="00985093" w:rsidRPr="0038348E">
        <w:t xml:space="preserve"> </w:t>
      </w:r>
      <w:r w:rsidRPr="0038348E">
        <w:t xml:space="preserve">výrobce </w:t>
      </w:r>
      <w:r w:rsidR="000B42DE">
        <w:t xml:space="preserve">společnosti IBM Česká republika, spol s r.o. se sídlem V parku 2294/4, Chodov, 148 00 Praha 4 IČO:14890992 </w:t>
      </w:r>
      <w:r w:rsidR="0038348E">
        <w:t xml:space="preserve"> </w:t>
      </w:r>
      <w:r w:rsidR="002B5284">
        <w:t>(dále také jen „</w:t>
      </w:r>
      <w:r w:rsidR="002B5284" w:rsidRPr="003D622D">
        <w:rPr>
          <w:b/>
          <w:bCs/>
        </w:rPr>
        <w:t>výrobce</w:t>
      </w:r>
      <w:r w:rsidR="002B5284">
        <w:t>“ nebo „</w:t>
      </w:r>
      <w:r w:rsidR="00BA091F" w:rsidRPr="003D622D">
        <w:rPr>
          <w:b/>
          <w:bCs/>
        </w:rPr>
        <w:t>IBM</w:t>
      </w:r>
      <w:r w:rsidR="002B5284">
        <w:t>“)</w:t>
      </w:r>
      <w:r w:rsidR="00594510">
        <w:t xml:space="preserve"> </w:t>
      </w:r>
      <w:r>
        <w:t>dle Závazných podkladů.</w:t>
      </w:r>
    </w:p>
    <w:p w14:paraId="48590034" w14:textId="55451268" w:rsidR="00F96AEB" w:rsidRDefault="00F96AEB" w:rsidP="00FD0B8E">
      <w:pPr>
        <w:pStyle w:val="02-ODST-2"/>
        <w:numPr>
          <w:ilvl w:val="1"/>
          <w:numId w:val="1"/>
        </w:numPr>
        <w:tabs>
          <w:tab w:val="num" w:pos="1080"/>
        </w:tabs>
        <w:ind w:left="567"/>
      </w:pPr>
      <w:r>
        <w:t xml:space="preserve">Tato smlouva je výsledkem zadávacího řízení </w:t>
      </w:r>
      <w:r w:rsidR="00731464" w:rsidRPr="00731464">
        <w:t>č</w:t>
      </w:r>
      <w:r w:rsidR="00731464" w:rsidRPr="006F390B">
        <w:t xml:space="preserve">. </w:t>
      </w:r>
      <w:r w:rsidR="00386DE8">
        <w:t>150</w:t>
      </w:r>
      <w:r w:rsidR="003F08B7" w:rsidRPr="006F390B">
        <w:t>/24</w:t>
      </w:r>
      <w:r w:rsidR="00731464" w:rsidRPr="006F390B">
        <w:t xml:space="preserve">/OCN </w:t>
      </w:r>
      <w:r w:rsidRPr="006F390B">
        <w:t>v</w:t>
      </w:r>
      <w:r>
        <w:t>edeného objednatelem a je uzavírána v souladu s platnou a účinnou legislativou českého právního řádu.</w:t>
      </w:r>
    </w:p>
    <w:p w14:paraId="19699FA3" w14:textId="237B8EA5" w:rsidR="00F96AEB" w:rsidRDefault="00384F4E" w:rsidP="00FD0B8E">
      <w:pPr>
        <w:pStyle w:val="02-ODST-2"/>
        <w:numPr>
          <w:ilvl w:val="1"/>
          <w:numId w:val="1"/>
        </w:numPr>
        <w:tabs>
          <w:tab w:val="num" w:pos="1080"/>
        </w:tabs>
        <w:ind w:left="567"/>
      </w:pPr>
      <w:r w:rsidRPr="00384F4E">
        <w:t xml:space="preserve">Předmětem </w:t>
      </w:r>
      <w:r w:rsidR="00744D87">
        <w:t xml:space="preserve">plnění dle </w:t>
      </w:r>
      <w:r w:rsidRPr="00384F4E">
        <w:t xml:space="preserve">této </w:t>
      </w:r>
      <w:r>
        <w:t>smlouvy</w:t>
      </w:r>
      <w:r w:rsidRPr="00384F4E">
        <w:t xml:space="preserve"> je </w:t>
      </w:r>
      <w:r w:rsidR="002A4142">
        <w:t xml:space="preserve">poskytování </w:t>
      </w:r>
      <w:r w:rsidRPr="00384F4E">
        <w:t xml:space="preserve">softwarové (dále i „SW“) podpory (software </w:t>
      </w:r>
      <w:proofErr w:type="spellStart"/>
      <w:r w:rsidRPr="00384F4E">
        <w:t>maintenance</w:t>
      </w:r>
      <w:proofErr w:type="spellEnd"/>
      <w:r w:rsidRPr="00384F4E">
        <w:t xml:space="preserve">, dále i jen „SWMA“) a hardwarové (dále i „HW“) podpory (hardware </w:t>
      </w:r>
      <w:proofErr w:type="spellStart"/>
      <w:r w:rsidRPr="00384F4E">
        <w:t>maintenance</w:t>
      </w:r>
      <w:proofErr w:type="spellEnd"/>
      <w:r w:rsidRPr="00384F4E">
        <w:t xml:space="preserve"> dále i jen „HWMA“) </w:t>
      </w:r>
      <w:r w:rsidR="0084261D">
        <w:t>(</w:t>
      </w:r>
      <w:r w:rsidR="00BF7111">
        <w:t>SWMA a HWMA dále společně jen „</w:t>
      </w:r>
      <w:r w:rsidR="00BF7111" w:rsidRPr="003D622D">
        <w:rPr>
          <w:b/>
          <w:bCs/>
        </w:rPr>
        <w:t>podpora</w:t>
      </w:r>
      <w:r w:rsidR="00BF7111">
        <w:t xml:space="preserve">“) </w:t>
      </w:r>
      <w:r w:rsidRPr="00384F4E">
        <w:t xml:space="preserve">pro </w:t>
      </w:r>
      <w:r w:rsidR="003A348C" w:rsidRPr="00323578">
        <w:t xml:space="preserve">objednatelem </w:t>
      </w:r>
      <w:r w:rsidRPr="00323578">
        <w:t>vlastněné pr</w:t>
      </w:r>
      <w:r w:rsidRPr="00384F4E">
        <w:t xml:space="preserve">odukty </w:t>
      </w:r>
      <w:r w:rsidR="00196FE3">
        <w:t xml:space="preserve">zakoupené od </w:t>
      </w:r>
      <w:r w:rsidRPr="00384F4E">
        <w:t xml:space="preserve">výrobce </w:t>
      </w:r>
      <w:r w:rsidR="00BA091F">
        <w:t>IBM</w:t>
      </w:r>
      <w:r w:rsidR="005677CB">
        <w:t xml:space="preserve"> uvedené</w:t>
      </w:r>
      <w:r w:rsidRPr="00384F4E">
        <w:t xml:space="preserve"> </w:t>
      </w:r>
      <w:r w:rsidR="005677CB">
        <w:t>v tabulkách</w:t>
      </w:r>
      <w:r w:rsidR="0080593A">
        <w:t xml:space="preserve"> č. 1</w:t>
      </w:r>
      <w:r w:rsidR="00512782">
        <w:t xml:space="preserve"> a</w:t>
      </w:r>
      <w:r w:rsidR="0080593A">
        <w:t xml:space="preserve"> č. 2 dále v tomto článku, </w:t>
      </w:r>
      <w:r w:rsidR="003C5230" w:rsidRPr="003D622D">
        <w:rPr>
          <w:b/>
          <w:bCs/>
        </w:rPr>
        <w:t>a to</w:t>
      </w:r>
      <w:r w:rsidR="003C5230">
        <w:t xml:space="preserve"> </w:t>
      </w:r>
      <w:r w:rsidR="0080593A" w:rsidRPr="003C0362">
        <w:rPr>
          <w:b/>
          <w:bCs/>
        </w:rPr>
        <w:t>na období dalších 12 měsíců</w:t>
      </w:r>
      <w:r w:rsidR="00065063" w:rsidRPr="006741F3">
        <w:t>, tedy</w:t>
      </w:r>
      <w:r w:rsidR="00065063">
        <w:t xml:space="preserve"> od</w:t>
      </w:r>
      <w:r w:rsidR="00DE4A91">
        <w:t xml:space="preserve"> 1. 1. 2025</w:t>
      </w:r>
      <w:r w:rsidR="00065063">
        <w:t xml:space="preserve"> do 31.</w:t>
      </w:r>
      <w:r w:rsidR="00DE4A91">
        <w:t> </w:t>
      </w:r>
      <w:r w:rsidR="00065063">
        <w:t>12.</w:t>
      </w:r>
      <w:r w:rsidR="00DE4A91">
        <w:t> </w:t>
      </w:r>
      <w:r w:rsidR="00065063">
        <w:t>202</w:t>
      </w:r>
      <w:r w:rsidR="00DE4A91">
        <w:t>5</w:t>
      </w:r>
      <w:r w:rsidR="00F90F3F">
        <w:t xml:space="preserve"> (dále jen „</w:t>
      </w:r>
      <w:r w:rsidR="00F90F3F" w:rsidRPr="003D622D">
        <w:rPr>
          <w:b/>
          <w:bCs/>
        </w:rPr>
        <w:t>období</w:t>
      </w:r>
      <w:r w:rsidR="00F90F3F">
        <w:t>“)</w:t>
      </w:r>
      <w:r w:rsidR="0080593A">
        <w:t>:</w:t>
      </w:r>
    </w:p>
    <w:p w14:paraId="781A02E9" w14:textId="2CB0681A" w:rsidR="00D774E6" w:rsidRDefault="00487162" w:rsidP="00D774E6">
      <w:pPr>
        <w:pStyle w:val="02-ODST-2"/>
        <w:tabs>
          <w:tab w:val="clear" w:pos="1080"/>
        </w:tabs>
        <w:ind w:firstLine="0"/>
      </w:pPr>
      <w:r>
        <w:t xml:space="preserve">Poskytovatel </w:t>
      </w:r>
      <w:r w:rsidR="00D774E6" w:rsidRPr="00D774E6">
        <w:t xml:space="preserve">se zaručuje, že v požadovaném období zajistí </w:t>
      </w:r>
      <w:r w:rsidR="009843C5">
        <w:t xml:space="preserve">oficiální </w:t>
      </w:r>
      <w:r w:rsidR="00D774E6" w:rsidRPr="00D774E6">
        <w:t xml:space="preserve">podporu </w:t>
      </w:r>
      <w:r w:rsidR="00A3078A">
        <w:t>produktů výrobce IBM</w:t>
      </w:r>
      <w:r w:rsidR="009843C5">
        <w:t xml:space="preserve"> </w:t>
      </w:r>
      <w:r w:rsidR="00D774E6" w:rsidRPr="00D774E6">
        <w:t xml:space="preserve">dle </w:t>
      </w:r>
      <w:r w:rsidR="00CA2CA4">
        <w:t>nastavených parametrů podpory ze strany IBM</w:t>
      </w:r>
      <w:r w:rsidR="009519A0">
        <w:t xml:space="preserve"> </w:t>
      </w:r>
      <w:r w:rsidR="00D774E6" w:rsidRPr="00D774E6">
        <w:t xml:space="preserve">a zaregistruje ji u společnosti IBM na (ve prospěch) </w:t>
      </w:r>
      <w:r>
        <w:t>objednatele</w:t>
      </w:r>
      <w:r w:rsidR="007B2B71">
        <w:t xml:space="preserve">, což </w:t>
      </w:r>
      <w:proofErr w:type="gramStart"/>
      <w:r w:rsidR="007B2B71">
        <w:t>doloží</w:t>
      </w:r>
      <w:proofErr w:type="gramEnd"/>
      <w:r w:rsidR="007B2B71">
        <w:t xml:space="preserve"> objednateli </w:t>
      </w:r>
      <w:r w:rsidR="00191C1E">
        <w:t>předáním písemného potvrzení o této registraci</w:t>
      </w:r>
      <w:r w:rsidR="00D774E6" w:rsidRPr="00D774E6">
        <w:t xml:space="preserve">. </w:t>
      </w:r>
    </w:p>
    <w:p w14:paraId="47E6338F" w14:textId="77777777" w:rsidR="00DA0742" w:rsidRPr="00F575C2" w:rsidRDefault="00DA0742" w:rsidP="00DA0742">
      <w:pPr>
        <w:pStyle w:val="05-ODST-3"/>
        <w:keepNext/>
        <w:numPr>
          <w:ilvl w:val="2"/>
          <w:numId w:val="1"/>
        </w:numPr>
        <w:ind w:left="1135" w:hanging="851"/>
        <w:rPr>
          <w:b/>
        </w:rPr>
      </w:pPr>
      <w:r w:rsidRPr="00F575C2">
        <w:rPr>
          <w:b/>
        </w:rPr>
        <w:t>SWMA IBM</w:t>
      </w:r>
    </w:p>
    <w:p w14:paraId="6554D109" w14:textId="192DDB09" w:rsidR="00DA0742" w:rsidRDefault="00DA0742" w:rsidP="00DA0742">
      <w:pPr>
        <w:ind w:left="1134"/>
      </w:pPr>
      <w:r>
        <w:t xml:space="preserve">Služba, spočívající v poskytování SW podpory (SWMA) </w:t>
      </w:r>
      <w:r w:rsidR="00821042">
        <w:t xml:space="preserve">k </w:t>
      </w:r>
      <w:r>
        <w:t>produkt</w:t>
      </w:r>
      <w:r w:rsidR="00821042">
        <w:t>ům</w:t>
      </w:r>
      <w:r>
        <w:t xml:space="preserve"> IBM </w:t>
      </w:r>
      <w:r w:rsidR="00821042">
        <w:t xml:space="preserve">uvedeným v tabulce č. 1 </w:t>
      </w:r>
      <w:r>
        <w:t>(tj. poskytování technické podpory při provozu a instalaci SW produktu, řešení chyb a</w:t>
      </w:r>
      <w:r w:rsidR="00200A9A">
        <w:t> </w:t>
      </w:r>
      <w:r>
        <w:t>dotazu, a poskytování nových verzí SW po jejich uvolnění výrobcem) v následujícím rozsahu:</w:t>
      </w:r>
    </w:p>
    <w:p w14:paraId="01E4292E" w14:textId="2CCF23CE" w:rsidR="00DA0742" w:rsidRDefault="00DA0742" w:rsidP="007D0EF6">
      <w:pPr>
        <w:keepNext/>
        <w:spacing w:after="100"/>
        <w:ind w:left="851" w:firstLine="284"/>
        <w:rPr>
          <w:rStyle w:val="Siln"/>
          <w:rFonts w:cs="Arial"/>
          <w:b w:val="0"/>
        </w:rPr>
      </w:pPr>
      <w:r>
        <w:rPr>
          <w:rStyle w:val="Siln"/>
          <w:rFonts w:cs="Arial"/>
        </w:rPr>
        <w:lastRenderedPageBreak/>
        <w:t>Tabulka č. 1 – soupis SW</w:t>
      </w:r>
      <w:r w:rsidR="00220DFB">
        <w:rPr>
          <w:rStyle w:val="Siln"/>
          <w:rFonts w:cs="Arial"/>
        </w:rPr>
        <w:t xml:space="preserve"> produktů</w:t>
      </w:r>
    </w:p>
    <w:bookmarkStart w:id="12" w:name="_MON_1535971364"/>
    <w:bookmarkEnd w:id="12"/>
    <w:p w14:paraId="290C7432" w14:textId="1E1ADD17" w:rsidR="00DA0742" w:rsidRDefault="00D26C42" w:rsidP="00DA0742">
      <w:pPr>
        <w:ind w:left="1134"/>
        <w:jc w:val="left"/>
        <w:rPr>
          <w:rStyle w:val="Siln"/>
          <w:rFonts w:cs="Arial"/>
          <w:b w:val="0"/>
        </w:rPr>
      </w:pPr>
      <w:r w:rsidRPr="00D27BE9">
        <w:rPr>
          <w:rStyle w:val="Siln"/>
          <w:rFonts w:cs="Arial"/>
          <w:b w:val="0"/>
        </w:rPr>
        <w:object w:dxaOrig="7707" w:dyaOrig="5488" w14:anchorId="16C94E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276.75pt" o:ole="">
            <v:imagedata r:id="rId9" o:title=""/>
          </v:shape>
          <o:OLEObject Type="Embed" ProgID="Excel.Sheet.12" ShapeID="_x0000_i1025" DrawAspect="Content" ObjectID="_1792306665" r:id="rId10"/>
        </w:object>
      </w:r>
    </w:p>
    <w:p w14:paraId="4D7B13C2" w14:textId="77777777" w:rsidR="00954FE6" w:rsidRPr="00DB3284" w:rsidRDefault="00954FE6" w:rsidP="00954FE6">
      <w:pPr>
        <w:pStyle w:val="05-ODST-3"/>
        <w:numPr>
          <w:ilvl w:val="2"/>
          <w:numId w:val="1"/>
        </w:numPr>
        <w:rPr>
          <w:b/>
        </w:rPr>
      </w:pPr>
      <w:r w:rsidRPr="00DB3284">
        <w:rPr>
          <w:b/>
        </w:rPr>
        <w:t>HWMA IBM s dlouhou dobou reakce</w:t>
      </w:r>
    </w:p>
    <w:p w14:paraId="05B1D56B" w14:textId="552CA4FF" w:rsidR="00954FE6" w:rsidRDefault="00954FE6" w:rsidP="00954FE6">
      <w:pPr>
        <w:ind w:left="1134"/>
      </w:pPr>
      <w:r>
        <w:t xml:space="preserve">Služba spočívající v poskytování HW podpory (HWMA) </w:t>
      </w:r>
      <w:r w:rsidR="00840D06">
        <w:t xml:space="preserve">k produktům </w:t>
      </w:r>
      <w:r w:rsidR="00575969">
        <w:t>(</w:t>
      </w:r>
      <w:r w:rsidR="00A067BF">
        <w:t>dále také „</w:t>
      </w:r>
      <w:r w:rsidRPr="003D622D">
        <w:rPr>
          <w:b/>
          <w:bCs/>
        </w:rPr>
        <w:t>zařízení</w:t>
      </w:r>
      <w:r w:rsidR="00575969" w:rsidRPr="003D622D">
        <w:rPr>
          <w:b/>
          <w:bCs/>
        </w:rPr>
        <w:t>m</w:t>
      </w:r>
      <w:r w:rsidR="00A067BF">
        <w:t>“</w:t>
      </w:r>
      <w:r w:rsidR="00575969">
        <w:t>)</w:t>
      </w:r>
      <w:r>
        <w:t xml:space="preserve"> IBM garantované výrobcem a poskytnuté dle jeho standardu pro následující zařízení objednatele</w:t>
      </w:r>
      <w:r w:rsidR="00DF4149">
        <w:t xml:space="preserve"> uvedená v tabulce č. 2</w:t>
      </w:r>
      <w:r>
        <w:t>, v rozsahu uvedeném dále v tomto bodu:</w:t>
      </w:r>
    </w:p>
    <w:p w14:paraId="1255187B" w14:textId="77777777" w:rsidR="00954FE6" w:rsidRDefault="00954FE6" w:rsidP="00954FE6">
      <w:pPr>
        <w:ind w:left="1134"/>
      </w:pPr>
      <w:r>
        <w:t xml:space="preserve">Dlouhá doba reakce: zařízení níže v </w:t>
      </w:r>
      <w:bookmarkStart w:id="13" w:name="_Hlk27126386"/>
      <w:r>
        <w:t xml:space="preserve">HWMA 5x11, FT48 </w:t>
      </w:r>
      <w:bookmarkEnd w:id="13"/>
      <w:r>
        <w:t>(tj. pohotovost 5 dní v týdnu 11 hodin denně, obnovení funkčnosti do 48 hodin od nahlášení)</w:t>
      </w:r>
    </w:p>
    <w:p w14:paraId="6598D968" w14:textId="6132C923" w:rsidR="00954FE6" w:rsidRDefault="00954FE6" w:rsidP="00954FE6">
      <w:pPr>
        <w:spacing w:after="100"/>
        <w:ind w:left="850" w:firstLine="284"/>
        <w:rPr>
          <w:rStyle w:val="Siln"/>
          <w:rFonts w:cs="Arial"/>
        </w:rPr>
      </w:pPr>
      <w:r>
        <w:rPr>
          <w:rStyle w:val="Siln"/>
          <w:rFonts w:cs="Arial"/>
        </w:rPr>
        <w:t xml:space="preserve">Tabulka č. 2 – soupis </w:t>
      </w:r>
      <w:r w:rsidR="0087122D">
        <w:rPr>
          <w:rStyle w:val="Siln"/>
          <w:rFonts w:cs="Arial"/>
        </w:rPr>
        <w:t xml:space="preserve">HW produktů </w:t>
      </w:r>
      <w:r>
        <w:rPr>
          <w:rStyle w:val="Siln"/>
          <w:rFonts w:cs="Arial"/>
        </w:rPr>
        <w:t>zařízení s dlouhou dobou reakce</w:t>
      </w:r>
    </w:p>
    <w:bookmarkStart w:id="14" w:name="_MON_1694498488"/>
    <w:bookmarkEnd w:id="14"/>
    <w:p w14:paraId="33D969DC" w14:textId="2ADF08AC" w:rsidR="00954FE6" w:rsidRDefault="00D26C42" w:rsidP="00954FE6">
      <w:pPr>
        <w:spacing w:after="100"/>
        <w:ind w:left="1134"/>
        <w:rPr>
          <w:rStyle w:val="Siln"/>
          <w:rFonts w:cs="Arial"/>
          <w:b w:val="0"/>
        </w:rPr>
      </w:pPr>
      <w:r w:rsidRPr="00D27BE9">
        <w:rPr>
          <w:rStyle w:val="Siln"/>
          <w:rFonts w:cs="Arial"/>
          <w:b w:val="0"/>
        </w:rPr>
        <w:object w:dxaOrig="7707" w:dyaOrig="4347" w14:anchorId="56A7CB65">
          <v:shape id="_x0000_i1026" type="#_x0000_t75" style="width:360.75pt;height:220.5pt" o:ole="">
            <v:imagedata r:id="rId11" o:title=""/>
          </v:shape>
          <o:OLEObject Type="Embed" ProgID="Excel.Sheet.12" ShapeID="_x0000_i1026" DrawAspect="Content" ObjectID="_1792306666" r:id="rId12"/>
        </w:object>
      </w:r>
    </w:p>
    <w:p w14:paraId="041DF467" w14:textId="55CB6CCE" w:rsidR="00F96AEB" w:rsidRDefault="001C1840" w:rsidP="00FD0B8E">
      <w:pPr>
        <w:pStyle w:val="02-ODST-2"/>
        <w:numPr>
          <w:ilvl w:val="1"/>
          <w:numId w:val="1"/>
        </w:numPr>
        <w:tabs>
          <w:tab w:val="num" w:pos="1080"/>
        </w:tabs>
        <w:ind w:left="567"/>
      </w:pPr>
      <w:r>
        <w:t>Poskytovatel</w:t>
      </w:r>
      <w:r w:rsidR="00F96AEB">
        <w:t xml:space="preserve"> prohlašuje, že je oprávněn uzavřít tuto smlouvu a plnit závazky z ní plynoucí.</w:t>
      </w:r>
    </w:p>
    <w:p w14:paraId="0C35D223" w14:textId="77777777" w:rsidR="00F96AEB" w:rsidRDefault="001C1840" w:rsidP="00FD0B8E">
      <w:pPr>
        <w:pStyle w:val="02-ODST-2"/>
        <w:numPr>
          <w:ilvl w:val="1"/>
          <w:numId w:val="1"/>
        </w:numPr>
        <w:tabs>
          <w:tab w:val="num" w:pos="1080"/>
        </w:tabs>
        <w:ind w:left="567"/>
      </w:pPr>
      <w:r>
        <w:t>Poskytovatel</w:t>
      </w:r>
      <w:r w:rsidR="00F96AEB">
        <w:t xml:space="preserve"> prohlašuje, že má veškerá oprávnění a technické a personální vybavení potřebné k řádnému plnění této smlouvy.</w:t>
      </w:r>
    </w:p>
    <w:p w14:paraId="07CB3D78" w14:textId="77777777" w:rsidR="00F96AEB" w:rsidRDefault="001C1840" w:rsidP="00FD0B8E">
      <w:pPr>
        <w:pStyle w:val="02-ODST-2"/>
        <w:numPr>
          <w:ilvl w:val="1"/>
          <w:numId w:val="1"/>
        </w:numPr>
        <w:tabs>
          <w:tab w:val="num" w:pos="1080"/>
        </w:tabs>
        <w:ind w:left="567"/>
      </w:pPr>
      <w:r>
        <w:t>Poskytovatel</w:t>
      </w:r>
      <w:r w:rsidR="00F96AEB">
        <w:t xml:space="preserve"> se touto smlouvou zavazuje, že na základě, podle a v souladu s touto smlouvou na své vlastní náklady a na svou odpovědnost pro objednatele provede kompletní realizaci předmětu plnění.</w:t>
      </w:r>
    </w:p>
    <w:p w14:paraId="1B01D347" w14:textId="1C349D0B" w:rsidR="00F96AEB" w:rsidRDefault="00F96AEB" w:rsidP="00FD0B8E">
      <w:pPr>
        <w:pStyle w:val="02-ODST-2"/>
        <w:numPr>
          <w:ilvl w:val="1"/>
          <w:numId w:val="1"/>
        </w:numPr>
        <w:tabs>
          <w:tab w:val="num" w:pos="1080"/>
        </w:tabs>
        <w:ind w:left="567"/>
      </w:pPr>
      <w:r>
        <w:lastRenderedPageBreak/>
        <w:t xml:space="preserve">Podklad pro uzavření a plnění této smlouvy </w:t>
      </w:r>
      <w:proofErr w:type="gramStart"/>
      <w:r>
        <w:t>tvoří</w:t>
      </w:r>
      <w:proofErr w:type="gramEnd"/>
      <w:r>
        <w:t xml:space="preserve">, kromě podmínek a požadavků vyplývajících z této smlouvy též Závazné podklady. </w:t>
      </w:r>
      <w:r w:rsidR="001C1840">
        <w:t>Poskytovatel</w:t>
      </w:r>
      <w:r>
        <w:t xml:space="preserve"> je mj. povinen poskytovat plnění v rozsahu a</w:t>
      </w:r>
      <w:r w:rsidR="00C61A47">
        <w:t> </w:t>
      </w:r>
      <w:r>
        <w:t xml:space="preserve">dle technických podmínek podle níže uvedené dokumentace (výše a dále jen </w:t>
      </w:r>
      <w:r w:rsidR="006925DC">
        <w:t>„</w:t>
      </w:r>
      <w:r w:rsidRPr="00811938">
        <w:rPr>
          <w:b/>
          <w:bCs/>
        </w:rPr>
        <w:t>Závazné podklady</w:t>
      </w:r>
      <w:r w:rsidR="006925DC">
        <w:t>“</w:t>
      </w:r>
      <w:r>
        <w:t xml:space="preserve">): </w:t>
      </w:r>
    </w:p>
    <w:p w14:paraId="3013047D" w14:textId="0F4F89A4" w:rsidR="00F96AEB" w:rsidRDefault="001C1840" w:rsidP="00D15343">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5"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5"/>
      <w:r w:rsidR="00F96AEB">
        <w:t xml:space="preserve"> k veřejné zakázce č. objednatele </w:t>
      </w:r>
      <w:r w:rsidR="00386DE8">
        <w:rPr>
          <w:b/>
          <w:bCs/>
        </w:rPr>
        <w:t>150</w:t>
      </w:r>
      <w:r w:rsidR="001066B3">
        <w:rPr>
          <w:b/>
          <w:bCs/>
        </w:rPr>
        <w:t>/24</w:t>
      </w:r>
      <w:r w:rsidR="00780CAC" w:rsidRPr="000D6E05">
        <w:rPr>
          <w:b/>
          <w:bCs/>
        </w:rPr>
        <w:t>/OCN</w:t>
      </w:r>
      <w:r w:rsidR="00F96AEB">
        <w:t>, nazvané „</w:t>
      </w:r>
      <w:r w:rsidR="006C13CD" w:rsidRPr="006C13CD">
        <w:rPr>
          <w:b/>
          <w:bCs/>
        </w:rPr>
        <w:t>Hardwarová a softwarová podpora produktů IBM</w:t>
      </w:r>
      <w:r w:rsidR="00F96AEB">
        <w:t>“, včetně jejích příloh (dále jen „</w:t>
      </w:r>
      <w:r w:rsidR="00F96AEB" w:rsidRPr="00811938">
        <w:rPr>
          <w:b/>
          <w:bCs/>
        </w:rPr>
        <w:t>Zadávací dokumentace</w:t>
      </w:r>
      <w:r w:rsidR="00F96AEB">
        <w:t xml:space="preserve">“), </w:t>
      </w:r>
    </w:p>
    <w:p w14:paraId="64A00401" w14:textId="683E0A2B" w:rsidR="00F96AEB" w:rsidRDefault="00F96AEB" w:rsidP="00FD0B8E">
      <w:pPr>
        <w:pStyle w:val="05-ODST-3"/>
        <w:numPr>
          <w:ilvl w:val="2"/>
          <w:numId w:val="1"/>
        </w:numPr>
      </w:pPr>
      <w:r>
        <w:t xml:space="preserve">nabídky </w:t>
      </w:r>
      <w:r w:rsidR="001C1840">
        <w:t>poskytovatel</w:t>
      </w:r>
      <w:r>
        <w:t xml:space="preserve">e č.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 xml:space="preserve"> ze dne </w:t>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rsidR="00780CAC" w:rsidRPr="00780CAC">
        <w:rPr>
          <w:rStyle w:val="Siln"/>
          <w:b w:val="0"/>
          <w:highlight w:val="yellow"/>
        </w:rPr>
        <w:t xml:space="preserve">(DOPLNÍ </w:t>
      </w:r>
      <w:r w:rsidR="00780CAC">
        <w:rPr>
          <w:rStyle w:val="Siln"/>
          <w:b w:val="0"/>
          <w:highlight w:val="yellow"/>
        </w:rPr>
        <w:t>ÚČASTNÍK</w:t>
      </w:r>
      <w:r w:rsidR="00780CAC" w:rsidRPr="00780CAC">
        <w:rPr>
          <w:rStyle w:val="Siln"/>
          <w:b w:val="0"/>
          <w:highlight w:val="yellow"/>
        </w:rPr>
        <w:t>)</w:t>
      </w:r>
      <w:r>
        <w:t xml:space="preserve"> podané do zadávacího řízení k veřejné zakázce dle Zadávací dokumentace (dále jen „</w:t>
      </w:r>
      <w:r w:rsidRPr="00946D05">
        <w:t>Nabídka</w:t>
      </w:r>
      <w:r>
        <w:t>“),</w:t>
      </w:r>
    </w:p>
    <w:p w14:paraId="69C676F9" w14:textId="77777777" w:rsidR="00F96AEB" w:rsidRDefault="00F96AEB" w:rsidP="00FD0B8E">
      <w:pPr>
        <w:pStyle w:val="02-ODST-2"/>
        <w:numPr>
          <w:ilvl w:val="1"/>
          <w:numId w:val="1"/>
        </w:numPr>
        <w:tabs>
          <w:tab w:val="num" w:pos="1080"/>
        </w:tabs>
        <w:ind w:left="567"/>
      </w:pPr>
      <w:r>
        <w:t xml:space="preserve">V případě rozporu mezi jednotlivými dokumenty Závazných podkladů má přednost Zadávací dokumentace. </w:t>
      </w:r>
    </w:p>
    <w:bookmarkEnd w:id="11"/>
    <w:p w14:paraId="7DCF1BC6" w14:textId="77777777" w:rsidR="00F96AEB" w:rsidRDefault="001C1840" w:rsidP="00FD0B8E">
      <w:pPr>
        <w:pStyle w:val="02-ODST-2"/>
        <w:numPr>
          <w:ilvl w:val="1"/>
          <w:numId w:val="1"/>
        </w:numPr>
        <w:tabs>
          <w:tab w:val="num" w:pos="1080"/>
        </w:tabs>
        <w:ind w:left="567"/>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D697BA9" w14:textId="77777777" w:rsidR="00F96AEB" w:rsidRPr="00FE08B9" w:rsidRDefault="00F96AEB" w:rsidP="00FD0B8E">
      <w:pPr>
        <w:pStyle w:val="02-ODST-2"/>
        <w:numPr>
          <w:ilvl w:val="1"/>
          <w:numId w:val="1"/>
        </w:numPr>
        <w:tabs>
          <w:tab w:val="num" w:pos="1080"/>
        </w:tabs>
        <w:ind w:left="567"/>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22B9B845" w14:textId="77777777" w:rsidR="008F5A9D" w:rsidRDefault="008F5A9D" w:rsidP="00566133">
      <w:pPr>
        <w:pStyle w:val="lnek"/>
      </w:pPr>
      <w:bookmarkStart w:id="16" w:name="_Ref336258987"/>
      <w:r>
        <w:t>Předmět plnění a práva a povinnosti smluvních stran</w:t>
      </w:r>
      <w:bookmarkEnd w:id="16"/>
    </w:p>
    <w:p w14:paraId="0044E2B8" w14:textId="5712F58B" w:rsidR="00E71580" w:rsidRDefault="00E71580" w:rsidP="00E71580">
      <w:pPr>
        <w:pStyle w:val="02-ODST-2"/>
        <w:numPr>
          <w:ilvl w:val="1"/>
          <w:numId w:val="1"/>
        </w:numPr>
        <w:tabs>
          <w:tab w:val="num" w:pos="1080"/>
        </w:tabs>
        <w:ind w:left="567"/>
      </w:pPr>
      <w:r>
        <w:t>Poskytovatel se na základě této smlouvy a v souladu s touto smlouvou zavazuje poskytovat objednate</w:t>
      </w:r>
      <w:r w:rsidRPr="00BA1BDC">
        <w:t xml:space="preserve">li HW a SW podporu </w:t>
      </w:r>
      <w:r w:rsidR="00483380">
        <w:t>produktů</w:t>
      </w:r>
      <w:r w:rsidR="00483380" w:rsidRPr="00BA1BDC">
        <w:t xml:space="preserve"> </w:t>
      </w:r>
      <w:r w:rsidRPr="00BA1BDC">
        <w:t xml:space="preserve">objednatele vyjmenovaných v odstavci </w:t>
      </w:r>
      <w:r w:rsidR="00E052A8" w:rsidRPr="00BA1BDC">
        <w:t>1.3</w:t>
      </w:r>
      <w:r w:rsidR="001E04C7">
        <w:t>.</w:t>
      </w:r>
      <w:r w:rsidRPr="00BA1BDC">
        <w:t>,</w:t>
      </w:r>
      <w:r w:rsidR="00CC00AF" w:rsidRPr="00BA1BDC">
        <w:t xml:space="preserve"> a to v období </w:t>
      </w:r>
      <w:r w:rsidR="00E052A8" w:rsidRPr="00BA1BDC">
        <w:t xml:space="preserve">dle </w:t>
      </w:r>
      <w:r w:rsidR="001E04C7">
        <w:t>odstavce</w:t>
      </w:r>
      <w:r w:rsidR="00E052A8" w:rsidRPr="00BA1BDC">
        <w:t xml:space="preserve"> </w:t>
      </w:r>
      <w:r w:rsidR="00BA1BDC" w:rsidRPr="00BA1BDC">
        <w:t>1.3</w:t>
      </w:r>
      <w:r>
        <w:t>. Specifikace předmětu plnění, poskytovaném poskytovatelem podle a</w:t>
      </w:r>
      <w:r w:rsidR="008365E3">
        <w:t> </w:t>
      </w:r>
      <w:r>
        <w:t>na základě této smlouvy, je stanovena v</w:t>
      </w:r>
      <w:r w:rsidR="00BA1BDC">
        <w:t> článku 1</w:t>
      </w:r>
      <w:r>
        <w:t xml:space="preserve"> a násl. této smlouvy. Objednatel se zavazuje zaplatit poskytovateli cenu předmětu plnění za řádné poskytování předmětu plnění dle této smlouvy.</w:t>
      </w:r>
    </w:p>
    <w:p w14:paraId="3CD88330" w14:textId="77777777" w:rsidR="00E71580" w:rsidRDefault="00E71580" w:rsidP="002E759E">
      <w:pPr>
        <w:pStyle w:val="02-ODST-2"/>
        <w:numPr>
          <w:ilvl w:val="1"/>
          <w:numId w:val="1"/>
        </w:numPr>
        <w:tabs>
          <w:tab w:val="num" w:pos="1080"/>
        </w:tabs>
        <w:ind w:left="567"/>
      </w:pPr>
      <w:r w:rsidRPr="002F5352">
        <w:t>Předmětem plnění není konfigurace systému/software.</w:t>
      </w:r>
    </w:p>
    <w:p w14:paraId="592D8C52" w14:textId="1C5D9B1F" w:rsidR="00E71580" w:rsidRPr="002F5352" w:rsidRDefault="00E71580" w:rsidP="002E759E">
      <w:pPr>
        <w:pStyle w:val="02-ODST-2"/>
        <w:numPr>
          <w:ilvl w:val="1"/>
          <w:numId w:val="1"/>
        </w:numPr>
        <w:tabs>
          <w:tab w:val="num" w:pos="1080"/>
        </w:tabs>
        <w:ind w:left="567"/>
      </w:pPr>
      <w:r w:rsidRPr="002F5352">
        <w:t xml:space="preserve">Poskytovatel se zaručuje, že ve výše uvedených termínech </w:t>
      </w:r>
      <w:r w:rsidR="008C25B5">
        <w:t xml:space="preserve">dle odstavce 1.3.2 </w:t>
      </w:r>
      <w:r w:rsidRPr="002F5352">
        <w:t>zajistí opravu či úpravu HW</w:t>
      </w:r>
      <w:r w:rsidR="00AD7359">
        <w:t xml:space="preserve"> zařízení</w:t>
      </w:r>
      <w:r w:rsidRPr="002F5352">
        <w:t xml:space="preserve">, zajistí </w:t>
      </w:r>
      <w:r w:rsidR="008B2E4F">
        <w:t xml:space="preserve">jeho </w:t>
      </w:r>
      <w:r w:rsidRPr="002F5352">
        <w:t xml:space="preserve">potřebné náhradní díly a plně obnoví funkčnost dotčeného zařízení. Funkčností se rozumí zprovoznění poškozeného HW </w:t>
      </w:r>
      <w:r w:rsidR="00756167">
        <w:t xml:space="preserve">zařízení </w:t>
      </w:r>
      <w:r w:rsidRPr="002F5352">
        <w:t>a ověření správné funkce vyměněné HW komponenty a celého HW celku.</w:t>
      </w:r>
    </w:p>
    <w:p w14:paraId="436D155B" w14:textId="77777777" w:rsidR="00E71580" w:rsidRPr="002F5352" w:rsidRDefault="00E71580" w:rsidP="002E759E">
      <w:pPr>
        <w:pStyle w:val="02-ODST-2"/>
        <w:numPr>
          <w:ilvl w:val="1"/>
          <w:numId w:val="1"/>
        </w:numPr>
        <w:tabs>
          <w:tab w:val="num" w:pos="1080"/>
        </w:tabs>
        <w:ind w:left="567"/>
      </w:pPr>
      <w:r w:rsidRPr="002F5352">
        <w:t>Reakční dobou se rozumí doba, která uplyne mezi nahlášením problému, zejména závady na dohodnutém komunikačním kanálu mezi objednatelem</w:t>
      </w:r>
      <w:r>
        <w:t xml:space="preserve"> a </w:t>
      </w:r>
      <w:r w:rsidRPr="002F5352">
        <w:t>poskytovatelem a obnovením funkčnosti dotčeného zařízení.</w:t>
      </w:r>
    </w:p>
    <w:p w14:paraId="4AD92FA8" w14:textId="77777777" w:rsidR="00E71580" w:rsidRDefault="00E71580" w:rsidP="002E759E">
      <w:pPr>
        <w:pStyle w:val="02-ODST-2"/>
        <w:numPr>
          <w:ilvl w:val="1"/>
          <w:numId w:val="1"/>
        </w:numPr>
        <w:tabs>
          <w:tab w:val="num" w:pos="1080"/>
        </w:tabs>
        <w:ind w:left="567"/>
      </w:pPr>
      <w:r>
        <w:t>Cena za předmět plnění bude objednatelem poskytovateli uhrazena v souladu a za podmínek této smlouvy.</w:t>
      </w:r>
    </w:p>
    <w:p w14:paraId="65FEC125" w14:textId="547F7351" w:rsidR="00E71580" w:rsidRDefault="00E71580" w:rsidP="002E759E">
      <w:pPr>
        <w:pStyle w:val="02-ODST-2"/>
        <w:numPr>
          <w:ilvl w:val="1"/>
          <w:numId w:val="1"/>
        </w:numPr>
        <w:tabs>
          <w:tab w:val="num" w:pos="1080"/>
        </w:tabs>
        <w:ind w:left="567"/>
      </w:pPr>
      <w:r>
        <w:t>Kontaktní osoby na straně objednatele jsou uvedeny v příloze č. 2 této smlouvy. Současně jsou v příloze č. 2 této smlouvy rovněž uvedeny kontaktní osoby poskytovatele.</w:t>
      </w:r>
      <w:r w:rsidRPr="00F54BF9">
        <w:t xml:space="preserve"> </w:t>
      </w:r>
      <w:r>
        <w:t>Každá osoba uvedená v</w:t>
      </w:r>
      <w:r w:rsidR="006803C7">
        <w:t> </w:t>
      </w:r>
      <w:r>
        <w:t xml:space="preserve">příloze č. 2 je oprávněna jednat samostatně. Kontaktní osoby na straně objednatele nejsou oprávněni změnit či zrušit tuto smlouvu. </w:t>
      </w:r>
    </w:p>
    <w:p w14:paraId="7944A3EC" w14:textId="5E0BE8FB" w:rsidR="00E71580" w:rsidRPr="007F3B24" w:rsidRDefault="00E71580" w:rsidP="002E759E">
      <w:pPr>
        <w:pStyle w:val="02-ODST-2"/>
        <w:numPr>
          <w:ilvl w:val="1"/>
          <w:numId w:val="1"/>
        </w:numPr>
        <w:tabs>
          <w:tab w:val="num" w:pos="1080"/>
        </w:tabs>
        <w:ind w:left="567"/>
      </w:pPr>
      <w:r w:rsidRPr="002E759E">
        <w:rPr>
          <w:bCs/>
        </w:rPr>
        <w:t xml:space="preserve">Komunikačním kanálem, který </w:t>
      </w:r>
      <w:proofErr w:type="gramStart"/>
      <w:r w:rsidRPr="002E759E">
        <w:rPr>
          <w:bCs/>
        </w:rPr>
        <w:t>slouží</w:t>
      </w:r>
      <w:proofErr w:type="gramEnd"/>
      <w:r w:rsidRPr="002E759E">
        <w:rPr>
          <w:bCs/>
        </w:rPr>
        <w:t xml:space="preserve"> pro nahlašování požadavků</w:t>
      </w:r>
      <w:r w:rsidR="0009608B">
        <w:rPr>
          <w:bCs/>
        </w:rPr>
        <w:t>/</w:t>
      </w:r>
      <w:r w:rsidR="000D4A74">
        <w:rPr>
          <w:bCs/>
        </w:rPr>
        <w:t>závad/incidentů</w:t>
      </w:r>
      <w:r w:rsidRPr="002E759E">
        <w:rPr>
          <w:bCs/>
        </w:rPr>
        <w:t xml:space="preserve"> objednatele, se pro účely této smlouvy rozumí tel: </w:t>
      </w:r>
      <w:r w:rsidRPr="002E759E">
        <w:rPr>
          <w:bCs/>
          <w:highlight w:val="yellow"/>
        </w:rPr>
        <w:fldChar w:fldCharType="begin">
          <w:ffData>
            <w:name w:val="Text35"/>
            <w:enabled/>
            <w:calcOnExit w:val="0"/>
            <w:textInput/>
          </w:ffData>
        </w:fldChar>
      </w:r>
      <w:r w:rsidRPr="002E759E">
        <w:rPr>
          <w:bCs/>
          <w:highlight w:val="yellow"/>
        </w:rPr>
        <w:instrText xml:space="preserve"> FORMTEXT </w:instrText>
      </w:r>
      <w:r w:rsidRPr="002E759E">
        <w:rPr>
          <w:bCs/>
          <w:highlight w:val="yellow"/>
        </w:rPr>
      </w:r>
      <w:r w:rsidRPr="002E759E">
        <w:rPr>
          <w:bCs/>
          <w:highlight w:val="yellow"/>
        </w:rPr>
        <w:fldChar w:fldCharType="separate"/>
      </w:r>
      <w:r w:rsidRPr="002E759E">
        <w:rPr>
          <w:bCs/>
          <w:highlight w:val="yellow"/>
        </w:rPr>
        <w:t> </w:t>
      </w:r>
      <w:r w:rsidRPr="002E759E">
        <w:rPr>
          <w:bCs/>
          <w:highlight w:val="yellow"/>
        </w:rPr>
        <w:t> </w:t>
      </w:r>
      <w:r w:rsidRPr="002E759E">
        <w:rPr>
          <w:bCs/>
          <w:highlight w:val="yellow"/>
        </w:rPr>
        <w:t> </w:t>
      </w:r>
      <w:r w:rsidRPr="002E759E">
        <w:rPr>
          <w:bCs/>
          <w:highlight w:val="yellow"/>
        </w:rPr>
        <w:t> </w:t>
      </w:r>
      <w:r w:rsidRPr="002E759E">
        <w:rPr>
          <w:bCs/>
          <w:highlight w:val="yellow"/>
        </w:rPr>
        <w:t> </w:t>
      </w:r>
      <w:r w:rsidRPr="002E759E">
        <w:rPr>
          <w:bCs/>
          <w:highlight w:val="yellow"/>
        </w:rPr>
        <w:fldChar w:fldCharType="end"/>
      </w:r>
      <w:r w:rsidRPr="002E759E">
        <w:rPr>
          <w:bCs/>
        </w:rPr>
        <w:t xml:space="preserve"> a email: </w:t>
      </w:r>
      <w:r w:rsidRPr="002E759E">
        <w:rPr>
          <w:bCs/>
          <w:highlight w:val="yellow"/>
        </w:rPr>
        <w:fldChar w:fldCharType="begin">
          <w:ffData>
            <w:name w:val="Text36"/>
            <w:enabled/>
            <w:calcOnExit w:val="0"/>
            <w:textInput/>
          </w:ffData>
        </w:fldChar>
      </w:r>
      <w:r w:rsidRPr="002E759E">
        <w:rPr>
          <w:bCs/>
          <w:highlight w:val="yellow"/>
        </w:rPr>
        <w:instrText xml:space="preserve"> FORMTEXT </w:instrText>
      </w:r>
      <w:r w:rsidRPr="002E759E">
        <w:rPr>
          <w:bCs/>
          <w:highlight w:val="yellow"/>
        </w:rPr>
      </w:r>
      <w:r w:rsidRPr="002E759E">
        <w:rPr>
          <w:bCs/>
          <w:highlight w:val="yellow"/>
        </w:rPr>
        <w:fldChar w:fldCharType="separate"/>
      </w:r>
      <w:r w:rsidRPr="002E759E">
        <w:rPr>
          <w:bCs/>
          <w:highlight w:val="yellow"/>
        </w:rPr>
        <w:t> </w:t>
      </w:r>
      <w:r w:rsidRPr="002E759E">
        <w:rPr>
          <w:bCs/>
          <w:highlight w:val="yellow"/>
        </w:rPr>
        <w:t> </w:t>
      </w:r>
      <w:r w:rsidRPr="002E759E">
        <w:rPr>
          <w:bCs/>
          <w:highlight w:val="yellow"/>
        </w:rPr>
        <w:t> </w:t>
      </w:r>
      <w:r w:rsidRPr="002E759E">
        <w:rPr>
          <w:bCs/>
          <w:highlight w:val="yellow"/>
        </w:rPr>
        <w:t> </w:t>
      </w:r>
      <w:r w:rsidRPr="002E759E">
        <w:rPr>
          <w:bCs/>
          <w:highlight w:val="yellow"/>
        </w:rPr>
        <w:t> </w:t>
      </w:r>
      <w:r w:rsidRPr="002E759E">
        <w:rPr>
          <w:bCs/>
          <w:highlight w:val="yellow"/>
        </w:rPr>
        <w:fldChar w:fldCharType="end"/>
      </w:r>
    </w:p>
    <w:p w14:paraId="210E8227" w14:textId="77777777" w:rsidR="003A10AA" w:rsidRDefault="00E71580" w:rsidP="002E759E">
      <w:pPr>
        <w:pStyle w:val="02-ODST-2"/>
        <w:numPr>
          <w:ilvl w:val="1"/>
          <w:numId w:val="1"/>
        </w:numPr>
        <w:tabs>
          <w:tab w:val="num" w:pos="1080"/>
        </w:tabs>
        <w:ind w:left="567"/>
      </w:pPr>
      <w:r w:rsidRPr="007F3B24">
        <w:t>Objednatel se zavazuje poskytovateli poskytnout potřebnou součinnost pro plnění jeho závazku,</w:t>
      </w:r>
      <w:r>
        <w:t xml:space="preserve"> a to následující:</w:t>
      </w:r>
    </w:p>
    <w:p w14:paraId="3B3C0147" w14:textId="70BB76C4" w:rsidR="003A10AA" w:rsidRDefault="003A10AA" w:rsidP="003A10AA">
      <w:pPr>
        <w:pStyle w:val="02-ODST-2"/>
        <w:numPr>
          <w:ilvl w:val="0"/>
          <w:numId w:val="21"/>
        </w:numPr>
      </w:pPr>
      <w:r>
        <w:t>umožnit v případě nutnosti</w:t>
      </w:r>
      <w:r w:rsidRPr="003A10AA">
        <w:t xml:space="preserve"> vstup osobám na straně poskytovatele do místa plnění</w:t>
      </w:r>
    </w:p>
    <w:p w14:paraId="59517BC2" w14:textId="6C3D43D0" w:rsidR="00E71580" w:rsidRDefault="003A10AA" w:rsidP="00B55A84">
      <w:pPr>
        <w:pStyle w:val="02-ODST-2"/>
        <w:numPr>
          <w:ilvl w:val="0"/>
          <w:numId w:val="21"/>
        </w:numPr>
      </w:pPr>
      <w:r>
        <w:t xml:space="preserve">poskytnout poskytovateli údaje ke vzdálenému přístupu k zařízením uvedeným v čl. </w:t>
      </w:r>
      <w:r w:rsidR="00896938">
        <w:t xml:space="preserve">1 </w:t>
      </w:r>
      <w:r>
        <w:t xml:space="preserve">této smlouvy. </w:t>
      </w:r>
      <w:r w:rsidR="00E71580">
        <w:t xml:space="preserve"> </w:t>
      </w:r>
    </w:p>
    <w:p w14:paraId="2605B864" w14:textId="42925D7E" w:rsidR="00E71580" w:rsidRDefault="00E71580" w:rsidP="002E759E">
      <w:pPr>
        <w:pStyle w:val="02-ODST-2"/>
        <w:numPr>
          <w:ilvl w:val="1"/>
          <w:numId w:val="1"/>
        </w:numPr>
        <w:tabs>
          <w:tab w:val="num" w:pos="1080"/>
        </w:tabs>
        <w:ind w:left="567"/>
      </w:pPr>
      <w:r>
        <w:t>V případě vzdáleného přístupu k zařízením je poskytovatel povinen dodržovat podmínky a</w:t>
      </w:r>
      <w:r w:rsidR="00046DA3">
        <w:t> </w:t>
      </w:r>
      <w:r>
        <w:t>požadavky objednatele pro bezpečný přístup k zařízením objednatele, se kterými bude poskytovatel objednatelem seznámen.</w:t>
      </w:r>
    </w:p>
    <w:p w14:paraId="226BD2C4" w14:textId="77777777" w:rsidR="00A712D7" w:rsidRDefault="00A712D7" w:rsidP="00D26C42">
      <w:pPr>
        <w:pStyle w:val="lnek"/>
        <w:keepNext/>
        <w:spacing w:before="360"/>
        <w:ind w:left="17"/>
      </w:pPr>
      <w:r>
        <w:lastRenderedPageBreak/>
        <w:t>Doba a místo plnění</w:t>
      </w:r>
    </w:p>
    <w:p w14:paraId="1D81709D" w14:textId="77777777" w:rsidR="00121619" w:rsidRDefault="001C1840" w:rsidP="00D70F9D">
      <w:pPr>
        <w:pStyle w:val="02-ODST-2"/>
        <w:numPr>
          <w:ilvl w:val="1"/>
          <w:numId w:val="1"/>
        </w:numPr>
        <w:tabs>
          <w:tab w:val="num" w:pos="1080"/>
        </w:tabs>
        <w:ind w:left="567"/>
      </w:pPr>
      <w:r>
        <w:t xml:space="preserve">Předmět plnění bude </w:t>
      </w:r>
      <w:r w:rsidR="00A712D7">
        <w:t>poskytovatele</w:t>
      </w:r>
      <w:r>
        <w:t>m</w:t>
      </w:r>
      <w:r w:rsidR="00A712D7">
        <w:t xml:space="preserve"> dle specifikace v</w:t>
      </w:r>
      <w:r w:rsidR="009D17D2">
        <w:t xml:space="preserve"> </w:t>
      </w:r>
      <w:r w:rsidR="00121619">
        <w:t xml:space="preserve">čl. </w:t>
      </w:r>
      <w:r w:rsidR="00A712D7">
        <w:t>2 a násl. této smlouvy poskytován po</w:t>
      </w:r>
      <w:r>
        <w:t xml:space="preserve"> celou</w:t>
      </w:r>
      <w:r w:rsidR="00A712D7">
        <w:t xml:space="preserve"> dobu účinnosti této smlouvy</w:t>
      </w:r>
      <w:r w:rsidR="00121619">
        <w:t xml:space="preserve">. </w:t>
      </w:r>
    </w:p>
    <w:p w14:paraId="09C9EE7C" w14:textId="2018F3B6" w:rsidR="00A712D7" w:rsidRDefault="00A712D7" w:rsidP="00D70F9D">
      <w:pPr>
        <w:pStyle w:val="02-ODST-2"/>
        <w:numPr>
          <w:ilvl w:val="1"/>
          <w:numId w:val="1"/>
        </w:numPr>
        <w:tabs>
          <w:tab w:val="num" w:pos="1080"/>
        </w:tabs>
        <w:ind w:left="567"/>
      </w:pPr>
      <w:r>
        <w:t xml:space="preserve">Místem plnění této smlouvy je </w:t>
      </w:r>
      <w:r w:rsidR="00EE4082">
        <w:t xml:space="preserve">zejména </w:t>
      </w:r>
      <w:r>
        <w:t>sklad ČEPRO, a. s. v lokalitě Hněvice</w:t>
      </w:r>
      <w:r w:rsidR="00B57184" w:rsidRPr="00B57184">
        <w:t>, na adrese Hněvice 62, Štětí, 411 08</w:t>
      </w:r>
      <w:r w:rsidR="000005FC">
        <w:t>.</w:t>
      </w:r>
      <w:r>
        <w:t xml:space="preserve"> </w:t>
      </w:r>
    </w:p>
    <w:p w14:paraId="22CECE69" w14:textId="77777777" w:rsidR="00A712D7" w:rsidRPr="00A712D7" w:rsidRDefault="00A712D7" w:rsidP="00A712D7"/>
    <w:p w14:paraId="72D150EF" w14:textId="77777777" w:rsidR="00D0512F" w:rsidRDefault="001C1840" w:rsidP="00FD0B8E">
      <w:pPr>
        <w:pStyle w:val="01-L"/>
        <w:numPr>
          <w:ilvl w:val="0"/>
          <w:numId w:val="1"/>
        </w:numPr>
        <w:ind w:left="17"/>
      </w:pPr>
      <w:r>
        <w:t>Cena předmětu plnění</w:t>
      </w:r>
    </w:p>
    <w:p w14:paraId="631AC2E7" w14:textId="438AD505" w:rsidR="00D0512F" w:rsidRDefault="007156B1" w:rsidP="00D70F9D">
      <w:pPr>
        <w:pStyle w:val="02-ODST-2"/>
        <w:numPr>
          <w:ilvl w:val="1"/>
          <w:numId w:val="1"/>
        </w:numPr>
        <w:tabs>
          <w:tab w:val="num" w:pos="1080"/>
        </w:tabs>
        <w:ind w:left="567"/>
      </w:pPr>
      <w:bookmarkStart w:id="17" w:name="_Ref337719987"/>
      <w:r>
        <w:t>C</w:t>
      </w:r>
      <w:r w:rsidR="00D0512F">
        <w:t>ena předmět</w:t>
      </w:r>
      <w:r>
        <w:t>u</w:t>
      </w:r>
      <w:r w:rsidR="00D0512F">
        <w:t xml:space="preserve"> plnění je stanovena ve výši: </w:t>
      </w:r>
      <w:r w:rsidR="00780CAC" w:rsidRPr="00D70F9D">
        <w:rPr>
          <w:bCs/>
          <w:highlight w:val="yellow"/>
        </w:rPr>
        <w:fldChar w:fldCharType="begin">
          <w:ffData>
            <w:name w:val="Text36"/>
            <w:enabled/>
            <w:calcOnExit w:val="0"/>
            <w:textInput/>
          </w:ffData>
        </w:fldChar>
      </w:r>
      <w:r w:rsidR="00780CAC" w:rsidRPr="00D70F9D">
        <w:rPr>
          <w:bCs/>
          <w:highlight w:val="yellow"/>
        </w:rPr>
        <w:instrText xml:space="preserve"> FORMTEXT </w:instrText>
      </w:r>
      <w:r w:rsidR="00780CAC" w:rsidRPr="00D70F9D">
        <w:rPr>
          <w:bCs/>
          <w:highlight w:val="yellow"/>
        </w:rPr>
      </w:r>
      <w:r w:rsidR="00780CAC" w:rsidRPr="00D70F9D">
        <w:rPr>
          <w:bCs/>
          <w:highlight w:val="yellow"/>
        </w:rPr>
        <w:fldChar w:fldCharType="separate"/>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fldChar w:fldCharType="end"/>
      </w:r>
      <w:r w:rsidR="00D0512F">
        <w:t xml:space="preserve"> Kč bez DPH (slovy: </w:t>
      </w:r>
      <w:r w:rsidR="00780CAC" w:rsidRPr="00D70F9D">
        <w:rPr>
          <w:bCs/>
          <w:highlight w:val="yellow"/>
        </w:rPr>
        <w:fldChar w:fldCharType="begin">
          <w:ffData>
            <w:name w:val="Text36"/>
            <w:enabled/>
            <w:calcOnExit w:val="0"/>
            <w:textInput/>
          </w:ffData>
        </w:fldChar>
      </w:r>
      <w:r w:rsidR="00780CAC" w:rsidRPr="00D70F9D">
        <w:rPr>
          <w:bCs/>
          <w:highlight w:val="yellow"/>
        </w:rPr>
        <w:instrText xml:space="preserve"> FORMTEXT </w:instrText>
      </w:r>
      <w:r w:rsidR="00780CAC" w:rsidRPr="00D70F9D">
        <w:rPr>
          <w:bCs/>
          <w:highlight w:val="yellow"/>
        </w:rPr>
      </w:r>
      <w:r w:rsidR="00780CAC" w:rsidRPr="00D70F9D">
        <w:rPr>
          <w:bCs/>
          <w:highlight w:val="yellow"/>
        </w:rPr>
        <w:fldChar w:fldCharType="separate"/>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t> </w:t>
      </w:r>
      <w:r w:rsidR="00780CAC" w:rsidRPr="00D70F9D">
        <w:rPr>
          <w:bCs/>
          <w:highlight w:val="yellow"/>
        </w:rPr>
        <w:fldChar w:fldCharType="end"/>
      </w:r>
      <w:r w:rsidR="00780CAC" w:rsidRPr="00D70F9D">
        <w:rPr>
          <w:bCs/>
        </w:rPr>
        <w:t xml:space="preserve"> </w:t>
      </w:r>
      <w:r w:rsidR="00D0512F">
        <w:t xml:space="preserve"> korun českých bez daně z přidané hodnoty).</w:t>
      </w:r>
      <w:bookmarkEnd w:id="17"/>
    </w:p>
    <w:p w14:paraId="14B40F48" w14:textId="760E7A6C" w:rsidR="00D0512F" w:rsidRPr="00457ACC" w:rsidRDefault="001C1840" w:rsidP="00E95E7D">
      <w:pPr>
        <w:pStyle w:val="Odstavec3"/>
      </w:pPr>
      <w:r>
        <w:t>Cena plnění</w:t>
      </w:r>
      <w:r w:rsidR="00D0512F">
        <w:t xml:space="preserve"> j</w:t>
      </w:r>
      <w:r w:rsidR="00D0512F" w:rsidRPr="00457ACC">
        <w:t xml:space="preserve">e vypočtena </w:t>
      </w:r>
      <w:r w:rsidR="00D0512F">
        <w:t xml:space="preserve">z </w:t>
      </w:r>
      <w:r>
        <w:t>jednotkových</w:t>
      </w:r>
      <w:r w:rsidR="00D0512F" w:rsidRPr="00D0512F">
        <w:t xml:space="preserve"> cen uvedených v </w:t>
      </w:r>
      <w:r>
        <w:t>Příloze č</w:t>
      </w:r>
      <w:r w:rsidR="00062DD6">
        <w:t>.</w:t>
      </w:r>
      <w:r>
        <w:t xml:space="preserve"> </w:t>
      </w:r>
      <w:r w:rsidR="004E226D">
        <w:t>1</w:t>
      </w:r>
      <w:r>
        <w:t xml:space="preserve"> této smlouvy</w:t>
      </w:r>
      <w:r w:rsidR="00D0512F">
        <w:t>.</w:t>
      </w:r>
    </w:p>
    <w:p w14:paraId="5ABAFE31" w14:textId="77777777" w:rsidR="00D0512F" w:rsidRDefault="00D0512F" w:rsidP="00E95E7D">
      <w:pPr>
        <w:pStyle w:val="02-ODST-2"/>
        <w:numPr>
          <w:ilvl w:val="1"/>
          <w:numId w:val="1"/>
        </w:numPr>
        <w:tabs>
          <w:tab w:val="num" w:pos="1080"/>
        </w:tabs>
        <w:ind w:left="567"/>
      </w:pPr>
      <w:r>
        <w:t>K celkové ceně za předmět plnění dle odst. 4.1 této smlouvy se připočte a objednatel zaplatí daň z přidané hodnoty (dále a výše také jen „DPH“) ve výši dle platných právních předpisů ke dni uskutečnění zdanitelného plnění.</w:t>
      </w:r>
    </w:p>
    <w:p w14:paraId="52B6911D" w14:textId="77777777" w:rsidR="00D0512F" w:rsidRDefault="00D0512F" w:rsidP="00E95E7D">
      <w:pPr>
        <w:pStyle w:val="02-ODST-2"/>
        <w:numPr>
          <w:ilvl w:val="1"/>
          <w:numId w:val="1"/>
        </w:numPr>
        <w:tabs>
          <w:tab w:val="num" w:pos="1080"/>
        </w:tabs>
        <w:ind w:left="567"/>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0E9F448" w14:textId="77777777" w:rsidR="001C1840" w:rsidRPr="001C1840" w:rsidRDefault="00D0512F" w:rsidP="00E95E7D">
      <w:pPr>
        <w:pStyle w:val="02-ODST-2"/>
        <w:numPr>
          <w:ilvl w:val="1"/>
          <w:numId w:val="1"/>
        </w:numPr>
        <w:tabs>
          <w:tab w:val="num" w:pos="1080"/>
        </w:tabs>
        <w:ind w:left="567"/>
      </w:pPr>
      <w:r>
        <w:t>Celková cena za předmětu plnění uvedená v odst. 4.1 této smlouvy a stejně tak i jednotkové ceny uvedené v Závazných podkladech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6A4D3376" w14:textId="77777777" w:rsidR="008E3373" w:rsidRDefault="008E3373" w:rsidP="00FD0B8E">
      <w:pPr>
        <w:pStyle w:val="01-L"/>
        <w:numPr>
          <w:ilvl w:val="0"/>
          <w:numId w:val="1"/>
        </w:numPr>
        <w:ind w:left="17"/>
      </w:pPr>
      <w:r>
        <w:t>Fakturace, platební podmínky</w:t>
      </w:r>
    </w:p>
    <w:p w14:paraId="2EBC36BF" w14:textId="77777777" w:rsidR="008E3373" w:rsidRDefault="008E3373" w:rsidP="00E95E7D">
      <w:pPr>
        <w:pStyle w:val="02-ODST-2"/>
        <w:numPr>
          <w:ilvl w:val="1"/>
          <w:numId w:val="1"/>
        </w:numPr>
        <w:tabs>
          <w:tab w:val="num" w:pos="1080"/>
        </w:tabs>
        <w:ind w:left="567"/>
      </w:pPr>
      <w:bookmarkStart w:id="18" w:name="_Ref382984056"/>
      <w:r w:rsidRPr="00C52412">
        <w:t>Cena předmět</w:t>
      </w:r>
      <w:r w:rsidR="007156B1" w:rsidRPr="00C52412">
        <w:t>u</w:t>
      </w:r>
      <w:r w:rsidRPr="00C52412">
        <w:t xml:space="preserve"> plnění uvedená v</w:t>
      </w:r>
      <w:r w:rsidR="00035324" w:rsidRPr="00C52412">
        <w:t xml:space="preserve"> odst. </w:t>
      </w:r>
      <w:r w:rsidRPr="00C52412">
        <w:t>4.1 této smlouvy bude objednatelem uhrazena poskytovateli v souladu s podmínkami uvedenými zejména v tomto článku smlouvy níže</w:t>
      </w:r>
      <w:r w:rsidR="003C6E41">
        <w:t xml:space="preserve">, a to </w:t>
      </w:r>
      <w:bookmarkStart w:id="19" w:name="_Hlk114498787"/>
      <w:r w:rsidR="003C6E41">
        <w:t>jednorázově na celé období podpory</w:t>
      </w:r>
      <w:bookmarkEnd w:id="19"/>
      <w:r w:rsidR="003C6E41">
        <w:t>.</w:t>
      </w:r>
      <w:r w:rsidR="007D6A9D">
        <w:t xml:space="preserve"> </w:t>
      </w:r>
      <w:r w:rsidRPr="00C52412">
        <w:t xml:space="preserve"> </w:t>
      </w:r>
    </w:p>
    <w:p w14:paraId="343243BD" w14:textId="77777777" w:rsidR="00482CEA" w:rsidRPr="00DB33E6" w:rsidRDefault="00482CEA" w:rsidP="00482CEA">
      <w:pPr>
        <w:pStyle w:val="Odstavec2"/>
        <w:numPr>
          <w:ilvl w:val="1"/>
          <w:numId w:val="1"/>
        </w:numPr>
        <w:tabs>
          <w:tab w:val="clear" w:pos="1648"/>
          <w:tab w:val="num" w:pos="1080"/>
        </w:tabs>
        <w:ind w:left="567"/>
      </w:pPr>
      <w:r w:rsidRPr="00DB33E6">
        <w:t>Platba ceny předmětu plnění bude provedena bezhotovostním převodem na účet poskytovatele, uvedený v</w:t>
      </w:r>
      <w:r>
        <w:t xml:space="preserve"> záhlaví </w:t>
      </w:r>
      <w:r w:rsidRPr="00DB33E6">
        <w:t>této smlouv</w:t>
      </w:r>
      <w:r>
        <w:t>y</w:t>
      </w:r>
      <w:r w:rsidRPr="00DB33E6">
        <w:t xml:space="preserve"> na základě faktury (daňového dokladu) vystavené poskytovatelem. </w:t>
      </w:r>
      <w:r>
        <w:t xml:space="preserve">Každá faktura (daňový doklad) vystavená dle této smlouvy je splatná do </w:t>
      </w:r>
      <w:r w:rsidRPr="00E36487">
        <w:rPr>
          <w:b/>
        </w:rPr>
        <w:t>30 dnů</w:t>
      </w:r>
      <w:r>
        <w:t xml:space="preserve"> od jejího doručení objednateli.</w:t>
      </w:r>
    </w:p>
    <w:p w14:paraId="075D817B" w14:textId="77777777" w:rsidR="00482CEA" w:rsidRPr="00DB33E6" w:rsidRDefault="00482CEA" w:rsidP="00482CEA">
      <w:pPr>
        <w:pStyle w:val="Odstavec2"/>
        <w:numPr>
          <w:ilvl w:val="1"/>
          <w:numId w:val="1"/>
        </w:numPr>
        <w:tabs>
          <w:tab w:val="clear" w:pos="1648"/>
          <w:tab w:val="num" w:pos="1080"/>
        </w:tabs>
        <w:ind w:left="567"/>
      </w:pPr>
      <w:r w:rsidRPr="003358A4">
        <w:t>Platba ceny předmětu plnění této smlouvy bude provedena bezhotovostním převodem na účet poskytovatele uvedený v záhlaví této smlouvy na základě faktury (daňového dokladu) poskytovatele (dále také jen „faktura“).</w:t>
      </w:r>
      <w:r>
        <w:t xml:space="preserve"> </w:t>
      </w:r>
      <w:r w:rsidRPr="00DB33E6">
        <w:t xml:space="preserve">V případě, že poskytovatel bude mít zájem změnit číslo účtu během relevantní doby, lze tak učinit pouze na základě dohody stran dodatkem k této smlouvě. Právo na vystavení faktury (daňového dokladu) vzniká poskytovateli </w:t>
      </w:r>
      <w:r>
        <w:t>po uzavření této smlouvy</w:t>
      </w:r>
      <w:r w:rsidRPr="00DB33E6">
        <w:t xml:space="preserve">  </w:t>
      </w:r>
    </w:p>
    <w:p w14:paraId="293CFAAA" w14:textId="77777777" w:rsidR="00482CEA" w:rsidRPr="00CB5BD1" w:rsidRDefault="00482CEA" w:rsidP="00482CEA">
      <w:pPr>
        <w:pStyle w:val="Odstavec2"/>
        <w:numPr>
          <w:ilvl w:val="1"/>
          <w:numId w:val="1"/>
        </w:numPr>
        <w:tabs>
          <w:tab w:val="clear" w:pos="1648"/>
          <w:tab w:val="num" w:pos="1080"/>
        </w:tabs>
        <w:ind w:left="567"/>
      </w:pPr>
      <w:r w:rsidRPr="00CB5BD1">
        <w:t xml:space="preserve">Poskytovatel je povinen vystavit fakturu (daňový doklad) na cenu předmětu plnění a doručit ji na fakturační adresu objednatele do </w:t>
      </w:r>
      <w:r w:rsidRPr="00CB5BD1">
        <w:rPr>
          <w:b/>
        </w:rPr>
        <w:t>14 dnů</w:t>
      </w:r>
      <w:r w:rsidRPr="00CB5BD1">
        <w:t xml:space="preserve"> </w:t>
      </w:r>
      <w:r>
        <w:t xml:space="preserve">od uskutečnění </w:t>
      </w:r>
      <w:r w:rsidRPr="00CB5BD1">
        <w:t>plnění.</w:t>
      </w:r>
    </w:p>
    <w:p w14:paraId="23692154" w14:textId="77777777" w:rsidR="00482CEA" w:rsidRPr="00DB33E6" w:rsidRDefault="00482CEA" w:rsidP="00482CEA">
      <w:pPr>
        <w:pStyle w:val="Odstavec2"/>
        <w:numPr>
          <w:ilvl w:val="1"/>
          <w:numId w:val="1"/>
        </w:numPr>
        <w:tabs>
          <w:tab w:val="clear" w:pos="1648"/>
          <w:tab w:val="num" w:pos="1080"/>
        </w:tabs>
        <w:ind w:left="567"/>
      </w:pPr>
      <w:r w:rsidRPr="00DB33E6">
        <w:t>Faktura vystavená poskytovatelem bude obsahovat náležitosti daňového a účetního dokladu dle platné legislativy, číslo smlouv</w:t>
      </w:r>
      <w:r w:rsidRPr="00FD0874">
        <w:t>y, číslo objednávky sdělené objednatelem posk</w:t>
      </w:r>
      <w:r w:rsidRPr="00DB33E6">
        <w:t xml:space="preserve">ytovateli a další náležitosti dle této smlouvy, včetně požadovaných příloh. </w:t>
      </w:r>
    </w:p>
    <w:p w14:paraId="133057A1" w14:textId="77777777" w:rsidR="00482CEA" w:rsidRPr="00DB33E6" w:rsidRDefault="00482CEA" w:rsidP="00482CEA">
      <w:pPr>
        <w:pStyle w:val="Odstavec2"/>
        <w:numPr>
          <w:ilvl w:val="1"/>
          <w:numId w:val="1"/>
        </w:numPr>
        <w:tabs>
          <w:tab w:val="clear" w:pos="1648"/>
          <w:tab w:val="num" w:pos="1080"/>
        </w:tabs>
        <w:ind w:left="567"/>
      </w:pPr>
      <w:r w:rsidRPr="00DB33E6">
        <w:t>Závazek úhrady faktury objednatelem se považuje za splněný dnem odepsání fakturované částky z účtu objednatele ve prospěch účtu poskytovatele.</w:t>
      </w:r>
    </w:p>
    <w:p w14:paraId="409E733C" w14:textId="77777777" w:rsidR="00482CEA" w:rsidRPr="00DB33E6" w:rsidRDefault="00482CEA" w:rsidP="00482CEA">
      <w:pPr>
        <w:pStyle w:val="Odstavec2"/>
        <w:numPr>
          <w:ilvl w:val="1"/>
          <w:numId w:val="1"/>
        </w:numPr>
        <w:tabs>
          <w:tab w:val="clear" w:pos="1648"/>
          <w:tab w:val="num" w:pos="1080"/>
        </w:tabs>
        <w:ind w:left="567"/>
      </w:pPr>
      <w:r w:rsidRPr="00DB33E6">
        <w:t>V případě, bude-li faktura vystavená poskytovatelem obsahovat chybné či neúplné údaje, je objednatel oprávněn vrátit fakturu poskytovateli zpět bez zaplacení. Poskytovatel je povinen vystavit novou opravenou fakturu s novým datem splatnosti a doručit ji objednateli. V tomto případě nemá poskytovatel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9B7A409" w14:textId="77777777" w:rsidR="00482CEA" w:rsidRPr="00DB33E6" w:rsidRDefault="00482CEA" w:rsidP="00482CEA">
      <w:pPr>
        <w:pStyle w:val="Odstavec2"/>
        <w:numPr>
          <w:ilvl w:val="1"/>
          <w:numId w:val="1"/>
        </w:numPr>
        <w:tabs>
          <w:tab w:val="clear" w:pos="1648"/>
          <w:tab w:val="num" w:pos="1080"/>
        </w:tabs>
        <w:ind w:left="567"/>
      </w:pPr>
      <w:r w:rsidRPr="00DB33E6">
        <w:t>Poskytovatel splní svou povinnost vystavit a doručit fakturu objednateli:</w:t>
      </w:r>
    </w:p>
    <w:p w14:paraId="351C9B94" w14:textId="77777777" w:rsidR="00482CEA" w:rsidRPr="00E0002B" w:rsidRDefault="00482CEA" w:rsidP="00482CEA">
      <w:pPr>
        <w:pStyle w:val="Odstavec2"/>
        <w:numPr>
          <w:ilvl w:val="2"/>
          <w:numId w:val="4"/>
        </w:numPr>
        <w:tabs>
          <w:tab w:val="clear" w:pos="567"/>
          <w:tab w:val="left" w:pos="1560"/>
        </w:tabs>
        <w:ind w:left="851" w:hanging="284"/>
        <w:rPr>
          <w:rFonts w:cs="Arial"/>
        </w:rPr>
      </w:pPr>
      <w:r w:rsidRPr="00E0002B">
        <w:rPr>
          <w:rFonts w:cs="Arial"/>
        </w:rPr>
        <w:t>v listinné podobě: ČEPRO, a.s., FÚ, Odbor účtárny, Hněvice 62, 411 08 Štětí;</w:t>
      </w:r>
    </w:p>
    <w:p w14:paraId="258939FC" w14:textId="12DB63B8" w:rsidR="00482CEA" w:rsidRPr="00457ACC" w:rsidRDefault="00FD0874" w:rsidP="00FD0874">
      <w:pPr>
        <w:pStyle w:val="Odstavec2"/>
        <w:numPr>
          <w:ilvl w:val="0"/>
          <w:numId w:val="0"/>
        </w:numPr>
        <w:tabs>
          <w:tab w:val="clear" w:pos="567"/>
          <w:tab w:val="left" w:pos="1560"/>
        </w:tabs>
        <w:ind w:left="567"/>
        <w:rPr>
          <w:rFonts w:cs="Arial"/>
        </w:rPr>
      </w:pPr>
      <w:r>
        <w:rPr>
          <w:rFonts w:cs="Arial"/>
        </w:rPr>
        <w:t>V</w:t>
      </w:r>
      <w:r w:rsidR="00482CEA" w:rsidRPr="00457ACC">
        <w:rPr>
          <w:rFonts w:cs="Arial"/>
        </w:rPr>
        <w:t> případě elekt</w:t>
      </w:r>
      <w:r w:rsidR="00482CEA">
        <w:rPr>
          <w:rFonts w:cs="Arial"/>
        </w:rPr>
        <w:t>ronického dokladu si poskytovatel vyžádá písemný souhlas objednatele</w:t>
      </w:r>
      <w:r w:rsidR="00482CEA" w:rsidRPr="00457ACC">
        <w:rPr>
          <w:rFonts w:cs="Arial"/>
        </w:rPr>
        <w:t xml:space="preserve">.   </w:t>
      </w:r>
    </w:p>
    <w:p w14:paraId="1C823B63" w14:textId="77777777" w:rsidR="00482CEA" w:rsidRPr="00B760F5" w:rsidRDefault="00482CEA" w:rsidP="00482CEA">
      <w:pPr>
        <w:pStyle w:val="Odstavec2"/>
        <w:numPr>
          <w:ilvl w:val="1"/>
          <w:numId w:val="1"/>
        </w:numPr>
        <w:tabs>
          <w:tab w:val="clear" w:pos="1648"/>
          <w:tab w:val="num" w:pos="1080"/>
        </w:tabs>
        <w:ind w:left="567"/>
      </w:pPr>
      <w:r w:rsidRPr="00512A92">
        <w:lastRenderedPageBreak/>
        <w:t>V případě prodlení objednatele s platbou uhradí objednatel poskytovateli dlužnou částku a dále úrok z prodlení ve výši stanovené nařízením vlády č. 351/2013 Sb</w:t>
      </w:r>
      <w:r>
        <w:t>.</w:t>
      </w:r>
    </w:p>
    <w:p w14:paraId="4B2CF957" w14:textId="77777777" w:rsidR="00482CEA" w:rsidRPr="00DB33E6" w:rsidRDefault="00482CEA" w:rsidP="00482CEA">
      <w:pPr>
        <w:pStyle w:val="Odstavec2"/>
        <w:numPr>
          <w:ilvl w:val="1"/>
          <w:numId w:val="1"/>
        </w:numPr>
        <w:tabs>
          <w:tab w:val="clear" w:pos="1648"/>
          <w:tab w:val="num" w:pos="1080"/>
        </w:tabs>
        <w:ind w:left="567"/>
      </w:pPr>
      <w:bookmarkStart w:id="20" w:name="_Ref352844977"/>
      <w:r w:rsidRPr="00DB33E6">
        <w:t>Smluvní strany sjednávají, že v případech, kdy objednatel je, nebo může být ručitelem za odvedení daně z přidané hodnoty poskytovatelem z příslušného plnění, nebo pokud se jím objednatel stane nebo může stát v důsledku změny zákonné úpravy, je objednatel oprávněn uhradit na účet poskytovatele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poskytovateli jako poskytovateli zdanitelného plnění uhradit v souladu s příslušnými ustanoveními zákona o DPH (tj. zejména dle ustanovení §§ 109, 109a, event. dalších) přímo na příslušný účet správce daně poskytovatele jako poskytovatele zdanitelného plnění s údaji potřebnými pro identifikaci platby dle příslušných ustanovení zákona o DPH. Úhradou daně z přidané hodnoty na účet správce daně poskytovatele tak bude splněn závazek objednatele vůči poskytovateli zaplatit cenu plnění v částce uhrazené na účet správce daně poskytovatele.</w:t>
      </w:r>
      <w:bookmarkEnd w:id="20"/>
    </w:p>
    <w:p w14:paraId="1766572C" w14:textId="77777777" w:rsidR="00482CEA" w:rsidRPr="00DB33E6" w:rsidRDefault="00482CEA" w:rsidP="00482CEA">
      <w:pPr>
        <w:pStyle w:val="Odstavec2"/>
        <w:numPr>
          <w:ilvl w:val="1"/>
          <w:numId w:val="1"/>
        </w:numPr>
        <w:tabs>
          <w:tab w:val="clear" w:pos="1648"/>
          <w:tab w:val="num" w:pos="1080"/>
        </w:tabs>
        <w:ind w:left="567"/>
      </w:pPr>
      <w:r w:rsidRPr="00DB33E6">
        <w:t xml:space="preserve">O postupu objednatele dle odstavce </w:t>
      </w:r>
      <w:r>
        <w:t>5.10</w:t>
      </w:r>
      <w:r w:rsidRPr="00DB33E6">
        <w:t xml:space="preserve"> výše bude objednatel písemně bez zbytečného odkladu informovat poskytovatele jako poskytovatele zdanitelného plnění, za nějž byla daň z přidané hodnoty takto odvedena.</w:t>
      </w:r>
    </w:p>
    <w:p w14:paraId="4C2B0149" w14:textId="77777777" w:rsidR="00482CEA" w:rsidRPr="00DB33E6" w:rsidRDefault="00482CEA" w:rsidP="00482CEA">
      <w:pPr>
        <w:pStyle w:val="Odstavec2"/>
        <w:numPr>
          <w:ilvl w:val="1"/>
          <w:numId w:val="1"/>
        </w:numPr>
        <w:tabs>
          <w:tab w:val="clear" w:pos="1648"/>
          <w:tab w:val="num" w:pos="1080"/>
        </w:tabs>
        <w:ind w:left="567"/>
      </w:pPr>
      <w:r w:rsidRPr="00DB33E6">
        <w:t xml:space="preserve">Uhrazení závazku učiněné způsobem uvedeným v odstavci </w:t>
      </w:r>
      <w:r>
        <w:t>5.10</w:t>
      </w:r>
      <w:r w:rsidRPr="00DB33E6">
        <w:t xml:space="preserve"> výše je v souladu se zákonem o DPH a není porušením smluvních sankcí za neuhrazení finančních prostředků ze strany objednatele a nezakládá ani nárok poskytovatele na náhradu škody.</w:t>
      </w:r>
    </w:p>
    <w:p w14:paraId="28DD203E" w14:textId="77777777" w:rsidR="00482CEA" w:rsidRPr="00DB33E6" w:rsidRDefault="00482CEA" w:rsidP="00482CEA">
      <w:pPr>
        <w:pStyle w:val="Odstavec2"/>
        <w:numPr>
          <w:ilvl w:val="1"/>
          <w:numId w:val="1"/>
        </w:numPr>
        <w:tabs>
          <w:tab w:val="clear" w:pos="1648"/>
          <w:tab w:val="num" w:pos="1080"/>
        </w:tabs>
        <w:ind w:left="567"/>
      </w:pPr>
      <w:r w:rsidRPr="00DB33E6">
        <w:t xml:space="preserve">Smluvní strany se dohodly, že objednatel je oprávněn pozastavit úhradu faktury poskytovateli, pokud bude na poskytovatele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DB33E6">
        <w:t>obdrží</w:t>
      </w:r>
      <w:proofErr w:type="gramEnd"/>
      <w:r w:rsidRPr="00DB33E6">
        <w:t xml:space="preserve"> od poskytovatele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462AB261" w14:textId="77777777" w:rsidR="00482CEA" w:rsidRPr="00F019AD" w:rsidRDefault="00482CEA" w:rsidP="00482CEA">
      <w:pPr>
        <w:pStyle w:val="01-L"/>
        <w:numPr>
          <w:ilvl w:val="0"/>
          <w:numId w:val="1"/>
        </w:numPr>
        <w:ind w:left="17"/>
      </w:pPr>
      <w:r w:rsidRPr="00F019AD">
        <w:t>Záruka, odpovědnost za vady</w:t>
      </w:r>
    </w:p>
    <w:p w14:paraId="6F0A147E" w14:textId="77777777" w:rsidR="00482CEA" w:rsidRDefault="00482CEA" w:rsidP="00482CEA">
      <w:pPr>
        <w:pStyle w:val="Odstavec2"/>
        <w:numPr>
          <w:ilvl w:val="1"/>
          <w:numId w:val="1"/>
        </w:numPr>
        <w:tabs>
          <w:tab w:val="clear" w:pos="1648"/>
          <w:tab w:val="num" w:pos="1080"/>
        </w:tabs>
        <w:ind w:left="567"/>
      </w:pPr>
      <w:r w:rsidRPr="00C30350">
        <w:t xml:space="preserve">Práva objednatele z vadného plnění se řídí příslušnými ustanoveními zákona </w:t>
      </w:r>
      <w:r>
        <w:t>č. 89/2012 Sb., občanský zákoník, v platném znění, není-li v této smlouvě výslovně stanoven postup odlišný.</w:t>
      </w:r>
    </w:p>
    <w:p w14:paraId="70C11D22" w14:textId="77777777" w:rsidR="00482CEA" w:rsidRDefault="00482CEA" w:rsidP="00482CEA">
      <w:pPr>
        <w:pStyle w:val="01-L"/>
        <w:numPr>
          <w:ilvl w:val="0"/>
          <w:numId w:val="1"/>
        </w:numPr>
        <w:ind w:left="17"/>
      </w:pPr>
      <w:r>
        <w:t>Odpovědnost za škodu, smluvní pokuty</w:t>
      </w:r>
    </w:p>
    <w:p w14:paraId="3B8788D4" w14:textId="77777777" w:rsidR="00482CEA" w:rsidRDefault="00482CEA" w:rsidP="00482CEA"/>
    <w:p w14:paraId="59990102" w14:textId="25F92F72" w:rsidR="00482CEA" w:rsidRPr="00CB5BD1" w:rsidRDefault="00482CEA" w:rsidP="00482CEA">
      <w:pPr>
        <w:pStyle w:val="Odstavec2"/>
        <w:numPr>
          <w:ilvl w:val="1"/>
          <w:numId w:val="1"/>
        </w:numPr>
        <w:tabs>
          <w:tab w:val="clear" w:pos="1648"/>
          <w:tab w:val="num" w:pos="1080"/>
        </w:tabs>
        <w:ind w:left="567"/>
      </w:pPr>
      <w:r w:rsidRPr="00CB5BD1">
        <w:t>Časové limity jednotlivých činností a procesů v rámci podpory podléhají obecným zásadám podpory, uvedený</w:t>
      </w:r>
      <w:r w:rsidR="00C92389">
        <w:t>m</w:t>
      </w:r>
      <w:r w:rsidRPr="00CB5BD1">
        <w:t xml:space="preserve"> na webu </w:t>
      </w:r>
      <w:r w:rsidR="00B90087" w:rsidRPr="00200A9A">
        <w:rPr>
          <w:rStyle w:val="Siln"/>
          <w:b w:val="0"/>
          <w:u w:val="single"/>
        </w:rPr>
        <w:t>https://www.ibm.com/mysupport/s/?language=en_US</w:t>
      </w:r>
      <w:r w:rsidR="003F6F14">
        <w:t>, není-li stanoveno v této smlouvě jinak</w:t>
      </w:r>
      <w:r w:rsidR="004920DF">
        <w:t xml:space="preserve"> </w:t>
      </w:r>
      <w:r w:rsidRPr="00CB5BD1">
        <w:t xml:space="preserve">a v případě nedodržení těchto časových limitů ze strany poskytovatele je objednatel oprávněn požadovat po poskytovateli uhrazení smluvní pokuty ve výši </w:t>
      </w:r>
      <w:proofErr w:type="gramStart"/>
      <w:r w:rsidRPr="00CB5BD1">
        <w:t>1.500,-</w:t>
      </w:r>
      <w:proofErr w:type="gramEnd"/>
      <w:r w:rsidRPr="00CB5BD1">
        <w:t xml:space="preserve"> Kč za každé jednotlivé porušení povinnosti, a to i opakovaně</w:t>
      </w:r>
      <w:r w:rsidR="00C16920">
        <w:t>.</w:t>
      </w:r>
      <w:r w:rsidRPr="00CB5BD1">
        <w:t xml:space="preserve"> </w:t>
      </w:r>
    </w:p>
    <w:p w14:paraId="5DC89B51" w14:textId="77777777" w:rsidR="00482CEA" w:rsidRPr="00CB5BD1" w:rsidRDefault="00482CEA" w:rsidP="00482CEA">
      <w:pPr>
        <w:pStyle w:val="Odstavec2"/>
        <w:numPr>
          <w:ilvl w:val="1"/>
          <w:numId w:val="1"/>
        </w:numPr>
        <w:tabs>
          <w:tab w:val="clear" w:pos="1648"/>
          <w:tab w:val="num" w:pos="1080"/>
        </w:tabs>
        <w:ind w:left="567"/>
      </w:pPr>
      <w:r w:rsidRPr="00CB5BD1">
        <w:t xml:space="preserve">V případě, že se ukáže některé z prohlášení poskytovatele uvedené v ustanovení odst. 1.5 smlouvy jako nepravdivé, je poskytovatel povinen uhradit objednateli smluvní pokutu ve výši </w:t>
      </w:r>
      <w:proofErr w:type="gramStart"/>
      <w:r w:rsidRPr="00CB5BD1">
        <w:t>100.000,-</w:t>
      </w:r>
      <w:proofErr w:type="gramEnd"/>
      <w:r w:rsidRPr="00CB5BD1">
        <w:t xml:space="preserve"> Kč za takovéto nepravdivé prohlášení poskytovatele.</w:t>
      </w:r>
    </w:p>
    <w:p w14:paraId="73FB5A59" w14:textId="77777777" w:rsidR="00482CEA" w:rsidRDefault="00482CEA" w:rsidP="00482CEA">
      <w:pPr>
        <w:pStyle w:val="Odstavec2"/>
        <w:numPr>
          <w:ilvl w:val="1"/>
          <w:numId w:val="1"/>
        </w:numPr>
        <w:tabs>
          <w:tab w:val="clear" w:pos="1648"/>
          <w:tab w:val="num" w:pos="1080"/>
        </w:tabs>
        <w:ind w:left="567"/>
      </w:pPr>
      <w:r w:rsidRPr="00CB5BD1">
        <w:t xml:space="preserve">V případě porušení jakékoli povinnosti poskytovatele vyplývající z této smlouvy, je objednatel oprávněn požadovat po poskytovateli uhrazení smluvní pokuty ve výši </w:t>
      </w:r>
      <w:proofErr w:type="gramStart"/>
      <w:r w:rsidRPr="00CB5BD1">
        <w:t>1.500,-</w:t>
      </w:r>
      <w:proofErr w:type="gramEnd"/>
      <w:r w:rsidRPr="00CB5BD1">
        <w:t xml:space="preserve"> Kč za každé</w:t>
      </w:r>
      <w:r>
        <w:t xml:space="preserve"> jednotlivé porušení povinnosti, a to i opakovaně,</w:t>
      </w:r>
    </w:p>
    <w:p w14:paraId="0CC60611" w14:textId="00F27E65" w:rsidR="00482CEA" w:rsidRPr="00C43308" w:rsidRDefault="00482CEA" w:rsidP="00482CEA">
      <w:pPr>
        <w:pStyle w:val="Odstavec2"/>
        <w:numPr>
          <w:ilvl w:val="1"/>
          <w:numId w:val="1"/>
        </w:numPr>
        <w:tabs>
          <w:tab w:val="clear" w:pos="1648"/>
          <w:tab w:val="num" w:pos="1080"/>
        </w:tabs>
        <w:ind w:left="567"/>
      </w:pPr>
      <w:r w:rsidRPr="00C43308">
        <w:t xml:space="preserve">Postoupí-li poskytovatel tuto smlouvu či její část bez </w:t>
      </w:r>
      <w:r w:rsidR="009D4FCC">
        <w:t xml:space="preserve">písemného </w:t>
      </w:r>
      <w:r w:rsidRPr="00C43308">
        <w:t>souhlasu objednatele</w:t>
      </w:r>
      <w:r w:rsidR="002575AE">
        <w:t xml:space="preserve"> na jinou osobu</w:t>
      </w:r>
      <w:r w:rsidRPr="00C43308">
        <w:t>, je objednatel oprávněn poskytovateli vyúčtovat smluvní pokutu ve výši 10 000,- Kč</w:t>
      </w:r>
      <w:r>
        <w:t>, a to i</w:t>
      </w:r>
      <w:r w:rsidR="00F62E6D">
        <w:t> </w:t>
      </w:r>
      <w:r>
        <w:t>tehdy ukáže-li se takové postoupení jako neplatné.</w:t>
      </w:r>
    </w:p>
    <w:p w14:paraId="23E365DC" w14:textId="3E8E8CAA" w:rsidR="00482CEA" w:rsidRPr="00FD28B9" w:rsidRDefault="00482CEA" w:rsidP="00482CEA">
      <w:pPr>
        <w:pStyle w:val="Odstavec2"/>
        <w:numPr>
          <w:ilvl w:val="1"/>
          <w:numId w:val="1"/>
        </w:numPr>
        <w:tabs>
          <w:tab w:val="clear" w:pos="1648"/>
          <w:tab w:val="num" w:pos="1080"/>
        </w:tabs>
        <w:ind w:left="567"/>
      </w:pPr>
      <w:r w:rsidRPr="00FD28B9">
        <w:t xml:space="preserve">Pokud </w:t>
      </w:r>
      <w:r>
        <w:t>p</w:t>
      </w:r>
      <w:r w:rsidRPr="00FD28B9">
        <w:t xml:space="preserve">oskytovatel uvede nepravdivé údaje v čestném prohlášení o neexistenci střetu zájmů a pravdivosti údajů o skutečném majiteli, které je přílohou č. </w:t>
      </w:r>
      <w:r>
        <w:t>3</w:t>
      </w:r>
      <w:r w:rsidRPr="00FD28B9">
        <w:t xml:space="preserve"> této smlouvy, zavazuje se uhradit Objednateli smluvní pokutu ve výši ve výši 100 000,- Kč</w:t>
      </w:r>
      <w:r w:rsidR="00E419CA">
        <w:t>.</w:t>
      </w:r>
    </w:p>
    <w:p w14:paraId="65C77ECA" w14:textId="12576779" w:rsidR="00482CEA" w:rsidRDefault="00482CEA" w:rsidP="00482CEA">
      <w:pPr>
        <w:pStyle w:val="Odstavec2"/>
        <w:numPr>
          <w:ilvl w:val="1"/>
          <w:numId w:val="1"/>
        </w:numPr>
        <w:tabs>
          <w:tab w:val="clear" w:pos="1648"/>
          <w:tab w:val="num" w:pos="1080"/>
        </w:tabs>
        <w:ind w:left="567"/>
      </w:pPr>
      <w:r w:rsidRPr="00FD28B9">
        <w:t xml:space="preserve">V případě, že </w:t>
      </w:r>
      <w:r>
        <w:t>p</w:t>
      </w:r>
      <w:r w:rsidRPr="00FD28B9">
        <w:t xml:space="preserve">oskytovatel poruší povinnost dle odst. </w:t>
      </w:r>
      <w:r w:rsidR="006E43F0">
        <w:fldChar w:fldCharType="begin"/>
      </w:r>
      <w:r w:rsidR="006E43F0">
        <w:instrText xml:space="preserve"> REF _Ref160091978 \r \h </w:instrText>
      </w:r>
      <w:r w:rsidR="006E43F0">
        <w:fldChar w:fldCharType="separate"/>
      </w:r>
      <w:r w:rsidR="006E43F0">
        <w:t>8.14</w:t>
      </w:r>
      <w:r w:rsidR="006E43F0">
        <w:fldChar w:fldCharType="end"/>
      </w:r>
      <w:r w:rsidRPr="00FD28B9">
        <w:t xml:space="preserve"> této smlouvy informovat objednatele o</w:t>
      </w:r>
      <w:r>
        <w:t> </w:t>
      </w:r>
      <w:r w:rsidRPr="00FD28B9">
        <w:t xml:space="preserve">změně v zápisu údajů o jeho skutečném majiteli nebo o změně v zápisu údajů o skutečném majiteli </w:t>
      </w:r>
      <w:r w:rsidRPr="00FD28B9">
        <w:lastRenderedPageBreak/>
        <w:t xml:space="preserve">poddodavatele, jehož prostřednictvím </w:t>
      </w:r>
      <w:r>
        <w:t>p</w:t>
      </w:r>
      <w:r w:rsidRPr="00FD28B9">
        <w:t>oskytovatel v zadávacím řízení vedoucím k</w:t>
      </w:r>
      <w:r>
        <w:t> </w:t>
      </w:r>
      <w:r w:rsidRPr="00FD28B9">
        <w:t xml:space="preserve">uzavření této smlouvy prokazoval kvalifikaci, zavazuje se uhradit </w:t>
      </w:r>
      <w:r>
        <w:t>o</w:t>
      </w:r>
      <w:r w:rsidRPr="00FD28B9">
        <w:t xml:space="preserve">bjednateli smluvní pokutu ve výši 1.000,- Kč (slovy: jeden tisíc korun českých) za každý započatý den prodlení s porušením této povinnosti, došlo-li v důsledku této změny k zápisu veřejného funkcionáře uvedeného v ust. § 2 odst. 1 písm. c) zákona č. 159/2006 Sb., o střetu zájmů, ve znění pozdějších předpisů (dále jen „ZSZ“) jako skutečného majitele </w:t>
      </w:r>
      <w:r>
        <w:t>p</w:t>
      </w:r>
      <w:r w:rsidRPr="00FD28B9">
        <w:t xml:space="preserve">oskytovatele nebo poddodavatele z titulu osoby s koncovým vlivem, nebo smluvní pokutu ve výši </w:t>
      </w:r>
      <w:del w:id="21" w:author="Molčíková Zuzana" w:date="2024-11-04T16:20:00Z">
        <w:r w:rsidRPr="00FD28B9" w:rsidDel="00AE3E34">
          <w:delText xml:space="preserve">ve výši </w:delText>
        </w:r>
      </w:del>
      <w:r w:rsidRPr="00FD28B9">
        <w:t xml:space="preserve">500,- Kč </w:t>
      </w:r>
      <w:del w:id="22" w:author="Trnka Milan" w:date="2024-11-05T09:19:00Z">
        <w:r w:rsidRPr="00FD28B9" w:rsidDel="003F3593">
          <w:delText xml:space="preserve">(slovy: pětsetkorun českých) </w:delText>
        </w:r>
      </w:del>
      <w:r w:rsidRPr="00FD28B9">
        <w:t>za každý započatý den prodlení s porušením této povinnosti, došlo</w:t>
      </w:r>
      <w:r w:rsidRPr="00FD28B9">
        <w:noBreakHyphen/>
        <w:t>li v důsledku této změny k zápisu jakékoliv jiné změny.</w:t>
      </w:r>
    </w:p>
    <w:p w14:paraId="3157EB5E" w14:textId="77777777" w:rsidR="00482CEA" w:rsidRPr="00281221" w:rsidRDefault="00482CEA" w:rsidP="00482CEA">
      <w:pPr>
        <w:pStyle w:val="Odstavec2"/>
        <w:numPr>
          <w:ilvl w:val="1"/>
          <w:numId w:val="1"/>
        </w:numPr>
        <w:tabs>
          <w:tab w:val="clear" w:pos="1648"/>
          <w:tab w:val="num" w:pos="1080"/>
        </w:tabs>
        <w:ind w:left="567"/>
      </w:pPr>
      <w:r w:rsidRPr="00281221">
        <w:t xml:space="preserve">Pokud dodavatel uvede nepravdivé údaje v čestném prohlášení o nepodléhání omezujícím opatřením, které je přílohou č. 4 této smlouvy, zavazuje se uhradit objednateli smluvní pokutu ve výši </w:t>
      </w:r>
      <w:r>
        <w:t>1</w:t>
      </w:r>
      <w:r w:rsidRPr="00281221">
        <w:t xml:space="preserve">00.000 Kč (slovy: </w:t>
      </w:r>
      <w:r>
        <w:t>jedno sto tisíc korun</w:t>
      </w:r>
      <w:r w:rsidRPr="00281221">
        <w:t xml:space="preserve"> českých).</w:t>
      </w:r>
    </w:p>
    <w:p w14:paraId="14ED42C7" w14:textId="224C6FBA" w:rsidR="00482CEA" w:rsidRPr="00281221" w:rsidRDefault="00482CEA" w:rsidP="00482CEA">
      <w:pPr>
        <w:pStyle w:val="Odstavec2"/>
        <w:numPr>
          <w:ilvl w:val="1"/>
          <w:numId w:val="1"/>
        </w:numPr>
        <w:tabs>
          <w:tab w:val="clear" w:pos="1648"/>
          <w:tab w:val="num" w:pos="1080"/>
        </w:tabs>
        <w:ind w:left="567"/>
      </w:pPr>
      <w:r w:rsidRPr="00281221">
        <w:t xml:space="preserve">V případě, že </w:t>
      </w:r>
      <w:r>
        <w:t>poskyto</w:t>
      </w:r>
      <w:r w:rsidRPr="00281221">
        <w:t xml:space="preserve">vatel </w:t>
      </w:r>
      <w:proofErr w:type="gramStart"/>
      <w:r w:rsidRPr="00281221">
        <w:t>poruší</w:t>
      </w:r>
      <w:proofErr w:type="gramEnd"/>
      <w:r w:rsidRPr="00281221">
        <w:t xml:space="preserve"> povinnost dle odst. </w:t>
      </w:r>
      <w:r w:rsidR="00496623">
        <w:fldChar w:fldCharType="begin"/>
      </w:r>
      <w:r w:rsidR="00496623">
        <w:instrText xml:space="preserve"> REF _Ref160092001 \r \h </w:instrText>
      </w:r>
      <w:r w:rsidR="00496623">
        <w:fldChar w:fldCharType="separate"/>
      </w:r>
      <w:r w:rsidR="00496623">
        <w:t>8.19</w:t>
      </w:r>
      <w:r w:rsidR="00496623">
        <w:fldChar w:fldCharType="end"/>
      </w:r>
      <w:r w:rsidRPr="00281221">
        <w:t xml:space="preserve"> této smlouvy informovat objednatele o změně údajů a skutečností, o nichž činil </w:t>
      </w:r>
      <w:r>
        <w:t>poskyto</w:t>
      </w:r>
      <w:r w:rsidRPr="00281221">
        <w:t xml:space="preserve">vatel čestné prohlášení o nepodléhání omezujícím opatřením, které je přílohou č. 4 této smlouvy a které vedou k jeho nepravdivosti, zavazuje se uhradit objednateli smluvní pokutu ve výši 10.000 Kč </w:t>
      </w:r>
      <w:del w:id="23" w:author="Trnka Milan" w:date="2024-11-05T09:19:00Z">
        <w:r w:rsidRPr="00281221" w:rsidDel="003F3593">
          <w:delText xml:space="preserve">(slovy: deset tisíc korun českých) </w:delText>
        </w:r>
      </w:del>
      <w:r w:rsidRPr="00281221">
        <w:t>za každý započatý den prodlení s porušením této povinnosti.</w:t>
      </w:r>
    </w:p>
    <w:p w14:paraId="6D2786A9" w14:textId="77777777" w:rsidR="00482CEA" w:rsidRDefault="00482CEA" w:rsidP="00482CEA">
      <w:pPr>
        <w:pStyle w:val="Odstavec2"/>
        <w:numPr>
          <w:ilvl w:val="1"/>
          <w:numId w:val="1"/>
        </w:numPr>
        <w:tabs>
          <w:tab w:val="clear" w:pos="1648"/>
          <w:tab w:val="num" w:pos="1080"/>
        </w:tabs>
        <w:ind w:left="567"/>
      </w:pPr>
      <w:r w:rsidRPr="00C43308">
        <w:t>Ujednání o smluvní pokutě nezbavuje objednatele nároku na náhradu škody v plné výši způsobené</w:t>
      </w:r>
      <w:r>
        <w:t xml:space="preserve"> mu v důsledku porušení povinnosti poskytovatele, plynoucí z této smlouvy.</w:t>
      </w:r>
    </w:p>
    <w:p w14:paraId="2065EE58" w14:textId="77777777" w:rsidR="00482CEA" w:rsidRPr="00655C3C" w:rsidRDefault="00482CEA" w:rsidP="00482CEA">
      <w:pPr>
        <w:pStyle w:val="Odstavec2"/>
        <w:numPr>
          <w:ilvl w:val="1"/>
          <w:numId w:val="1"/>
        </w:numPr>
        <w:tabs>
          <w:tab w:val="clear" w:pos="1648"/>
          <w:tab w:val="num" w:pos="1080"/>
        </w:tabs>
        <w:ind w:left="567"/>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1755DA5" w14:textId="77777777" w:rsidR="00482CEA" w:rsidRPr="00655C3C" w:rsidRDefault="00482CEA" w:rsidP="00482CEA">
      <w:pPr>
        <w:pStyle w:val="Odstavec2"/>
        <w:numPr>
          <w:ilvl w:val="1"/>
          <w:numId w:val="1"/>
        </w:numPr>
        <w:tabs>
          <w:tab w:val="clear" w:pos="1648"/>
          <w:tab w:val="num" w:pos="1080"/>
        </w:tabs>
        <w:ind w:left="567"/>
      </w:pPr>
      <w:r>
        <w:t>Povinná s</w:t>
      </w:r>
      <w:r w:rsidRPr="00655C3C">
        <w:t>mluvní strana je povinna uhradit vyúčtované smluvní pokuty nejpozději do 30 dnů ode dne obdržení příslušného vyúčtování.</w:t>
      </w:r>
    </w:p>
    <w:p w14:paraId="0E9634D9" w14:textId="77777777" w:rsidR="00482CEA" w:rsidRDefault="00482CEA" w:rsidP="00482CEA">
      <w:pPr>
        <w:pStyle w:val="Odstavec2"/>
        <w:numPr>
          <w:ilvl w:val="1"/>
          <w:numId w:val="1"/>
        </w:numPr>
        <w:tabs>
          <w:tab w:val="clear" w:pos="1648"/>
          <w:tab w:val="num" w:pos="1080"/>
        </w:tabs>
        <w:ind w:left="567"/>
      </w:pPr>
      <w:r>
        <w:t>Poskytovatel prohlašuje, že smluvní pokuty stanovené touto smlouvou považuje za přiměřené, a to s ohledem na povinnosti, ke kterým se vztahují.</w:t>
      </w:r>
    </w:p>
    <w:p w14:paraId="33761B43" w14:textId="77777777" w:rsidR="00482CEA" w:rsidRDefault="00482CEA" w:rsidP="00482CEA">
      <w:pPr>
        <w:pStyle w:val="01-L"/>
        <w:numPr>
          <w:ilvl w:val="0"/>
          <w:numId w:val="1"/>
        </w:numPr>
        <w:ind w:left="17"/>
      </w:pPr>
      <w:r>
        <w:t>Některá práva a povinnosti smluvních stran, další ujednání</w:t>
      </w:r>
    </w:p>
    <w:p w14:paraId="5500A1AF" w14:textId="77777777" w:rsidR="00482CEA" w:rsidRDefault="00482CEA" w:rsidP="00482CEA">
      <w:pPr>
        <w:pStyle w:val="Odstavec2"/>
        <w:numPr>
          <w:ilvl w:val="1"/>
          <w:numId w:val="1"/>
        </w:numPr>
        <w:tabs>
          <w:tab w:val="clear" w:pos="1648"/>
          <w:tab w:val="num" w:pos="1080"/>
        </w:tabs>
        <w:ind w:left="567"/>
      </w:pPr>
      <w:r>
        <w:t>Poskytovatel je povinen dodržovat při plnění smlouvy veškeré obecně závazné předpisy českého právního řádu a rovněž vnitřní předpisy objednatele, se kterými byl seznámen.</w:t>
      </w:r>
    </w:p>
    <w:p w14:paraId="14478B95" w14:textId="77777777" w:rsidR="00482CEA" w:rsidRDefault="00482CEA" w:rsidP="00482CEA">
      <w:pPr>
        <w:pStyle w:val="Odstavec2"/>
        <w:numPr>
          <w:ilvl w:val="1"/>
          <w:numId w:val="1"/>
        </w:numPr>
        <w:tabs>
          <w:tab w:val="clear" w:pos="1648"/>
          <w:tab w:val="num" w:pos="1080"/>
        </w:tabs>
        <w:ind w:left="567"/>
      </w:pPr>
      <w:r>
        <w:t>Rozsah předmětu plnění dle požadavků objednatele, jakož i následné technické podmínky požadované objednatelem vyplývají z této smlouvy a jejích součástí včetně dokumentů, na které odkazuje.</w:t>
      </w:r>
    </w:p>
    <w:p w14:paraId="17C29C90" w14:textId="77777777" w:rsidR="00482CEA" w:rsidRDefault="00482CEA" w:rsidP="00482CEA">
      <w:pPr>
        <w:pStyle w:val="Odstavec2"/>
        <w:numPr>
          <w:ilvl w:val="1"/>
          <w:numId w:val="1"/>
        </w:numPr>
        <w:tabs>
          <w:tab w:val="clear" w:pos="1648"/>
          <w:tab w:val="num" w:pos="1080"/>
        </w:tabs>
        <w:ind w:left="567"/>
      </w:pPr>
      <w:r>
        <w:t>Poskytovatel odpovídá za to, že předmět plnění plně vyhoví podmínkám, stanoveným platnými právními předpisy a podmínkám dohodnutým a vyplývajícím z této smlouvy.</w:t>
      </w:r>
    </w:p>
    <w:p w14:paraId="1FFCF417" w14:textId="77777777" w:rsidR="00482CEA" w:rsidRPr="001E0283" w:rsidRDefault="00482CEA" w:rsidP="00482CEA">
      <w:pPr>
        <w:pStyle w:val="Odstavec2"/>
        <w:numPr>
          <w:ilvl w:val="1"/>
          <w:numId w:val="1"/>
        </w:numPr>
        <w:tabs>
          <w:tab w:val="clear" w:pos="1648"/>
          <w:tab w:val="num" w:pos="1080"/>
        </w:tabs>
        <w:ind w:left="567"/>
      </w:pPr>
      <w:r>
        <w:t>Poskytovatel je povinen chránit zájmy objednatele.</w:t>
      </w:r>
    </w:p>
    <w:p w14:paraId="462CDD8A" w14:textId="77777777" w:rsidR="00482CEA" w:rsidRPr="001E0283" w:rsidRDefault="00482CEA" w:rsidP="00482CEA">
      <w:pPr>
        <w:pStyle w:val="Odstavec2"/>
        <w:numPr>
          <w:ilvl w:val="1"/>
          <w:numId w:val="1"/>
        </w:numPr>
        <w:tabs>
          <w:tab w:val="clear" w:pos="1648"/>
          <w:tab w:val="num" w:pos="1080"/>
        </w:tabs>
        <w:ind w:left="567"/>
      </w:pPr>
      <w:r>
        <w:t>Poskytovatel se zavazuje při plnění předmětu této smlouvy brát zřetel na potřeby objednatele a jednotlivé činnosti se poskytovatel zavazuje provádět v úzké součinnosti s objednatelem.</w:t>
      </w:r>
    </w:p>
    <w:p w14:paraId="423BC00A" w14:textId="77777777" w:rsidR="00482CEA" w:rsidRPr="00C30350" w:rsidRDefault="00482CEA" w:rsidP="00482CEA">
      <w:pPr>
        <w:pStyle w:val="Odstavec2"/>
        <w:numPr>
          <w:ilvl w:val="1"/>
          <w:numId w:val="1"/>
        </w:numPr>
        <w:tabs>
          <w:tab w:val="clear" w:pos="1648"/>
          <w:tab w:val="num" w:pos="1080"/>
        </w:tabs>
        <w:ind w:left="567"/>
      </w:pPr>
      <w:r>
        <w:t xml:space="preserve">Poskytovatel je povinen řídit se veškerými pokyny objednatele. Je však povinen písemně v dostatečném časovém předstihu upozornit objednatele na případnou nevhodnost jeho </w:t>
      </w:r>
      <w:r w:rsidRPr="00C30350">
        <w:t>pokynů</w:t>
      </w:r>
      <w:r>
        <w:t xml:space="preserve">, </w:t>
      </w:r>
      <w:r w:rsidRPr="00965D21">
        <w:t>jejichž následkem může vzniknout škoda nebo nesoulad se zákony nebo obecně závaznými právními předpisy</w:t>
      </w:r>
      <w:r w:rsidRPr="00C30350">
        <w:t>.</w:t>
      </w:r>
      <w:r>
        <w:t xml:space="preserve"> Pokud o</w:t>
      </w:r>
      <w:r w:rsidRPr="00965D21">
        <w:t xml:space="preserve">bjednatel navzdory tomuto upozornění trvá na svých pokynech, neodpovídá </w:t>
      </w:r>
      <w:r>
        <w:t>poskytovatel</w:t>
      </w:r>
      <w:r w:rsidRPr="00965D21">
        <w:t xml:space="preserve"> za jakoukoli škodu vzniklou v této příčinné souvislosti.</w:t>
      </w:r>
    </w:p>
    <w:p w14:paraId="09430F5C" w14:textId="77777777" w:rsidR="00482CEA" w:rsidRPr="001E0283" w:rsidRDefault="00482CEA" w:rsidP="00482CEA">
      <w:pPr>
        <w:pStyle w:val="Odstavec2"/>
        <w:numPr>
          <w:ilvl w:val="1"/>
          <w:numId w:val="1"/>
        </w:numPr>
        <w:tabs>
          <w:tab w:val="clear" w:pos="1648"/>
          <w:tab w:val="num" w:pos="1080"/>
        </w:tabs>
        <w:ind w:left="567"/>
      </w:pPr>
      <w:r w:rsidRPr="001E0283">
        <w:t>Poskytovatel provede realizaci předmětu plněn</w:t>
      </w:r>
      <w:r>
        <w:t>í</w:t>
      </w:r>
      <w:r w:rsidRPr="001E0283">
        <w:t xml:space="preserve"> kvalifikovanými osobami. </w:t>
      </w:r>
    </w:p>
    <w:p w14:paraId="6CB0FA16" w14:textId="77777777" w:rsidR="00482CEA" w:rsidRDefault="00482CEA" w:rsidP="00482CEA">
      <w:pPr>
        <w:pStyle w:val="Odstavec2"/>
        <w:numPr>
          <w:ilvl w:val="1"/>
          <w:numId w:val="1"/>
        </w:numPr>
        <w:tabs>
          <w:tab w:val="clear" w:pos="1648"/>
          <w:tab w:val="num" w:pos="1080"/>
        </w:tabs>
        <w:ind w:left="567"/>
      </w:pPr>
      <w:r>
        <w:t>Poskytovatel se zavazuje:</w:t>
      </w:r>
    </w:p>
    <w:p w14:paraId="5C770AA3" w14:textId="77777777" w:rsidR="00482CEA" w:rsidRDefault="00482CEA" w:rsidP="00482CEA">
      <w:pPr>
        <w:pStyle w:val="Odstavec3"/>
        <w:numPr>
          <w:ilvl w:val="2"/>
          <w:numId w:val="1"/>
        </w:numPr>
      </w:pPr>
      <w:r>
        <w:t>informovat neprodleně objednatele o všech skutečnostech majících vliv na plnění dle této smlouvy;</w:t>
      </w:r>
    </w:p>
    <w:p w14:paraId="5DDFF7BD" w14:textId="77777777" w:rsidR="00482CEA" w:rsidRDefault="00482CEA" w:rsidP="00482CEA">
      <w:pPr>
        <w:pStyle w:val="Odstavec3"/>
        <w:numPr>
          <w:ilvl w:val="2"/>
          <w:numId w:val="1"/>
        </w:numPr>
      </w:pPr>
      <w:r>
        <w:t>plnit řádně a ve stanoveném termínu své povinnosti vyplývající z této smlouvy;</w:t>
      </w:r>
    </w:p>
    <w:p w14:paraId="742FF668" w14:textId="77777777" w:rsidR="00482CEA" w:rsidRDefault="00482CEA" w:rsidP="00482CEA">
      <w:pPr>
        <w:pStyle w:val="Odstavec3"/>
        <w:numPr>
          <w:ilvl w:val="2"/>
          <w:numId w:val="1"/>
        </w:numPr>
      </w:pPr>
      <w:r>
        <w:t>požádat včas objednatele o potřebnou součinnost za účelem řádného plnění této smlouvy;</w:t>
      </w:r>
    </w:p>
    <w:p w14:paraId="6F0CF16F" w14:textId="77777777" w:rsidR="00482CEA" w:rsidRDefault="00482CEA" w:rsidP="00482CEA">
      <w:pPr>
        <w:pStyle w:val="Odstavec3"/>
        <w:numPr>
          <w:ilvl w:val="2"/>
          <w:numId w:val="1"/>
        </w:numPr>
      </w:pPr>
      <w:r>
        <w:t>na vyžádání objednatele se zúčastnit osobní schůzky, pokud o to objednatel požádá nejpozději pět (5) pracovních dnů předem. V mimořádně naléhavých případech je možno tento termín po dohodě obou smluvních stran zkrátit.</w:t>
      </w:r>
    </w:p>
    <w:p w14:paraId="5E9720B0" w14:textId="77777777" w:rsidR="00482CEA" w:rsidRDefault="00482CEA" w:rsidP="00482CEA">
      <w:pPr>
        <w:pStyle w:val="Odstavec2"/>
        <w:numPr>
          <w:ilvl w:val="1"/>
          <w:numId w:val="1"/>
        </w:numPr>
        <w:tabs>
          <w:tab w:val="clear" w:pos="1648"/>
          <w:tab w:val="num" w:pos="1080"/>
        </w:tabs>
        <w:ind w:left="567"/>
      </w:pPr>
      <w:r>
        <w:lastRenderedPageBreak/>
        <w:t>Objednatel má právo sám nebo prostřednictvím jím pověřených osob provádět kontrolu plnění smluvních povinností poskytovatele kdykoli v průběhu provádění předmětu plnění poskytovatelem.</w:t>
      </w:r>
    </w:p>
    <w:p w14:paraId="66CDF965" w14:textId="77777777" w:rsidR="00482CEA" w:rsidRDefault="00482CEA" w:rsidP="00482CEA">
      <w:pPr>
        <w:pStyle w:val="Odstavec2"/>
        <w:numPr>
          <w:ilvl w:val="1"/>
          <w:numId w:val="1"/>
        </w:numPr>
        <w:tabs>
          <w:tab w:val="clear" w:pos="1648"/>
          <w:tab w:val="num" w:pos="1080"/>
        </w:tabs>
        <w:ind w:left="567"/>
      </w:pPr>
      <w:r>
        <w:t>Poskytovatel se zavazuje zachovávat mlčenlivost v souladu s ustanovením této smlouvy a žádné informace, data či jiné výsledky na základě a dle této smlouvy (označené dále za Důvěrné informace) neposkytne třetím osobám.</w:t>
      </w:r>
    </w:p>
    <w:p w14:paraId="06E58265" w14:textId="77777777" w:rsidR="00482CEA" w:rsidRPr="001E0283" w:rsidRDefault="00482CEA" w:rsidP="00482CEA">
      <w:pPr>
        <w:pStyle w:val="Odstavec2"/>
        <w:numPr>
          <w:ilvl w:val="1"/>
          <w:numId w:val="1"/>
        </w:numPr>
        <w:tabs>
          <w:tab w:val="clear" w:pos="1648"/>
          <w:tab w:val="num" w:pos="1080"/>
        </w:tabs>
        <w:ind w:left="567"/>
      </w:pPr>
      <w:r w:rsidRPr="001E0283">
        <w:t>Za podstatné porušení této smlouvy se považuje vždy vadné plnění poskytovatele, v jehož důsledku nelze řádně a bez obtíží (neplynoucích z obvyklého způsobu používání věci nebo způsobů použití, který si objednatel v této smlouvě vymínil) užívat dodaný předmět plnění nebo jeho jednotlivou část.</w:t>
      </w:r>
    </w:p>
    <w:p w14:paraId="2DC802FB" w14:textId="77777777" w:rsidR="00482CEA" w:rsidRPr="008911A4" w:rsidRDefault="00482CEA" w:rsidP="00482CEA">
      <w:pPr>
        <w:pStyle w:val="Odstavec2"/>
        <w:numPr>
          <w:ilvl w:val="1"/>
          <w:numId w:val="1"/>
        </w:numPr>
        <w:tabs>
          <w:tab w:val="clear" w:pos="1648"/>
          <w:tab w:val="num" w:pos="1080"/>
        </w:tabs>
        <w:ind w:left="567"/>
      </w:pPr>
      <w:bookmarkStart w:id="24" w:name="_Hlk74819259"/>
      <w:r>
        <w:t>Poskytovatel</w:t>
      </w:r>
      <w:r w:rsidRPr="008911A4">
        <w:t xml:space="preserve"> prohlašuje, že veřejný funkcionář uvedený v ust. § 2 odst. 1 písm. c) zákona č.</w:t>
      </w:r>
      <w:r>
        <w:t> </w:t>
      </w:r>
      <w:r w:rsidRPr="008911A4">
        <w:t xml:space="preserve">159/2006 Sb., o střetu zájmů, ve znění pozdějších předpisů (dále jen „ZSZ“), nebo jím ovládaná osoba nevlastní v </w:t>
      </w:r>
      <w:r>
        <w:t>poskytovatel</w:t>
      </w:r>
      <w:r w:rsidRPr="008911A4">
        <w:t xml:space="preserve">i podíl představující alespoň 25 % účasti společníka. </w:t>
      </w:r>
      <w:r>
        <w:t>Poskytovatel</w:t>
      </w:r>
      <w:r w:rsidRPr="008911A4">
        <w:t xml:space="preserve"> současně prohlašuje, že veřejný funkcionář uvedený v ust. § 2 odst. 1 písm. c) ZSZ nebo jím ovládaná osoba nevlastní podíl představující alespoň 25 % účasti společníka v žádné z osob, jejichž prostřednictvím </w:t>
      </w:r>
      <w:r>
        <w:t>poskytovatel</w:t>
      </w:r>
      <w:r w:rsidRPr="008911A4">
        <w:t xml:space="preserve"> v zadávacím řízení vedoucím k uzavření této smlouvy prokazoval kvalifikaci.</w:t>
      </w:r>
    </w:p>
    <w:p w14:paraId="6D272A0D" w14:textId="77777777" w:rsidR="00482CEA" w:rsidRPr="008911A4" w:rsidRDefault="00482CEA" w:rsidP="00482CEA">
      <w:pPr>
        <w:pStyle w:val="Odstavec2"/>
        <w:numPr>
          <w:ilvl w:val="1"/>
          <w:numId w:val="1"/>
        </w:numPr>
        <w:tabs>
          <w:tab w:val="clear" w:pos="1648"/>
          <w:tab w:val="num" w:pos="1080"/>
        </w:tabs>
        <w:ind w:left="567"/>
      </w:pPr>
      <w:r w:rsidRPr="008911A4">
        <w:t xml:space="preserve">Pokud po uzavření této smlouvy veřejný funkcionář uvedený v ust. § 2 odst. 1 písm. c) ZSZ nebo jím ovládaná osoba </w:t>
      </w:r>
      <w:proofErr w:type="gramStart"/>
      <w:r w:rsidRPr="008911A4">
        <w:t>nabyde</w:t>
      </w:r>
      <w:proofErr w:type="gramEnd"/>
      <w:r w:rsidRPr="008911A4">
        <w:t xml:space="preserve"> do vlastnictví podíl představující alespoň 25 % účasti společníka v </w:t>
      </w:r>
      <w:r>
        <w:t>poskytovatel</w:t>
      </w:r>
      <w:r w:rsidRPr="008911A4">
        <w:t xml:space="preserve">i </w:t>
      </w:r>
      <w:bookmarkStart w:id="25" w:name="_Hlk73985425"/>
      <w:r w:rsidRPr="008911A4">
        <w:t xml:space="preserve">nebo v osobě, jejímž prostřednictvím </w:t>
      </w:r>
      <w:r>
        <w:t>poskytovatel</w:t>
      </w:r>
      <w:r w:rsidRPr="008911A4">
        <w:t xml:space="preserve"> v zadávacím řízení vedoucím k uzavření této smlouvy prokazoval kvalifikaci</w:t>
      </w:r>
      <w:bookmarkEnd w:id="25"/>
      <w:r w:rsidRPr="008911A4">
        <w:t xml:space="preserve">, zavazuje se </w:t>
      </w:r>
      <w:r>
        <w:t>poskytovatel</w:t>
      </w:r>
      <w:r w:rsidRPr="008911A4">
        <w:t xml:space="preserve"> o této skutečnosti písemně vyrozumět objednatele bez zbytečného odkladu po jejím vzniku, nejpozději však do pěti (5) pracovních dnů po jejím vzniku. </w:t>
      </w:r>
    </w:p>
    <w:p w14:paraId="128530E2" w14:textId="77777777" w:rsidR="00482CEA" w:rsidRDefault="00482CEA" w:rsidP="00482CEA">
      <w:pPr>
        <w:pStyle w:val="Odstavec2"/>
        <w:numPr>
          <w:ilvl w:val="1"/>
          <w:numId w:val="1"/>
        </w:numPr>
        <w:tabs>
          <w:tab w:val="clear" w:pos="1648"/>
          <w:tab w:val="num" w:pos="1080"/>
        </w:tabs>
        <w:ind w:left="567"/>
      </w:pPr>
      <w:bookmarkStart w:id="26" w:name="_Hlk106104385"/>
      <w:bookmarkStart w:id="27" w:name="_Ref160091978"/>
      <w:r>
        <w:t>Poskytovatel</w:t>
      </w:r>
      <w:bookmarkEnd w:id="26"/>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objednatele o každé změně v údajích o jeho skutečném majiteli a rovněž o každé změně v údajích o skutečném majiteli poddodavatele</w:t>
      </w:r>
      <w:bookmarkStart w:id="28" w:name="_Hlk74044143"/>
      <w:r w:rsidRPr="008911A4">
        <w:t xml:space="preserve">, jehož prostřednictvím </w:t>
      </w:r>
      <w:r>
        <w:t>poskytovatel</w:t>
      </w:r>
      <w:r w:rsidRPr="008911A4">
        <w:t xml:space="preserve"> v zadávacím řízení vedoucím k uzavření této smlouvy prokazoval kvalifikaci</w:t>
      </w:r>
      <w:bookmarkEnd w:id="28"/>
      <w:r w:rsidRPr="008911A4">
        <w:t>, uvedených v evidenci skutečných majitelů bez zbytečného odkladu po jejich změně, nejpozději však do pěti (5) pracovních dnů po jejich změně.</w:t>
      </w:r>
      <w:bookmarkEnd w:id="24"/>
      <w:bookmarkEnd w:id="27"/>
    </w:p>
    <w:p w14:paraId="1AB100D5" w14:textId="77777777" w:rsidR="00482CEA" w:rsidRPr="008911A4" w:rsidRDefault="00482CEA" w:rsidP="00482CEA">
      <w:pPr>
        <w:pStyle w:val="Odstavec2"/>
        <w:numPr>
          <w:ilvl w:val="0"/>
          <w:numId w:val="0"/>
        </w:numPr>
        <w:ind w:left="567"/>
      </w:pPr>
    </w:p>
    <w:p w14:paraId="13799DBC" w14:textId="77777777" w:rsidR="00482CEA" w:rsidRPr="00F43D2D" w:rsidRDefault="00482CEA" w:rsidP="00482CEA">
      <w:pPr>
        <w:pStyle w:val="02-ODST-2"/>
        <w:keepNext/>
        <w:tabs>
          <w:tab w:val="clear" w:pos="567"/>
          <w:tab w:val="clear" w:pos="1080"/>
        </w:tabs>
        <w:ind w:left="0" w:firstLine="0"/>
        <w:rPr>
          <w:i/>
          <w:iCs/>
          <w:sz w:val="19"/>
          <w:szCs w:val="19"/>
          <w:highlight w:val="yellow"/>
        </w:rPr>
      </w:pPr>
      <w:r w:rsidRPr="00F43D2D">
        <w:rPr>
          <w:i/>
          <w:iCs/>
          <w:sz w:val="19"/>
          <w:szCs w:val="19"/>
          <w:highlight w:val="yellow"/>
        </w:rPr>
        <w:t>Alternativní varianta pro právnické osoby se sídlem v České republice</w:t>
      </w:r>
    </w:p>
    <w:p w14:paraId="3BA4EB2C" w14:textId="77777777" w:rsidR="00482CEA" w:rsidRPr="008136DD" w:rsidRDefault="00482CEA" w:rsidP="00482CEA">
      <w:pPr>
        <w:pStyle w:val="Odstavec2"/>
        <w:numPr>
          <w:ilvl w:val="1"/>
          <w:numId w:val="1"/>
        </w:numPr>
        <w:tabs>
          <w:tab w:val="clear" w:pos="1648"/>
          <w:tab w:val="num" w:pos="1080"/>
        </w:tabs>
        <w:ind w:left="567"/>
        <w:rPr>
          <w:i/>
          <w:iCs/>
        </w:rPr>
      </w:pPr>
      <w:bookmarkStart w:id="29" w:name="_Hlk74819493"/>
      <w:r w:rsidRPr="008136DD">
        <w:rPr>
          <w:i/>
          <w:iCs/>
        </w:rPr>
        <w:t>Poskytovatel</w:t>
      </w:r>
      <w:r w:rsidRPr="008136DD" w:rsidDel="009E2901">
        <w:rPr>
          <w:i/>
          <w:iCs/>
        </w:rPr>
        <w:t xml:space="preserve"> </w:t>
      </w:r>
      <w:r w:rsidRPr="008136DD">
        <w:rPr>
          <w:i/>
          <w:iCs/>
        </w:rPr>
        <w:t>prohlašuje, že má v evidenci skutečných majitelů zapsány úplné, přesné a aktuální údaje o svém skutečném majiteli, které odpovídají požadavkům zákona č. 37/2021 Sb., o evidenci skutečných majitelů, ve znění pozdějších předpisů (dále jen „ZESM“). Poskytovatel</w:t>
      </w:r>
      <w:r w:rsidRPr="008136DD" w:rsidDel="009E2901">
        <w:rPr>
          <w:i/>
          <w:iCs/>
        </w:rPr>
        <w:t xml:space="preserve"> </w:t>
      </w:r>
      <w:r w:rsidRPr="008136DD">
        <w:rPr>
          <w:i/>
          <w:iCs/>
        </w:rPr>
        <w:t>současně prohlašuje, že jeho skutečným majitelem zapsaným v evidenci skutečných majitelů z titulu osoby s koncovým vlivem není veřejný funkcionář uvedený v ust. § 2 odst. 1 písm. c) ZSZ.</w:t>
      </w:r>
    </w:p>
    <w:bookmarkEnd w:id="29"/>
    <w:p w14:paraId="40DEC177" w14:textId="77777777" w:rsidR="00482CEA" w:rsidRPr="008136DD" w:rsidRDefault="00482CEA" w:rsidP="00482CEA">
      <w:pPr>
        <w:pStyle w:val="Odstavec2"/>
        <w:numPr>
          <w:ilvl w:val="1"/>
          <w:numId w:val="1"/>
        </w:numPr>
        <w:tabs>
          <w:tab w:val="clear" w:pos="1648"/>
          <w:tab w:val="num" w:pos="1080"/>
        </w:tabs>
        <w:ind w:left="567"/>
        <w:rPr>
          <w:i/>
          <w:iCs/>
        </w:rPr>
      </w:pPr>
      <w:r w:rsidRPr="008136DD">
        <w:rPr>
          <w:i/>
          <w:iCs/>
        </w:rPr>
        <w:t>Poskytovatel</w:t>
      </w:r>
      <w:r w:rsidRPr="008136DD" w:rsidDel="009E2901">
        <w:rPr>
          <w:i/>
          <w:iCs/>
        </w:rPr>
        <w:t xml:space="preserve"> </w:t>
      </w:r>
      <w:r w:rsidRPr="008136DD">
        <w:rPr>
          <w:i/>
          <w:iCs/>
        </w:rPr>
        <w:t>prohlašuje, že poddodavatel, jehož prostřednictvím poskytovatel</w:t>
      </w:r>
      <w:r w:rsidRPr="008136DD" w:rsidDel="009E2901">
        <w:rPr>
          <w:i/>
          <w:iCs/>
        </w:rPr>
        <w:t xml:space="preserve"> </w:t>
      </w:r>
      <w:r w:rsidRPr="008136DD">
        <w:rPr>
          <w:i/>
          <w:iCs/>
        </w:rPr>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ust. § 2 odst. 1 písm. c) ZSZ.</w:t>
      </w:r>
    </w:p>
    <w:p w14:paraId="3CB0BAD6" w14:textId="77777777" w:rsidR="00482CEA" w:rsidRPr="0061152F" w:rsidRDefault="00482CEA" w:rsidP="00482CEA">
      <w:pPr>
        <w:keepNext/>
        <w:keepLines/>
        <w:spacing w:after="80"/>
        <w:ind w:left="993"/>
        <w:rPr>
          <w:rFonts w:cstheme="minorHAnsi"/>
          <w:bCs/>
          <w:i/>
          <w:iCs/>
          <w:color w:val="FF0000"/>
          <w:sz w:val="19"/>
          <w:szCs w:val="19"/>
        </w:rPr>
      </w:pPr>
    </w:p>
    <w:p w14:paraId="62FC7DF4" w14:textId="77777777" w:rsidR="00482CEA" w:rsidRPr="00F43D2D" w:rsidRDefault="00482CEA" w:rsidP="00482CEA">
      <w:pPr>
        <w:pStyle w:val="02-ODST-2"/>
        <w:keepNext/>
        <w:tabs>
          <w:tab w:val="clear" w:pos="567"/>
          <w:tab w:val="clear" w:pos="1080"/>
        </w:tabs>
        <w:ind w:left="0" w:firstLine="0"/>
        <w:rPr>
          <w:i/>
          <w:iCs/>
          <w:sz w:val="19"/>
          <w:szCs w:val="19"/>
          <w:highlight w:val="yellow"/>
        </w:rPr>
      </w:pPr>
      <w:r w:rsidRPr="00F43D2D">
        <w:rPr>
          <w:i/>
          <w:iCs/>
          <w:sz w:val="19"/>
          <w:szCs w:val="19"/>
          <w:highlight w:val="yellow"/>
        </w:rPr>
        <w:t>Alternativní varianta pro právnické osoby se sídlem v zahraničí</w:t>
      </w:r>
    </w:p>
    <w:p w14:paraId="0B78EE28" w14:textId="77777777" w:rsidR="00482CEA" w:rsidRPr="008136DD" w:rsidRDefault="00482CEA" w:rsidP="00482CEA">
      <w:pPr>
        <w:pStyle w:val="Odstavec2"/>
        <w:numPr>
          <w:ilvl w:val="0"/>
          <w:numId w:val="0"/>
        </w:numPr>
        <w:ind w:left="567" w:hanging="567"/>
        <w:rPr>
          <w:i/>
          <w:iCs/>
        </w:rPr>
      </w:pPr>
      <w:r w:rsidRPr="008136DD">
        <w:rPr>
          <w:i/>
          <w:iCs/>
        </w:rPr>
        <w:t>8.15</w:t>
      </w:r>
      <w:r w:rsidRPr="008136DD">
        <w:rPr>
          <w:i/>
          <w:iCs/>
        </w:rPr>
        <w:tab/>
        <w:t>Poskytovatel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39553951" w14:textId="77777777" w:rsidR="00482CEA" w:rsidRPr="008136DD" w:rsidRDefault="00482CEA" w:rsidP="00482CEA">
      <w:pPr>
        <w:pStyle w:val="Odstavec2"/>
        <w:numPr>
          <w:ilvl w:val="0"/>
          <w:numId w:val="0"/>
        </w:numPr>
        <w:ind w:left="567" w:hanging="567"/>
        <w:rPr>
          <w:i/>
          <w:iCs/>
        </w:rPr>
      </w:pPr>
      <w:bookmarkStart w:id="30" w:name="_Hlk88663499"/>
      <w:r w:rsidRPr="008136DD">
        <w:rPr>
          <w:i/>
          <w:iCs/>
        </w:rPr>
        <w:t>8.16</w:t>
      </w:r>
      <w:r w:rsidRPr="008136DD">
        <w:rPr>
          <w:i/>
          <w:iCs/>
        </w:rPr>
        <w:tab/>
        <w:t>Poskytovatel prohlašuje, že poddodavatel, jehož prostřednictvím poskytovatel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30"/>
    </w:p>
    <w:p w14:paraId="1584A887" w14:textId="77777777" w:rsidR="00482CEA" w:rsidRPr="008911A4" w:rsidRDefault="00482CEA" w:rsidP="00FA44F8">
      <w:pPr>
        <w:pStyle w:val="Odstavec2"/>
        <w:keepNext/>
        <w:numPr>
          <w:ilvl w:val="1"/>
          <w:numId w:val="1"/>
        </w:numPr>
        <w:tabs>
          <w:tab w:val="clear" w:pos="1648"/>
          <w:tab w:val="num" w:pos="1080"/>
        </w:tabs>
        <w:ind w:left="567"/>
      </w:pPr>
      <w:r w:rsidRPr="008911A4">
        <w:lastRenderedPageBreak/>
        <w:t>Odpovědné zadávání</w:t>
      </w:r>
    </w:p>
    <w:p w14:paraId="1D41FD31" w14:textId="77777777" w:rsidR="00482CEA" w:rsidRPr="008911A4" w:rsidRDefault="00482CEA" w:rsidP="00482CEA">
      <w:pPr>
        <w:pStyle w:val="Odstavec2"/>
        <w:numPr>
          <w:ilvl w:val="0"/>
          <w:numId w:val="0"/>
        </w:numPr>
        <w:ind w:left="567"/>
      </w:pPr>
      <w:r>
        <w:t>Objedna</w:t>
      </w:r>
      <w:r w:rsidRPr="008911A4">
        <w:t>tel dále stanovuje jako projev zásady odpovědného zadávání (zásady environmentálně odpovědného zadávání a zásady sociálně odpovědného zadávání) následující podmínky plnění předmětu</w:t>
      </w:r>
      <w:r>
        <w:t xml:space="preserve"> smlouvy</w:t>
      </w:r>
      <w:r w:rsidRPr="008911A4">
        <w:t>:</w:t>
      </w:r>
    </w:p>
    <w:p w14:paraId="079AF27B" w14:textId="77777777" w:rsidR="00482CEA" w:rsidRPr="000F01A6" w:rsidRDefault="00482CEA" w:rsidP="00482CEA">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t>Objedna</w:t>
      </w:r>
      <w:r w:rsidRPr="000F01A6">
        <w:t xml:space="preserve">tel bude po vybraném </w:t>
      </w:r>
      <w:r>
        <w:t>poskytovateli</w:t>
      </w:r>
      <w:r w:rsidRPr="000F01A6">
        <w:t xml:space="preserve"> vyžadovat, aby při plnění předmětu </w:t>
      </w:r>
      <w:r>
        <w:t xml:space="preserve">smlouvy </w:t>
      </w:r>
      <w:r w:rsidRPr="000F01A6">
        <w:t xml:space="preserve">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t>smlouvy</w:t>
      </w:r>
      <w:r w:rsidRPr="000F01A6">
        <w:t xml:space="preserve">. </w:t>
      </w:r>
    </w:p>
    <w:p w14:paraId="5E551C91" w14:textId="77777777" w:rsidR="00482CEA" w:rsidRPr="000F01A6" w:rsidRDefault="00482CEA" w:rsidP="00482CEA">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t>Objednatel</w:t>
      </w:r>
      <w:r w:rsidRPr="000F01A6">
        <w:t xml:space="preserve"> bude současně vyžadovat řádné a včasné plnění finančních závazků vůči všem účastníkům dodavatelského řetězce podílejícím se na plnění </w:t>
      </w:r>
      <w:r>
        <w:t>předmětu smlouvy</w:t>
      </w:r>
      <w:r w:rsidRPr="000F01A6">
        <w:t>.</w:t>
      </w:r>
    </w:p>
    <w:p w14:paraId="6668F41E" w14:textId="77777777" w:rsidR="00482CEA" w:rsidRDefault="00482CEA" w:rsidP="00482CEA">
      <w:pPr>
        <w:pStyle w:val="Odstavec2"/>
        <w:numPr>
          <w:ilvl w:val="1"/>
          <w:numId w:val="1"/>
        </w:numPr>
        <w:tabs>
          <w:tab w:val="clear" w:pos="1648"/>
          <w:tab w:val="num" w:pos="1080"/>
        </w:tabs>
        <w:ind w:left="567"/>
      </w:pPr>
      <w:r>
        <w:t xml:space="preserve">Poskytovatel prohlašuje a zavazuje se, že po dobu účinnosti této smlouvy nebude podléhat poskytovatel, jeho statutární zástupci, jeho společníci (jedná-li se o právnickou osobu), koneční vlastnící/beneficienti (obmyšlení), skuteční majitelé, osoba ovládající dodavatele či vykonávající vliv v poskytovateli a/nebo osoba mající jinou kontrolu nad poskytovatelem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4 této smlouvy. </w:t>
      </w:r>
    </w:p>
    <w:p w14:paraId="636A1CCF" w14:textId="77777777" w:rsidR="00482CEA" w:rsidRDefault="00482CEA" w:rsidP="00482CEA">
      <w:pPr>
        <w:pStyle w:val="Odstavec2"/>
        <w:numPr>
          <w:ilvl w:val="1"/>
          <w:numId w:val="1"/>
        </w:numPr>
        <w:tabs>
          <w:tab w:val="clear" w:pos="1648"/>
          <w:tab w:val="num" w:pos="1080"/>
        </w:tabs>
        <w:ind w:left="567"/>
      </w:pPr>
      <w:bookmarkStart w:id="31" w:name="_Ref160092001"/>
      <w:r>
        <w:t>Poskytovatel se současně zavazuje písemně vyrozumět objednatele o změně údajů a skutečností, o nichž činil čestné prohlášení o nepodléhání omezujícím opatření, které je přílohou č. 4 této smlouvy, a to bez zbytečného odkladu, nejpozději však do pěti (5) pracovních dnů ode dne, kdy se poskytovatel o takové změně dozvěděl a/nebo měl dozvědět.</w:t>
      </w:r>
      <w:bookmarkEnd w:id="31"/>
      <w:r>
        <w:t xml:space="preserve"> </w:t>
      </w:r>
    </w:p>
    <w:p w14:paraId="78E00FFB" w14:textId="77777777" w:rsidR="00482CEA" w:rsidRDefault="00482CEA" w:rsidP="00482CEA">
      <w:pPr>
        <w:pStyle w:val="01-L"/>
        <w:numPr>
          <w:ilvl w:val="0"/>
          <w:numId w:val="1"/>
        </w:numPr>
        <w:ind w:left="17"/>
      </w:pPr>
      <w:r>
        <w:t>Ukončení smlouvy</w:t>
      </w:r>
    </w:p>
    <w:p w14:paraId="46D207C5" w14:textId="77777777" w:rsidR="00482CEA" w:rsidRDefault="00482CEA" w:rsidP="00482CEA">
      <w:pPr>
        <w:pStyle w:val="Odstavec2"/>
        <w:numPr>
          <w:ilvl w:val="1"/>
          <w:numId w:val="1"/>
        </w:numPr>
        <w:tabs>
          <w:tab w:val="clear" w:pos="1648"/>
          <w:tab w:val="num" w:pos="1080"/>
        </w:tabs>
        <w:ind w:left="567"/>
      </w:pPr>
      <w:r>
        <w:t>Tato smlouva zaniká:</w:t>
      </w:r>
    </w:p>
    <w:p w14:paraId="0280E683" w14:textId="77777777" w:rsidR="00482CEA" w:rsidRDefault="00482CEA" w:rsidP="00482CEA">
      <w:pPr>
        <w:pStyle w:val="05-ODST-3"/>
        <w:numPr>
          <w:ilvl w:val="2"/>
          <w:numId w:val="1"/>
        </w:numPr>
        <w:tabs>
          <w:tab w:val="clear" w:pos="1134"/>
          <w:tab w:val="clear" w:pos="1364"/>
        </w:tabs>
        <w:ind w:left="1418"/>
      </w:pPr>
      <w:bookmarkStart w:id="32" w:name="_Ref262826697"/>
      <w:r>
        <w:t>Uplynutím sjednané doby trvání.</w:t>
      </w:r>
    </w:p>
    <w:p w14:paraId="2617F02E" w14:textId="77777777" w:rsidR="00482CEA" w:rsidRDefault="00482CEA" w:rsidP="00482CEA">
      <w:pPr>
        <w:pStyle w:val="05-ODST-3"/>
        <w:numPr>
          <w:ilvl w:val="2"/>
          <w:numId w:val="1"/>
        </w:numPr>
        <w:tabs>
          <w:tab w:val="clear" w:pos="1134"/>
          <w:tab w:val="clear" w:pos="1364"/>
        </w:tabs>
        <w:ind w:left="1418"/>
      </w:pPr>
      <w:r>
        <w:t>Písemnou dohodou smluvních stran.</w:t>
      </w:r>
      <w:bookmarkEnd w:id="32"/>
    </w:p>
    <w:p w14:paraId="7F65DE37" w14:textId="77777777" w:rsidR="00482CEA" w:rsidRDefault="00482CEA" w:rsidP="00482CEA">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020ADC18" w14:textId="77777777" w:rsidR="00482CEA" w:rsidRDefault="00482CEA" w:rsidP="00482CEA">
      <w:pPr>
        <w:pStyle w:val="Odstavec2"/>
        <w:numPr>
          <w:ilvl w:val="1"/>
          <w:numId w:val="1"/>
        </w:numPr>
        <w:tabs>
          <w:tab w:val="clear" w:pos="1648"/>
          <w:tab w:val="num" w:pos="1080"/>
        </w:tabs>
        <w:ind w:left="567"/>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75AA3EC9" w14:textId="77777777" w:rsidR="00482CEA" w:rsidRPr="001E0283" w:rsidRDefault="00482CEA" w:rsidP="00482CEA">
      <w:pPr>
        <w:pStyle w:val="05-ODST-3"/>
        <w:numPr>
          <w:ilvl w:val="2"/>
          <w:numId w:val="1"/>
        </w:numPr>
        <w:tabs>
          <w:tab w:val="clear" w:pos="1134"/>
          <w:tab w:val="clear" w:pos="1364"/>
        </w:tabs>
        <w:ind w:left="1418"/>
      </w:pPr>
      <w:r w:rsidRPr="001E0283">
        <w:t xml:space="preserve">prodlení poskytovatele s plněním této smlouvy; </w:t>
      </w:r>
    </w:p>
    <w:p w14:paraId="1F379C76" w14:textId="77777777" w:rsidR="00482CEA" w:rsidRPr="001E0283" w:rsidRDefault="00482CEA" w:rsidP="00482CEA">
      <w:pPr>
        <w:pStyle w:val="05-ODST-3"/>
        <w:numPr>
          <w:ilvl w:val="2"/>
          <w:numId w:val="1"/>
        </w:numPr>
        <w:tabs>
          <w:tab w:val="clear" w:pos="1134"/>
          <w:tab w:val="clear" w:pos="1364"/>
        </w:tabs>
        <w:ind w:left="1418"/>
      </w:pPr>
      <w:r w:rsidRPr="001E0283">
        <w:t xml:space="preserve">poskytovatel vstoupí do likvidace nebo; </w:t>
      </w:r>
    </w:p>
    <w:p w14:paraId="337A1397" w14:textId="77777777" w:rsidR="00482CEA" w:rsidRPr="001E0283" w:rsidRDefault="00482CEA" w:rsidP="00482CEA">
      <w:pPr>
        <w:pStyle w:val="05-ODST-3"/>
        <w:numPr>
          <w:ilvl w:val="2"/>
          <w:numId w:val="1"/>
        </w:numPr>
        <w:tabs>
          <w:tab w:val="clear" w:pos="1134"/>
          <w:tab w:val="clear" w:pos="1364"/>
        </w:tabs>
        <w:ind w:left="1418"/>
      </w:pPr>
      <w:r w:rsidRPr="001E0283">
        <w:t xml:space="preserve">vůči poskytovateli </w:t>
      </w:r>
      <w:r>
        <w:t xml:space="preserve">bude </w:t>
      </w:r>
      <w:r w:rsidRPr="001E0283">
        <w:t>podán návrh dle zákona č. 182/2006 Sb., insolvenční zákon, v platném znění;</w:t>
      </w:r>
    </w:p>
    <w:p w14:paraId="6D4E4E96" w14:textId="77777777" w:rsidR="00482CEA" w:rsidRPr="001E0283" w:rsidRDefault="00482CEA" w:rsidP="00482CEA">
      <w:pPr>
        <w:pStyle w:val="05-ODST-3"/>
        <w:numPr>
          <w:ilvl w:val="2"/>
          <w:numId w:val="1"/>
        </w:numPr>
        <w:tabs>
          <w:tab w:val="clear" w:pos="1134"/>
          <w:tab w:val="clear" w:pos="1364"/>
        </w:tabs>
        <w:ind w:left="1418"/>
      </w:pPr>
      <w:r w:rsidRPr="001E0283">
        <w:t>nedodržení podmínek stanovených smlouvou ze strany poskytovatele;</w:t>
      </w:r>
    </w:p>
    <w:p w14:paraId="7029BC50" w14:textId="77777777" w:rsidR="00482CEA" w:rsidRPr="001E0283" w:rsidRDefault="00482CEA" w:rsidP="00482CEA">
      <w:pPr>
        <w:pStyle w:val="05-ODST-3"/>
        <w:numPr>
          <w:ilvl w:val="2"/>
          <w:numId w:val="1"/>
        </w:numPr>
        <w:tabs>
          <w:tab w:val="clear" w:pos="1134"/>
          <w:tab w:val="clear" w:pos="1364"/>
        </w:tabs>
        <w:ind w:left="1418"/>
      </w:pPr>
      <w:r w:rsidRPr="001E0283">
        <w:t>poskytovateli zanikne živnostenské oprávnění dle zákona č. 455/1991 Sb., živnostenský zákon, ve znění pozdějších předpisů, nebo jiné oprávnění nezbytné pro řádné plnění této smlouvy;</w:t>
      </w:r>
    </w:p>
    <w:p w14:paraId="0C2A3197" w14:textId="77777777" w:rsidR="00482CEA" w:rsidRPr="001E0283" w:rsidRDefault="00482CEA" w:rsidP="00482CEA">
      <w:pPr>
        <w:pStyle w:val="05-ODST-3"/>
        <w:numPr>
          <w:ilvl w:val="2"/>
          <w:numId w:val="1"/>
        </w:numPr>
        <w:tabs>
          <w:tab w:val="clear" w:pos="1134"/>
          <w:tab w:val="clear" w:pos="1364"/>
        </w:tabs>
        <w:ind w:left="1418"/>
      </w:pPr>
      <w:r w:rsidRPr="001E0283">
        <w:t xml:space="preserve">pravomocné odsouzení poskytovatele pro trestný čin </w:t>
      </w:r>
      <w:r>
        <w:t>podle zákona č. 418/2011 Sb., o </w:t>
      </w:r>
      <w:r w:rsidRPr="001E0283">
        <w:t>trestní odpovědnosti právnických osob a řízení proti nim, ve znění pozdějších předpisů.</w:t>
      </w:r>
    </w:p>
    <w:p w14:paraId="49BD3051" w14:textId="77777777" w:rsidR="00482CEA" w:rsidRDefault="00482CEA" w:rsidP="00482CEA">
      <w:pPr>
        <w:pStyle w:val="Odstavec2"/>
        <w:numPr>
          <w:ilvl w:val="1"/>
          <w:numId w:val="1"/>
        </w:numPr>
        <w:tabs>
          <w:tab w:val="clear" w:pos="1648"/>
          <w:tab w:val="num" w:pos="1080"/>
        </w:tabs>
        <w:ind w:left="567"/>
      </w:pPr>
      <w:r w:rsidRPr="001E0283">
        <w:t xml:space="preserve">Poskytovatel je oprávněn </w:t>
      </w:r>
      <w:r>
        <w:t xml:space="preserve">písemně </w:t>
      </w:r>
      <w:r w:rsidRPr="00A85D35">
        <w:t>odstoupit od smlouvy</w:t>
      </w:r>
      <w:r>
        <w:t>, kromě důvodů uvedených v zákoně č. 89/2012 Sb., občanský zákoník, v platném znění, též z důvodu:</w:t>
      </w:r>
    </w:p>
    <w:p w14:paraId="79F371AF" w14:textId="0AB78915" w:rsidR="00482CEA" w:rsidRPr="001E0283" w:rsidRDefault="00482CEA" w:rsidP="00482CEA">
      <w:pPr>
        <w:pStyle w:val="05-ODST-3"/>
        <w:numPr>
          <w:ilvl w:val="2"/>
          <w:numId w:val="1"/>
        </w:numPr>
        <w:tabs>
          <w:tab w:val="clear" w:pos="1134"/>
          <w:tab w:val="clear" w:pos="1364"/>
        </w:tabs>
        <w:ind w:left="1418"/>
      </w:pPr>
      <w:r w:rsidRPr="001E0283">
        <w:t>objednatel bude v prodlení s úhradou ceny předmětu plnění poskytovateli</w:t>
      </w:r>
      <w:r>
        <w:t xml:space="preserve"> o více než </w:t>
      </w:r>
      <w:r w:rsidR="000D67BB">
        <w:t>9</w:t>
      </w:r>
      <w:r>
        <w:t>0 dnů</w:t>
      </w:r>
      <w:r w:rsidRPr="001E0283">
        <w:t>;</w:t>
      </w:r>
    </w:p>
    <w:p w14:paraId="0B5D33C0" w14:textId="77777777" w:rsidR="00482CEA" w:rsidRPr="001E0283" w:rsidRDefault="00482CEA" w:rsidP="00482CEA">
      <w:pPr>
        <w:pStyle w:val="05-ODST-3"/>
        <w:numPr>
          <w:ilvl w:val="2"/>
          <w:numId w:val="1"/>
        </w:numPr>
        <w:tabs>
          <w:tab w:val="clear" w:pos="1134"/>
          <w:tab w:val="clear" w:pos="1364"/>
        </w:tabs>
        <w:ind w:left="1418"/>
      </w:pPr>
      <w:r w:rsidRPr="001E0283">
        <w:t xml:space="preserve">objednatel vstoupí do likvidace nebo; </w:t>
      </w:r>
    </w:p>
    <w:p w14:paraId="1196F2E4" w14:textId="77777777" w:rsidR="00482CEA" w:rsidRPr="001E0283" w:rsidRDefault="00482CEA" w:rsidP="00482CEA">
      <w:pPr>
        <w:pStyle w:val="05-ODST-3"/>
        <w:numPr>
          <w:ilvl w:val="2"/>
          <w:numId w:val="1"/>
        </w:numPr>
        <w:tabs>
          <w:tab w:val="clear" w:pos="1134"/>
          <w:tab w:val="clear" w:pos="1364"/>
        </w:tabs>
        <w:ind w:left="1418"/>
      </w:pPr>
      <w:r w:rsidRPr="001E0283">
        <w:lastRenderedPageBreak/>
        <w:t>bude zjištěn úpadek dle zákona č. 182/2006 Sb., insolvenční zákon, v platném znění;</w:t>
      </w:r>
    </w:p>
    <w:p w14:paraId="66F0D9C3" w14:textId="77777777" w:rsidR="00482CEA" w:rsidRPr="001E0283" w:rsidRDefault="00482CEA" w:rsidP="00482CEA">
      <w:pPr>
        <w:pStyle w:val="05-ODST-3"/>
        <w:numPr>
          <w:ilvl w:val="2"/>
          <w:numId w:val="1"/>
        </w:numPr>
        <w:tabs>
          <w:tab w:val="clear" w:pos="1134"/>
          <w:tab w:val="clear" w:pos="1364"/>
        </w:tabs>
        <w:ind w:left="1418"/>
      </w:pPr>
      <w:r w:rsidRPr="001E0283">
        <w:t>nedodržení podmínek stanovených smlouvou ze strany objednatele;</w:t>
      </w:r>
    </w:p>
    <w:p w14:paraId="40DEEBE0" w14:textId="77777777" w:rsidR="00482CEA" w:rsidRPr="001E0283" w:rsidRDefault="00482CEA" w:rsidP="00482CEA">
      <w:pPr>
        <w:pStyle w:val="05-ODST-3"/>
        <w:numPr>
          <w:ilvl w:val="2"/>
          <w:numId w:val="1"/>
        </w:numPr>
        <w:tabs>
          <w:tab w:val="clear" w:pos="1134"/>
          <w:tab w:val="clear" w:pos="1364"/>
        </w:tabs>
        <w:ind w:left="1418"/>
      </w:pPr>
      <w:r w:rsidRPr="001E0283">
        <w:t xml:space="preserve">pravomocné odsouzení objednatele pro trestný čin podle zákona č. 418/2011 Sb., </w:t>
      </w:r>
      <w:r>
        <w:t>o </w:t>
      </w:r>
      <w:r w:rsidRPr="001E0283">
        <w:t>trestní odpovědnosti právnických osob a řízení proti nim, ve znění pozdějších předpisů.</w:t>
      </w:r>
    </w:p>
    <w:p w14:paraId="361D145E" w14:textId="11512315" w:rsidR="00482CEA" w:rsidRPr="008162BD" w:rsidRDefault="00482CEA" w:rsidP="00482CEA">
      <w:pPr>
        <w:pStyle w:val="Odstavec2"/>
        <w:numPr>
          <w:ilvl w:val="1"/>
          <w:numId w:val="1"/>
        </w:numPr>
        <w:tabs>
          <w:tab w:val="clear" w:pos="1648"/>
          <w:tab w:val="num" w:pos="1080"/>
        </w:tabs>
        <w:ind w:left="567"/>
      </w:pPr>
      <w:r w:rsidRPr="008162BD">
        <w:t xml:space="preserve">Objednatel je oprávněn </w:t>
      </w:r>
      <w:r w:rsidR="00AA79D8" w:rsidRPr="008162BD">
        <w:t>od této smlouvy odstoupit</w:t>
      </w:r>
      <w:r w:rsidRPr="008162BD">
        <w:t>, pokud:</w:t>
      </w:r>
    </w:p>
    <w:p w14:paraId="14A33D5B" w14:textId="77777777" w:rsidR="00482CEA" w:rsidRPr="008162BD" w:rsidRDefault="00482CEA" w:rsidP="00482CEA">
      <w:pPr>
        <w:pStyle w:val="Odstavec3"/>
        <w:numPr>
          <w:ilvl w:val="2"/>
          <w:numId w:val="1"/>
        </w:numPr>
      </w:pPr>
      <w:r w:rsidRPr="008162BD">
        <w:t>poskytovatel je déle než patnáct (15) dnů v prodlení s předáním plnění dle smlouvy;</w:t>
      </w:r>
    </w:p>
    <w:p w14:paraId="1625B460" w14:textId="77777777" w:rsidR="00482CEA" w:rsidRPr="008162BD" w:rsidRDefault="00482CEA" w:rsidP="00482CEA">
      <w:pPr>
        <w:pStyle w:val="Odstavec3"/>
        <w:numPr>
          <w:ilvl w:val="2"/>
          <w:numId w:val="1"/>
        </w:numPr>
      </w:pPr>
      <w:r w:rsidRPr="008162BD">
        <w:t>poskytovatel přestane být držitelem oprávnění v rozsahu uvedeném ustanovení odst. 1.5 smlouvy;</w:t>
      </w:r>
    </w:p>
    <w:p w14:paraId="3F858D88" w14:textId="77777777" w:rsidR="00482CEA" w:rsidRPr="008162BD" w:rsidRDefault="00482CEA" w:rsidP="00482CEA">
      <w:pPr>
        <w:pStyle w:val="Odstavec3"/>
        <w:numPr>
          <w:ilvl w:val="2"/>
          <w:numId w:val="1"/>
        </w:numPr>
      </w:pPr>
      <w:r w:rsidRPr="008162BD">
        <w:t>poskytovatel není schopen poskytovat jakékoli plnění dle této smlouvy, a to ode dne, kdy poskytovatel písemně prohlásí, že není schopen jakékoliv plnění poskytovat;</w:t>
      </w:r>
    </w:p>
    <w:p w14:paraId="01937F44" w14:textId="3B91CF3E" w:rsidR="00482CEA" w:rsidRPr="008162BD" w:rsidRDefault="00482CEA" w:rsidP="00666601">
      <w:pPr>
        <w:pStyle w:val="Odstavec3"/>
        <w:numPr>
          <w:ilvl w:val="2"/>
          <w:numId w:val="1"/>
        </w:numPr>
      </w:pPr>
      <w:r w:rsidRPr="008162BD">
        <w:t>poskytovatel uvedl nepravdivé údaje v čestném prohlášení o neexistenci střetu zájmů a</w:t>
      </w:r>
      <w:r w:rsidR="00666601" w:rsidRPr="008162BD">
        <w:t> </w:t>
      </w:r>
      <w:r w:rsidRPr="008162BD">
        <w:t>pravdivosti údajů o skutečném majiteli, které je přílohou č. 3 této smlouvy.</w:t>
      </w:r>
    </w:p>
    <w:p w14:paraId="1285F38D" w14:textId="7505CD45" w:rsidR="00482CEA" w:rsidRPr="008162BD" w:rsidRDefault="00482CEA" w:rsidP="00666601">
      <w:pPr>
        <w:pStyle w:val="Odstavec3"/>
        <w:numPr>
          <w:ilvl w:val="2"/>
          <w:numId w:val="1"/>
        </w:numPr>
      </w:pPr>
      <w:r w:rsidRPr="008162BD">
        <w:t>poskytovatel ve lhůtě dle odst. 8.14 této smlouvy nevyrozuměl objednatele o takové změně v zápisu údajů o jeho skutečném majiteli nebo o změně v zápisu údajů o skutečném majiteli poddodavatele, jehož prostřednictvím poskytovatel v zadávacím řízení vedoucím k uzavření této smlouvy prokazoval kvalifikaci, při které byl jako skutečný majitel poskytovatele nebo poddodavatele do evidence zapsán veřejný funkcionář uvedený v ust. § 2 odst. 1 písm. c) ZSZ.</w:t>
      </w:r>
    </w:p>
    <w:p w14:paraId="37DD2345" w14:textId="7AA0B48B" w:rsidR="00482CEA" w:rsidRPr="008162BD" w:rsidRDefault="00482CEA" w:rsidP="00666601">
      <w:pPr>
        <w:pStyle w:val="Odstavec3"/>
        <w:numPr>
          <w:ilvl w:val="2"/>
          <w:numId w:val="1"/>
        </w:numPr>
      </w:pPr>
      <w:bookmarkStart w:id="33" w:name="_Hlk73711307"/>
      <w:r w:rsidRPr="008162BD">
        <w:t>poskytovatel uvedl nepravdivé údaje v čestném prohlášení o nepodléhání omezujícím opatřením, které je přílohou č. 4 této smlouvy.</w:t>
      </w:r>
    </w:p>
    <w:bookmarkEnd w:id="33"/>
    <w:p w14:paraId="399ED224" w14:textId="015A977D" w:rsidR="00482CEA" w:rsidRPr="008162BD" w:rsidRDefault="00482CEA" w:rsidP="00666601">
      <w:pPr>
        <w:pStyle w:val="Odstavec3"/>
        <w:numPr>
          <w:ilvl w:val="2"/>
          <w:numId w:val="1"/>
        </w:numPr>
      </w:pPr>
      <w:r w:rsidRPr="008162BD">
        <w:t>poskytovatel nevyrozuměl objednatele o změně údajů a skutečností, o nichž činil poskytovatel čestné prohlášení o nepodléhání omezujícím opatřením, které je přílohou č. 4 této smlouvy a</w:t>
      </w:r>
      <w:r w:rsidR="00666601" w:rsidRPr="008162BD">
        <w:t> </w:t>
      </w:r>
      <w:r w:rsidRPr="008162BD">
        <w:t xml:space="preserve">které vedou k jeho nepravdivosti, a to ve lhůtě stanovené v ustanovení </w:t>
      </w:r>
      <w:r w:rsidR="00F736AE" w:rsidRPr="008162BD">
        <w:fldChar w:fldCharType="begin"/>
      </w:r>
      <w:r w:rsidR="00F736AE" w:rsidRPr="008162BD">
        <w:instrText xml:space="preserve"> REF _Ref160092001 \r \h </w:instrText>
      </w:r>
      <w:r w:rsidR="00666601" w:rsidRPr="008162BD">
        <w:instrText xml:space="preserve"> \* MERGEFORMAT </w:instrText>
      </w:r>
      <w:r w:rsidR="00F736AE" w:rsidRPr="008162BD">
        <w:fldChar w:fldCharType="separate"/>
      </w:r>
      <w:r w:rsidR="00F736AE" w:rsidRPr="008162BD">
        <w:t>8.19</w:t>
      </w:r>
      <w:r w:rsidR="00F736AE" w:rsidRPr="008162BD">
        <w:fldChar w:fldCharType="end"/>
      </w:r>
      <w:r w:rsidRPr="008162BD">
        <w:t xml:space="preserve"> této smlouvy.</w:t>
      </w:r>
    </w:p>
    <w:p w14:paraId="1CF07690" w14:textId="16D1594A" w:rsidR="00482CEA" w:rsidRDefault="000D67BB" w:rsidP="00D36D56">
      <w:pPr>
        <w:pStyle w:val="Odstavec2"/>
        <w:numPr>
          <w:ilvl w:val="1"/>
          <w:numId w:val="1"/>
        </w:numPr>
        <w:tabs>
          <w:tab w:val="clear" w:pos="1648"/>
          <w:tab w:val="num" w:pos="1080"/>
        </w:tabs>
        <w:ind w:left="567"/>
      </w:pPr>
      <w:r w:rsidRPr="008162BD">
        <w:t>Odstoupení od smlouvy je účinné dnem doručení písemného oznámení o odstoupení na adresu</w:t>
      </w:r>
      <w:r w:rsidRPr="001E0283">
        <w:t xml:space="preserve"> sídla druhé smluvní strany.</w:t>
      </w:r>
    </w:p>
    <w:p w14:paraId="6CE393AF" w14:textId="1A84DA1B" w:rsidR="00666601" w:rsidRDefault="00666601" w:rsidP="00482CEA">
      <w:pPr>
        <w:pStyle w:val="Odstavec2"/>
        <w:numPr>
          <w:ilvl w:val="1"/>
          <w:numId w:val="1"/>
        </w:numPr>
        <w:tabs>
          <w:tab w:val="clear" w:pos="1648"/>
          <w:tab w:val="num" w:pos="1080"/>
        </w:tabs>
        <w:ind w:left="567"/>
      </w:pPr>
      <w:r w:rsidRPr="00666601">
        <w:t xml:space="preserve">Kterákoliv ze smluvních stran je oprávněna tuto smlouvu písemně vypovědět, a to i bez udání důvodů, s tím, že smlouva </w:t>
      </w:r>
      <w:proofErr w:type="gramStart"/>
      <w:r w:rsidRPr="00666601">
        <w:t>skončí</w:t>
      </w:r>
      <w:proofErr w:type="gramEnd"/>
      <w:r w:rsidRPr="00666601">
        <w:t xml:space="preserve"> uplynutím výpovědní doby v trvání </w:t>
      </w:r>
      <w:r w:rsidR="000618A2">
        <w:t>3</w:t>
      </w:r>
      <w:r w:rsidRPr="00666601">
        <w:t xml:space="preserve"> měsíců, která počne plynout prvým dnem kalendářního měsíce následujícího po doručení písemné výpovědi druhé smluvní straně.</w:t>
      </w:r>
    </w:p>
    <w:p w14:paraId="500130BA" w14:textId="77777777" w:rsidR="00482CEA" w:rsidRDefault="00482CEA" w:rsidP="00482CEA">
      <w:pPr>
        <w:pStyle w:val="Odstavec2"/>
        <w:numPr>
          <w:ilvl w:val="1"/>
          <w:numId w:val="1"/>
        </w:numPr>
        <w:tabs>
          <w:tab w:val="clear" w:pos="1648"/>
          <w:tab w:val="num" w:pos="1080"/>
        </w:tabs>
        <w:ind w:left="567"/>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77FBE84" w14:textId="77777777" w:rsidR="00482CEA" w:rsidRPr="00F019AD" w:rsidRDefault="00482CEA" w:rsidP="00482CEA">
      <w:pPr>
        <w:pStyle w:val="01-L"/>
        <w:numPr>
          <w:ilvl w:val="0"/>
          <w:numId w:val="1"/>
        </w:numPr>
        <w:ind w:left="17"/>
      </w:pPr>
      <w:r w:rsidRPr="00F019AD">
        <w:t>Závěrečná ustanovení</w:t>
      </w:r>
    </w:p>
    <w:p w14:paraId="4ABC8626" w14:textId="08EFD069" w:rsidR="00482CEA" w:rsidRDefault="00482CEA" w:rsidP="00482CEA">
      <w:pPr>
        <w:pStyle w:val="Odstavec2"/>
        <w:numPr>
          <w:ilvl w:val="1"/>
          <w:numId w:val="1"/>
        </w:numPr>
        <w:tabs>
          <w:tab w:val="clear" w:pos="1648"/>
          <w:tab w:val="num" w:pos="1080"/>
        </w:tabs>
        <w:ind w:left="567"/>
      </w:pPr>
      <w: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w:t>
      </w:r>
      <w:r w:rsidR="00E17296">
        <w:t>objednatele</w:t>
      </w:r>
      <w:r>
        <w:t xml:space="preserve">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3" w:history="1">
        <w:r w:rsidRPr="001E0283">
          <w:t>www.ceproas.cz</w:t>
        </w:r>
      </w:hyperlink>
      <w:r>
        <w:t xml:space="preserve"> . Objednatel je oprávněn 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3D73427C" w14:textId="731B0DEE" w:rsidR="00482CEA" w:rsidRPr="001E0283" w:rsidRDefault="00482CEA" w:rsidP="00482CEA">
      <w:pPr>
        <w:pStyle w:val="Odstavec2"/>
        <w:numPr>
          <w:ilvl w:val="1"/>
          <w:numId w:val="1"/>
        </w:numPr>
        <w:tabs>
          <w:tab w:val="clear" w:pos="1648"/>
          <w:tab w:val="num" w:pos="1080"/>
        </w:tabs>
        <w:ind w:left="567"/>
      </w:pPr>
      <w:r>
        <w:lastRenderedPageBreak/>
        <w:t xml:space="preserve">Smluvní strany se zavazují a prohlašují, že splňují a budou po celou dobu trvání této smlouvy dodržovat a splňovat kritéria a standardy chování </w:t>
      </w:r>
      <w:r w:rsidR="00011522">
        <w:t>objednatele</w:t>
      </w:r>
      <w:r>
        <w:t xml:space="preserve"> v obchodním styku, specifikované a uveřejněné na adrese </w:t>
      </w:r>
      <w:r w:rsidRPr="001E0283">
        <w:t>https://www.ceproas.cz/vyberova-rizení</w:t>
      </w:r>
      <w:r>
        <w:t xml:space="preserve"> a etické zásady, obsažené v Etickém kodexu.</w:t>
      </w:r>
    </w:p>
    <w:p w14:paraId="09CA715B" w14:textId="77777777" w:rsidR="00482CEA" w:rsidRPr="001E0283" w:rsidRDefault="00482CEA" w:rsidP="00482CEA">
      <w:pPr>
        <w:pStyle w:val="Odstavec2"/>
        <w:numPr>
          <w:ilvl w:val="1"/>
          <w:numId w:val="1"/>
        </w:numPr>
        <w:tabs>
          <w:tab w:val="clear" w:pos="1648"/>
          <w:tab w:val="num" w:pos="1080"/>
        </w:tabs>
        <w:ind w:left="567"/>
      </w:pPr>
      <w:r w:rsidRPr="001E0283">
        <w:t xml:space="preserve">Objednatel pro účely plnění smlouvy s poskytovatelem, případně pro účely ochrany oprávněných zájmů objednatele zpracovává osobní údaje poskytovatele, je-li tento fyzickou osobou, případně jeho zástupců/zaměstnanců. Bližší informace o tomto zpracování včetně práv poskytovatele jako subjektu údajů jsou uveřejněny na </w:t>
      </w:r>
      <w:hyperlink r:id="rId14" w:history="1">
        <w:r w:rsidRPr="001E0283">
          <w:t>www.ceproas.cz</w:t>
        </w:r>
      </w:hyperlink>
      <w:r w:rsidRPr="001E0283">
        <w:t xml:space="preserve"> v sekci Ochrana osobních údajů. </w:t>
      </w:r>
    </w:p>
    <w:p w14:paraId="366B6F86" w14:textId="77777777" w:rsidR="00482CEA" w:rsidRDefault="00482CEA" w:rsidP="00482CEA">
      <w:pPr>
        <w:pStyle w:val="Odstavec2"/>
        <w:numPr>
          <w:ilvl w:val="1"/>
          <w:numId w:val="1"/>
        </w:numPr>
        <w:tabs>
          <w:tab w:val="clear" w:pos="1648"/>
          <w:tab w:val="num" w:pos="1080"/>
        </w:tabs>
        <w:ind w:left="567"/>
      </w:pPr>
      <w:r>
        <w:t>Tato smlouva a veškeré právní vztahy z ní vzniklé se řídí ustanoveními zákona č. 89/2012 Sb., občanský zákoník, v platném znění, a ostatními obecně závaznými předpisy českého právního řádu.</w:t>
      </w:r>
    </w:p>
    <w:p w14:paraId="52A23BC0" w14:textId="77777777" w:rsidR="00482CEA" w:rsidRDefault="00482CEA" w:rsidP="00482CEA">
      <w:pPr>
        <w:pStyle w:val="Odstavec2"/>
        <w:numPr>
          <w:ilvl w:val="1"/>
          <w:numId w:val="1"/>
        </w:numPr>
        <w:tabs>
          <w:tab w:val="clear" w:pos="1648"/>
          <w:tab w:val="num" w:pos="1080"/>
        </w:tabs>
        <w:ind w:left="567"/>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4BE787DE" w14:textId="0A6F0A6A" w:rsidR="00482CEA" w:rsidRPr="00C118A7" w:rsidRDefault="00482CEA" w:rsidP="00C118A7">
      <w:pPr>
        <w:pStyle w:val="Odstavec2"/>
        <w:numPr>
          <w:ilvl w:val="1"/>
          <w:numId w:val="1"/>
        </w:numPr>
        <w:tabs>
          <w:tab w:val="clear" w:pos="1648"/>
          <w:tab w:val="num" w:pos="1080"/>
        </w:tabs>
        <w:ind w:left="567"/>
      </w:pPr>
      <w:r w:rsidRPr="00C118A7">
        <w:t>Tato smlouva byla smluvními stranami podepsána elektronicky. Nedílnou součástí smlouvy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C54297E" w14:textId="77777777" w:rsidR="00482CEA" w:rsidRDefault="00482CEA" w:rsidP="00482CEA">
      <w:pPr>
        <w:pStyle w:val="Odstavec2"/>
        <w:numPr>
          <w:ilvl w:val="1"/>
          <w:numId w:val="1"/>
        </w:numPr>
        <w:tabs>
          <w:tab w:val="clear" w:pos="1648"/>
          <w:tab w:val="num" w:pos="1080"/>
        </w:tabs>
        <w:ind w:left="567"/>
      </w:pPr>
      <w:r w:rsidRPr="009C14FC">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13C87216" w14:textId="6FF24FBB" w:rsidR="00482CEA" w:rsidRDefault="00482CEA" w:rsidP="00482CEA">
      <w:pPr>
        <w:pStyle w:val="Odstavec2"/>
        <w:numPr>
          <w:ilvl w:val="1"/>
          <w:numId w:val="1"/>
        </w:numPr>
        <w:tabs>
          <w:tab w:val="clear" w:pos="1648"/>
          <w:tab w:val="num" w:pos="1080"/>
        </w:tabs>
        <w:ind w:left="567"/>
      </w:pPr>
      <w:r w:rsidRPr="009C14FC">
        <w:rPr>
          <w:iCs/>
        </w:rPr>
        <w:t xml:space="preserve">Pro případ, že tato </w:t>
      </w:r>
      <w:r>
        <w:rPr>
          <w:iCs/>
        </w:rPr>
        <w:t>s</w:t>
      </w:r>
      <w:r w:rsidRPr="009C14FC">
        <w:rPr>
          <w:iCs/>
        </w:rPr>
        <w:t xml:space="preserve">mlouva podléhá uveřejnění v registru smluv dle zákona o registru smluv, smluvní strany si sjednávají, že uveřejnění této </w:t>
      </w:r>
      <w:r w:rsidR="00EC4C09">
        <w:rPr>
          <w:iCs/>
        </w:rPr>
        <w:t>s</w:t>
      </w:r>
      <w:r w:rsidR="00EC4C09" w:rsidRPr="009C14FC">
        <w:rPr>
          <w:iCs/>
        </w:rPr>
        <w:t xml:space="preserve">mlouvy </w:t>
      </w:r>
      <w:r w:rsidRPr="009C14FC">
        <w:rPr>
          <w:iCs/>
        </w:rPr>
        <w:t>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0BCD6906" w14:textId="77777777" w:rsidR="00482CEA" w:rsidRDefault="00482CEA" w:rsidP="00482CEA">
      <w:pPr>
        <w:pStyle w:val="Odstavec2"/>
        <w:numPr>
          <w:ilvl w:val="1"/>
          <w:numId w:val="1"/>
        </w:numPr>
        <w:tabs>
          <w:tab w:val="clear" w:pos="1648"/>
          <w:tab w:val="num" w:pos="1080"/>
        </w:tabs>
        <w:ind w:left="567"/>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242B30A" w14:textId="77777777" w:rsidR="00482CEA" w:rsidRDefault="00482CEA" w:rsidP="00482CEA">
      <w:pPr>
        <w:pStyle w:val="Odstavec2"/>
        <w:numPr>
          <w:ilvl w:val="1"/>
          <w:numId w:val="1"/>
        </w:numPr>
        <w:tabs>
          <w:tab w:val="clear" w:pos="1648"/>
          <w:tab w:val="num" w:pos="1080"/>
        </w:tabs>
        <w:ind w:left="567"/>
      </w:pPr>
      <w:r>
        <w:t>Smluvní strany se dohodly, že poskytovatel není oprávněn bez předchozího písemného souhlasu objednatele postoupit tuto smlouvu či její část či převést jakákoli svá práva a/nebo povinnosti ze smlouvy na třetí osoby.</w:t>
      </w:r>
    </w:p>
    <w:p w14:paraId="33DB78C0" w14:textId="77777777" w:rsidR="00482CEA" w:rsidRDefault="00482CEA" w:rsidP="00482CEA">
      <w:pPr>
        <w:pStyle w:val="Odstavec2"/>
        <w:numPr>
          <w:ilvl w:val="1"/>
          <w:numId w:val="1"/>
        </w:numPr>
        <w:tabs>
          <w:tab w:val="clear" w:pos="1648"/>
          <w:tab w:val="num" w:pos="1080"/>
        </w:tabs>
        <w:ind w:left="567"/>
      </w:pPr>
      <w:r>
        <w:t xml:space="preserve"> Smlouva není převoditelná rubopisem.</w:t>
      </w:r>
    </w:p>
    <w:p w14:paraId="05B429BB" w14:textId="77777777" w:rsidR="00482CEA" w:rsidRDefault="00482CEA" w:rsidP="00482CEA">
      <w:pPr>
        <w:pStyle w:val="Odstavec2"/>
        <w:numPr>
          <w:ilvl w:val="1"/>
          <w:numId w:val="1"/>
        </w:numPr>
        <w:tabs>
          <w:tab w:val="clear" w:pos="1648"/>
          <w:tab w:val="num" w:pos="1080"/>
        </w:tabs>
        <w:ind w:left="567"/>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 xml:space="preserve">mlouvy se </w:t>
      </w:r>
      <w:proofErr w:type="gramStart"/>
      <w:r w:rsidRPr="00532DFB">
        <w:t>ruší</w:t>
      </w:r>
      <w:proofErr w:type="gramEnd"/>
      <w:r w:rsidRPr="00532DFB">
        <w:t xml:space="preserve"> veškerá případná ujednání a dohody, </w:t>
      </w:r>
      <w:r w:rsidRPr="00532DFB">
        <w:lastRenderedPageBreak/>
        <w:t>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6BB1A573" w14:textId="77777777" w:rsidR="00482CEA" w:rsidRDefault="00482CEA" w:rsidP="00482CEA">
      <w:pPr>
        <w:pStyle w:val="Odstavec2"/>
        <w:numPr>
          <w:ilvl w:val="1"/>
          <w:numId w:val="1"/>
        </w:numPr>
        <w:tabs>
          <w:tab w:val="clear" w:pos="1648"/>
          <w:tab w:val="num" w:pos="1080"/>
        </w:tabs>
        <w:ind w:left="567"/>
      </w:pPr>
      <w:r w:rsidRPr="000D1392">
        <w:t xml:space="preserve">Jakékoliv jednání předvídané </w:t>
      </w:r>
      <w:r>
        <w:t>v této smlouvě</w:t>
      </w:r>
      <w:r w:rsidRPr="000D1392">
        <w:t>, musí být uč</w:t>
      </w:r>
      <w:r>
        <w:t>iněno, není-li ve smlouvě</w:t>
      </w:r>
      <w:r w:rsidRPr="000D1392">
        <w:t xml:space="preserve"> výslovně stanoveno jinak, písemně a musí </w:t>
      </w:r>
      <w:r>
        <w:t>být s vyloučením ust.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92527AA" w14:textId="77777777" w:rsidR="00482CEA" w:rsidRDefault="00482CEA" w:rsidP="00482CEA">
      <w:pPr>
        <w:pStyle w:val="Odstavec2"/>
        <w:numPr>
          <w:ilvl w:val="1"/>
          <w:numId w:val="1"/>
        </w:numPr>
        <w:tabs>
          <w:tab w:val="clear" w:pos="1648"/>
          <w:tab w:val="num" w:pos="1080"/>
        </w:tabs>
        <w:ind w:left="567"/>
      </w:pPr>
      <w:bookmarkStart w:id="34" w:name="_Ref337720047"/>
      <w:r>
        <w:t>Veškeré změny a doplnění této smlouvy mohou být provedeny se souhlasem obou smluvních stran pouze číslovanými, písemnými dodatky.</w:t>
      </w:r>
      <w:bookmarkEnd w:id="34"/>
      <w:r>
        <w:t xml:space="preserve"> </w:t>
      </w:r>
    </w:p>
    <w:p w14:paraId="416F540A" w14:textId="77777777" w:rsidR="00482CEA" w:rsidRDefault="00482CEA" w:rsidP="00482CEA">
      <w:pPr>
        <w:pStyle w:val="Odstavec2"/>
        <w:numPr>
          <w:ilvl w:val="1"/>
          <w:numId w:val="1"/>
        </w:numPr>
        <w:tabs>
          <w:tab w:val="clear" w:pos="1648"/>
          <w:tab w:val="num" w:pos="1080"/>
        </w:tabs>
        <w:ind w:left="567"/>
      </w:pPr>
      <w:r>
        <w:t xml:space="preserve">Smlouva nabývá platnosti a účinnosti dnem jejího uzavření, nestanoví-li obecně závazný předpis něco jiného. Den uzavření je den uvedený u podpisů zástupců smluvních stran. Je-li takto uvedeno více dní, pak je dnem uzavření den pozdější. </w:t>
      </w:r>
    </w:p>
    <w:p w14:paraId="66F7CEB5" w14:textId="77777777" w:rsidR="00482CEA" w:rsidRDefault="00482CEA" w:rsidP="00482CEA">
      <w:pPr>
        <w:pStyle w:val="Odstavec2"/>
        <w:numPr>
          <w:ilvl w:val="1"/>
          <w:numId w:val="1"/>
        </w:numPr>
        <w:tabs>
          <w:tab w:val="clear" w:pos="1648"/>
          <w:tab w:val="num" w:pos="1080"/>
        </w:tabs>
        <w:ind w:left="567"/>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bookmarkEnd w:id="18"/>
    <w:p w14:paraId="5D4A7560" w14:textId="77777777" w:rsidR="00C04B1A" w:rsidRDefault="00C04B1A" w:rsidP="00AB2254">
      <w:pPr>
        <w:pStyle w:val="02-ODST-2"/>
        <w:numPr>
          <w:ilvl w:val="1"/>
          <w:numId w:val="1"/>
        </w:numPr>
        <w:tabs>
          <w:tab w:val="num" w:pos="1080"/>
        </w:tabs>
        <w:ind w:left="567"/>
      </w:pPr>
      <w:r>
        <w:t xml:space="preserve">Nedílnou součástí této smlouvy jsou její přílohy. </w:t>
      </w:r>
    </w:p>
    <w:p w14:paraId="0C85BF5E" w14:textId="1088F9FA" w:rsidR="00700EAD" w:rsidRPr="004C7D60" w:rsidRDefault="00700EAD" w:rsidP="00AB2254">
      <w:pPr>
        <w:pStyle w:val="Body"/>
        <w:keepNext/>
        <w:tabs>
          <w:tab w:val="clear" w:pos="1418"/>
          <w:tab w:val="num" w:pos="993"/>
        </w:tabs>
        <w:ind w:hanging="851"/>
      </w:pPr>
      <w:r w:rsidRPr="004C7D60">
        <w:t>Příloha č. 1 –</w:t>
      </w:r>
      <w:r w:rsidR="001E0283" w:rsidRPr="004C7D60">
        <w:t xml:space="preserve"> </w:t>
      </w:r>
      <w:r w:rsidR="00BE7EC2">
        <w:tab/>
      </w:r>
      <w:r w:rsidR="00B11383" w:rsidRPr="00B11383">
        <w:t>cenová část (jednotkové ceny)</w:t>
      </w:r>
    </w:p>
    <w:p w14:paraId="020B2450" w14:textId="426AF6C5" w:rsidR="00C04B1A" w:rsidRPr="004C7D60" w:rsidRDefault="00700EAD" w:rsidP="00AB2254">
      <w:pPr>
        <w:pStyle w:val="Body"/>
        <w:tabs>
          <w:tab w:val="clear" w:pos="1418"/>
          <w:tab w:val="num" w:pos="993"/>
        </w:tabs>
        <w:ind w:hanging="851"/>
      </w:pPr>
      <w:r w:rsidRPr="004C7D60">
        <w:t xml:space="preserve">Příloha č. 2 – </w:t>
      </w:r>
      <w:r w:rsidR="00BE7EC2">
        <w:tab/>
      </w:r>
      <w:r w:rsidRPr="004C7D60">
        <w:t>kontakty a kontaktní osoby</w:t>
      </w:r>
    </w:p>
    <w:p w14:paraId="4DF0F75B" w14:textId="431DDA27" w:rsidR="00C80ADB" w:rsidRDefault="00C80ADB" w:rsidP="00AB2254">
      <w:pPr>
        <w:pStyle w:val="Body"/>
        <w:tabs>
          <w:tab w:val="clear" w:pos="1418"/>
          <w:tab w:val="num" w:pos="993"/>
        </w:tabs>
        <w:ind w:hanging="851"/>
      </w:pPr>
      <w:r w:rsidRPr="004C7D60">
        <w:t>Příloha č. 3 –</w:t>
      </w:r>
      <w:r w:rsidR="00BE7EC2">
        <w:tab/>
      </w:r>
      <w:r w:rsidRPr="004C7D60">
        <w:t xml:space="preserve">čestné prohlášení o neexistenci střetu zájmů a pravdivosti údajů </w:t>
      </w:r>
      <w:r w:rsidR="00BE7EC2">
        <w:tab/>
      </w:r>
      <w:r w:rsidR="00BE7EC2">
        <w:tab/>
      </w:r>
      <w:r w:rsidR="00BE7EC2">
        <w:tab/>
      </w:r>
      <w:r w:rsidR="00BE7EC2">
        <w:tab/>
      </w:r>
      <w:r w:rsidR="00BE7EC2">
        <w:tab/>
      </w:r>
      <w:r w:rsidR="00BE7EC2">
        <w:tab/>
      </w:r>
      <w:r w:rsidR="00BE7EC2">
        <w:tab/>
      </w:r>
      <w:r w:rsidR="00BE7EC2">
        <w:tab/>
      </w:r>
      <w:r w:rsidRPr="004C7D60">
        <w:t>o skutečném majiteli</w:t>
      </w:r>
    </w:p>
    <w:p w14:paraId="3EAECB75" w14:textId="6B46E068" w:rsidR="006A3F53" w:rsidRPr="00611762" w:rsidRDefault="006A3F53" w:rsidP="00AB2254">
      <w:pPr>
        <w:pStyle w:val="Body"/>
        <w:tabs>
          <w:tab w:val="clear" w:pos="1418"/>
          <w:tab w:val="num" w:pos="993"/>
        </w:tabs>
        <w:ind w:hanging="851"/>
      </w:pPr>
      <w:r w:rsidRPr="00611762">
        <w:t xml:space="preserve">Příloha č. </w:t>
      </w:r>
      <w:r w:rsidR="009D556A">
        <w:t>4</w:t>
      </w:r>
      <w:r w:rsidR="00BE7EC2">
        <w:t xml:space="preserve"> </w:t>
      </w:r>
      <w:r w:rsidR="00BE7EC2" w:rsidRPr="004C7D60">
        <w:t>–</w:t>
      </w:r>
      <w:r w:rsidR="00BE7EC2">
        <w:t xml:space="preserve"> </w:t>
      </w:r>
      <w:r w:rsidR="00BE7EC2">
        <w:tab/>
        <w:t>č</w:t>
      </w:r>
      <w:r w:rsidRPr="00611762">
        <w:t>estné prohlášení o nepodléhání omezujícím opatřením</w:t>
      </w:r>
    </w:p>
    <w:p w14:paraId="007CB628" w14:textId="77777777" w:rsidR="00C04B1A" w:rsidRDefault="00C04B1A" w:rsidP="00AB2254">
      <w:pPr>
        <w:pStyle w:val="02-ODST-2"/>
        <w:numPr>
          <w:ilvl w:val="1"/>
          <w:numId w:val="1"/>
        </w:numPr>
        <w:tabs>
          <w:tab w:val="num" w:pos="1080"/>
        </w:tabs>
        <w:ind w:left="567"/>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4B64CCA3" w14:textId="77777777" w:rsidR="00C04B1A" w:rsidRDefault="00C04B1A" w:rsidP="00C04B1A">
      <w:pPr>
        <w:jc w:val="left"/>
      </w:pPr>
    </w:p>
    <w:p w14:paraId="750B6B36" w14:textId="77777777" w:rsidR="00C04B1A" w:rsidRDefault="00C04B1A" w:rsidP="00C04B1A">
      <w:pPr>
        <w:jc w:val="left"/>
      </w:pPr>
      <w:r>
        <w:t>Na důkaz souhlasu s obsahem všech výše uvedených ustanovení připojují obě smluvní strany podpisy svých oprávněných zástupců.</w:t>
      </w:r>
    </w:p>
    <w:p w14:paraId="521CFA31" w14:textId="77777777" w:rsidR="00C04B1A" w:rsidRDefault="00C04B1A" w:rsidP="0026105D">
      <w:pPr>
        <w:spacing w:after="0"/>
      </w:pPr>
    </w:p>
    <w:p w14:paraId="3CB70224"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53D9FED6" w14:textId="3087A323" w:rsidR="00C04B1A" w:rsidRDefault="009D12E7" w:rsidP="0026105D">
      <w:pPr>
        <w:tabs>
          <w:tab w:val="left" w:pos="4820"/>
        </w:tabs>
        <w:spacing w:after="0"/>
      </w:pPr>
      <w:r>
        <w:t>objednatel</w:t>
      </w:r>
      <w:r w:rsidR="00C04B1A">
        <w:t>:</w:t>
      </w:r>
      <w:r w:rsidR="00C04B1A">
        <w:tab/>
      </w:r>
      <w:r>
        <w:t>poskytovatel</w:t>
      </w:r>
      <w:r w:rsidR="00C04B1A">
        <w:t>:</w:t>
      </w:r>
    </w:p>
    <w:p w14:paraId="6D1236D3" w14:textId="08D08C5E" w:rsidR="00C04B1A" w:rsidRDefault="00C04B1A" w:rsidP="0026105D">
      <w:pPr>
        <w:tabs>
          <w:tab w:val="left" w:pos="4820"/>
        </w:tabs>
        <w:spacing w:after="0"/>
      </w:pPr>
      <w:r>
        <w:t>ČEPRO, a.s.</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r>
        <w:t xml:space="preserve">     </w:t>
      </w:r>
    </w:p>
    <w:p w14:paraId="6ECE29BF" w14:textId="77777777" w:rsidR="00C04B1A" w:rsidRDefault="00C04B1A" w:rsidP="0026105D">
      <w:pPr>
        <w:spacing w:after="0"/>
      </w:pPr>
    </w:p>
    <w:p w14:paraId="6EF189C7" w14:textId="24113D93" w:rsidR="00C52412" w:rsidRDefault="00C52412" w:rsidP="0026105D">
      <w:pPr>
        <w:spacing w:after="0"/>
      </w:pPr>
    </w:p>
    <w:p w14:paraId="4473F689" w14:textId="2FC5C036" w:rsidR="000C088D" w:rsidRDefault="000C088D" w:rsidP="0026105D">
      <w:pPr>
        <w:spacing w:after="0"/>
      </w:pPr>
    </w:p>
    <w:p w14:paraId="506B944F" w14:textId="77777777" w:rsidR="000C088D" w:rsidRDefault="000C088D" w:rsidP="0026105D">
      <w:pPr>
        <w:spacing w:after="0"/>
      </w:pPr>
    </w:p>
    <w:p w14:paraId="42031FB8" w14:textId="77777777" w:rsidR="00FA44F8" w:rsidRDefault="00FA44F8" w:rsidP="0026105D">
      <w:pPr>
        <w:spacing w:after="0"/>
      </w:pPr>
    </w:p>
    <w:p w14:paraId="3ABA9F37" w14:textId="77777777" w:rsidR="00FA44F8" w:rsidRDefault="00FA44F8" w:rsidP="0026105D">
      <w:pPr>
        <w:spacing w:after="0"/>
      </w:pPr>
    </w:p>
    <w:p w14:paraId="433F801E" w14:textId="77777777" w:rsidR="00C04B1A" w:rsidRDefault="00C04B1A" w:rsidP="0026105D">
      <w:pPr>
        <w:tabs>
          <w:tab w:val="center" w:pos="2127"/>
          <w:tab w:val="center" w:pos="6379"/>
        </w:tabs>
        <w:spacing w:after="0"/>
      </w:pPr>
      <w:r>
        <w:tab/>
        <w:t>………………………………………</w:t>
      </w:r>
      <w:r>
        <w:tab/>
        <w:t>…………..……………………….</w:t>
      </w:r>
    </w:p>
    <w:p w14:paraId="7622DD3B" w14:textId="43A5A639" w:rsidR="00C04B1A" w:rsidRDefault="00C04B1A" w:rsidP="0026105D">
      <w:pPr>
        <w:tabs>
          <w:tab w:val="center" w:pos="2127"/>
          <w:tab w:val="center" w:pos="6379"/>
        </w:tabs>
        <w:spacing w:after="0"/>
      </w:pPr>
      <w:r>
        <w:tab/>
        <w:t xml:space="preserve">Mgr. Jan Duspěva </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p>
    <w:p w14:paraId="328E1493" w14:textId="44E6BBC3" w:rsidR="00C04B1A" w:rsidRDefault="00C04B1A" w:rsidP="0026105D">
      <w:pPr>
        <w:tabs>
          <w:tab w:val="center" w:pos="2127"/>
          <w:tab w:val="center" w:pos="6379"/>
        </w:tabs>
        <w:spacing w:after="0"/>
      </w:pPr>
      <w:r>
        <w:tab/>
        <w:t xml:space="preserve">předseda představenstva </w:t>
      </w:r>
      <w:r>
        <w:tab/>
      </w:r>
      <w:r w:rsidR="00780CAC" w:rsidRPr="00E456FF">
        <w:rPr>
          <w:rStyle w:val="Siln"/>
          <w:b w:val="0"/>
          <w:highlight w:val="yellow"/>
        </w:rPr>
        <w:fldChar w:fldCharType="begin">
          <w:ffData>
            <w:name w:val="Text36"/>
            <w:enabled/>
            <w:calcOnExit w:val="0"/>
            <w:textInput/>
          </w:ffData>
        </w:fldChar>
      </w:r>
      <w:r w:rsidR="00780CAC" w:rsidRPr="00E456FF">
        <w:rPr>
          <w:rStyle w:val="Siln"/>
          <w:b w:val="0"/>
          <w:highlight w:val="yellow"/>
        </w:rPr>
        <w:instrText xml:space="preserve"> FORMTEXT </w:instrText>
      </w:r>
      <w:r w:rsidR="00780CAC" w:rsidRPr="00E456FF">
        <w:rPr>
          <w:rStyle w:val="Siln"/>
          <w:b w:val="0"/>
          <w:highlight w:val="yellow"/>
        </w:rPr>
      </w:r>
      <w:r w:rsidR="00780CAC" w:rsidRPr="00E456FF">
        <w:rPr>
          <w:rStyle w:val="Siln"/>
          <w:b w:val="0"/>
          <w:highlight w:val="yellow"/>
        </w:rPr>
        <w:fldChar w:fldCharType="separate"/>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noProof/>
          <w:highlight w:val="yellow"/>
        </w:rPr>
        <w:t> </w:t>
      </w:r>
      <w:r w:rsidR="00780CAC" w:rsidRPr="00E456FF">
        <w:rPr>
          <w:rStyle w:val="Siln"/>
          <w:b w:val="0"/>
          <w:highlight w:val="yellow"/>
        </w:rPr>
        <w:fldChar w:fldCharType="end"/>
      </w:r>
      <w:r w:rsidR="00780CAC">
        <w:rPr>
          <w:rStyle w:val="Siln"/>
          <w:b w:val="0"/>
        </w:rPr>
        <w:t xml:space="preserve"> </w:t>
      </w:r>
    </w:p>
    <w:p w14:paraId="23DEAB33" w14:textId="14DF492A" w:rsidR="00C04B1A" w:rsidRDefault="00C04B1A" w:rsidP="0026105D">
      <w:pPr>
        <w:tabs>
          <w:tab w:val="center" w:pos="2127"/>
          <w:tab w:val="center" w:pos="6096"/>
        </w:tabs>
        <w:spacing w:after="0"/>
      </w:pPr>
    </w:p>
    <w:p w14:paraId="305A99EC" w14:textId="77777777" w:rsidR="00C52412" w:rsidRDefault="00C52412" w:rsidP="0026105D">
      <w:pPr>
        <w:tabs>
          <w:tab w:val="center" w:pos="2127"/>
          <w:tab w:val="center" w:pos="6096"/>
        </w:tabs>
        <w:spacing w:after="0"/>
      </w:pPr>
    </w:p>
    <w:p w14:paraId="1ECFB6C6" w14:textId="77777777" w:rsidR="00C52412" w:rsidRDefault="00C52412" w:rsidP="0026105D">
      <w:pPr>
        <w:tabs>
          <w:tab w:val="center" w:pos="2127"/>
          <w:tab w:val="center" w:pos="6096"/>
        </w:tabs>
        <w:spacing w:after="0"/>
      </w:pPr>
    </w:p>
    <w:p w14:paraId="5874F119" w14:textId="77777777" w:rsidR="00FA44F8" w:rsidRDefault="00FA44F8" w:rsidP="0026105D">
      <w:pPr>
        <w:tabs>
          <w:tab w:val="center" w:pos="2127"/>
          <w:tab w:val="center" w:pos="6096"/>
        </w:tabs>
        <w:spacing w:after="0"/>
      </w:pPr>
    </w:p>
    <w:p w14:paraId="00C4B20E" w14:textId="77777777" w:rsidR="00FA44F8" w:rsidRDefault="00FA44F8" w:rsidP="0026105D">
      <w:pPr>
        <w:tabs>
          <w:tab w:val="center" w:pos="2127"/>
          <w:tab w:val="center" w:pos="6096"/>
        </w:tabs>
        <w:spacing w:after="0"/>
      </w:pPr>
    </w:p>
    <w:p w14:paraId="21A37AB6" w14:textId="77777777" w:rsidR="00C04B1A" w:rsidRDefault="00C04B1A" w:rsidP="0026105D">
      <w:pPr>
        <w:tabs>
          <w:tab w:val="center" w:pos="2127"/>
          <w:tab w:val="center" w:pos="6379"/>
        </w:tabs>
        <w:spacing w:after="0"/>
      </w:pPr>
      <w:r>
        <w:tab/>
        <w:t>………………………………………</w:t>
      </w:r>
      <w:r>
        <w:tab/>
      </w:r>
    </w:p>
    <w:p w14:paraId="17A7551D" w14:textId="77777777" w:rsidR="00C04B1A" w:rsidRDefault="00C04B1A" w:rsidP="0026105D">
      <w:pPr>
        <w:tabs>
          <w:tab w:val="center" w:pos="2127"/>
          <w:tab w:val="center" w:pos="6096"/>
        </w:tabs>
        <w:spacing w:after="0"/>
      </w:pPr>
      <w:r>
        <w:tab/>
        <w:t>Ing. František Todt</w:t>
      </w:r>
      <w:r>
        <w:tab/>
        <w:t xml:space="preserve">     </w:t>
      </w:r>
    </w:p>
    <w:p w14:paraId="0978E778" w14:textId="77777777" w:rsidR="004F5000" w:rsidRDefault="00C04B1A" w:rsidP="0026105D">
      <w:pPr>
        <w:tabs>
          <w:tab w:val="center" w:pos="2127"/>
          <w:tab w:val="center" w:pos="6096"/>
        </w:tabs>
        <w:spacing w:after="0"/>
      </w:pPr>
      <w:r>
        <w:tab/>
        <w:t xml:space="preserve">člen představenstva </w:t>
      </w:r>
    </w:p>
    <w:p w14:paraId="46CF81FE" w14:textId="21BAC205" w:rsidR="00D94176" w:rsidRDefault="00D94176">
      <w:pPr>
        <w:spacing w:after="0"/>
        <w:jc w:val="left"/>
      </w:pPr>
      <w:r>
        <w:br w:type="page"/>
      </w:r>
    </w:p>
    <w:p w14:paraId="29D024CE" w14:textId="77777777" w:rsidR="0014547C" w:rsidRDefault="0014547C" w:rsidP="0014547C">
      <w:pPr>
        <w:rPr>
          <w:u w:val="single"/>
        </w:rPr>
      </w:pPr>
      <w:r w:rsidRPr="006929E9">
        <w:rPr>
          <w:u w:val="single"/>
        </w:rPr>
        <w:lastRenderedPageBreak/>
        <w:t>Příloha č</w:t>
      </w:r>
      <w:r>
        <w:rPr>
          <w:u w:val="single"/>
        </w:rPr>
        <w:t>.</w:t>
      </w:r>
      <w:r w:rsidRPr="006929E9">
        <w:rPr>
          <w:u w:val="single"/>
        </w:rPr>
        <w:t xml:space="preserve"> </w:t>
      </w:r>
      <w:r>
        <w:rPr>
          <w:u w:val="single"/>
        </w:rPr>
        <w:t>1</w:t>
      </w:r>
      <w:r w:rsidRPr="006929E9">
        <w:rPr>
          <w:u w:val="single"/>
        </w:rPr>
        <w:t xml:space="preserve"> –</w:t>
      </w:r>
      <w:r w:rsidRPr="005075F3">
        <w:rPr>
          <w:u w:val="single"/>
        </w:rPr>
        <w:t xml:space="preserve"> cenová část</w:t>
      </w:r>
      <w:r>
        <w:rPr>
          <w:u w:val="single"/>
        </w:rPr>
        <w:t xml:space="preserve"> (jednotkové ceny)</w:t>
      </w:r>
    </w:p>
    <w:p w14:paraId="3120B7FF" w14:textId="77777777" w:rsidR="0014547C" w:rsidRPr="006929E9" w:rsidRDefault="0014547C" w:rsidP="0014547C">
      <w:pPr>
        <w:rPr>
          <w:u w:val="single"/>
        </w:rPr>
      </w:pPr>
    </w:p>
    <w:p w14:paraId="4F3F7E36" w14:textId="77777777" w:rsidR="0014547C" w:rsidRDefault="0014547C" w:rsidP="0014547C">
      <w:pPr>
        <w:ind w:left="-284"/>
        <w:rPr>
          <w:rFonts w:cs="Arial"/>
        </w:rPr>
      </w:pPr>
    </w:p>
    <w:p w14:paraId="51D9CFE2" w14:textId="47682861" w:rsidR="0014547C" w:rsidRDefault="0014547C" w:rsidP="0014547C">
      <w:pPr>
        <w:rPr>
          <w:rFonts w:cs="Arial"/>
          <w:i/>
          <w:iCs/>
        </w:rPr>
      </w:pPr>
      <w:r>
        <w:rPr>
          <w:rStyle w:val="Siln"/>
        </w:rPr>
        <w:t xml:space="preserve">Tabulka č. 1 </w:t>
      </w:r>
      <w:r w:rsidR="00692EE6">
        <w:rPr>
          <w:rStyle w:val="Siln"/>
        </w:rPr>
        <w:t>–</w:t>
      </w:r>
      <w:r>
        <w:rPr>
          <w:rStyle w:val="Siln"/>
        </w:rPr>
        <w:t xml:space="preserve"> </w:t>
      </w:r>
      <w:r w:rsidR="00692EE6">
        <w:rPr>
          <w:rStyle w:val="Siln"/>
        </w:rPr>
        <w:t xml:space="preserve">ceny za </w:t>
      </w:r>
      <w:r w:rsidRPr="00D27BE9">
        <w:rPr>
          <w:rStyle w:val="Siln"/>
        </w:rPr>
        <w:t xml:space="preserve">poskytování SW podpory (SWMA) </w:t>
      </w:r>
      <w:r w:rsidR="00692EE6">
        <w:rPr>
          <w:rStyle w:val="Siln"/>
        </w:rPr>
        <w:t xml:space="preserve">k </w:t>
      </w:r>
      <w:r w:rsidR="00292090">
        <w:rPr>
          <w:rStyle w:val="Siln"/>
        </w:rPr>
        <w:t xml:space="preserve">jednotlivým </w:t>
      </w:r>
      <w:r w:rsidR="00692EE6" w:rsidRPr="00D27BE9">
        <w:rPr>
          <w:rStyle w:val="Siln"/>
        </w:rPr>
        <w:t>produkt</w:t>
      </w:r>
      <w:r w:rsidR="00692EE6">
        <w:rPr>
          <w:rStyle w:val="Siln"/>
        </w:rPr>
        <w:t>ům</w:t>
      </w:r>
      <w:r w:rsidR="00692EE6" w:rsidRPr="00D27BE9">
        <w:rPr>
          <w:rStyle w:val="Siln"/>
        </w:rPr>
        <w:t xml:space="preserve"> </w:t>
      </w:r>
      <w:r w:rsidRPr="00D27BE9">
        <w:rPr>
          <w:rStyle w:val="Siln"/>
        </w:rPr>
        <w:t>IBM</w:t>
      </w:r>
    </w:p>
    <w:bookmarkStart w:id="35" w:name="_MON_1782812979"/>
    <w:bookmarkEnd w:id="35"/>
    <w:p w14:paraId="2C08EB04" w14:textId="0EFF6801" w:rsidR="0014547C" w:rsidRDefault="00F76EB7" w:rsidP="0014547C">
      <w:pPr>
        <w:rPr>
          <w:rStyle w:val="Siln"/>
          <w:rFonts w:cs="Arial"/>
          <w:b w:val="0"/>
        </w:rPr>
      </w:pPr>
      <w:r w:rsidRPr="00D27BE9">
        <w:rPr>
          <w:rStyle w:val="Siln"/>
          <w:rFonts w:cs="Arial"/>
          <w:b w:val="0"/>
        </w:rPr>
        <w:object w:dxaOrig="10468" w:dyaOrig="5732" w14:anchorId="701B8CDB">
          <v:shape id="_x0000_i1027" type="#_x0000_t75" style="width:492pt;height:289.5pt" o:ole="">
            <v:imagedata r:id="rId15" o:title=""/>
          </v:shape>
          <o:OLEObject Type="Embed" ProgID="Excel.Sheet.12" ShapeID="_x0000_i1027" DrawAspect="Content" ObjectID="_1792306667" r:id="rId16"/>
        </w:object>
      </w:r>
    </w:p>
    <w:p w14:paraId="6D2CD117" w14:textId="77777777" w:rsidR="0014547C" w:rsidRDefault="0014547C" w:rsidP="0014547C">
      <w:pPr>
        <w:rPr>
          <w:rStyle w:val="Siln"/>
          <w:rFonts w:cs="Arial"/>
          <w:b w:val="0"/>
        </w:rPr>
      </w:pPr>
    </w:p>
    <w:p w14:paraId="6B5E5AFC" w14:textId="01E1F1C0" w:rsidR="0014547C" w:rsidRDefault="0014547C" w:rsidP="0014547C">
      <w:pPr>
        <w:rPr>
          <w:rStyle w:val="Siln"/>
          <w:bCs w:val="0"/>
        </w:rPr>
      </w:pPr>
      <w:r>
        <w:rPr>
          <w:rStyle w:val="Siln"/>
        </w:rPr>
        <w:t xml:space="preserve">Tabulka č. 2 </w:t>
      </w:r>
      <w:r w:rsidR="00292090">
        <w:rPr>
          <w:rStyle w:val="Siln"/>
        </w:rPr>
        <w:t>–</w:t>
      </w:r>
      <w:r>
        <w:rPr>
          <w:rStyle w:val="Siln"/>
        </w:rPr>
        <w:t xml:space="preserve"> </w:t>
      </w:r>
      <w:r w:rsidR="00292090">
        <w:rPr>
          <w:rStyle w:val="Siln"/>
        </w:rPr>
        <w:t xml:space="preserve">ceny za </w:t>
      </w:r>
      <w:r w:rsidRPr="00D27BE9">
        <w:rPr>
          <w:rStyle w:val="Siln"/>
        </w:rPr>
        <w:t xml:space="preserve">poskytování HW podpory (HWMA) </w:t>
      </w:r>
      <w:r w:rsidR="00292090">
        <w:rPr>
          <w:rStyle w:val="Siln"/>
        </w:rPr>
        <w:t xml:space="preserve">k jednotlivým </w:t>
      </w:r>
      <w:r w:rsidRPr="00D27BE9">
        <w:rPr>
          <w:rStyle w:val="Siln"/>
        </w:rPr>
        <w:t>zařízení</w:t>
      </w:r>
      <w:r w:rsidR="00292090">
        <w:rPr>
          <w:rStyle w:val="Siln"/>
        </w:rPr>
        <w:t>m</w:t>
      </w:r>
      <w:r w:rsidRPr="00D27BE9">
        <w:rPr>
          <w:rStyle w:val="Siln"/>
        </w:rPr>
        <w:t xml:space="preserve"> IBM</w:t>
      </w:r>
    </w:p>
    <w:bookmarkStart w:id="36" w:name="_MON_1782812986"/>
    <w:bookmarkEnd w:id="36"/>
    <w:p w14:paraId="1DD56AAA" w14:textId="3FD71771" w:rsidR="0014547C" w:rsidRDefault="00F76EB7" w:rsidP="0014547C">
      <w:pPr>
        <w:rPr>
          <w:rStyle w:val="Siln"/>
          <w:rFonts w:cs="Arial"/>
          <w:b w:val="0"/>
        </w:rPr>
      </w:pPr>
      <w:r w:rsidRPr="00D27BE9">
        <w:rPr>
          <w:rStyle w:val="Siln"/>
          <w:rFonts w:cs="Arial"/>
          <w:b w:val="0"/>
        </w:rPr>
        <w:object w:dxaOrig="10468" w:dyaOrig="4632" w14:anchorId="651697EC">
          <v:shape id="_x0000_i1028" type="#_x0000_t75" style="width:491.25pt;height:234.75pt" o:ole="">
            <v:imagedata r:id="rId17" o:title=""/>
          </v:shape>
          <o:OLEObject Type="Embed" ProgID="Excel.Sheet.12" ShapeID="_x0000_i1028" DrawAspect="Content" ObjectID="_1792306668" r:id="rId18"/>
        </w:object>
      </w:r>
    </w:p>
    <w:p w14:paraId="1F69ABA4" w14:textId="77777777" w:rsidR="0014547C" w:rsidRDefault="0014547C" w:rsidP="0014547C">
      <w:pPr>
        <w:rPr>
          <w:rFonts w:cs="Arial"/>
          <w:i/>
          <w:iCs/>
        </w:rPr>
      </w:pPr>
    </w:p>
    <w:p w14:paraId="33EA68AD" w14:textId="77777777" w:rsidR="0014547C" w:rsidRPr="00010AC3" w:rsidRDefault="0014547C" w:rsidP="0014547C">
      <w:pPr>
        <w:rPr>
          <w:i/>
          <w:iCs/>
        </w:rPr>
      </w:pPr>
      <w:r w:rsidRPr="00010AC3">
        <w:rPr>
          <w:rFonts w:cs="Arial"/>
          <w:i/>
          <w:iCs/>
        </w:rPr>
        <w:t>(Tabulk</w:t>
      </w:r>
      <w:r>
        <w:rPr>
          <w:rFonts w:cs="Arial"/>
          <w:i/>
          <w:iCs/>
        </w:rPr>
        <w:t>y</w:t>
      </w:r>
      <w:r w:rsidRPr="00010AC3">
        <w:rPr>
          <w:rFonts w:cs="Arial"/>
          <w:i/>
          <w:iCs/>
        </w:rPr>
        <w:t xml:space="preserve"> lze po rozkliknutí vyplnit)</w:t>
      </w:r>
    </w:p>
    <w:p w14:paraId="412C475E" w14:textId="7A265DEB" w:rsidR="004353B8" w:rsidRDefault="004353B8">
      <w:pPr>
        <w:spacing w:after="0"/>
        <w:jc w:val="left"/>
      </w:pPr>
      <w:r>
        <w:br w:type="page"/>
      </w:r>
    </w:p>
    <w:p w14:paraId="48933903" w14:textId="77777777" w:rsidR="0098063F" w:rsidRPr="006929E9" w:rsidRDefault="0098063F" w:rsidP="0098063F">
      <w:pPr>
        <w:rPr>
          <w:u w:val="single"/>
        </w:rPr>
      </w:pPr>
      <w:r w:rsidRPr="006929E9">
        <w:rPr>
          <w:u w:val="single"/>
        </w:rPr>
        <w:lastRenderedPageBreak/>
        <w:t xml:space="preserve">Příloha </w:t>
      </w:r>
      <w:proofErr w:type="gramStart"/>
      <w:r w:rsidRPr="006929E9">
        <w:rPr>
          <w:u w:val="single"/>
        </w:rPr>
        <w:t>č .</w:t>
      </w:r>
      <w:proofErr w:type="gramEnd"/>
      <w:r w:rsidRPr="006929E9">
        <w:rPr>
          <w:u w:val="single"/>
        </w:rPr>
        <w:t xml:space="preserve"> 2 – kontakty a kontaktní osoby</w:t>
      </w:r>
    </w:p>
    <w:p w14:paraId="52FEF57D" w14:textId="77777777" w:rsidR="0098063F" w:rsidRDefault="0098063F" w:rsidP="0098063F"/>
    <w:p w14:paraId="1A1CAE9A" w14:textId="77777777" w:rsidR="0098063F" w:rsidRDefault="0098063F" w:rsidP="0098063F">
      <w:r>
        <w:t>Kontaktní osoby objednatele:</w:t>
      </w:r>
    </w:p>
    <w:p w14:paraId="59631CE4" w14:textId="77777777" w:rsidR="0098063F" w:rsidRDefault="0098063F" w:rsidP="0098063F">
      <w:r>
        <w:t>Odpovědné osoby objednatele, které jsou oprávněny k telefonickým a místním konzultacím, ohlašování závad a vznášení dotazů v rámci této smlouvy:</w:t>
      </w:r>
    </w:p>
    <w:p w14:paraId="4A583397" w14:textId="77777777" w:rsidR="0098063F" w:rsidRDefault="0098063F" w:rsidP="0098063F"/>
    <w:p w14:paraId="34BFFCC0" w14:textId="6E12823B" w:rsidR="0098063F" w:rsidRPr="00E45AAC" w:rsidRDefault="0098063F" w:rsidP="0098063F">
      <w:r w:rsidRPr="00E45AAC">
        <w:t>Jméno a příjmení</w:t>
      </w:r>
      <w:r w:rsidRPr="00E45AAC">
        <w:tab/>
      </w:r>
      <w:r w:rsidRPr="00E45AAC">
        <w:tab/>
        <w:t>funkce</w:t>
      </w:r>
      <w:r w:rsidRPr="00E45AAC">
        <w:tab/>
      </w:r>
      <w:r w:rsidRPr="00E45AAC">
        <w:tab/>
      </w:r>
      <w:r w:rsidRPr="00E45AAC">
        <w:tab/>
      </w:r>
      <w:r w:rsidR="00D2219E" w:rsidRPr="00E45AAC">
        <w:tab/>
      </w:r>
      <w:r w:rsidR="00D2219E" w:rsidRPr="00E45AAC">
        <w:tab/>
      </w:r>
      <w:r w:rsidR="00D2219E" w:rsidRPr="00E45AAC">
        <w:tab/>
      </w:r>
      <w:r w:rsidR="00E45AAC" w:rsidRPr="00E45AAC">
        <w:tab/>
      </w:r>
      <w:r w:rsidRPr="00E45AAC">
        <w:t>e-mail</w:t>
      </w:r>
      <w:r w:rsidRPr="00E45AAC">
        <w:tab/>
      </w:r>
      <w:r w:rsidRPr="00E45AAC">
        <w:tab/>
      </w:r>
      <w:r w:rsidRPr="00E45AAC">
        <w:tab/>
      </w:r>
      <w:r w:rsidR="00D2219E" w:rsidRPr="00E45AAC">
        <w:tab/>
      </w:r>
      <w:r w:rsidR="00D2219E" w:rsidRPr="00E45AAC">
        <w:tab/>
      </w:r>
      <w:r w:rsidR="00D2219E" w:rsidRPr="00E45AAC">
        <w:tab/>
      </w:r>
      <w:r w:rsidR="00D2219E" w:rsidRPr="00E45AAC">
        <w:tab/>
      </w:r>
      <w:r w:rsidRPr="00E45AAC">
        <w:t>telefon</w:t>
      </w:r>
    </w:p>
    <w:p w14:paraId="517CFED9" w14:textId="29FC43E8" w:rsidR="0098063F" w:rsidRDefault="00A75FCA" w:rsidP="0098063F">
      <w:r>
        <w:t>Jiří Haase</w:t>
      </w:r>
      <w:r w:rsidR="0098063F">
        <w:tab/>
      </w:r>
      <w:r w:rsidR="00D2219E">
        <w:tab/>
      </w:r>
      <w:r w:rsidR="00D2219E">
        <w:tab/>
      </w:r>
      <w:r w:rsidR="00D2219E">
        <w:tab/>
      </w:r>
      <w:r>
        <w:t>Vedoucí IT Infrastruktury</w:t>
      </w:r>
      <w:r w:rsidR="00D2219E">
        <w:tab/>
      </w:r>
      <w:r w:rsidR="00E45AAC">
        <w:tab/>
      </w:r>
      <w:hyperlink r:id="rId19" w:history="1">
        <w:r w:rsidR="00E45AAC" w:rsidRPr="004D0F20">
          <w:rPr>
            <w:rStyle w:val="Hypertextovodkaz"/>
          </w:rPr>
          <w:t>jiri.haase@ceproas.cz</w:t>
        </w:r>
      </w:hyperlink>
      <w:r w:rsidR="00306476" w:rsidRPr="00306476">
        <w:t xml:space="preserve"> </w:t>
      </w:r>
      <w:r w:rsidR="00D2219E">
        <w:tab/>
      </w:r>
      <w:r w:rsidR="00306476" w:rsidRPr="00306476">
        <w:t>+420739241113</w:t>
      </w:r>
    </w:p>
    <w:p w14:paraId="62FAFEF8" w14:textId="2803E6D1" w:rsidR="0098063F" w:rsidRDefault="0098063F" w:rsidP="0098063F"/>
    <w:p w14:paraId="5214486F" w14:textId="77777777" w:rsidR="0098063F" w:rsidRDefault="0098063F" w:rsidP="0098063F"/>
    <w:p w14:paraId="6F2BAA14" w14:textId="77777777" w:rsidR="0098063F" w:rsidRDefault="0098063F" w:rsidP="0098063F"/>
    <w:p w14:paraId="7928C6B6" w14:textId="77777777" w:rsidR="0098063F" w:rsidRDefault="0098063F" w:rsidP="0098063F">
      <w:r>
        <w:t>Kontaktní osoby poskytovatele:</w:t>
      </w:r>
    </w:p>
    <w:p w14:paraId="2C5C214A" w14:textId="0508CCC9" w:rsidR="0098063F" w:rsidRDefault="0098063F" w:rsidP="0098063F">
      <w:r>
        <w:t xml:space="preserve">Odpovědné osoby poskytovatele, které jsou oprávněny k telefonickým a místním konzultacím, </w:t>
      </w:r>
      <w:r w:rsidR="00F45A84">
        <w:t xml:space="preserve">poskytování podpory, </w:t>
      </w:r>
      <w:r>
        <w:t>řešení závad a odpovídání na dotazy objednatele v rámci této smlouvy:</w:t>
      </w:r>
    </w:p>
    <w:p w14:paraId="6575E062" w14:textId="77777777" w:rsidR="0098063F" w:rsidRDefault="0098063F" w:rsidP="0098063F"/>
    <w:p w14:paraId="762DFAE5" w14:textId="77777777" w:rsidR="0098063F" w:rsidRDefault="0098063F" w:rsidP="0098063F">
      <w:pPr>
        <w:rPr>
          <w:highlight w:val="yellow"/>
        </w:rPr>
      </w:pPr>
      <w:r>
        <w:rPr>
          <w:highlight w:val="yellow"/>
        </w:rPr>
        <w:t>Jméno a příjmení</w:t>
      </w:r>
      <w:r>
        <w:rPr>
          <w:highlight w:val="yellow"/>
        </w:rPr>
        <w:tab/>
      </w:r>
      <w:r>
        <w:rPr>
          <w:highlight w:val="yellow"/>
        </w:rPr>
        <w:tab/>
        <w:t>funkce</w:t>
      </w:r>
      <w:r>
        <w:rPr>
          <w:highlight w:val="yellow"/>
        </w:rPr>
        <w:tab/>
      </w:r>
      <w:r>
        <w:rPr>
          <w:highlight w:val="yellow"/>
        </w:rPr>
        <w:tab/>
      </w:r>
      <w:r>
        <w:rPr>
          <w:highlight w:val="yellow"/>
        </w:rPr>
        <w:tab/>
        <w:t>e-mail</w:t>
      </w:r>
      <w:r>
        <w:rPr>
          <w:highlight w:val="yellow"/>
        </w:rPr>
        <w:tab/>
      </w:r>
      <w:r>
        <w:rPr>
          <w:highlight w:val="yellow"/>
        </w:rPr>
        <w:tab/>
      </w:r>
      <w:r>
        <w:rPr>
          <w:highlight w:val="yellow"/>
        </w:rPr>
        <w:tab/>
        <w:t>telefon</w:t>
      </w:r>
    </w:p>
    <w:p w14:paraId="5CFF2797" w14:textId="77777777" w:rsidR="0098063F" w:rsidRDefault="0098063F" w:rsidP="0098063F">
      <w:pPr>
        <w:rPr>
          <w:highlight w:val="yellow"/>
        </w:rPr>
      </w:pPr>
      <w:r>
        <w:rPr>
          <w:highlight w:val="yellow"/>
        </w:rPr>
        <w:t>(bude doplněno poskytovatelem)</w:t>
      </w:r>
    </w:p>
    <w:p w14:paraId="439EA432" w14:textId="77777777" w:rsidR="0098063F" w:rsidRDefault="0098063F" w:rsidP="0098063F">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p>
    <w:p w14:paraId="380DF1EC" w14:textId="77777777" w:rsidR="0098063F" w:rsidRDefault="0098063F" w:rsidP="0098063F">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p>
    <w:p w14:paraId="0A06C9D2" w14:textId="77777777" w:rsidR="0098063F" w:rsidRDefault="0098063F" w:rsidP="0098063F">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p>
    <w:p w14:paraId="41794406" w14:textId="77777777" w:rsidR="0098063F" w:rsidRDefault="0098063F" w:rsidP="0098063F">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r>
        <w:tab/>
      </w:r>
      <w:r>
        <w:tab/>
      </w:r>
      <w:r>
        <w:tab/>
      </w:r>
      <w:r w:rsidRPr="00E25890">
        <w:rPr>
          <w:highlight w:val="yellow"/>
        </w:rPr>
        <w:fldChar w:fldCharType="begin">
          <w:ffData>
            <w:name w:val="Text1"/>
            <w:enabled/>
            <w:calcOnExit w:val="0"/>
            <w:textInput/>
          </w:ffData>
        </w:fldChar>
      </w:r>
      <w:r w:rsidRPr="00E25890">
        <w:rPr>
          <w:highlight w:val="yellow"/>
        </w:rPr>
        <w:instrText xml:space="preserve"> FORMTEXT </w:instrText>
      </w:r>
      <w:r w:rsidRPr="00E25890">
        <w:rPr>
          <w:highlight w:val="yellow"/>
        </w:rPr>
      </w:r>
      <w:r w:rsidRPr="00E25890">
        <w:rPr>
          <w:highlight w:val="yellow"/>
        </w:rPr>
        <w:fldChar w:fldCharType="separate"/>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noProof/>
          <w:highlight w:val="yellow"/>
        </w:rPr>
        <w:t> </w:t>
      </w:r>
      <w:r w:rsidRPr="00E25890">
        <w:rPr>
          <w:highlight w:val="yellow"/>
        </w:rPr>
        <w:fldChar w:fldCharType="end"/>
      </w:r>
    </w:p>
    <w:p w14:paraId="64335FA3" w14:textId="77777777" w:rsidR="0098063F" w:rsidRDefault="0098063F" w:rsidP="0098063F"/>
    <w:p w14:paraId="2CEE0A8A" w14:textId="08F3EDC1" w:rsidR="004C6035" w:rsidRDefault="004C6035">
      <w:pPr>
        <w:spacing w:after="0"/>
        <w:jc w:val="left"/>
      </w:pPr>
      <w:r>
        <w:br w:type="page"/>
      </w:r>
    </w:p>
    <w:p w14:paraId="1D4D1C4D" w14:textId="6B653312" w:rsidR="004C6035" w:rsidRDefault="004C6035" w:rsidP="004C6035">
      <w:pPr>
        <w:pStyle w:val="Body"/>
        <w:numPr>
          <w:ilvl w:val="0"/>
          <w:numId w:val="0"/>
        </w:numPr>
      </w:pPr>
      <w:r w:rsidRPr="004C7D60">
        <w:lastRenderedPageBreak/>
        <w:t>Příloha č. 3 –</w:t>
      </w:r>
      <w:r>
        <w:t xml:space="preserve"> </w:t>
      </w:r>
      <w:r w:rsidRPr="004C7D60">
        <w:t>čestné prohlášení o neexistenci střetu zájmů a pravdivosti údajů o skutečném majiteli</w:t>
      </w:r>
    </w:p>
    <w:p w14:paraId="10F4BCB7" w14:textId="13BFBDFB" w:rsidR="004C6035" w:rsidRDefault="004C6035">
      <w:pPr>
        <w:spacing w:after="0"/>
        <w:jc w:val="left"/>
      </w:pPr>
      <w:r>
        <w:br w:type="page"/>
      </w:r>
    </w:p>
    <w:p w14:paraId="05F1AAA0" w14:textId="6084D53D" w:rsidR="004C6035" w:rsidRPr="00611762" w:rsidRDefault="004C6035" w:rsidP="004C6035">
      <w:pPr>
        <w:pStyle w:val="Body"/>
        <w:numPr>
          <w:ilvl w:val="0"/>
          <w:numId w:val="0"/>
        </w:numPr>
      </w:pPr>
      <w:r w:rsidRPr="00611762">
        <w:lastRenderedPageBreak/>
        <w:t xml:space="preserve">Příloha č. </w:t>
      </w:r>
      <w:r>
        <w:t xml:space="preserve">4 </w:t>
      </w:r>
      <w:r w:rsidRPr="004C7D60">
        <w:t>–</w:t>
      </w:r>
      <w:r w:rsidR="005C4689">
        <w:t xml:space="preserve"> </w:t>
      </w:r>
      <w:r>
        <w:t>č</w:t>
      </w:r>
      <w:r w:rsidRPr="00611762">
        <w:t>estné prohlášení o nepodléhání omezujícím opatřením</w:t>
      </w:r>
    </w:p>
    <w:p w14:paraId="3DE7F012" w14:textId="77777777" w:rsidR="00D94176" w:rsidRDefault="00D94176" w:rsidP="0026105D">
      <w:pPr>
        <w:tabs>
          <w:tab w:val="center" w:pos="2127"/>
          <w:tab w:val="center" w:pos="6096"/>
        </w:tabs>
        <w:spacing w:after="0"/>
      </w:pPr>
    </w:p>
    <w:sectPr w:rsidR="00D94176" w:rsidSect="007A61AB">
      <w:headerReference w:type="default" r:id="rId20"/>
      <w:pgSz w:w="11906" w:h="16838"/>
      <w:pgMar w:top="1417" w:right="1133" w:bottom="1276"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19274" w14:textId="77777777" w:rsidR="00EE4359" w:rsidRDefault="00EE4359">
      <w:r>
        <w:separator/>
      </w:r>
    </w:p>
  </w:endnote>
  <w:endnote w:type="continuationSeparator" w:id="0">
    <w:p w14:paraId="390C3234" w14:textId="77777777" w:rsidR="00EE4359" w:rsidRDefault="00EE4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39451" w14:textId="77777777" w:rsidR="00EE4359" w:rsidRDefault="00EE4359">
      <w:r>
        <w:separator/>
      </w:r>
    </w:p>
  </w:footnote>
  <w:footnote w:type="continuationSeparator" w:id="0">
    <w:p w14:paraId="5420C994" w14:textId="77777777" w:rsidR="00EE4359" w:rsidRDefault="00EE4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0336C" w14:textId="7063C690" w:rsidR="007A0D7C" w:rsidRPr="008E6E13" w:rsidRDefault="007A0D7C" w:rsidP="008E6E13">
    <w:pPr>
      <w:pStyle w:val="Zhlav"/>
      <w:pBdr>
        <w:bottom w:val="single" w:sz="4" w:space="1" w:color="auto"/>
      </w:pBdr>
    </w:pPr>
    <w:r w:rsidRPr="008E6E13">
      <w:t>ČEPRO, a.s.</w:t>
    </w:r>
    <w:r w:rsidRPr="008E6E13">
      <w:tab/>
    </w:r>
    <w:r w:rsidR="00594869" w:rsidRPr="00594869">
      <w:t xml:space="preserve">Smlouva o poskytnutí podpory produktů </w:t>
    </w:r>
    <w:r w:rsidR="00BA091F">
      <w:t>IBM</w:t>
    </w:r>
    <w:r w:rsidRPr="008E6E13">
      <w:tab/>
      <w:t xml:space="preserve">strana Stránka </w:t>
    </w:r>
    <w:r w:rsidRPr="008E6E13">
      <w:fldChar w:fldCharType="begin"/>
    </w:r>
    <w:r w:rsidRPr="008E6E13">
      <w:instrText>PAGE  \* Arabic  \* MERGEFORMAT</w:instrText>
    </w:r>
    <w:r w:rsidRPr="008E6E13">
      <w:fldChar w:fldCharType="separate"/>
    </w:r>
    <w:r w:rsidR="00E42884">
      <w:rPr>
        <w:noProof/>
      </w:rPr>
      <w:t>6</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sidR="00E42884">
      <w:rPr>
        <w:noProof/>
      </w:rPr>
      <w:t>12</w:t>
    </w:r>
    <w:r>
      <w:rPr>
        <w:noProof/>
      </w:rPr>
      <w:fldChar w:fldCharType="end"/>
    </w:r>
    <w:r w:rsidRPr="008E6E13">
      <w:br/>
    </w:r>
    <w:r w:rsidR="00DE4A91">
      <w:t>150</w:t>
    </w:r>
    <w:r w:rsidR="008C6F92">
      <w:t>/24</w:t>
    </w:r>
    <w:r>
      <w:t>/OCN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EA"/>
    <w:multiLevelType w:val="hybridMultilevel"/>
    <w:tmpl w:val="A594CA2C"/>
    <w:lvl w:ilvl="0" w:tplc="04050017">
      <w:start w:val="1"/>
      <w:numFmt w:val="lowerLetter"/>
      <w:lvlText w:val="%1)"/>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E6527660"/>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1CB2032F"/>
    <w:multiLevelType w:val="hybridMultilevel"/>
    <w:tmpl w:val="9FE2466C"/>
    <w:lvl w:ilvl="0" w:tplc="04050001">
      <w:start w:val="1"/>
      <w:numFmt w:val="bullet"/>
      <w:lvlText w:val=""/>
      <w:lvlJc w:val="left"/>
      <w:pPr>
        <w:ind w:left="1910" w:hanging="360"/>
      </w:pPr>
      <w:rPr>
        <w:rFonts w:ascii="Symbol" w:hAnsi="Symbol" w:hint="default"/>
      </w:rPr>
    </w:lvl>
    <w:lvl w:ilvl="1" w:tplc="04050003" w:tentative="1">
      <w:start w:val="1"/>
      <w:numFmt w:val="bullet"/>
      <w:lvlText w:val="o"/>
      <w:lvlJc w:val="left"/>
      <w:pPr>
        <w:ind w:left="2630" w:hanging="360"/>
      </w:pPr>
      <w:rPr>
        <w:rFonts w:ascii="Courier New" w:hAnsi="Courier New" w:cs="Courier New" w:hint="default"/>
      </w:rPr>
    </w:lvl>
    <w:lvl w:ilvl="2" w:tplc="04050005" w:tentative="1">
      <w:start w:val="1"/>
      <w:numFmt w:val="bullet"/>
      <w:lvlText w:val=""/>
      <w:lvlJc w:val="left"/>
      <w:pPr>
        <w:ind w:left="3350" w:hanging="360"/>
      </w:pPr>
      <w:rPr>
        <w:rFonts w:ascii="Wingdings" w:hAnsi="Wingdings" w:hint="default"/>
      </w:rPr>
    </w:lvl>
    <w:lvl w:ilvl="3" w:tplc="04050001" w:tentative="1">
      <w:start w:val="1"/>
      <w:numFmt w:val="bullet"/>
      <w:lvlText w:val=""/>
      <w:lvlJc w:val="left"/>
      <w:pPr>
        <w:ind w:left="4070" w:hanging="360"/>
      </w:pPr>
      <w:rPr>
        <w:rFonts w:ascii="Symbol" w:hAnsi="Symbol" w:hint="default"/>
      </w:rPr>
    </w:lvl>
    <w:lvl w:ilvl="4" w:tplc="04050003" w:tentative="1">
      <w:start w:val="1"/>
      <w:numFmt w:val="bullet"/>
      <w:lvlText w:val="o"/>
      <w:lvlJc w:val="left"/>
      <w:pPr>
        <w:ind w:left="4790" w:hanging="360"/>
      </w:pPr>
      <w:rPr>
        <w:rFonts w:ascii="Courier New" w:hAnsi="Courier New" w:cs="Courier New" w:hint="default"/>
      </w:rPr>
    </w:lvl>
    <w:lvl w:ilvl="5" w:tplc="04050005" w:tentative="1">
      <w:start w:val="1"/>
      <w:numFmt w:val="bullet"/>
      <w:lvlText w:val=""/>
      <w:lvlJc w:val="left"/>
      <w:pPr>
        <w:ind w:left="5510" w:hanging="360"/>
      </w:pPr>
      <w:rPr>
        <w:rFonts w:ascii="Wingdings" w:hAnsi="Wingdings" w:hint="default"/>
      </w:rPr>
    </w:lvl>
    <w:lvl w:ilvl="6" w:tplc="04050001" w:tentative="1">
      <w:start w:val="1"/>
      <w:numFmt w:val="bullet"/>
      <w:lvlText w:val=""/>
      <w:lvlJc w:val="left"/>
      <w:pPr>
        <w:ind w:left="6230" w:hanging="360"/>
      </w:pPr>
      <w:rPr>
        <w:rFonts w:ascii="Symbol" w:hAnsi="Symbol" w:hint="default"/>
      </w:rPr>
    </w:lvl>
    <w:lvl w:ilvl="7" w:tplc="04050003" w:tentative="1">
      <w:start w:val="1"/>
      <w:numFmt w:val="bullet"/>
      <w:lvlText w:val="o"/>
      <w:lvlJc w:val="left"/>
      <w:pPr>
        <w:ind w:left="6950" w:hanging="360"/>
      </w:pPr>
      <w:rPr>
        <w:rFonts w:ascii="Courier New" w:hAnsi="Courier New" w:cs="Courier New" w:hint="default"/>
      </w:rPr>
    </w:lvl>
    <w:lvl w:ilvl="8" w:tplc="04050005" w:tentative="1">
      <w:start w:val="1"/>
      <w:numFmt w:val="bullet"/>
      <w:lvlText w:val=""/>
      <w:lvlJc w:val="left"/>
      <w:pPr>
        <w:ind w:left="7670" w:hanging="360"/>
      </w:pPr>
      <w:rPr>
        <w:rFonts w:ascii="Wingdings" w:hAnsi="Wingdings" w:hint="default"/>
      </w:rPr>
    </w:lvl>
  </w:abstractNum>
  <w:abstractNum w:abstractNumId="3" w15:restartNumberingAfterBreak="0">
    <w:nsid w:val="3DBF1AB0"/>
    <w:multiLevelType w:val="multilevel"/>
    <w:tmpl w:val="FC9A47AC"/>
    <w:lvl w:ilvl="0">
      <w:start w:val="7"/>
      <w:numFmt w:val="decimal"/>
      <w:lvlText w:val="%1"/>
      <w:lvlJc w:val="left"/>
      <w:pPr>
        <w:ind w:left="375" w:hanging="375"/>
      </w:pPr>
      <w:rPr>
        <w:rFonts w:hint="default"/>
      </w:rPr>
    </w:lvl>
    <w:lvl w:ilvl="1">
      <w:start w:val="25"/>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4"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7" w15:restartNumberingAfterBreak="0">
    <w:nsid w:val="581C64C4"/>
    <w:multiLevelType w:val="hybridMultilevel"/>
    <w:tmpl w:val="F46A1A7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504202F"/>
    <w:multiLevelType w:val="multilevel"/>
    <w:tmpl w:val="B0A2DD60"/>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648"/>
        </w:tabs>
        <w:ind w:left="1135"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9"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54206549">
    <w:abstractNumId w:val="8"/>
  </w:num>
  <w:num w:numId="2" w16cid:durableId="600337562">
    <w:abstractNumId w:val="6"/>
  </w:num>
  <w:num w:numId="3" w16cid:durableId="67390626">
    <w:abstractNumId w:val="4"/>
  </w:num>
  <w:num w:numId="4" w16cid:durableId="1806198362">
    <w:abstractNumId w:val="9"/>
  </w:num>
  <w:num w:numId="5" w16cid:durableId="20368104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1059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7658719">
    <w:abstractNumId w:val="0"/>
  </w:num>
  <w:num w:numId="8" w16cid:durableId="1614244939">
    <w:abstractNumId w:val="8"/>
  </w:num>
  <w:num w:numId="9" w16cid:durableId="804008682">
    <w:abstractNumId w:val="3"/>
  </w:num>
  <w:num w:numId="10" w16cid:durableId="530993032">
    <w:abstractNumId w:val="7"/>
  </w:num>
  <w:num w:numId="11" w16cid:durableId="3558968">
    <w:abstractNumId w:val="8"/>
  </w:num>
  <w:num w:numId="12" w16cid:durableId="1382745994">
    <w:abstractNumId w:val="5"/>
  </w:num>
  <w:num w:numId="13" w16cid:durableId="7946294">
    <w:abstractNumId w:val="8"/>
  </w:num>
  <w:num w:numId="14" w16cid:durableId="1870142503">
    <w:abstractNumId w:val="8"/>
  </w:num>
  <w:num w:numId="15" w16cid:durableId="504979990">
    <w:abstractNumId w:val="8"/>
  </w:num>
  <w:num w:numId="16" w16cid:durableId="1255557545">
    <w:abstractNumId w:val="8"/>
  </w:num>
  <w:num w:numId="17" w16cid:durableId="1124498950">
    <w:abstractNumId w:val="8"/>
  </w:num>
  <w:num w:numId="18" w16cid:durableId="1344211815">
    <w:abstractNumId w:val="8"/>
  </w:num>
  <w:num w:numId="19" w16cid:durableId="1824396245">
    <w:abstractNumId w:val="8"/>
  </w:num>
  <w:num w:numId="20" w16cid:durableId="1331102376">
    <w:abstractNumId w:val="1"/>
  </w:num>
  <w:num w:numId="21" w16cid:durableId="153493321">
    <w:abstractNumId w:val="2"/>
  </w:num>
  <w:num w:numId="22" w16cid:durableId="52703197">
    <w:abstractNumId w:val="8"/>
  </w:num>
  <w:num w:numId="23" w16cid:durableId="1312826337">
    <w:abstractNumId w:val="8"/>
  </w:num>
  <w:num w:numId="24" w16cid:durableId="999161913">
    <w:abstractNumId w:val="8"/>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olčíková Zuzana">
    <w15:presenceInfo w15:providerId="AD" w15:userId="S::Zuzana.Molcikova@ceproas.cz::a44c6299-0df9-45a7-97bf-fdf449df441e"/>
  </w15:person>
  <w15:person w15:author="Trnka Milan">
    <w15:presenceInfo w15:providerId="AD" w15:userId="S::milan.trnka@ceproas.cz::fa1eaed9-69ce-4545-8c2d-1d2b47aa98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284"/>
  <w:hyphenationZone w:val="425"/>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05FC"/>
    <w:rsid w:val="00001917"/>
    <w:rsid w:val="00006393"/>
    <w:rsid w:val="000077DB"/>
    <w:rsid w:val="00011071"/>
    <w:rsid w:val="000113DC"/>
    <w:rsid w:val="00011522"/>
    <w:rsid w:val="000169BC"/>
    <w:rsid w:val="00024F24"/>
    <w:rsid w:val="000279D2"/>
    <w:rsid w:val="00032FD8"/>
    <w:rsid w:val="00035324"/>
    <w:rsid w:val="00037070"/>
    <w:rsid w:val="000374F3"/>
    <w:rsid w:val="00040CD8"/>
    <w:rsid w:val="00041A98"/>
    <w:rsid w:val="00045A80"/>
    <w:rsid w:val="000468AF"/>
    <w:rsid w:val="00046DA3"/>
    <w:rsid w:val="00047BEE"/>
    <w:rsid w:val="000526B4"/>
    <w:rsid w:val="000552AE"/>
    <w:rsid w:val="00061322"/>
    <w:rsid w:val="000618A2"/>
    <w:rsid w:val="00062145"/>
    <w:rsid w:val="00062DD6"/>
    <w:rsid w:val="00063134"/>
    <w:rsid w:val="00064A9C"/>
    <w:rsid w:val="00065063"/>
    <w:rsid w:val="00065927"/>
    <w:rsid w:val="00071635"/>
    <w:rsid w:val="0007246F"/>
    <w:rsid w:val="00087205"/>
    <w:rsid w:val="00090E02"/>
    <w:rsid w:val="00095E40"/>
    <w:rsid w:val="00095E6C"/>
    <w:rsid w:val="0009608B"/>
    <w:rsid w:val="0009674F"/>
    <w:rsid w:val="00096D43"/>
    <w:rsid w:val="000A2D7D"/>
    <w:rsid w:val="000A3EA5"/>
    <w:rsid w:val="000B04C6"/>
    <w:rsid w:val="000B42DE"/>
    <w:rsid w:val="000C088D"/>
    <w:rsid w:val="000C33AE"/>
    <w:rsid w:val="000C5553"/>
    <w:rsid w:val="000D0A95"/>
    <w:rsid w:val="000D19D8"/>
    <w:rsid w:val="000D4A74"/>
    <w:rsid w:val="000D5B04"/>
    <w:rsid w:val="000D67BB"/>
    <w:rsid w:val="000D6E05"/>
    <w:rsid w:val="000E196A"/>
    <w:rsid w:val="000E2E99"/>
    <w:rsid w:val="000E6F8E"/>
    <w:rsid w:val="000F7F72"/>
    <w:rsid w:val="001016A8"/>
    <w:rsid w:val="00102528"/>
    <w:rsid w:val="0010618D"/>
    <w:rsid w:val="001066B3"/>
    <w:rsid w:val="00115E07"/>
    <w:rsid w:val="00120B6E"/>
    <w:rsid w:val="00121619"/>
    <w:rsid w:val="001217FF"/>
    <w:rsid w:val="0012440A"/>
    <w:rsid w:val="001262D4"/>
    <w:rsid w:val="00134A26"/>
    <w:rsid w:val="001364EB"/>
    <w:rsid w:val="00141399"/>
    <w:rsid w:val="001450FC"/>
    <w:rsid w:val="0014547C"/>
    <w:rsid w:val="00152C2A"/>
    <w:rsid w:val="00154946"/>
    <w:rsid w:val="00155A08"/>
    <w:rsid w:val="00155B1D"/>
    <w:rsid w:val="00167201"/>
    <w:rsid w:val="001760A6"/>
    <w:rsid w:val="0018332D"/>
    <w:rsid w:val="00191C1E"/>
    <w:rsid w:val="001921A8"/>
    <w:rsid w:val="00193D9A"/>
    <w:rsid w:val="00196FE3"/>
    <w:rsid w:val="001A3706"/>
    <w:rsid w:val="001A5F57"/>
    <w:rsid w:val="001B2EA2"/>
    <w:rsid w:val="001B3874"/>
    <w:rsid w:val="001B4FEC"/>
    <w:rsid w:val="001B5B9D"/>
    <w:rsid w:val="001B6F1E"/>
    <w:rsid w:val="001C1840"/>
    <w:rsid w:val="001C2105"/>
    <w:rsid w:val="001C35CF"/>
    <w:rsid w:val="001C5BD3"/>
    <w:rsid w:val="001D32F0"/>
    <w:rsid w:val="001D3C55"/>
    <w:rsid w:val="001D64B8"/>
    <w:rsid w:val="001D7102"/>
    <w:rsid w:val="001E0283"/>
    <w:rsid w:val="001E04C7"/>
    <w:rsid w:val="00200A9A"/>
    <w:rsid w:val="00202E84"/>
    <w:rsid w:val="002032C6"/>
    <w:rsid w:val="00211408"/>
    <w:rsid w:val="00215EE1"/>
    <w:rsid w:val="00216F49"/>
    <w:rsid w:val="002178D3"/>
    <w:rsid w:val="00220DFB"/>
    <w:rsid w:val="002212B6"/>
    <w:rsid w:val="002244CF"/>
    <w:rsid w:val="00224E7B"/>
    <w:rsid w:val="00225234"/>
    <w:rsid w:val="002301B2"/>
    <w:rsid w:val="00233806"/>
    <w:rsid w:val="002348FC"/>
    <w:rsid w:val="0023700B"/>
    <w:rsid w:val="0024116C"/>
    <w:rsid w:val="002415E4"/>
    <w:rsid w:val="0024199F"/>
    <w:rsid w:val="00241A31"/>
    <w:rsid w:val="002435B5"/>
    <w:rsid w:val="002520D9"/>
    <w:rsid w:val="002575AE"/>
    <w:rsid w:val="0026105D"/>
    <w:rsid w:val="0026112B"/>
    <w:rsid w:val="00262B72"/>
    <w:rsid w:val="00266F07"/>
    <w:rsid w:val="00287938"/>
    <w:rsid w:val="00292090"/>
    <w:rsid w:val="00294A1E"/>
    <w:rsid w:val="0029699F"/>
    <w:rsid w:val="00297ABE"/>
    <w:rsid w:val="002A4142"/>
    <w:rsid w:val="002B5284"/>
    <w:rsid w:val="002C2E54"/>
    <w:rsid w:val="002C4E3C"/>
    <w:rsid w:val="002C7764"/>
    <w:rsid w:val="002E09F5"/>
    <w:rsid w:val="002E21E4"/>
    <w:rsid w:val="002E759E"/>
    <w:rsid w:val="002F5352"/>
    <w:rsid w:val="002F7D74"/>
    <w:rsid w:val="00300AF2"/>
    <w:rsid w:val="00304B1B"/>
    <w:rsid w:val="00306476"/>
    <w:rsid w:val="003125D3"/>
    <w:rsid w:val="00314C2A"/>
    <w:rsid w:val="00323578"/>
    <w:rsid w:val="00323E55"/>
    <w:rsid w:val="003303C2"/>
    <w:rsid w:val="00334F93"/>
    <w:rsid w:val="003424BF"/>
    <w:rsid w:val="00343B00"/>
    <w:rsid w:val="003457EB"/>
    <w:rsid w:val="0034610A"/>
    <w:rsid w:val="003514ED"/>
    <w:rsid w:val="00352099"/>
    <w:rsid w:val="00353168"/>
    <w:rsid w:val="00361C1A"/>
    <w:rsid w:val="00362EE1"/>
    <w:rsid w:val="00363594"/>
    <w:rsid w:val="00366380"/>
    <w:rsid w:val="003671A5"/>
    <w:rsid w:val="003671DA"/>
    <w:rsid w:val="00376ED5"/>
    <w:rsid w:val="0037709D"/>
    <w:rsid w:val="0037786E"/>
    <w:rsid w:val="0038348E"/>
    <w:rsid w:val="00384F4E"/>
    <w:rsid w:val="00386DE8"/>
    <w:rsid w:val="00396802"/>
    <w:rsid w:val="00397627"/>
    <w:rsid w:val="00397EA6"/>
    <w:rsid w:val="003A10AA"/>
    <w:rsid w:val="003A1949"/>
    <w:rsid w:val="003A348C"/>
    <w:rsid w:val="003B035F"/>
    <w:rsid w:val="003B0FD3"/>
    <w:rsid w:val="003B6476"/>
    <w:rsid w:val="003B78FC"/>
    <w:rsid w:val="003C5230"/>
    <w:rsid w:val="003C6E41"/>
    <w:rsid w:val="003D121A"/>
    <w:rsid w:val="003D2688"/>
    <w:rsid w:val="003D622D"/>
    <w:rsid w:val="003E0ADE"/>
    <w:rsid w:val="003E29F3"/>
    <w:rsid w:val="003E512C"/>
    <w:rsid w:val="003E5E54"/>
    <w:rsid w:val="003E6E2E"/>
    <w:rsid w:val="003E761F"/>
    <w:rsid w:val="003F08B7"/>
    <w:rsid w:val="003F3033"/>
    <w:rsid w:val="003F3593"/>
    <w:rsid w:val="003F6755"/>
    <w:rsid w:val="003F6F14"/>
    <w:rsid w:val="003F7C97"/>
    <w:rsid w:val="00402A49"/>
    <w:rsid w:val="00405ECC"/>
    <w:rsid w:val="00407504"/>
    <w:rsid w:val="00412309"/>
    <w:rsid w:val="00415A32"/>
    <w:rsid w:val="004174FB"/>
    <w:rsid w:val="004307B7"/>
    <w:rsid w:val="004353B8"/>
    <w:rsid w:val="00443268"/>
    <w:rsid w:val="00443EDF"/>
    <w:rsid w:val="0046144B"/>
    <w:rsid w:val="004619DF"/>
    <w:rsid w:val="004622D6"/>
    <w:rsid w:val="0046322C"/>
    <w:rsid w:val="00470920"/>
    <w:rsid w:val="00472330"/>
    <w:rsid w:val="004808E8"/>
    <w:rsid w:val="00482CEA"/>
    <w:rsid w:val="00483380"/>
    <w:rsid w:val="00487162"/>
    <w:rsid w:val="004918F8"/>
    <w:rsid w:val="004920DF"/>
    <w:rsid w:val="00493969"/>
    <w:rsid w:val="00496623"/>
    <w:rsid w:val="00497663"/>
    <w:rsid w:val="004B1BDD"/>
    <w:rsid w:val="004C0591"/>
    <w:rsid w:val="004C57F7"/>
    <w:rsid w:val="004C6035"/>
    <w:rsid w:val="004C7BDF"/>
    <w:rsid w:val="004C7D60"/>
    <w:rsid w:val="004D0C0F"/>
    <w:rsid w:val="004E226D"/>
    <w:rsid w:val="004F1938"/>
    <w:rsid w:val="004F1E8A"/>
    <w:rsid w:val="004F5000"/>
    <w:rsid w:val="004F77C1"/>
    <w:rsid w:val="00512782"/>
    <w:rsid w:val="00520FDE"/>
    <w:rsid w:val="00522D20"/>
    <w:rsid w:val="00524E9B"/>
    <w:rsid w:val="005270CF"/>
    <w:rsid w:val="00527EAB"/>
    <w:rsid w:val="0053447A"/>
    <w:rsid w:val="00544261"/>
    <w:rsid w:val="005457CC"/>
    <w:rsid w:val="005529F2"/>
    <w:rsid w:val="00566133"/>
    <w:rsid w:val="005677CB"/>
    <w:rsid w:val="0057268B"/>
    <w:rsid w:val="00574695"/>
    <w:rsid w:val="00575969"/>
    <w:rsid w:val="00575B54"/>
    <w:rsid w:val="00584384"/>
    <w:rsid w:val="00594510"/>
    <w:rsid w:val="00594869"/>
    <w:rsid w:val="00596991"/>
    <w:rsid w:val="005A2843"/>
    <w:rsid w:val="005B4572"/>
    <w:rsid w:val="005B4AF9"/>
    <w:rsid w:val="005B7EE9"/>
    <w:rsid w:val="005C10F5"/>
    <w:rsid w:val="005C4689"/>
    <w:rsid w:val="005C5593"/>
    <w:rsid w:val="005C5857"/>
    <w:rsid w:val="005D375E"/>
    <w:rsid w:val="005D3852"/>
    <w:rsid w:val="005E3128"/>
    <w:rsid w:val="005E3880"/>
    <w:rsid w:val="005E41B6"/>
    <w:rsid w:val="005F0E76"/>
    <w:rsid w:val="005F1AEE"/>
    <w:rsid w:val="005F7CEA"/>
    <w:rsid w:val="006001E0"/>
    <w:rsid w:val="00601770"/>
    <w:rsid w:val="006073CE"/>
    <w:rsid w:val="00607AEA"/>
    <w:rsid w:val="006101A1"/>
    <w:rsid w:val="006167B4"/>
    <w:rsid w:val="00617902"/>
    <w:rsid w:val="0062041B"/>
    <w:rsid w:val="006238E8"/>
    <w:rsid w:val="00633D18"/>
    <w:rsid w:val="00635D66"/>
    <w:rsid w:val="00640320"/>
    <w:rsid w:val="00644124"/>
    <w:rsid w:val="006446F1"/>
    <w:rsid w:val="00646269"/>
    <w:rsid w:val="0065478C"/>
    <w:rsid w:val="00657A0B"/>
    <w:rsid w:val="00660968"/>
    <w:rsid w:val="00661B9D"/>
    <w:rsid w:val="00661F5B"/>
    <w:rsid w:val="00662072"/>
    <w:rsid w:val="00662F9D"/>
    <w:rsid w:val="00666601"/>
    <w:rsid w:val="00667CF0"/>
    <w:rsid w:val="00672458"/>
    <w:rsid w:val="00674115"/>
    <w:rsid w:val="006741C9"/>
    <w:rsid w:val="006803C7"/>
    <w:rsid w:val="006853F5"/>
    <w:rsid w:val="006925DC"/>
    <w:rsid w:val="006929E9"/>
    <w:rsid w:val="00692EE6"/>
    <w:rsid w:val="006A3F53"/>
    <w:rsid w:val="006A4DB4"/>
    <w:rsid w:val="006A5629"/>
    <w:rsid w:val="006A785A"/>
    <w:rsid w:val="006B18B0"/>
    <w:rsid w:val="006B2283"/>
    <w:rsid w:val="006B61A2"/>
    <w:rsid w:val="006B708D"/>
    <w:rsid w:val="006B73FB"/>
    <w:rsid w:val="006C1383"/>
    <w:rsid w:val="006C13CD"/>
    <w:rsid w:val="006C45E8"/>
    <w:rsid w:val="006C51F2"/>
    <w:rsid w:val="006D6A19"/>
    <w:rsid w:val="006E1B3B"/>
    <w:rsid w:val="006E43F0"/>
    <w:rsid w:val="006F390B"/>
    <w:rsid w:val="006F419D"/>
    <w:rsid w:val="00700EAD"/>
    <w:rsid w:val="00701D29"/>
    <w:rsid w:val="00707803"/>
    <w:rsid w:val="007102BD"/>
    <w:rsid w:val="00714403"/>
    <w:rsid w:val="007156B1"/>
    <w:rsid w:val="007205DE"/>
    <w:rsid w:val="00731464"/>
    <w:rsid w:val="0073327A"/>
    <w:rsid w:val="007411D2"/>
    <w:rsid w:val="00744D87"/>
    <w:rsid w:val="007517A8"/>
    <w:rsid w:val="00753DD1"/>
    <w:rsid w:val="00756167"/>
    <w:rsid w:val="00761449"/>
    <w:rsid w:val="00765940"/>
    <w:rsid w:val="00766C7A"/>
    <w:rsid w:val="00777CC6"/>
    <w:rsid w:val="00780CAC"/>
    <w:rsid w:val="00780CFA"/>
    <w:rsid w:val="00783871"/>
    <w:rsid w:val="007879BF"/>
    <w:rsid w:val="0079178A"/>
    <w:rsid w:val="007A0D7C"/>
    <w:rsid w:val="007A181C"/>
    <w:rsid w:val="007A5795"/>
    <w:rsid w:val="007A61AB"/>
    <w:rsid w:val="007B2B71"/>
    <w:rsid w:val="007B3039"/>
    <w:rsid w:val="007B443C"/>
    <w:rsid w:val="007C0853"/>
    <w:rsid w:val="007D0EF6"/>
    <w:rsid w:val="007D21FA"/>
    <w:rsid w:val="007D2508"/>
    <w:rsid w:val="007D4EDF"/>
    <w:rsid w:val="007D4F0B"/>
    <w:rsid w:val="007D6A9D"/>
    <w:rsid w:val="007D7DCE"/>
    <w:rsid w:val="007E278A"/>
    <w:rsid w:val="007E3CB5"/>
    <w:rsid w:val="007E4568"/>
    <w:rsid w:val="007F3B24"/>
    <w:rsid w:val="0080593A"/>
    <w:rsid w:val="00811938"/>
    <w:rsid w:val="008159A3"/>
    <w:rsid w:val="008162BD"/>
    <w:rsid w:val="00820BDB"/>
    <w:rsid w:val="00821042"/>
    <w:rsid w:val="00821FEE"/>
    <w:rsid w:val="008239C7"/>
    <w:rsid w:val="008307C6"/>
    <w:rsid w:val="008365E3"/>
    <w:rsid w:val="00840D06"/>
    <w:rsid w:val="0084261D"/>
    <w:rsid w:val="0084534E"/>
    <w:rsid w:val="00862794"/>
    <w:rsid w:val="00863612"/>
    <w:rsid w:val="0086625A"/>
    <w:rsid w:val="008664EE"/>
    <w:rsid w:val="0087122D"/>
    <w:rsid w:val="00874921"/>
    <w:rsid w:val="00874E67"/>
    <w:rsid w:val="0087618A"/>
    <w:rsid w:val="00883517"/>
    <w:rsid w:val="00893203"/>
    <w:rsid w:val="00893F06"/>
    <w:rsid w:val="00894391"/>
    <w:rsid w:val="0089534E"/>
    <w:rsid w:val="00895923"/>
    <w:rsid w:val="00896938"/>
    <w:rsid w:val="00897A06"/>
    <w:rsid w:val="008A2352"/>
    <w:rsid w:val="008A2CE0"/>
    <w:rsid w:val="008A3AD3"/>
    <w:rsid w:val="008A44A4"/>
    <w:rsid w:val="008A485E"/>
    <w:rsid w:val="008A5895"/>
    <w:rsid w:val="008B2E4F"/>
    <w:rsid w:val="008C25B5"/>
    <w:rsid w:val="008C4A74"/>
    <w:rsid w:val="008C6F92"/>
    <w:rsid w:val="008D0E22"/>
    <w:rsid w:val="008D5F6F"/>
    <w:rsid w:val="008E0841"/>
    <w:rsid w:val="008E23F5"/>
    <w:rsid w:val="008E3373"/>
    <w:rsid w:val="008E6E13"/>
    <w:rsid w:val="008F39DA"/>
    <w:rsid w:val="008F5A9D"/>
    <w:rsid w:val="008F63CB"/>
    <w:rsid w:val="008F7136"/>
    <w:rsid w:val="008F7BD9"/>
    <w:rsid w:val="00901CC8"/>
    <w:rsid w:val="00905C19"/>
    <w:rsid w:val="00910155"/>
    <w:rsid w:val="00914B5E"/>
    <w:rsid w:val="00915376"/>
    <w:rsid w:val="0091703C"/>
    <w:rsid w:val="009219BB"/>
    <w:rsid w:val="009228B0"/>
    <w:rsid w:val="00926C91"/>
    <w:rsid w:val="00927BA4"/>
    <w:rsid w:val="00933619"/>
    <w:rsid w:val="00940107"/>
    <w:rsid w:val="00941FD5"/>
    <w:rsid w:val="00942275"/>
    <w:rsid w:val="00943FFC"/>
    <w:rsid w:val="00944127"/>
    <w:rsid w:val="0094571B"/>
    <w:rsid w:val="009505FD"/>
    <w:rsid w:val="009519A0"/>
    <w:rsid w:val="00954FE6"/>
    <w:rsid w:val="00956A1E"/>
    <w:rsid w:val="00960795"/>
    <w:rsid w:val="009639DD"/>
    <w:rsid w:val="00965819"/>
    <w:rsid w:val="00966197"/>
    <w:rsid w:val="00966B19"/>
    <w:rsid w:val="009716EE"/>
    <w:rsid w:val="009737BE"/>
    <w:rsid w:val="00974E51"/>
    <w:rsid w:val="00976FC4"/>
    <w:rsid w:val="0098063F"/>
    <w:rsid w:val="00980AD9"/>
    <w:rsid w:val="0098160A"/>
    <w:rsid w:val="00981FD4"/>
    <w:rsid w:val="009843C5"/>
    <w:rsid w:val="00985093"/>
    <w:rsid w:val="00992009"/>
    <w:rsid w:val="009960E5"/>
    <w:rsid w:val="009A20BB"/>
    <w:rsid w:val="009A48BA"/>
    <w:rsid w:val="009B4D6D"/>
    <w:rsid w:val="009C39D6"/>
    <w:rsid w:val="009D12E7"/>
    <w:rsid w:val="009D17D2"/>
    <w:rsid w:val="009D4FCC"/>
    <w:rsid w:val="009D556A"/>
    <w:rsid w:val="009D5D0C"/>
    <w:rsid w:val="009D6111"/>
    <w:rsid w:val="009D6451"/>
    <w:rsid w:val="009E2846"/>
    <w:rsid w:val="009E2C5D"/>
    <w:rsid w:val="009E4944"/>
    <w:rsid w:val="009F1BF5"/>
    <w:rsid w:val="009F7B4A"/>
    <w:rsid w:val="00A00CC2"/>
    <w:rsid w:val="00A02B2B"/>
    <w:rsid w:val="00A04FFA"/>
    <w:rsid w:val="00A067BF"/>
    <w:rsid w:val="00A158D0"/>
    <w:rsid w:val="00A160DF"/>
    <w:rsid w:val="00A24B1A"/>
    <w:rsid w:val="00A267E0"/>
    <w:rsid w:val="00A26EEC"/>
    <w:rsid w:val="00A3078A"/>
    <w:rsid w:val="00A307FC"/>
    <w:rsid w:val="00A31345"/>
    <w:rsid w:val="00A429B0"/>
    <w:rsid w:val="00A44D54"/>
    <w:rsid w:val="00A57BCC"/>
    <w:rsid w:val="00A712D7"/>
    <w:rsid w:val="00A75FCA"/>
    <w:rsid w:val="00A83E2C"/>
    <w:rsid w:val="00A90786"/>
    <w:rsid w:val="00A93924"/>
    <w:rsid w:val="00A94776"/>
    <w:rsid w:val="00A96F24"/>
    <w:rsid w:val="00AA0EED"/>
    <w:rsid w:val="00AA1516"/>
    <w:rsid w:val="00AA5B60"/>
    <w:rsid w:val="00AA7277"/>
    <w:rsid w:val="00AA79D8"/>
    <w:rsid w:val="00AB2254"/>
    <w:rsid w:val="00AB2E91"/>
    <w:rsid w:val="00AC4157"/>
    <w:rsid w:val="00AC5E83"/>
    <w:rsid w:val="00AC760D"/>
    <w:rsid w:val="00AC7F0D"/>
    <w:rsid w:val="00AD0EC0"/>
    <w:rsid w:val="00AD530B"/>
    <w:rsid w:val="00AD55DD"/>
    <w:rsid w:val="00AD7359"/>
    <w:rsid w:val="00AE3E34"/>
    <w:rsid w:val="00B00C97"/>
    <w:rsid w:val="00B037C0"/>
    <w:rsid w:val="00B040C5"/>
    <w:rsid w:val="00B04A00"/>
    <w:rsid w:val="00B105A4"/>
    <w:rsid w:val="00B10BCA"/>
    <w:rsid w:val="00B11383"/>
    <w:rsid w:val="00B16694"/>
    <w:rsid w:val="00B23CA5"/>
    <w:rsid w:val="00B3662B"/>
    <w:rsid w:val="00B43DF0"/>
    <w:rsid w:val="00B50198"/>
    <w:rsid w:val="00B5316A"/>
    <w:rsid w:val="00B54143"/>
    <w:rsid w:val="00B55A84"/>
    <w:rsid w:val="00B57184"/>
    <w:rsid w:val="00B6163C"/>
    <w:rsid w:val="00B61882"/>
    <w:rsid w:val="00B619FE"/>
    <w:rsid w:val="00B61E73"/>
    <w:rsid w:val="00B643B5"/>
    <w:rsid w:val="00B65569"/>
    <w:rsid w:val="00B70633"/>
    <w:rsid w:val="00B72A2C"/>
    <w:rsid w:val="00B771AC"/>
    <w:rsid w:val="00B848B4"/>
    <w:rsid w:val="00B90087"/>
    <w:rsid w:val="00B95A73"/>
    <w:rsid w:val="00BA08BD"/>
    <w:rsid w:val="00BA091F"/>
    <w:rsid w:val="00BA1BDC"/>
    <w:rsid w:val="00BA2307"/>
    <w:rsid w:val="00BA3B0D"/>
    <w:rsid w:val="00BA458D"/>
    <w:rsid w:val="00BB0E92"/>
    <w:rsid w:val="00BB4D4D"/>
    <w:rsid w:val="00BB71A2"/>
    <w:rsid w:val="00BC2E7E"/>
    <w:rsid w:val="00BC4512"/>
    <w:rsid w:val="00BD662B"/>
    <w:rsid w:val="00BE2A42"/>
    <w:rsid w:val="00BE7EC2"/>
    <w:rsid w:val="00BF1B0D"/>
    <w:rsid w:val="00BF509E"/>
    <w:rsid w:val="00BF7111"/>
    <w:rsid w:val="00BF736D"/>
    <w:rsid w:val="00BF7371"/>
    <w:rsid w:val="00C01277"/>
    <w:rsid w:val="00C04B1A"/>
    <w:rsid w:val="00C058AD"/>
    <w:rsid w:val="00C0672D"/>
    <w:rsid w:val="00C06800"/>
    <w:rsid w:val="00C0750B"/>
    <w:rsid w:val="00C118A7"/>
    <w:rsid w:val="00C14B08"/>
    <w:rsid w:val="00C16920"/>
    <w:rsid w:val="00C24262"/>
    <w:rsid w:val="00C24B66"/>
    <w:rsid w:val="00C2536C"/>
    <w:rsid w:val="00C3176E"/>
    <w:rsid w:val="00C32D4D"/>
    <w:rsid w:val="00C34B19"/>
    <w:rsid w:val="00C372E3"/>
    <w:rsid w:val="00C37ED7"/>
    <w:rsid w:val="00C43308"/>
    <w:rsid w:val="00C52412"/>
    <w:rsid w:val="00C5265F"/>
    <w:rsid w:val="00C5688C"/>
    <w:rsid w:val="00C61A47"/>
    <w:rsid w:val="00C6704F"/>
    <w:rsid w:val="00C67BFE"/>
    <w:rsid w:val="00C74D29"/>
    <w:rsid w:val="00C74EF2"/>
    <w:rsid w:val="00C80ADB"/>
    <w:rsid w:val="00C82611"/>
    <w:rsid w:val="00C82CF7"/>
    <w:rsid w:val="00C82EAA"/>
    <w:rsid w:val="00C8317B"/>
    <w:rsid w:val="00C92389"/>
    <w:rsid w:val="00C92A73"/>
    <w:rsid w:val="00C9568B"/>
    <w:rsid w:val="00CA29B5"/>
    <w:rsid w:val="00CA2CA4"/>
    <w:rsid w:val="00CA34FA"/>
    <w:rsid w:val="00CA3FBD"/>
    <w:rsid w:val="00CB1789"/>
    <w:rsid w:val="00CB5FDB"/>
    <w:rsid w:val="00CC00AF"/>
    <w:rsid w:val="00CC4415"/>
    <w:rsid w:val="00CD05C2"/>
    <w:rsid w:val="00CE0189"/>
    <w:rsid w:val="00CE563B"/>
    <w:rsid w:val="00CE7025"/>
    <w:rsid w:val="00CF234B"/>
    <w:rsid w:val="00CF3C63"/>
    <w:rsid w:val="00CF522B"/>
    <w:rsid w:val="00CF7A28"/>
    <w:rsid w:val="00D0512F"/>
    <w:rsid w:val="00D13F18"/>
    <w:rsid w:val="00D15343"/>
    <w:rsid w:val="00D15B9F"/>
    <w:rsid w:val="00D21407"/>
    <w:rsid w:val="00D2219E"/>
    <w:rsid w:val="00D26C42"/>
    <w:rsid w:val="00D339A5"/>
    <w:rsid w:val="00D36D56"/>
    <w:rsid w:val="00D36DF9"/>
    <w:rsid w:val="00D50CF2"/>
    <w:rsid w:val="00D51001"/>
    <w:rsid w:val="00D51617"/>
    <w:rsid w:val="00D540E9"/>
    <w:rsid w:val="00D62416"/>
    <w:rsid w:val="00D70F9D"/>
    <w:rsid w:val="00D774E6"/>
    <w:rsid w:val="00D80055"/>
    <w:rsid w:val="00D85952"/>
    <w:rsid w:val="00D87C93"/>
    <w:rsid w:val="00D911F4"/>
    <w:rsid w:val="00D94176"/>
    <w:rsid w:val="00D97DAF"/>
    <w:rsid w:val="00DA05A6"/>
    <w:rsid w:val="00DA0742"/>
    <w:rsid w:val="00DA0BDE"/>
    <w:rsid w:val="00DB33E6"/>
    <w:rsid w:val="00DC3AAB"/>
    <w:rsid w:val="00DC6B2C"/>
    <w:rsid w:val="00DD541D"/>
    <w:rsid w:val="00DE490A"/>
    <w:rsid w:val="00DE4A91"/>
    <w:rsid w:val="00DF4149"/>
    <w:rsid w:val="00DF712E"/>
    <w:rsid w:val="00DF7661"/>
    <w:rsid w:val="00E01291"/>
    <w:rsid w:val="00E052A8"/>
    <w:rsid w:val="00E063B2"/>
    <w:rsid w:val="00E103FD"/>
    <w:rsid w:val="00E17296"/>
    <w:rsid w:val="00E219B1"/>
    <w:rsid w:val="00E22201"/>
    <w:rsid w:val="00E3499B"/>
    <w:rsid w:val="00E36487"/>
    <w:rsid w:val="00E419CA"/>
    <w:rsid w:val="00E42884"/>
    <w:rsid w:val="00E44FB4"/>
    <w:rsid w:val="00E456FF"/>
    <w:rsid w:val="00E45AAC"/>
    <w:rsid w:val="00E6780A"/>
    <w:rsid w:val="00E678DF"/>
    <w:rsid w:val="00E71580"/>
    <w:rsid w:val="00E73DC1"/>
    <w:rsid w:val="00E74405"/>
    <w:rsid w:val="00E852B7"/>
    <w:rsid w:val="00E85C61"/>
    <w:rsid w:val="00E91179"/>
    <w:rsid w:val="00E95E7D"/>
    <w:rsid w:val="00EA036D"/>
    <w:rsid w:val="00EA0DAF"/>
    <w:rsid w:val="00EA730C"/>
    <w:rsid w:val="00EB027B"/>
    <w:rsid w:val="00EB6D9B"/>
    <w:rsid w:val="00EC2908"/>
    <w:rsid w:val="00EC3FB5"/>
    <w:rsid w:val="00EC4C09"/>
    <w:rsid w:val="00EC6EAC"/>
    <w:rsid w:val="00EC7EF2"/>
    <w:rsid w:val="00ED2C39"/>
    <w:rsid w:val="00ED6AD6"/>
    <w:rsid w:val="00ED74A0"/>
    <w:rsid w:val="00EE4082"/>
    <w:rsid w:val="00EE4359"/>
    <w:rsid w:val="00EE465E"/>
    <w:rsid w:val="00EE7CD9"/>
    <w:rsid w:val="00EF05D5"/>
    <w:rsid w:val="00EF67AE"/>
    <w:rsid w:val="00F07783"/>
    <w:rsid w:val="00F129EF"/>
    <w:rsid w:val="00F2385D"/>
    <w:rsid w:val="00F35D30"/>
    <w:rsid w:val="00F40D6C"/>
    <w:rsid w:val="00F45A84"/>
    <w:rsid w:val="00F46ECD"/>
    <w:rsid w:val="00F472A5"/>
    <w:rsid w:val="00F513B0"/>
    <w:rsid w:val="00F6089E"/>
    <w:rsid w:val="00F62E6D"/>
    <w:rsid w:val="00F71BD7"/>
    <w:rsid w:val="00F72FBD"/>
    <w:rsid w:val="00F7313D"/>
    <w:rsid w:val="00F736AE"/>
    <w:rsid w:val="00F742BB"/>
    <w:rsid w:val="00F76EB7"/>
    <w:rsid w:val="00F85E7C"/>
    <w:rsid w:val="00F90F3F"/>
    <w:rsid w:val="00F917DA"/>
    <w:rsid w:val="00F96AEB"/>
    <w:rsid w:val="00FA38CF"/>
    <w:rsid w:val="00FA44F8"/>
    <w:rsid w:val="00FB0CA0"/>
    <w:rsid w:val="00FC2079"/>
    <w:rsid w:val="00FC59EB"/>
    <w:rsid w:val="00FD0874"/>
    <w:rsid w:val="00FD0B8E"/>
    <w:rsid w:val="00FD25CE"/>
    <w:rsid w:val="00FD7BD1"/>
    <w:rsid w:val="00FE344B"/>
    <w:rsid w:val="00FE3910"/>
    <w:rsid w:val="00FF080F"/>
    <w:rsid w:val="00FF2839"/>
    <w:rsid w:val="00FF3EA5"/>
    <w:rsid w:val="00FF4C7E"/>
    <w:rsid w:val="00FF7B4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61FD3BF4"/>
  <w15:docId w15:val="{AEECDA39-AB8E-459C-A0F8-9422A3309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8"/>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8"/>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link w:val="02-ODST-2Char"/>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Odstavec11">
    <w:name w:val="Odstavec 1.1"/>
    <w:rsid w:val="007D7DCE"/>
    <w:pPr>
      <w:tabs>
        <w:tab w:val="num" w:pos="1283"/>
      </w:tabs>
      <w:spacing w:before="120"/>
      <w:ind w:left="1283" w:hanging="432"/>
      <w:jc w:val="both"/>
    </w:pPr>
    <w:rPr>
      <w:rFonts w:ascii="Arial" w:hAnsi="Arial"/>
    </w:rPr>
  </w:style>
  <w:style w:type="character" w:customStyle="1" w:styleId="02-ODST-2Char">
    <w:name w:val="02-ODST-2 Char"/>
    <w:basedOn w:val="Standardnpsmoodstavce"/>
    <w:link w:val="02-ODST-2"/>
    <w:rsid w:val="00C74EF2"/>
    <w:rPr>
      <w:rFonts w:ascii="Arial" w:hAnsi="Arial"/>
    </w:rPr>
  </w:style>
  <w:style w:type="character" w:customStyle="1" w:styleId="fn">
    <w:name w:val="fn"/>
    <w:basedOn w:val="Standardnpsmoodstavce"/>
    <w:rsid w:val="008A5895"/>
  </w:style>
  <w:style w:type="character" w:styleId="Nevyeenzmnka">
    <w:name w:val="Unresolved Mention"/>
    <w:basedOn w:val="Standardnpsmoodstavce"/>
    <w:uiPriority w:val="99"/>
    <w:semiHidden/>
    <w:unhideWhenUsed/>
    <w:rsid w:val="008835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78535644">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200543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haase@ceproas.cz" TargetMode="External"/><Relationship Id="rId13" Type="http://schemas.openxmlformats.org/officeDocument/2006/relationships/hyperlink" Target="http://www.ceproas.cz" TargetMode="External"/><Relationship Id="rId18" Type="http://schemas.openxmlformats.org/officeDocument/2006/relationships/package" Target="embeddings/Microsoft_Excel_Worksheet3.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Excel_Worksheet1.xlsx"/><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package" Target="embeddings/Microsoft_Excel_Worksheet.xlsx"/><Relationship Id="rId19" Type="http://schemas.openxmlformats.org/officeDocument/2006/relationships/hyperlink" Target="mailto:jiri.haase@ceproas.cz" TargetMode="Externa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www.ceproas.cz" TargetMode="External"/><Relationship Id="rId22"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4EFA1-3036-492D-8A66-B84FA9C25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5594</Words>
  <Characters>33800</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39316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3</cp:revision>
  <cp:lastPrinted>2021-09-02T10:45:00Z</cp:lastPrinted>
  <dcterms:created xsi:type="dcterms:W3CDTF">2024-11-05T09:02:00Z</dcterms:created>
  <dcterms:modified xsi:type="dcterms:W3CDTF">2024-11-05T09:11:00Z</dcterms:modified>
</cp:coreProperties>
</file>