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8240"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3EF2D5B6" w:rsidR="00510334" w:rsidRPr="00194285" w:rsidRDefault="00510334" w:rsidP="00510334">
      <w:pPr>
        <w:jc w:val="center"/>
        <w:rPr>
          <w:rFonts w:ascii="Arial" w:hAnsi="Arial" w:cs="Arial"/>
          <w:sz w:val="28"/>
          <w:szCs w:val="28"/>
        </w:rPr>
      </w:pPr>
      <w:r w:rsidRPr="55B4A58B">
        <w:rPr>
          <w:rFonts w:ascii="Arial" w:hAnsi="Arial" w:cs="Arial"/>
          <w:b/>
          <w:bCs/>
          <w:caps/>
          <w:sz w:val="28"/>
          <w:szCs w:val="28"/>
        </w:rPr>
        <w:t>smlouva o d</w:t>
      </w:r>
      <w:r w:rsidR="6C2ABA28" w:rsidRPr="55B4A58B">
        <w:rPr>
          <w:rFonts w:ascii="Arial" w:hAnsi="Arial" w:cs="Arial"/>
          <w:b/>
          <w:bCs/>
          <w:caps/>
          <w:sz w:val="28"/>
          <w:szCs w:val="28"/>
        </w:rPr>
        <w:t>ODÁNÍ A INSTALACI FVE</w:t>
      </w:r>
      <w:r w:rsidRPr="55B4A58B">
        <w:rPr>
          <w:rFonts w:ascii="Arial" w:hAnsi="Arial" w:cs="Arial"/>
          <w:b/>
          <w:bCs/>
          <w:caps/>
          <w:sz w:val="28"/>
          <w:szCs w:val="28"/>
        </w:rPr>
        <w:t xml:space="preserve"> č. </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20B90447" w:rsidR="00841E8A" w:rsidRPr="00841E8A" w:rsidRDefault="00750838" w:rsidP="00841E8A">
      <w:pPr>
        <w:rPr>
          <w:rFonts w:ascii="Arial" w:hAnsi="Arial" w:cs="Arial"/>
        </w:rPr>
      </w:pPr>
      <w:r>
        <w:rPr>
          <w:rFonts w:ascii="Arial" w:hAnsi="Arial" w:cs="Arial"/>
          <w:b/>
        </w:rPr>
        <w:t>Objednatel</w:t>
      </w:r>
      <w:r w:rsidR="00841E8A" w:rsidRPr="00841E8A">
        <w:rPr>
          <w:rFonts w:ascii="Arial" w:hAnsi="Arial" w:cs="Arial"/>
          <w:b/>
        </w:rPr>
        <w:t>:</w:t>
      </w:r>
      <w:r w:rsidR="00841E8A" w:rsidRPr="00841E8A">
        <w:rPr>
          <w:rFonts w:ascii="Arial" w:hAnsi="Arial" w:cs="Arial"/>
        </w:rPr>
        <w:tab/>
      </w:r>
      <w:r w:rsidR="00841E8A" w:rsidRPr="00841E8A">
        <w:rPr>
          <w:rFonts w:ascii="Arial" w:hAnsi="Arial" w:cs="Arial"/>
        </w:rPr>
        <w:tab/>
      </w:r>
      <w:r w:rsidR="00841E8A"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v obchodním rejstříku vedeném Městským soudem v Praze oddíl B, vl.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0BF733FB" w:rsidR="00841E8A" w:rsidRPr="00841E8A" w:rsidRDefault="00841E8A" w:rsidP="00841E8A">
      <w:pPr>
        <w:rPr>
          <w:rFonts w:ascii="Arial" w:hAnsi="Arial" w:cs="Arial"/>
        </w:rPr>
      </w:pPr>
      <w:r w:rsidRPr="06636555">
        <w:rPr>
          <w:rFonts w:ascii="Arial" w:hAnsi="Arial" w:cs="Arial"/>
        </w:rPr>
        <w:t xml:space="preserve">DIČ: </w:t>
      </w:r>
      <w:r>
        <w:tab/>
      </w:r>
      <w:r>
        <w:tab/>
      </w:r>
      <w:r>
        <w:tab/>
      </w:r>
      <w:r w:rsidRPr="06636555">
        <w:rPr>
          <w:rFonts w:ascii="Arial" w:hAnsi="Arial" w:cs="Arial"/>
        </w:rPr>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304655A2" w:rsidR="00841E8A" w:rsidRPr="00841E8A" w:rsidRDefault="00841E8A" w:rsidP="00841E8A">
      <w:pPr>
        <w:rPr>
          <w:rFonts w:ascii="Arial" w:hAnsi="Arial" w:cs="Arial"/>
        </w:rPr>
      </w:pPr>
      <w:r w:rsidRPr="00841E8A">
        <w:rPr>
          <w:rFonts w:ascii="Arial" w:hAnsi="Arial" w:cs="Arial"/>
        </w:rPr>
        <w:t>(dále jen „</w:t>
      </w:r>
      <w:r w:rsidR="00750838">
        <w:rPr>
          <w:rFonts w:ascii="Arial" w:hAnsi="Arial" w:cs="Arial"/>
          <w:b/>
          <w:i/>
        </w:rPr>
        <w:t>Objednatel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1AE80736" w:rsidR="00841E8A" w:rsidRPr="00841E8A" w:rsidRDefault="00750838" w:rsidP="25CCD1EB">
      <w:r w:rsidRPr="25CCD1EB">
        <w:rPr>
          <w:rFonts w:ascii="Arial" w:hAnsi="Arial" w:cs="Arial"/>
          <w:b/>
          <w:bCs/>
        </w:rPr>
        <w:t>Zhotovitel</w:t>
      </w:r>
      <w:r w:rsidR="00841E8A" w:rsidRPr="25CCD1EB">
        <w:rPr>
          <w:rFonts w:ascii="Arial" w:hAnsi="Arial" w:cs="Arial"/>
          <w:b/>
          <w:bCs/>
        </w:rPr>
        <w:t>:</w:t>
      </w:r>
      <w:r>
        <w:tab/>
      </w:r>
      <w:r>
        <w:tab/>
      </w:r>
      <w:r w:rsidR="1A888BAD" w:rsidRPr="25CCD1EB">
        <w:rPr>
          <w:rFonts w:ascii="Arial Narrow" w:eastAsia="Arial Narrow" w:hAnsi="Arial Narrow" w:cs="Arial Narrow"/>
          <w:sz w:val="21"/>
          <w:szCs w:val="21"/>
          <w:highlight w:val="yellow"/>
          <w:lang w:val="cs"/>
        </w:rPr>
        <w:t>[</w:t>
      </w:r>
      <w:r w:rsidR="1A888BAD" w:rsidRPr="25CCD1EB">
        <w:rPr>
          <w:rFonts w:ascii="Arial Narrow" w:eastAsia="Arial Narrow" w:hAnsi="Arial Narrow" w:cs="Arial Narrow"/>
          <w:b/>
          <w:bCs/>
          <w:sz w:val="21"/>
          <w:szCs w:val="21"/>
          <w:highlight w:val="yellow"/>
          <w:lang w:val="cs"/>
        </w:rPr>
        <w:t>doplní účastník</w:t>
      </w:r>
      <w:r w:rsidR="1A888BAD" w:rsidRPr="25CCD1EB">
        <w:rPr>
          <w:rFonts w:ascii="Arial Narrow" w:eastAsia="Arial Narrow" w:hAnsi="Arial Narrow" w:cs="Arial Narrow"/>
          <w:sz w:val="21"/>
          <w:szCs w:val="21"/>
          <w:highlight w:val="yellow"/>
          <w:lang w:val="cs"/>
        </w:rPr>
        <w:t>]</w:t>
      </w:r>
    </w:p>
    <w:p w14:paraId="46819958" w14:textId="3FEE5B55" w:rsidR="00841E8A" w:rsidRPr="00841E8A" w:rsidRDefault="00841E8A" w:rsidP="25CCD1EB">
      <w:r w:rsidRPr="25CCD1EB">
        <w:rPr>
          <w:rFonts w:ascii="Arial" w:hAnsi="Arial" w:cs="Arial"/>
        </w:rPr>
        <w:t xml:space="preserve">Se sídlem:                    </w:t>
      </w:r>
      <w:r>
        <w:tab/>
      </w:r>
      <w:r w:rsidR="7B79D92D" w:rsidRPr="25CCD1EB">
        <w:rPr>
          <w:rFonts w:ascii="Arial Narrow" w:eastAsia="Arial Narrow" w:hAnsi="Arial Narrow" w:cs="Arial Narrow"/>
          <w:sz w:val="21"/>
          <w:szCs w:val="21"/>
          <w:highlight w:val="yellow"/>
          <w:lang w:val="cs"/>
        </w:rPr>
        <w:t>[</w:t>
      </w:r>
      <w:r w:rsidR="7B79D92D" w:rsidRPr="25CCD1EB">
        <w:rPr>
          <w:rFonts w:ascii="Arial Narrow" w:eastAsia="Arial Narrow" w:hAnsi="Arial Narrow" w:cs="Arial Narrow"/>
          <w:b/>
          <w:bCs/>
          <w:sz w:val="21"/>
          <w:szCs w:val="21"/>
          <w:highlight w:val="yellow"/>
          <w:lang w:val="cs"/>
        </w:rPr>
        <w:t>doplní účastník</w:t>
      </w:r>
      <w:r w:rsidR="7B79D92D" w:rsidRPr="25CCD1EB">
        <w:rPr>
          <w:rFonts w:ascii="Arial Narrow" w:eastAsia="Arial Narrow" w:hAnsi="Arial Narrow" w:cs="Arial Narrow"/>
          <w:sz w:val="21"/>
          <w:szCs w:val="21"/>
          <w:highlight w:val="yellow"/>
          <w:lang w:val="cs"/>
        </w:rPr>
        <w:t>]</w:t>
      </w:r>
    </w:p>
    <w:p w14:paraId="74E4ACAB" w14:textId="0B1B3C88" w:rsidR="00841E8A" w:rsidRPr="00841E8A" w:rsidRDefault="00841E8A" w:rsidP="25CCD1EB">
      <w:pPr>
        <w:ind w:left="2124" w:hanging="2124"/>
        <w:rPr>
          <w:rFonts w:ascii="Arial" w:eastAsia="Arial" w:hAnsi="Arial" w:cs="Arial"/>
        </w:rPr>
      </w:pPr>
      <w:r w:rsidRPr="25CCD1EB">
        <w:rPr>
          <w:rFonts w:ascii="Arial" w:hAnsi="Arial" w:cs="Arial"/>
        </w:rPr>
        <w:t>Zapsaná:                      v obchodním rejstříku vedeném</w:t>
      </w:r>
      <w:r w:rsidR="41CC8C52" w:rsidRPr="25CCD1EB">
        <w:rPr>
          <w:rFonts w:ascii="Arial Narrow" w:eastAsia="Arial Narrow" w:hAnsi="Arial Narrow" w:cs="Arial Narrow"/>
          <w:sz w:val="21"/>
          <w:szCs w:val="21"/>
          <w:highlight w:val="yellow"/>
          <w:lang w:val="cs"/>
        </w:rPr>
        <w:t xml:space="preserve"> [</w:t>
      </w:r>
      <w:r w:rsidR="41CC8C52" w:rsidRPr="25CCD1EB">
        <w:rPr>
          <w:rFonts w:ascii="Arial Narrow" w:eastAsia="Arial Narrow" w:hAnsi="Arial Narrow" w:cs="Arial Narrow"/>
          <w:b/>
          <w:bCs/>
          <w:sz w:val="21"/>
          <w:szCs w:val="21"/>
          <w:highlight w:val="yellow"/>
          <w:lang w:val="cs"/>
        </w:rPr>
        <w:t>doplní účastník</w:t>
      </w:r>
      <w:r w:rsidR="41CC8C52" w:rsidRPr="25CCD1EB">
        <w:rPr>
          <w:rFonts w:ascii="Arial Narrow" w:eastAsia="Arial Narrow" w:hAnsi="Arial Narrow" w:cs="Arial Narrow"/>
          <w:sz w:val="21"/>
          <w:szCs w:val="21"/>
          <w:highlight w:val="yellow"/>
          <w:lang w:val="cs"/>
        </w:rPr>
        <w:t>]</w:t>
      </w:r>
      <w:r w:rsidRPr="25CCD1EB">
        <w:rPr>
          <w:rFonts w:ascii="Arial" w:hAnsi="Arial" w:cs="Arial"/>
        </w:rPr>
        <w:t xml:space="preserve">, oddíl </w:t>
      </w:r>
      <w:r w:rsidR="25163BC3" w:rsidRPr="25CCD1EB">
        <w:rPr>
          <w:rFonts w:ascii="Arial Narrow" w:eastAsia="Arial Narrow" w:hAnsi="Arial Narrow" w:cs="Arial Narrow"/>
          <w:sz w:val="21"/>
          <w:szCs w:val="21"/>
          <w:highlight w:val="yellow"/>
          <w:lang w:val="cs"/>
        </w:rPr>
        <w:t>[</w:t>
      </w:r>
      <w:r w:rsidR="25163BC3" w:rsidRPr="25CCD1EB">
        <w:rPr>
          <w:rFonts w:ascii="Arial Narrow" w:eastAsia="Arial Narrow" w:hAnsi="Arial Narrow" w:cs="Arial Narrow"/>
          <w:b/>
          <w:bCs/>
          <w:sz w:val="21"/>
          <w:szCs w:val="21"/>
          <w:highlight w:val="yellow"/>
          <w:lang w:val="cs"/>
        </w:rPr>
        <w:t>doplní účastník</w:t>
      </w:r>
      <w:r w:rsidR="25163BC3" w:rsidRPr="25CCD1EB">
        <w:rPr>
          <w:rFonts w:ascii="Arial Narrow" w:eastAsia="Arial Narrow" w:hAnsi="Arial Narrow" w:cs="Arial Narrow"/>
          <w:sz w:val="21"/>
          <w:szCs w:val="21"/>
          <w:highlight w:val="yellow"/>
          <w:lang w:val="cs"/>
        </w:rPr>
        <w:t>]</w:t>
      </w:r>
      <w:r w:rsidRPr="25CCD1EB">
        <w:rPr>
          <w:rFonts w:ascii="Arial" w:hAnsi="Arial" w:cs="Arial"/>
        </w:rPr>
        <w:t xml:space="preserve"> vl. </w:t>
      </w:r>
      <w:r w:rsidR="25B0F089" w:rsidRPr="25CCD1EB">
        <w:rPr>
          <w:rFonts w:ascii="Arial Narrow" w:eastAsia="Arial Narrow" w:hAnsi="Arial Narrow" w:cs="Arial Narrow"/>
          <w:sz w:val="21"/>
          <w:szCs w:val="21"/>
          <w:highlight w:val="yellow"/>
          <w:lang w:val="cs"/>
        </w:rPr>
        <w:t>[</w:t>
      </w:r>
      <w:r w:rsidR="25B0F089" w:rsidRPr="25CCD1EB">
        <w:rPr>
          <w:rFonts w:ascii="Arial Narrow" w:eastAsia="Arial Narrow" w:hAnsi="Arial Narrow" w:cs="Arial Narrow"/>
          <w:b/>
          <w:bCs/>
          <w:sz w:val="21"/>
          <w:szCs w:val="21"/>
          <w:highlight w:val="yellow"/>
          <w:lang w:val="cs"/>
        </w:rPr>
        <w:t>doplní účastník</w:t>
      </w:r>
      <w:r w:rsidR="25B0F089" w:rsidRPr="25CCD1EB">
        <w:rPr>
          <w:rFonts w:ascii="Arial Narrow" w:eastAsia="Arial Narrow" w:hAnsi="Arial Narrow" w:cs="Arial Narrow"/>
          <w:sz w:val="21"/>
          <w:szCs w:val="21"/>
          <w:highlight w:val="yellow"/>
          <w:lang w:val="cs"/>
        </w:rPr>
        <w:t>]</w:t>
      </w:r>
    </w:p>
    <w:p w14:paraId="03C104F3" w14:textId="3CCC909D" w:rsidR="00841E8A" w:rsidRPr="00841E8A" w:rsidRDefault="00841E8A" w:rsidP="25CCD1EB">
      <w:r w:rsidRPr="25CCD1EB">
        <w:rPr>
          <w:rFonts w:ascii="Arial" w:hAnsi="Arial" w:cs="Arial"/>
        </w:rPr>
        <w:t>IČO:</w:t>
      </w:r>
      <w:r>
        <w:tab/>
      </w:r>
      <w:r>
        <w:tab/>
      </w:r>
      <w:r>
        <w:tab/>
      </w:r>
      <w:r w:rsidR="5DBFA968" w:rsidRPr="25CCD1EB">
        <w:rPr>
          <w:rFonts w:ascii="Arial Narrow" w:eastAsia="Arial Narrow" w:hAnsi="Arial Narrow" w:cs="Arial Narrow"/>
          <w:sz w:val="21"/>
          <w:szCs w:val="21"/>
          <w:highlight w:val="yellow"/>
          <w:lang w:val="cs"/>
        </w:rPr>
        <w:t>[</w:t>
      </w:r>
      <w:r w:rsidR="5DBFA968" w:rsidRPr="25CCD1EB">
        <w:rPr>
          <w:rFonts w:ascii="Arial Narrow" w:eastAsia="Arial Narrow" w:hAnsi="Arial Narrow" w:cs="Arial Narrow"/>
          <w:b/>
          <w:bCs/>
          <w:sz w:val="21"/>
          <w:szCs w:val="21"/>
          <w:highlight w:val="yellow"/>
          <w:lang w:val="cs"/>
        </w:rPr>
        <w:t>doplní účastník</w:t>
      </w:r>
      <w:r w:rsidR="5DBFA968" w:rsidRPr="25CCD1EB">
        <w:rPr>
          <w:rFonts w:ascii="Arial Narrow" w:eastAsia="Arial Narrow" w:hAnsi="Arial Narrow" w:cs="Arial Narrow"/>
          <w:sz w:val="21"/>
          <w:szCs w:val="21"/>
          <w:highlight w:val="yellow"/>
          <w:lang w:val="cs"/>
        </w:rPr>
        <w:t>]</w:t>
      </w:r>
    </w:p>
    <w:p w14:paraId="1EE79640" w14:textId="46F8FC50" w:rsidR="00841E8A" w:rsidRPr="00841E8A" w:rsidRDefault="00841E8A" w:rsidP="25CCD1EB">
      <w:r w:rsidRPr="25CCD1EB">
        <w:rPr>
          <w:rFonts w:ascii="Arial" w:hAnsi="Arial" w:cs="Arial"/>
        </w:rPr>
        <w:t>DIČ:</w:t>
      </w:r>
      <w:r>
        <w:tab/>
      </w:r>
      <w:r>
        <w:tab/>
      </w:r>
      <w:r>
        <w:tab/>
      </w:r>
      <w:r w:rsidR="1B4F0F5A" w:rsidRPr="25CCD1EB">
        <w:rPr>
          <w:rFonts w:ascii="Arial Narrow" w:eastAsia="Arial Narrow" w:hAnsi="Arial Narrow" w:cs="Arial Narrow"/>
          <w:sz w:val="21"/>
          <w:szCs w:val="21"/>
          <w:highlight w:val="yellow"/>
          <w:lang w:val="cs"/>
        </w:rPr>
        <w:t>[</w:t>
      </w:r>
      <w:r w:rsidR="1B4F0F5A" w:rsidRPr="25CCD1EB">
        <w:rPr>
          <w:rFonts w:ascii="Arial Narrow" w:eastAsia="Arial Narrow" w:hAnsi="Arial Narrow" w:cs="Arial Narrow"/>
          <w:b/>
          <w:bCs/>
          <w:sz w:val="21"/>
          <w:szCs w:val="21"/>
          <w:highlight w:val="yellow"/>
          <w:lang w:val="cs"/>
        </w:rPr>
        <w:t>doplní účastník</w:t>
      </w:r>
      <w:r w:rsidR="1B4F0F5A" w:rsidRPr="25CCD1EB">
        <w:rPr>
          <w:rFonts w:ascii="Arial Narrow" w:eastAsia="Arial Narrow" w:hAnsi="Arial Narrow" w:cs="Arial Narrow"/>
          <w:sz w:val="21"/>
          <w:szCs w:val="21"/>
          <w:highlight w:val="yellow"/>
          <w:lang w:val="cs"/>
        </w:rPr>
        <w:t>]</w:t>
      </w:r>
    </w:p>
    <w:p w14:paraId="357BE307" w14:textId="1B1BDDB1" w:rsidR="00841E8A" w:rsidRPr="00841E8A" w:rsidRDefault="00841E8A" w:rsidP="25CCD1EB">
      <w:pPr>
        <w:rPr>
          <w:rFonts w:ascii="Arial" w:eastAsia="Arial" w:hAnsi="Arial" w:cs="Arial"/>
        </w:rPr>
      </w:pPr>
      <w:r w:rsidRPr="25CCD1EB">
        <w:rPr>
          <w:rFonts w:ascii="Arial" w:hAnsi="Arial" w:cs="Arial"/>
        </w:rPr>
        <w:t xml:space="preserve">bankovní spojení: </w:t>
      </w:r>
      <w:r>
        <w:tab/>
      </w:r>
      <w:r w:rsidR="30511936" w:rsidRPr="25CCD1EB">
        <w:rPr>
          <w:rFonts w:ascii="Arial Narrow" w:eastAsia="Arial Narrow" w:hAnsi="Arial Narrow" w:cs="Arial Narrow"/>
          <w:sz w:val="21"/>
          <w:szCs w:val="21"/>
          <w:highlight w:val="yellow"/>
          <w:lang w:val="cs"/>
        </w:rPr>
        <w:t>[</w:t>
      </w:r>
      <w:r w:rsidR="30511936" w:rsidRPr="25CCD1EB">
        <w:rPr>
          <w:rFonts w:ascii="Arial Narrow" w:eastAsia="Arial Narrow" w:hAnsi="Arial Narrow" w:cs="Arial Narrow"/>
          <w:b/>
          <w:bCs/>
          <w:sz w:val="21"/>
          <w:szCs w:val="21"/>
          <w:highlight w:val="yellow"/>
          <w:lang w:val="cs"/>
        </w:rPr>
        <w:t>doplní účastník</w:t>
      </w:r>
      <w:r w:rsidR="30511936" w:rsidRPr="25CCD1EB">
        <w:rPr>
          <w:rFonts w:ascii="Arial Narrow" w:eastAsia="Arial Narrow" w:hAnsi="Arial Narrow" w:cs="Arial Narrow"/>
          <w:sz w:val="21"/>
          <w:szCs w:val="21"/>
          <w:highlight w:val="yellow"/>
          <w:lang w:val="cs"/>
        </w:rPr>
        <w:t>]</w:t>
      </w:r>
    </w:p>
    <w:p w14:paraId="6CC14BD9" w14:textId="2EAB3EE1" w:rsidR="00841E8A" w:rsidRPr="00841E8A" w:rsidRDefault="00841E8A" w:rsidP="25CCD1EB">
      <w:pPr>
        <w:rPr>
          <w:rFonts w:ascii="Arial" w:eastAsia="Arial" w:hAnsi="Arial" w:cs="Arial"/>
        </w:rPr>
      </w:pPr>
      <w:r w:rsidRPr="25CCD1EB">
        <w:rPr>
          <w:rFonts w:ascii="Arial" w:hAnsi="Arial" w:cs="Arial"/>
        </w:rPr>
        <w:t xml:space="preserve">číslo účtu: </w:t>
      </w:r>
      <w:r>
        <w:tab/>
      </w:r>
      <w:r>
        <w:tab/>
      </w:r>
      <w:r w:rsidR="7E6C69C2" w:rsidRPr="25CCD1EB">
        <w:rPr>
          <w:rFonts w:ascii="Arial Narrow" w:eastAsia="Arial Narrow" w:hAnsi="Arial Narrow" w:cs="Arial Narrow"/>
          <w:sz w:val="21"/>
          <w:szCs w:val="21"/>
          <w:highlight w:val="yellow"/>
          <w:lang w:val="cs"/>
        </w:rPr>
        <w:t>[</w:t>
      </w:r>
      <w:r w:rsidR="7E6C69C2" w:rsidRPr="25CCD1EB">
        <w:rPr>
          <w:rFonts w:ascii="Arial Narrow" w:eastAsia="Arial Narrow" w:hAnsi="Arial Narrow" w:cs="Arial Narrow"/>
          <w:b/>
          <w:bCs/>
          <w:sz w:val="21"/>
          <w:szCs w:val="21"/>
          <w:highlight w:val="yellow"/>
          <w:lang w:val="cs"/>
        </w:rPr>
        <w:t>doplní účastník</w:t>
      </w:r>
      <w:r w:rsidR="7E6C69C2" w:rsidRPr="25CCD1EB">
        <w:rPr>
          <w:rFonts w:ascii="Arial Narrow" w:eastAsia="Arial Narrow" w:hAnsi="Arial Narrow" w:cs="Arial Narrow"/>
          <w:sz w:val="21"/>
          <w:szCs w:val="21"/>
          <w:highlight w:val="yellow"/>
          <w:lang w:val="cs"/>
        </w:rPr>
        <w:t>]</w:t>
      </w:r>
    </w:p>
    <w:p w14:paraId="4E87A889" w14:textId="3C1D3EC8" w:rsidR="00841E8A" w:rsidRPr="00841E8A" w:rsidRDefault="00841E8A" w:rsidP="25CCD1EB">
      <w:r w:rsidRPr="25CCD1EB">
        <w:rPr>
          <w:rFonts w:ascii="Arial" w:hAnsi="Arial" w:cs="Arial"/>
        </w:rPr>
        <w:t xml:space="preserve">zastoupená: </w:t>
      </w:r>
      <w:r>
        <w:tab/>
      </w:r>
      <w:r>
        <w:tab/>
      </w:r>
      <w:r w:rsidR="5BC9991B" w:rsidRPr="25CCD1EB">
        <w:rPr>
          <w:rFonts w:ascii="Arial Narrow" w:eastAsia="Arial Narrow" w:hAnsi="Arial Narrow" w:cs="Arial Narrow"/>
          <w:sz w:val="21"/>
          <w:szCs w:val="21"/>
          <w:highlight w:val="yellow"/>
          <w:lang w:val="cs"/>
        </w:rPr>
        <w:t>[</w:t>
      </w:r>
      <w:r w:rsidR="5BC9991B" w:rsidRPr="25CCD1EB">
        <w:rPr>
          <w:rFonts w:ascii="Arial Narrow" w:eastAsia="Arial Narrow" w:hAnsi="Arial Narrow" w:cs="Arial Narrow"/>
          <w:b/>
          <w:bCs/>
          <w:sz w:val="21"/>
          <w:szCs w:val="21"/>
          <w:highlight w:val="yellow"/>
          <w:lang w:val="cs"/>
        </w:rPr>
        <w:t>doplní účastník</w:t>
      </w:r>
      <w:r w:rsidR="5BC9991B" w:rsidRPr="25CCD1EB">
        <w:rPr>
          <w:rFonts w:ascii="Arial Narrow" w:eastAsia="Arial Narrow" w:hAnsi="Arial Narrow" w:cs="Arial Narrow"/>
          <w:sz w:val="21"/>
          <w:szCs w:val="21"/>
          <w:highlight w:val="yellow"/>
          <w:lang w:val="cs"/>
        </w:rPr>
        <w:t>]</w:t>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38FAFD0F" w:rsidR="00841E8A" w:rsidRPr="00841E8A" w:rsidRDefault="00841E8A" w:rsidP="00841E8A">
      <w:pPr>
        <w:rPr>
          <w:rFonts w:ascii="Arial" w:hAnsi="Arial" w:cs="Arial"/>
        </w:rPr>
      </w:pPr>
      <w:r w:rsidRPr="00841E8A">
        <w:rPr>
          <w:rFonts w:ascii="Arial" w:hAnsi="Arial" w:cs="Arial"/>
        </w:rPr>
        <w:t>(dále jen „</w:t>
      </w:r>
      <w:r w:rsidR="00750838">
        <w:rPr>
          <w:rFonts w:ascii="Arial" w:hAnsi="Arial" w:cs="Arial"/>
          <w:b/>
          <w:i/>
        </w:rPr>
        <w:t>Zhotovitel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1DB10D2D" w:rsidR="00AC01A6" w:rsidRPr="000C6AD6" w:rsidRDefault="00750838" w:rsidP="00AC01A6">
      <w:pPr>
        <w:pStyle w:val="4sltext"/>
        <w:numPr>
          <w:ilvl w:val="1"/>
          <w:numId w:val="2"/>
        </w:numPr>
        <w:ind w:left="567" w:hanging="567"/>
        <w:rPr>
          <w:rFonts w:cs="Arial"/>
          <w:sz w:val="20"/>
          <w:szCs w:val="20"/>
        </w:rPr>
      </w:pPr>
      <w:r>
        <w:rPr>
          <w:rFonts w:cs="Arial"/>
          <w:sz w:val="20"/>
          <w:szCs w:val="20"/>
        </w:rPr>
        <w:t>Zhotovitel</w:t>
      </w:r>
      <w:r w:rsidR="005D7663" w:rsidRPr="2503B1DD">
        <w:rPr>
          <w:rFonts w:cs="Arial"/>
          <w:sz w:val="20"/>
          <w:szCs w:val="20"/>
        </w:rPr>
        <w:t xml:space="preserve"> se zavazuje </w:t>
      </w:r>
      <w:r w:rsidR="00AC01A6" w:rsidRPr="2503B1DD">
        <w:rPr>
          <w:rFonts w:cs="Arial"/>
          <w:sz w:val="20"/>
          <w:szCs w:val="20"/>
        </w:rPr>
        <w:t xml:space="preserve">provést na svůj náklad a nebezpečí </w:t>
      </w:r>
      <w:r w:rsidR="005D7663" w:rsidRPr="2503B1DD">
        <w:rPr>
          <w:rFonts w:cs="Arial"/>
          <w:sz w:val="20"/>
          <w:szCs w:val="20"/>
        </w:rPr>
        <w:t xml:space="preserve">pro </w:t>
      </w:r>
      <w:r>
        <w:rPr>
          <w:rFonts w:cs="Arial"/>
          <w:sz w:val="20"/>
          <w:szCs w:val="20"/>
        </w:rPr>
        <w:t>Objednatel</w:t>
      </w:r>
      <w:r w:rsidR="005D7663" w:rsidRPr="2503B1DD">
        <w:rPr>
          <w:rFonts w:cs="Arial"/>
          <w:sz w:val="20"/>
          <w:szCs w:val="20"/>
        </w:rPr>
        <w:t xml:space="preserve">e </w:t>
      </w:r>
      <w:r w:rsidR="00FD1E17">
        <w:rPr>
          <w:rFonts w:cs="Arial"/>
          <w:sz w:val="20"/>
          <w:szCs w:val="20"/>
        </w:rPr>
        <w:t>dílo</w:t>
      </w:r>
      <w:r w:rsidR="00985F75" w:rsidRPr="2503B1DD">
        <w:rPr>
          <w:rFonts w:cs="Arial"/>
          <w:sz w:val="20"/>
          <w:szCs w:val="20"/>
        </w:rPr>
        <w:t xml:space="preserve"> blíže specifikované v této smlouvě </w:t>
      </w:r>
      <w:r w:rsidR="00AC01A6" w:rsidRPr="2503B1DD">
        <w:rPr>
          <w:rFonts w:cs="Arial"/>
          <w:sz w:val="20"/>
          <w:szCs w:val="20"/>
        </w:rPr>
        <w:t xml:space="preserve">a </w:t>
      </w:r>
      <w:r>
        <w:rPr>
          <w:rFonts w:cs="Arial"/>
          <w:sz w:val="20"/>
          <w:szCs w:val="20"/>
        </w:rPr>
        <w:t>Objednatel</w:t>
      </w:r>
      <w:r w:rsidR="00AC01A6" w:rsidRPr="2503B1DD">
        <w:rPr>
          <w:rFonts w:cs="Arial"/>
          <w:sz w:val="20"/>
          <w:szCs w:val="20"/>
        </w:rPr>
        <w:t xml:space="preserve"> se zavazuje řádně zhotovené </w:t>
      </w:r>
      <w:r w:rsidR="00FD1E17">
        <w:rPr>
          <w:rFonts w:cs="Arial"/>
          <w:sz w:val="20"/>
          <w:szCs w:val="20"/>
        </w:rPr>
        <w:t>dílo</w:t>
      </w:r>
      <w:r w:rsidR="00AC01A6" w:rsidRPr="2503B1DD">
        <w:rPr>
          <w:rFonts w:cs="Arial"/>
          <w:sz w:val="20"/>
          <w:szCs w:val="20"/>
        </w:rPr>
        <w:t xml:space="preserve"> převzít a zaplatit za ně </w:t>
      </w:r>
      <w:r>
        <w:rPr>
          <w:rFonts w:cs="Arial"/>
          <w:sz w:val="20"/>
          <w:szCs w:val="20"/>
        </w:rPr>
        <w:t>Zhotovitel</w:t>
      </w:r>
      <w:r w:rsidR="00AC01A6" w:rsidRPr="2503B1DD">
        <w:rPr>
          <w:rFonts w:cs="Arial"/>
          <w:sz w:val="20"/>
          <w:szCs w:val="20"/>
        </w:rPr>
        <w:t>i cenu sjednanou v této smlouvě.</w:t>
      </w:r>
    </w:p>
    <w:p w14:paraId="50F8032A" w14:textId="7B7B6B9F" w:rsidR="00AC01A6" w:rsidRDefault="00750838" w:rsidP="00AC01A6">
      <w:pPr>
        <w:pStyle w:val="4sltext"/>
        <w:numPr>
          <w:ilvl w:val="1"/>
          <w:numId w:val="2"/>
        </w:numPr>
        <w:ind w:left="567" w:hanging="567"/>
        <w:rPr>
          <w:rFonts w:cs="Arial"/>
          <w:sz w:val="20"/>
          <w:szCs w:val="20"/>
        </w:rPr>
      </w:pPr>
      <w:r>
        <w:rPr>
          <w:rFonts w:cs="Arial"/>
          <w:sz w:val="20"/>
          <w:szCs w:val="20"/>
        </w:rPr>
        <w:t>Zhotovitel</w:t>
      </w:r>
      <w:r w:rsidR="00AC01A6" w:rsidRPr="000C6AD6">
        <w:rPr>
          <w:rFonts w:cs="Arial"/>
          <w:sz w:val="20"/>
          <w:szCs w:val="20"/>
        </w:rPr>
        <w:t xml:space="preserve"> se zavazuje při realizaci </w:t>
      </w:r>
      <w:r w:rsidR="00FD1E17">
        <w:rPr>
          <w:rFonts w:cs="Arial"/>
          <w:sz w:val="20"/>
          <w:szCs w:val="20"/>
        </w:rPr>
        <w:t>díla</w:t>
      </w:r>
      <w:r w:rsidR="00AC01A6" w:rsidRPr="000C6AD6">
        <w:rPr>
          <w:rFonts w:cs="Arial"/>
          <w:sz w:val="20"/>
          <w:szCs w:val="20"/>
        </w:rPr>
        <w:t xml:space="preserve"> dodržovat platné právní předpisy, jakož i všechny technické a bezpečnostní normy.</w:t>
      </w:r>
    </w:p>
    <w:p w14:paraId="3FBBF734" w14:textId="7E9DCC06" w:rsidR="00C41062" w:rsidRPr="00B160A2" w:rsidRDefault="000C5CD5" w:rsidP="00B160A2">
      <w:pPr>
        <w:pStyle w:val="4sltext"/>
        <w:numPr>
          <w:ilvl w:val="1"/>
          <w:numId w:val="2"/>
        </w:numPr>
        <w:ind w:left="567" w:hanging="567"/>
        <w:rPr>
          <w:rFonts w:cs="Arial"/>
          <w:sz w:val="20"/>
          <w:szCs w:val="20"/>
        </w:rPr>
      </w:pPr>
      <w:r w:rsidRPr="55B4A58B">
        <w:rPr>
          <w:rFonts w:cs="Arial"/>
          <w:sz w:val="20"/>
          <w:szCs w:val="20"/>
        </w:rPr>
        <w:t xml:space="preserve">Práce na </w:t>
      </w:r>
      <w:r w:rsidR="00633ABC" w:rsidRPr="55B4A58B">
        <w:rPr>
          <w:rFonts w:cs="Arial"/>
          <w:sz w:val="20"/>
          <w:szCs w:val="20"/>
        </w:rPr>
        <w:t>D</w:t>
      </w:r>
      <w:r w:rsidRPr="55B4A58B">
        <w:rPr>
          <w:rFonts w:cs="Arial"/>
          <w:sz w:val="20"/>
          <w:szCs w:val="20"/>
        </w:rPr>
        <w:t>íle mohou být</w:t>
      </w:r>
      <w:r w:rsidR="003D2E9B" w:rsidRPr="55B4A58B">
        <w:rPr>
          <w:rFonts w:cs="Arial"/>
          <w:sz w:val="20"/>
          <w:szCs w:val="20"/>
        </w:rPr>
        <w:t xml:space="preserve"> </w:t>
      </w:r>
      <w:r w:rsidR="001979ED" w:rsidRPr="55B4A58B">
        <w:rPr>
          <w:rFonts w:cs="Arial"/>
          <w:sz w:val="20"/>
          <w:szCs w:val="20"/>
        </w:rPr>
        <w:t xml:space="preserve">částečně prováděny v prostředí s vysokým požárním nebezpečím (Zóny s nebezpečím výbuchu 1, 2), čemuž musí odpovídat strojní a jiné vybavení </w:t>
      </w:r>
      <w:r w:rsidR="00750838">
        <w:rPr>
          <w:rFonts w:cs="Arial"/>
          <w:sz w:val="20"/>
          <w:szCs w:val="20"/>
        </w:rPr>
        <w:t>Zhotovitel</w:t>
      </w:r>
      <w:r w:rsidR="001979ED" w:rsidRPr="55B4A58B">
        <w:rPr>
          <w:rFonts w:cs="Arial"/>
          <w:sz w:val="20"/>
          <w:szCs w:val="20"/>
        </w:rPr>
        <w:t xml:space="preserve">e, metody používání osobních ochranných pracovních prostředků, zvláštní režim prací atd. V případě, že </w:t>
      </w:r>
      <w:r w:rsidR="00750838">
        <w:rPr>
          <w:rFonts w:cs="Arial"/>
          <w:sz w:val="20"/>
          <w:szCs w:val="20"/>
        </w:rPr>
        <w:t>Zhotovitel</w:t>
      </w:r>
      <w:r w:rsidR="001979ED" w:rsidRPr="55B4A58B">
        <w:rPr>
          <w:rFonts w:cs="Arial"/>
          <w:sz w:val="20"/>
          <w:szCs w:val="20"/>
        </w:rPr>
        <w:t xml:space="preserve"> nezajistí veškerá opatření k zajištění bezpečnosti a ochrany při práci v souladu s legislativou, nebudou osoby na straně </w:t>
      </w:r>
      <w:r w:rsidR="00750838">
        <w:rPr>
          <w:rFonts w:cs="Arial"/>
          <w:sz w:val="20"/>
          <w:szCs w:val="20"/>
        </w:rPr>
        <w:t>Zhotovitel</w:t>
      </w:r>
      <w:r w:rsidR="001979ED" w:rsidRPr="55B4A58B">
        <w:rPr>
          <w:rFonts w:cs="Arial"/>
          <w:sz w:val="20"/>
          <w:szCs w:val="20"/>
        </w:rPr>
        <w:t xml:space="preserve">e či technika </w:t>
      </w:r>
      <w:r w:rsidR="00750838">
        <w:rPr>
          <w:rFonts w:cs="Arial"/>
          <w:sz w:val="20"/>
          <w:szCs w:val="20"/>
        </w:rPr>
        <w:t>Zhotovitel</w:t>
      </w:r>
      <w:r w:rsidR="001979ED" w:rsidRPr="55B4A58B">
        <w:rPr>
          <w:rFonts w:cs="Arial"/>
          <w:sz w:val="20"/>
          <w:szCs w:val="20"/>
        </w:rPr>
        <w:t xml:space="preserve">e vpuštěny/a do dotčených prostor </w:t>
      </w:r>
      <w:r w:rsidR="00750838">
        <w:rPr>
          <w:rFonts w:cs="Arial"/>
          <w:sz w:val="20"/>
          <w:szCs w:val="20"/>
        </w:rPr>
        <w:t>Objednatel</w:t>
      </w:r>
      <w:r w:rsidR="001979ED" w:rsidRPr="55B4A58B">
        <w:rPr>
          <w:rFonts w:cs="Arial"/>
          <w:sz w:val="20"/>
          <w:szCs w:val="20"/>
        </w:rPr>
        <w:t>e či na staveniště</w:t>
      </w:r>
      <w:r w:rsidR="631478FE" w:rsidRPr="55B4A58B">
        <w:rPr>
          <w:rFonts w:cs="Arial"/>
          <w:sz w:val="20"/>
          <w:szCs w:val="20"/>
        </w:rPr>
        <w:t>/pracoviště</w:t>
      </w:r>
      <w:r w:rsidR="001979ED" w:rsidRPr="55B4A58B">
        <w:rPr>
          <w:rFonts w:cs="Arial"/>
          <w:sz w:val="20"/>
          <w:szCs w:val="20"/>
        </w:rPr>
        <w:t xml:space="preserve"> a touto skutečností způsobené zpoždění bude považováno za překážku na straně </w:t>
      </w:r>
      <w:r w:rsidR="00750838">
        <w:rPr>
          <w:rFonts w:cs="Arial"/>
          <w:sz w:val="20"/>
          <w:szCs w:val="20"/>
        </w:rPr>
        <w:t>Zhotovitel</w:t>
      </w:r>
      <w:r w:rsidR="001979ED" w:rsidRPr="55B4A58B">
        <w:rPr>
          <w:rFonts w:cs="Arial"/>
          <w:sz w:val="20"/>
          <w:szCs w:val="20"/>
        </w:rPr>
        <w:t xml:space="preserve">e, za něž nese </w:t>
      </w:r>
      <w:r w:rsidR="00750838">
        <w:rPr>
          <w:rFonts w:cs="Arial"/>
          <w:sz w:val="20"/>
          <w:szCs w:val="20"/>
        </w:rPr>
        <w:t>Zhotovitel</w:t>
      </w:r>
      <w:r w:rsidR="001979ED" w:rsidRPr="55B4A58B">
        <w:rPr>
          <w:rFonts w:cs="Arial"/>
          <w:sz w:val="20"/>
          <w:szCs w:val="20"/>
        </w:rPr>
        <w:t xml:space="preserve"> odpovědnost.</w:t>
      </w:r>
    </w:p>
    <w:p w14:paraId="26DEE8A7" w14:textId="70A1671E" w:rsidR="00346B02" w:rsidRPr="00346B02" w:rsidRDefault="00750838" w:rsidP="00B160A2">
      <w:pPr>
        <w:pStyle w:val="4sltext"/>
        <w:numPr>
          <w:ilvl w:val="1"/>
          <w:numId w:val="2"/>
        </w:numPr>
        <w:ind w:left="567" w:hanging="567"/>
        <w:rPr>
          <w:rFonts w:cs="Arial"/>
          <w:sz w:val="20"/>
          <w:szCs w:val="20"/>
        </w:rPr>
      </w:pPr>
      <w:r>
        <w:rPr>
          <w:rFonts w:cs="Arial"/>
          <w:sz w:val="20"/>
          <w:szCs w:val="20"/>
        </w:rPr>
        <w:t>Zhotovitel</w:t>
      </w:r>
      <w:r w:rsidR="00346B02" w:rsidRPr="2503B1DD">
        <w:rPr>
          <w:rFonts w:cs="Arial"/>
          <w:sz w:val="20"/>
          <w:szCs w:val="20"/>
        </w:rPr>
        <w:t xml:space="preserve"> prohlašuje, že pro práce na </w:t>
      </w:r>
      <w:r w:rsidR="00633ABC" w:rsidRPr="2503B1DD">
        <w:rPr>
          <w:rFonts w:cs="Arial"/>
          <w:sz w:val="20"/>
          <w:szCs w:val="20"/>
        </w:rPr>
        <w:t>D</w:t>
      </w:r>
      <w:r w:rsidR="00346B02" w:rsidRPr="2503B1DD">
        <w:rPr>
          <w:rFonts w:cs="Arial"/>
          <w:sz w:val="20"/>
          <w:szCs w:val="20"/>
        </w:rPr>
        <w:t xml:space="preserve">íle prováděné </w:t>
      </w:r>
      <w:r>
        <w:rPr>
          <w:rFonts w:cs="Arial"/>
          <w:sz w:val="20"/>
          <w:szCs w:val="20"/>
        </w:rPr>
        <w:t>Zhotovitel</w:t>
      </w:r>
      <w:r w:rsidR="00346B02" w:rsidRPr="2503B1DD">
        <w:rPr>
          <w:rFonts w:cs="Arial"/>
          <w:sz w:val="20"/>
          <w:szCs w:val="20"/>
        </w:rPr>
        <w:t xml:space="preserve">em na základě této </w:t>
      </w:r>
      <w:r w:rsidR="00E65A95">
        <w:rPr>
          <w:rFonts w:cs="Arial"/>
          <w:sz w:val="20"/>
          <w:szCs w:val="20"/>
        </w:rPr>
        <w:t>s</w:t>
      </w:r>
      <w:r w:rsidR="00346B02" w:rsidRPr="2503B1DD">
        <w:rPr>
          <w:rFonts w:cs="Arial"/>
          <w:sz w:val="20"/>
          <w:szCs w:val="20"/>
        </w:rPr>
        <w:t xml:space="preserve">mlouvy užije pouze osoby, jež budou předem ze strany </w:t>
      </w:r>
      <w:r>
        <w:rPr>
          <w:rFonts w:cs="Arial"/>
          <w:sz w:val="20"/>
          <w:szCs w:val="20"/>
        </w:rPr>
        <w:t>Objednatel</w:t>
      </w:r>
      <w:r w:rsidR="00346B02" w:rsidRPr="2503B1DD">
        <w:rPr>
          <w:rFonts w:cs="Arial"/>
          <w:sz w:val="20"/>
          <w:szCs w:val="20"/>
        </w:rPr>
        <w:t xml:space="preserve">e schváleny. </w:t>
      </w:r>
      <w:r>
        <w:rPr>
          <w:rFonts w:cs="Arial"/>
          <w:sz w:val="20"/>
          <w:szCs w:val="20"/>
        </w:rPr>
        <w:t>Zhotovitel</w:t>
      </w:r>
      <w:r w:rsidR="00346B02" w:rsidRPr="2503B1DD">
        <w:rPr>
          <w:rFonts w:cs="Arial"/>
          <w:sz w:val="20"/>
          <w:szCs w:val="20"/>
        </w:rPr>
        <w:t xml:space="preserve"> se zavazuje nejpozději před zahájením vlastních prací na </w:t>
      </w:r>
      <w:r w:rsidR="000C5CD5" w:rsidRPr="2503B1DD">
        <w:rPr>
          <w:rFonts w:cs="Arial"/>
          <w:sz w:val="20"/>
          <w:szCs w:val="20"/>
        </w:rPr>
        <w:t>d</w:t>
      </w:r>
      <w:r w:rsidR="00346B02" w:rsidRPr="2503B1DD">
        <w:rPr>
          <w:rFonts w:cs="Arial"/>
          <w:sz w:val="20"/>
          <w:szCs w:val="20"/>
        </w:rPr>
        <w:t xml:space="preserve">íle předat </w:t>
      </w:r>
      <w:r>
        <w:rPr>
          <w:rFonts w:cs="Arial"/>
          <w:sz w:val="20"/>
          <w:szCs w:val="20"/>
        </w:rPr>
        <w:t>Objednatel</w:t>
      </w:r>
      <w:r w:rsidR="00346B02" w:rsidRPr="2503B1DD">
        <w:rPr>
          <w:rFonts w:cs="Arial"/>
          <w:sz w:val="20"/>
          <w:szCs w:val="20"/>
        </w:rPr>
        <w:t xml:space="preserve">i jmenný seznam zaměstnanců a osob na straně </w:t>
      </w:r>
      <w:r>
        <w:rPr>
          <w:rFonts w:cs="Arial"/>
          <w:sz w:val="20"/>
          <w:szCs w:val="20"/>
        </w:rPr>
        <w:t>Zhotovitel</w:t>
      </w:r>
      <w:r w:rsidR="00346B02" w:rsidRPr="2503B1DD">
        <w:rPr>
          <w:rFonts w:cs="Arial"/>
          <w:sz w:val="20"/>
          <w:szCs w:val="20"/>
        </w:rPr>
        <w:t xml:space="preserve">e podílejících se na </w:t>
      </w:r>
      <w:r w:rsidR="000C5CD5" w:rsidRPr="2503B1DD">
        <w:rPr>
          <w:rFonts w:cs="Arial"/>
          <w:sz w:val="20"/>
          <w:szCs w:val="20"/>
        </w:rPr>
        <w:t>d</w:t>
      </w:r>
      <w:r w:rsidR="00346B02" w:rsidRPr="2503B1DD">
        <w:rPr>
          <w:rFonts w:cs="Arial"/>
          <w:sz w:val="20"/>
          <w:szCs w:val="20"/>
        </w:rPr>
        <w:t xml:space="preserve">íle (dále také jen "Seznam osob") a rovněž seznam techniky a vozidel (dále také jen "Seznam techniky"), jež bude </w:t>
      </w:r>
      <w:r>
        <w:rPr>
          <w:rFonts w:cs="Arial"/>
          <w:sz w:val="20"/>
          <w:szCs w:val="20"/>
        </w:rPr>
        <w:t>Zhotovitel</w:t>
      </w:r>
      <w:r w:rsidR="00346B02" w:rsidRPr="2503B1DD">
        <w:rPr>
          <w:rFonts w:cs="Arial"/>
          <w:sz w:val="20"/>
          <w:szCs w:val="20"/>
        </w:rPr>
        <w:t xml:space="preserve"> užívat a pro něž </w:t>
      </w:r>
      <w:r>
        <w:rPr>
          <w:rFonts w:cs="Arial"/>
          <w:sz w:val="20"/>
          <w:szCs w:val="20"/>
        </w:rPr>
        <w:t>Objednatel</w:t>
      </w:r>
      <w:r w:rsidR="00346B02" w:rsidRPr="2503B1DD">
        <w:rPr>
          <w:rFonts w:cs="Arial"/>
          <w:sz w:val="20"/>
          <w:szCs w:val="20"/>
        </w:rPr>
        <w:t xml:space="preserve"> zajistí povolení pro vstup a vjezd na staveniště</w:t>
      </w:r>
      <w:r w:rsidR="2ADBDABB" w:rsidRPr="2503B1DD">
        <w:rPr>
          <w:rFonts w:cs="Arial"/>
          <w:sz w:val="20"/>
          <w:szCs w:val="20"/>
        </w:rPr>
        <w:t>/pracoviště</w:t>
      </w:r>
      <w:r w:rsidR="00346B02" w:rsidRPr="2503B1DD">
        <w:rPr>
          <w:rFonts w:cs="Arial"/>
          <w:sz w:val="20"/>
          <w:szCs w:val="20"/>
        </w:rPr>
        <w:t xml:space="preserve"> a do areálu skladu pohonných hmot </w:t>
      </w:r>
      <w:r>
        <w:rPr>
          <w:rFonts w:cs="Arial"/>
          <w:sz w:val="20"/>
          <w:szCs w:val="20"/>
        </w:rPr>
        <w:t>Objednatel</w:t>
      </w:r>
      <w:r w:rsidR="00346B02" w:rsidRPr="2503B1DD">
        <w:rPr>
          <w:rFonts w:cs="Arial"/>
          <w:sz w:val="20"/>
          <w:szCs w:val="20"/>
        </w:rPr>
        <w:t xml:space="preserve">e. V Seznamu osob </w:t>
      </w:r>
      <w:r w:rsidR="00346B02" w:rsidRPr="2503B1DD">
        <w:rPr>
          <w:rFonts w:cs="Arial"/>
          <w:sz w:val="20"/>
          <w:szCs w:val="20"/>
        </w:rPr>
        <w:lastRenderedPageBreak/>
        <w:t xml:space="preserve">bude uvedeno kromě jména, příjmení a bydliště osoby rovněž číslo občanského průkazu či jiného dokladu 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1AEB205"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w:t>
      </w:r>
      <w:r w:rsidR="00750838">
        <w:rPr>
          <w:rFonts w:cs="Arial"/>
          <w:sz w:val="20"/>
          <w:szCs w:val="20"/>
        </w:rPr>
        <w:t>Zhotovitel</w:t>
      </w:r>
      <w:r w:rsidRPr="00346B02">
        <w:rPr>
          <w:rFonts w:cs="Arial"/>
          <w:sz w:val="20"/>
          <w:szCs w:val="20"/>
        </w:rPr>
        <w:t xml:space="preserve">e, jakož i Seznam techniky předaný </w:t>
      </w:r>
      <w:r w:rsidR="00750838">
        <w:rPr>
          <w:rFonts w:cs="Arial"/>
          <w:sz w:val="20"/>
          <w:szCs w:val="20"/>
        </w:rPr>
        <w:t>Zhotovitel</w:t>
      </w:r>
      <w:r w:rsidRPr="00346B02">
        <w:rPr>
          <w:rFonts w:cs="Arial"/>
          <w:sz w:val="20"/>
          <w:szCs w:val="20"/>
        </w:rPr>
        <w:t xml:space="preserve">em </w:t>
      </w:r>
      <w:r w:rsidR="00750838">
        <w:rPr>
          <w:rFonts w:cs="Arial"/>
          <w:sz w:val="20"/>
          <w:szCs w:val="20"/>
        </w:rPr>
        <w:t>Objednatel</w:t>
      </w:r>
      <w:r w:rsidRPr="00346B02">
        <w:rPr>
          <w:rFonts w:cs="Arial"/>
          <w:sz w:val="20"/>
          <w:szCs w:val="20"/>
        </w:rPr>
        <w:t xml:space="preserve">i se uplatní též pro vstup těchto osob, potažmo techniky a vozidel </w:t>
      </w:r>
      <w:r w:rsidR="00750838">
        <w:rPr>
          <w:rFonts w:cs="Arial"/>
          <w:sz w:val="20"/>
          <w:szCs w:val="20"/>
        </w:rPr>
        <w:t>Zhotovitel</w:t>
      </w:r>
      <w:r w:rsidRPr="00346B02">
        <w:rPr>
          <w:rFonts w:cs="Arial"/>
          <w:sz w:val="20"/>
          <w:szCs w:val="20"/>
        </w:rPr>
        <w:t xml:space="preserve">e na místa plnění. Bez sdělení identifikačních údajů osob provádějících práce na Díle na straně </w:t>
      </w:r>
      <w:r w:rsidR="00750838">
        <w:rPr>
          <w:rFonts w:cs="Arial"/>
          <w:sz w:val="20"/>
          <w:szCs w:val="20"/>
        </w:rPr>
        <w:t>Zhotovitel</w:t>
      </w:r>
      <w:r w:rsidRPr="00346B02">
        <w:rPr>
          <w:rFonts w:cs="Arial"/>
          <w:sz w:val="20"/>
          <w:szCs w:val="20"/>
        </w:rPr>
        <w:t xml:space="preserve">e nebudou takové osoby k realizaci prací na </w:t>
      </w:r>
      <w:r w:rsidR="000C5CD5">
        <w:rPr>
          <w:rFonts w:cs="Arial"/>
          <w:sz w:val="20"/>
          <w:szCs w:val="20"/>
        </w:rPr>
        <w:t>d</w:t>
      </w:r>
      <w:r w:rsidRPr="00346B02">
        <w:rPr>
          <w:rFonts w:cs="Arial"/>
          <w:sz w:val="20"/>
          <w:szCs w:val="20"/>
        </w:rPr>
        <w:t xml:space="preserve">íle v místě plnění vpuštěny, a tuto skutečnost nelze považovat za neposkytnutí součinnosti ze strany </w:t>
      </w:r>
      <w:r w:rsidR="00750838">
        <w:rPr>
          <w:rFonts w:cs="Arial"/>
          <w:sz w:val="20"/>
          <w:szCs w:val="20"/>
        </w:rPr>
        <w:t>Objednatel</w:t>
      </w:r>
      <w:r w:rsidRPr="00346B02">
        <w:rPr>
          <w:rFonts w:cs="Arial"/>
          <w:sz w:val="20"/>
          <w:szCs w:val="20"/>
        </w:rPr>
        <w:t xml:space="preserve">e a </w:t>
      </w:r>
      <w:r w:rsidR="00750838">
        <w:rPr>
          <w:rFonts w:cs="Arial"/>
          <w:sz w:val="20"/>
          <w:szCs w:val="20"/>
        </w:rPr>
        <w:t>Zhotovitel</w:t>
      </w:r>
      <w:r w:rsidRPr="00346B02">
        <w:rPr>
          <w:rFonts w:cs="Arial"/>
          <w:sz w:val="20"/>
          <w:szCs w:val="20"/>
        </w:rPr>
        <w:t xml:space="preserve"> nemá právo uplatňovat žádné sankce vůči </w:t>
      </w:r>
      <w:r w:rsidR="00750838">
        <w:rPr>
          <w:rFonts w:cs="Arial"/>
          <w:sz w:val="20"/>
          <w:szCs w:val="20"/>
        </w:rPr>
        <w:t>Objednatel</w:t>
      </w:r>
      <w:r w:rsidRPr="00346B02">
        <w:rPr>
          <w:rFonts w:cs="Arial"/>
          <w:sz w:val="20"/>
          <w:szCs w:val="20"/>
        </w:rPr>
        <w:t>i.</w:t>
      </w:r>
    </w:p>
    <w:p w14:paraId="401F3212" w14:textId="72F39C06" w:rsidR="00346B02" w:rsidRPr="00346B02" w:rsidRDefault="00750838" w:rsidP="00B160A2">
      <w:pPr>
        <w:pStyle w:val="4sltext"/>
        <w:numPr>
          <w:ilvl w:val="1"/>
          <w:numId w:val="2"/>
        </w:numPr>
        <w:ind w:left="567" w:hanging="567"/>
        <w:rPr>
          <w:rFonts w:cs="Arial"/>
          <w:sz w:val="20"/>
          <w:szCs w:val="20"/>
        </w:rPr>
      </w:pPr>
      <w:r>
        <w:rPr>
          <w:rFonts w:cs="Arial"/>
          <w:sz w:val="20"/>
          <w:szCs w:val="20"/>
        </w:rPr>
        <w:t>Objednatel</w:t>
      </w:r>
      <w:r w:rsidR="00346B02" w:rsidRPr="2503B1DD">
        <w:rPr>
          <w:rFonts w:cs="Arial"/>
          <w:sz w:val="20"/>
          <w:szCs w:val="20"/>
        </w:rPr>
        <w:t xml:space="preserve"> je rovněž oprávněn kontrolovat </w:t>
      </w:r>
      <w:r w:rsidR="007A4E5F" w:rsidRPr="2503B1DD">
        <w:rPr>
          <w:rFonts w:cs="Arial"/>
          <w:sz w:val="20"/>
          <w:szCs w:val="20"/>
        </w:rPr>
        <w:t>osoby – provádět</w:t>
      </w:r>
      <w:r w:rsidR="00346B02" w:rsidRPr="2503B1DD">
        <w:rPr>
          <w:rFonts w:cs="Arial"/>
          <w:sz w:val="20"/>
          <w:szCs w:val="20"/>
        </w:rPr>
        <w:t xml:space="preserve"> kontrolu osob, které se pohybují po staveništi</w:t>
      </w:r>
      <w:r w:rsidR="23F01D18" w:rsidRPr="2503B1DD">
        <w:rPr>
          <w:rFonts w:cs="Arial"/>
          <w:sz w:val="20"/>
          <w:szCs w:val="20"/>
        </w:rPr>
        <w:t>/pracovišti</w:t>
      </w:r>
      <w:r w:rsidR="00346B02" w:rsidRPr="2503B1DD">
        <w:rPr>
          <w:rFonts w:cs="Arial"/>
          <w:sz w:val="20"/>
          <w:szCs w:val="20"/>
        </w:rPr>
        <w:t xml:space="preserve">. V případě, že osoby na straně </w:t>
      </w:r>
      <w:r>
        <w:rPr>
          <w:rFonts w:cs="Arial"/>
          <w:sz w:val="20"/>
          <w:szCs w:val="20"/>
        </w:rPr>
        <w:t>Zhotovitel</w:t>
      </w:r>
      <w:r w:rsidR="00346B02" w:rsidRPr="2503B1DD">
        <w:rPr>
          <w:rFonts w:cs="Arial"/>
          <w:sz w:val="20"/>
          <w:szCs w:val="20"/>
        </w:rPr>
        <w:t>e nacházející se na staveništi</w:t>
      </w:r>
      <w:r w:rsidR="17245EF5" w:rsidRPr="2503B1DD">
        <w:rPr>
          <w:rFonts w:cs="Arial"/>
          <w:sz w:val="20"/>
          <w:szCs w:val="20"/>
        </w:rPr>
        <w:t>/pracovišti</w:t>
      </w:r>
      <w:r w:rsidR="00346B02" w:rsidRPr="2503B1DD">
        <w:rPr>
          <w:rFonts w:cs="Arial"/>
          <w:sz w:val="20"/>
          <w:szCs w:val="20"/>
        </w:rPr>
        <w:t xml:space="preserve"> nebudou osoby schválené </w:t>
      </w:r>
      <w:r>
        <w:rPr>
          <w:rFonts w:cs="Arial"/>
          <w:sz w:val="20"/>
          <w:szCs w:val="20"/>
        </w:rPr>
        <w:t>Objednatel</w:t>
      </w:r>
      <w:r w:rsidR="00346B02" w:rsidRPr="2503B1DD">
        <w:rPr>
          <w:rFonts w:cs="Arial"/>
          <w:sz w:val="20"/>
          <w:szCs w:val="20"/>
        </w:rPr>
        <w:t xml:space="preserve">em a uvedené v Seznamu osob, jež </w:t>
      </w:r>
      <w:r>
        <w:rPr>
          <w:rFonts w:cs="Arial"/>
          <w:sz w:val="20"/>
          <w:szCs w:val="20"/>
        </w:rPr>
        <w:t>Zhotovitel</w:t>
      </w:r>
      <w:r w:rsidR="00346B02" w:rsidRPr="2503B1DD">
        <w:rPr>
          <w:rFonts w:cs="Arial"/>
          <w:sz w:val="20"/>
          <w:szCs w:val="20"/>
        </w:rPr>
        <w:t xml:space="preserve"> je povinen předat </w:t>
      </w:r>
      <w:r>
        <w:rPr>
          <w:rFonts w:cs="Arial"/>
          <w:sz w:val="20"/>
          <w:szCs w:val="20"/>
        </w:rPr>
        <w:t>Objednatel</w:t>
      </w:r>
      <w:r w:rsidR="00346B02" w:rsidRPr="2503B1DD">
        <w:rPr>
          <w:rFonts w:cs="Arial"/>
          <w:sz w:val="20"/>
          <w:szCs w:val="20"/>
        </w:rPr>
        <w:t xml:space="preserve">i nejpozději před zahájením prací na Díle, je </w:t>
      </w:r>
      <w:r>
        <w:rPr>
          <w:rFonts w:cs="Arial"/>
          <w:sz w:val="20"/>
          <w:szCs w:val="20"/>
        </w:rPr>
        <w:t>Objednatel</w:t>
      </w:r>
      <w:r w:rsidR="00346B02" w:rsidRPr="2503B1DD">
        <w:rPr>
          <w:rFonts w:cs="Arial"/>
          <w:sz w:val="20"/>
          <w:szCs w:val="20"/>
        </w:rPr>
        <w:t xml:space="preserve"> oprávněn vykázat tyto osoby ze staveniště</w:t>
      </w:r>
      <w:r w:rsidR="0F8B8A57" w:rsidRPr="2503B1DD">
        <w:rPr>
          <w:rFonts w:cs="Arial"/>
          <w:sz w:val="20"/>
          <w:szCs w:val="20"/>
        </w:rPr>
        <w:t>/pracoviště</w:t>
      </w:r>
      <w:r w:rsidR="00346B02" w:rsidRPr="2503B1DD">
        <w:rPr>
          <w:rFonts w:cs="Arial"/>
          <w:sz w:val="20"/>
          <w:szCs w:val="20"/>
        </w:rPr>
        <w:t xml:space="preserve"> a po </w:t>
      </w:r>
      <w:r>
        <w:rPr>
          <w:rFonts w:cs="Arial"/>
          <w:sz w:val="20"/>
          <w:szCs w:val="20"/>
        </w:rPr>
        <w:t>Zhotovitel</w:t>
      </w:r>
      <w:r w:rsidR="00346B02" w:rsidRPr="2503B1DD">
        <w:rPr>
          <w:rFonts w:cs="Arial"/>
          <w:sz w:val="20"/>
          <w:szCs w:val="20"/>
        </w:rPr>
        <w:t xml:space="preserve">i požadovat sjednané smluvní pokuty. </w:t>
      </w:r>
      <w:r>
        <w:rPr>
          <w:rFonts w:cs="Arial"/>
          <w:sz w:val="20"/>
          <w:szCs w:val="20"/>
        </w:rPr>
        <w:t>Zhotovitel</w:t>
      </w:r>
      <w:r w:rsidR="00346B02" w:rsidRPr="2503B1DD">
        <w:rPr>
          <w:rFonts w:cs="Arial"/>
          <w:sz w:val="20"/>
          <w:szCs w:val="20"/>
        </w:rPr>
        <w:t xml:space="preserve"> v takovém případě nemá právo uplatňovat jakékoli sankce vůči </w:t>
      </w:r>
      <w:r>
        <w:rPr>
          <w:rFonts w:cs="Arial"/>
          <w:sz w:val="20"/>
          <w:szCs w:val="20"/>
        </w:rPr>
        <w:t>Objednatel</w:t>
      </w:r>
      <w:r w:rsidR="00346B02" w:rsidRPr="2503B1DD">
        <w:rPr>
          <w:rFonts w:cs="Arial"/>
          <w:sz w:val="20"/>
          <w:szCs w:val="20"/>
        </w:rPr>
        <w:t>i.</w:t>
      </w:r>
    </w:p>
    <w:p w14:paraId="07D0AEAA" w14:textId="40B70A4E" w:rsidR="00346B02" w:rsidRPr="00346B02" w:rsidRDefault="00750838" w:rsidP="00B160A2">
      <w:pPr>
        <w:pStyle w:val="4sltext"/>
        <w:numPr>
          <w:ilvl w:val="1"/>
          <w:numId w:val="2"/>
        </w:numPr>
        <w:ind w:left="567" w:hanging="567"/>
        <w:rPr>
          <w:rFonts w:cs="Arial"/>
          <w:sz w:val="20"/>
          <w:szCs w:val="20"/>
        </w:rPr>
      </w:pPr>
      <w:r>
        <w:rPr>
          <w:rFonts w:cs="Arial"/>
          <w:sz w:val="20"/>
          <w:szCs w:val="20"/>
        </w:rPr>
        <w:t>Objednatel</w:t>
      </w:r>
      <w:r w:rsidR="00346B02" w:rsidRPr="2503B1DD">
        <w:rPr>
          <w:rFonts w:cs="Arial"/>
          <w:sz w:val="20"/>
          <w:szCs w:val="20"/>
        </w:rPr>
        <w:t xml:space="preserve"> se zavazuje proškolit </w:t>
      </w:r>
      <w:r>
        <w:rPr>
          <w:rFonts w:cs="Arial"/>
          <w:sz w:val="20"/>
          <w:szCs w:val="20"/>
        </w:rPr>
        <w:t>Zhotovitel</w:t>
      </w:r>
      <w:r w:rsidR="00346B02" w:rsidRPr="2503B1DD">
        <w:rPr>
          <w:rFonts w:cs="Arial"/>
          <w:sz w:val="20"/>
          <w:szCs w:val="20"/>
        </w:rPr>
        <w:t xml:space="preserve">e z vnitřních předpisů </w:t>
      </w:r>
      <w:r>
        <w:rPr>
          <w:rFonts w:cs="Arial"/>
          <w:sz w:val="20"/>
          <w:szCs w:val="20"/>
        </w:rPr>
        <w:t>Objednatel</w:t>
      </w:r>
      <w:r w:rsidR="00346B02" w:rsidRPr="2503B1DD">
        <w:rPr>
          <w:rFonts w:cs="Arial"/>
          <w:sz w:val="20"/>
          <w:szCs w:val="20"/>
        </w:rPr>
        <w:t xml:space="preserve">e vztahující se k provádění </w:t>
      </w:r>
      <w:r w:rsidR="00FD1E17">
        <w:rPr>
          <w:rFonts w:cs="Arial"/>
          <w:sz w:val="20"/>
          <w:szCs w:val="20"/>
        </w:rPr>
        <w:t>díla</w:t>
      </w:r>
      <w:r w:rsidR="00346B02" w:rsidRPr="2503B1DD">
        <w:rPr>
          <w:rFonts w:cs="Arial"/>
          <w:sz w:val="20"/>
          <w:szCs w:val="20"/>
        </w:rPr>
        <w:t xml:space="preserve"> </w:t>
      </w:r>
      <w:r>
        <w:rPr>
          <w:rFonts w:cs="Arial"/>
          <w:sz w:val="20"/>
          <w:szCs w:val="20"/>
        </w:rPr>
        <w:t>Zhotovitel</w:t>
      </w:r>
      <w:r w:rsidR="00346B02" w:rsidRPr="2503B1DD">
        <w:rPr>
          <w:rFonts w:cs="Arial"/>
          <w:sz w:val="20"/>
          <w:szCs w:val="20"/>
        </w:rPr>
        <w:t xml:space="preserve">em v konkrétních místech plnění a ve vztahu k chování osob v areálech provozu </w:t>
      </w:r>
      <w:r>
        <w:rPr>
          <w:rFonts w:cs="Arial"/>
          <w:sz w:val="20"/>
          <w:szCs w:val="20"/>
        </w:rPr>
        <w:t>Objednatel</w:t>
      </w:r>
      <w:r w:rsidR="00346B02" w:rsidRPr="2503B1DD">
        <w:rPr>
          <w:rFonts w:cs="Arial"/>
          <w:sz w:val="20"/>
          <w:szCs w:val="20"/>
        </w:rPr>
        <w:t xml:space="preserve">e a v ochranném pásmu trasy produktovodů. </w:t>
      </w:r>
      <w:r>
        <w:rPr>
          <w:rFonts w:cs="Arial"/>
          <w:sz w:val="20"/>
          <w:szCs w:val="20"/>
        </w:rPr>
        <w:t>Objednatel</w:t>
      </w:r>
      <w:r w:rsidR="00346B02" w:rsidRPr="2503B1DD">
        <w:rPr>
          <w:rFonts w:cs="Arial"/>
          <w:sz w:val="20"/>
          <w:szCs w:val="20"/>
        </w:rPr>
        <w:t xml:space="preserve"> seznámí </w:t>
      </w:r>
      <w:r>
        <w:rPr>
          <w:rFonts w:cs="Arial"/>
          <w:sz w:val="20"/>
          <w:szCs w:val="20"/>
        </w:rPr>
        <w:t>Zhotovitel</w:t>
      </w:r>
      <w:r w:rsidR="00346B02" w:rsidRPr="2503B1DD">
        <w:rPr>
          <w:rFonts w:cs="Arial"/>
          <w:sz w:val="20"/>
          <w:szCs w:val="20"/>
        </w:rPr>
        <w:t xml:space="preserve">e se specifickými předpisy v oblasti ochrany a bezpečnosti zdraví při práci, s vnitřními předpisy </w:t>
      </w:r>
      <w:r>
        <w:rPr>
          <w:rFonts w:cs="Arial"/>
          <w:sz w:val="20"/>
          <w:szCs w:val="20"/>
        </w:rPr>
        <w:t>Objednatel</w:t>
      </w:r>
      <w:r w:rsidR="00346B02" w:rsidRPr="2503B1DD">
        <w:rPr>
          <w:rFonts w:cs="Arial"/>
          <w:sz w:val="20"/>
          <w:szCs w:val="20"/>
        </w:rPr>
        <w:t>e a dalšími požadavky a omezujícím</w:t>
      </w:r>
      <w:r w:rsidR="43E21A9C" w:rsidRPr="2503B1DD">
        <w:rPr>
          <w:rFonts w:cs="Arial"/>
          <w:sz w:val="20"/>
          <w:szCs w:val="20"/>
        </w:rPr>
        <w:t>i</w:t>
      </w:r>
      <w:r w:rsidR="00346B02" w:rsidRPr="2503B1DD">
        <w:rPr>
          <w:rFonts w:cs="Arial"/>
          <w:sz w:val="20"/>
          <w:szCs w:val="20"/>
        </w:rPr>
        <w:t xml:space="preserve"> podmínkami platnými pro pohyb osob v areálech skladů pohonných hmot </w:t>
      </w:r>
      <w:r>
        <w:rPr>
          <w:rFonts w:cs="Arial"/>
          <w:sz w:val="20"/>
          <w:szCs w:val="20"/>
        </w:rPr>
        <w:t>Objednatel</w:t>
      </w:r>
      <w:r w:rsidR="00346B02" w:rsidRPr="2503B1DD">
        <w:rPr>
          <w:rFonts w:cs="Arial"/>
          <w:sz w:val="20"/>
          <w:szCs w:val="20"/>
        </w:rPr>
        <w:t>e a v ochranném pásmu produktovodu.</w:t>
      </w:r>
    </w:p>
    <w:p w14:paraId="6BC9663A" w14:textId="1E63648D" w:rsidR="00346B02" w:rsidRPr="00346B02" w:rsidRDefault="00750838" w:rsidP="00B160A2">
      <w:pPr>
        <w:pStyle w:val="4sltext"/>
        <w:numPr>
          <w:ilvl w:val="1"/>
          <w:numId w:val="2"/>
        </w:numPr>
        <w:ind w:left="567" w:hanging="567"/>
        <w:rPr>
          <w:rFonts w:cs="Arial"/>
          <w:sz w:val="20"/>
          <w:szCs w:val="20"/>
        </w:rPr>
      </w:pPr>
      <w:r>
        <w:rPr>
          <w:rFonts w:cs="Arial"/>
          <w:sz w:val="20"/>
          <w:szCs w:val="20"/>
        </w:rPr>
        <w:t>Zhotovitel</w:t>
      </w:r>
      <w:r w:rsidR="00346B02" w:rsidRPr="00346B02">
        <w:rPr>
          <w:rFonts w:cs="Arial"/>
          <w:sz w:val="20"/>
          <w:szCs w:val="20"/>
        </w:rPr>
        <w:t xml:space="preserve"> je povinen zajistit seznámení osob na straně </w:t>
      </w:r>
      <w:r>
        <w:rPr>
          <w:rFonts w:cs="Arial"/>
          <w:sz w:val="20"/>
          <w:szCs w:val="20"/>
        </w:rPr>
        <w:t>Zhotovitel</w:t>
      </w:r>
      <w:r w:rsidR="00346B02" w:rsidRPr="00346B02">
        <w:rPr>
          <w:rFonts w:cs="Arial"/>
          <w:sz w:val="20"/>
          <w:szCs w:val="20"/>
        </w:rPr>
        <w:t xml:space="preserve">e s vnitřními předpisy </w:t>
      </w:r>
      <w:r>
        <w:rPr>
          <w:rFonts w:cs="Arial"/>
          <w:sz w:val="20"/>
          <w:szCs w:val="20"/>
        </w:rPr>
        <w:t>Objednatel</w:t>
      </w:r>
      <w:r w:rsidR="00346B02" w:rsidRPr="00346B02">
        <w:rPr>
          <w:rFonts w:cs="Arial"/>
          <w:sz w:val="20"/>
          <w:szCs w:val="20"/>
        </w:rPr>
        <w:t>e.</w:t>
      </w:r>
    </w:p>
    <w:p w14:paraId="2863C14C" w14:textId="78F3E5CF" w:rsidR="00346B02" w:rsidRPr="00346B02" w:rsidRDefault="00346B02" w:rsidP="00B160A2">
      <w:pPr>
        <w:pStyle w:val="4sltext"/>
        <w:numPr>
          <w:ilvl w:val="1"/>
          <w:numId w:val="2"/>
        </w:numPr>
        <w:ind w:left="567" w:hanging="567"/>
        <w:rPr>
          <w:rFonts w:cs="Arial"/>
          <w:sz w:val="20"/>
          <w:szCs w:val="20"/>
        </w:rPr>
      </w:pPr>
      <w:r w:rsidRPr="55B4A58B">
        <w:rPr>
          <w:rFonts w:cs="Arial"/>
          <w:sz w:val="20"/>
          <w:szCs w:val="20"/>
        </w:rPr>
        <w:t>Za dodržování a plnění povinností v oblasti bezpečnosti a ochrany zdraví při práci (dále také jen "</w:t>
      </w:r>
      <w:r w:rsidRPr="55B4A58B">
        <w:rPr>
          <w:rFonts w:cs="Arial"/>
          <w:b/>
          <w:bCs/>
          <w:sz w:val="20"/>
          <w:szCs w:val="20"/>
        </w:rPr>
        <w:t>BOZP</w:t>
      </w:r>
      <w:r w:rsidRPr="55B4A58B">
        <w:rPr>
          <w:rFonts w:cs="Arial"/>
          <w:sz w:val="20"/>
          <w:szCs w:val="20"/>
        </w:rPr>
        <w:t xml:space="preserve">") při provádění </w:t>
      </w:r>
      <w:r w:rsidR="00FD1E17">
        <w:rPr>
          <w:rFonts w:cs="Arial"/>
          <w:sz w:val="20"/>
          <w:szCs w:val="20"/>
        </w:rPr>
        <w:t>díla</w:t>
      </w:r>
      <w:r w:rsidRPr="55B4A58B">
        <w:rPr>
          <w:rFonts w:cs="Arial"/>
          <w:sz w:val="20"/>
          <w:szCs w:val="20"/>
        </w:rPr>
        <w:t xml:space="preserve"> dle této </w:t>
      </w:r>
      <w:r w:rsidR="00E65A95">
        <w:rPr>
          <w:rFonts w:cs="Arial"/>
          <w:sz w:val="20"/>
          <w:szCs w:val="20"/>
        </w:rPr>
        <w:t>s</w:t>
      </w:r>
      <w:r w:rsidRPr="55B4A58B">
        <w:rPr>
          <w:rFonts w:cs="Arial"/>
          <w:sz w:val="20"/>
          <w:szCs w:val="20"/>
        </w:rPr>
        <w:t xml:space="preserve">mlouvy je za </w:t>
      </w:r>
      <w:r w:rsidR="00750838">
        <w:rPr>
          <w:rFonts w:cs="Arial"/>
          <w:sz w:val="20"/>
          <w:szCs w:val="20"/>
        </w:rPr>
        <w:t>Objednatel</w:t>
      </w:r>
      <w:r w:rsidRPr="55B4A58B">
        <w:rPr>
          <w:rFonts w:cs="Arial"/>
          <w:sz w:val="20"/>
          <w:szCs w:val="20"/>
        </w:rPr>
        <w:t xml:space="preserve">e pověřen zaměstnanec </w:t>
      </w:r>
      <w:r w:rsidR="00750838">
        <w:rPr>
          <w:rFonts w:cs="Arial"/>
          <w:sz w:val="20"/>
          <w:szCs w:val="20"/>
        </w:rPr>
        <w:t>Objednatel</w:t>
      </w:r>
      <w:r w:rsidRPr="55B4A58B">
        <w:rPr>
          <w:rFonts w:cs="Arial"/>
          <w:sz w:val="20"/>
          <w:szCs w:val="20"/>
        </w:rPr>
        <w:t xml:space="preserve">e jmenovaný </w:t>
      </w:r>
      <w:r w:rsidR="00750838">
        <w:rPr>
          <w:rFonts w:cs="Arial"/>
          <w:sz w:val="20"/>
          <w:szCs w:val="20"/>
        </w:rPr>
        <w:t>Objednatel</w:t>
      </w:r>
      <w:r w:rsidRPr="55B4A58B">
        <w:rPr>
          <w:rFonts w:cs="Arial"/>
          <w:sz w:val="20"/>
          <w:szCs w:val="20"/>
        </w:rPr>
        <w:t>em a uvedený v protokolu o předání staveniště</w:t>
      </w:r>
      <w:r w:rsidR="39D334C7" w:rsidRPr="55B4A58B">
        <w:rPr>
          <w:rFonts w:cs="Arial"/>
          <w:sz w:val="20"/>
          <w:szCs w:val="20"/>
        </w:rPr>
        <w:t>/pracoviště</w:t>
      </w:r>
      <w:r w:rsidRPr="55B4A58B">
        <w:rPr>
          <w:rFonts w:cs="Arial"/>
          <w:sz w:val="20"/>
          <w:szCs w:val="20"/>
        </w:rPr>
        <w:t xml:space="preserve"> </w:t>
      </w:r>
      <w:r w:rsidR="00750838">
        <w:rPr>
          <w:rFonts w:cs="Arial"/>
          <w:sz w:val="20"/>
          <w:szCs w:val="20"/>
        </w:rPr>
        <w:t>Zhotovitel</w:t>
      </w:r>
      <w:r w:rsidRPr="55B4A58B">
        <w:rPr>
          <w:rFonts w:cs="Arial"/>
          <w:sz w:val="20"/>
          <w:szCs w:val="20"/>
        </w:rPr>
        <w:t xml:space="preserve">i. Smluvní strany se dohodly, že bude plnit úlohu koordinace provádění opatření k zajištění BOZP zaměstnanců </w:t>
      </w:r>
      <w:r w:rsidR="00750838">
        <w:rPr>
          <w:rFonts w:cs="Arial"/>
          <w:sz w:val="20"/>
          <w:szCs w:val="20"/>
        </w:rPr>
        <w:t>Objednatel</w:t>
      </w:r>
      <w:r w:rsidRPr="55B4A58B">
        <w:rPr>
          <w:rFonts w:cs="Arial"/>
          <w:sz w:val="20"/>
          <w:szCs w:val="20"/>
        </w:rPr>
        <w:t xml:space="preserve">e a </w:t>
      </w:r>
      <w:r w:rsidR="00750838">
        <w:rPr>
          <w:rFonts w:cs="Arial"/>
          <w:sz w:val="20"/>
          <w:szCs w:val="20"/>
        </w:rPr>
        <w:t>Zhotovitel</w:t>
      </w:r>
      <w:r w:rsidRPr="55B4A58B">
        <w:rPr>
          <w:rFonts w:cs="Arial"/>
          <w:sz w:val="20"/>
          <w:szCs w:val="20"/>
        </w:rPr>
        <w:t>e a postupů k jejich splnění.</w:t>
      </w:r>
    </w:p>
    <w:p w14:paraId="0022FB46" w14:textId="0251BEC5" w:rsidR="00D6289E" w:rsidRPr="00BC732A" w:rsidRDefault="00BC732A" w:rsidP="00BC732A">
      <w:pPr>
        <w:pStyle w:val="4sltext"/>
        <w:numPr>
          <w:ilvl w:val="1"/>
          <w:numId w:val="2"/>
        </w:numPr>
        <w:ind w:left="567" w:hanging="567"/>
        <w:rPr>
          <w:rFonts w:cs="Arial"/>
          <w:sz w:val="20"/>
          <w:szCs w:val="20"/>
        </w:rPr>
      </w:pPr>
      <w:r w:rsidRPr="00BC732A">
        <w:rPr>
          <w:rFonts w:cs="Arial"/>
          <w:sz w:val="20"/>
          <w:szCs w:val="20"/>
        </w:rPr>
        <w:t xml:space="preserve">Tato smlouva je uzavírána na základě výsledku výběru dodavatele v zadávacím řízení č. 226/23/OCN Instalace nové fotovoltaické elektrárny s výkonem 991,9 kWp v areálu Litvínov společnosti ČEPRO, a.s.“..v rámci projektu „ČEPRO, a.s. - Fotovoltaická elektrárna v Litvínově “, registrační číslo projektu je </w:t>
      </w:r>
      <w:bookmarkStart w:id="0" w:name="_Hlk150119690"/>
      <w:r w:rsidRPr="00BC732A">
        <w:rPr>
          <w:rFonts w:cs="Arial"/>
          <w:sz w:val="20"/>
          <w:szCs w:val="20"/>
        </w:rPr>
        <w:t xml:space="preserve">7211100053. </w:t>
      </w:r>
      <w:bookmarkEnd w:id="0"/>
      <w:r w:rsidRPr="00BC732A">
        <w:rPr>
          <w:rFonts w:cs="Arial"/>
          <w:sz w:val="20"/>
          <w:szCs w:val="20"/>
        </w:rPr>
        <w:t xml:space="preserve">Veřejná zakázka (a dílo) je spolufinancována ze zdrojů Státního fondu životného prostředí České republiky z Modernizačního fondu,výzvy 1. Nové obnovitelné zdroje v energetice (RES+) č. 1/2021 – Nové obnovitelné zdroje v energetice (RES+) - Fotovoltaické elektrárny do 1 MW. </w:t>
      </w:r>
    </w:p>
    <w:p w14:paraId="344607CE" w14:textId="59C955FA" w:rsidR="001E6CEE" w:rsidRPr="00D6289E" w:rsidRDefault="00750838" w:rsidP="00E13A87">
      <w:pPr>
        <w:pStyle w:val="4sltext"/>
        <w:numPr>
          <w:ilvl w:val="1"/>
          <w:numId w:val="2"/>
        </w:numPr>
        <w:ind w:left="567" w:hanging="567"/>
        <w:rPr>
          <w:rFonts w:cs="Arial"/>
          <w:sz w:val="20"/>
          <w:szCs w:val="20"/>
        </w:rPr>
      </w:pPr>
      <w:r>
        <w:rPr>
          <w:rFonts w:cs="Arial"/>
          <w:sz w:val="20"/>
          <w:szCs w:val="20"/>
        </w:rPr>
        <w:t>Zhotovitel</w:t>
      </w:r>
      <w:r w:rsidR="001E6CEE" w:rsidRPr="00D6289E">
        <w:rPr>
          <w:rFonts w:cs="Arial"/>
          <w:sz w:val="20"/>
          <w:szCs w:val="20"/>
        </w:rPr>
        <w:t xml:space="preserve"> tímto prohlašuje, že: </w:t>
      </w:r>
    </w:p>
    <w:p w14:paraId="7DA633C9" w14:textId="57427C95" w:rsidR="001E6CEE" w:rsidRPr="003632B0" w:rsidRDefault="001E6CEE" w:rsidP="001E6CEE">
      <w:pPr>
        <w:pStyle w:val="Text"/>
        <w:ind w:left="851" w:hanging="284"/>
        <w:rPr>
          <w:rFonts w:cs="Arial"/>
          <w:sz w:val="20"/>
          <w:szCs w:val="20"/>
        </w:rPr>
      </w:pPr>
      <w:r w:rsidRPr="55B4A58B">
        <w:rPr>
          <w:rFonts w:cs="Arial"/>
          <w:sz w:val="20"/>
          <w:szCs w:val="20"/>
        </w:rPr>
        <w:t>-</w:t>
      </w:r>
      <w:r>
        <w:tab/>
      </w:r>
      <w:r w:rsidRPr="55B4A58B">
        <w:rPr>
          <w:rFonts w:cs="Arial"/>
          <w:sz w:val="20"/>
          <w:szCs w:val="20"/>
        </w:rPr>
        <w:t xml:space="preserve">se před podpisem této </w:t>
      </w:r>
      <w:r w:rsidR="00E65A95">
        <w:rPr>
          <w:rFonts w:cs="Arial"/>
          <w:sz w:val="20"/>
          <w:szCs w:val="20"/>
        </w:rPr>
        <w:t>smlouvy</w:t>
      </w:r>
      <w:r w:rsidRPr="55B4A58B">
        <w:rPr>
          <w:rFonts w:cs="Arial"/>
          <w:sz w:val="20"/>
          <w:szCs w:val="20"/>
        </w:rPr>
        <w:t xml:space="preserve"> řádně seznámil se stavem místa plnění a jeho okolí, jakož i se všemi podklady podstatnými pro předmět této </w:t>
      </w:r>
      <w:r w:rsidR="00E65A95">
        <w:rPr>
          <w:rFonts w:cs="Arial"/>
          <w:sz w:val="20"/>
          <w:szCs w:val="20"/>
        </w:rPr>
        <w:t>smlouvy</w:t>
      </w:r>
      <w:r w:rsidRPr="55B4A58B">
        <w:rPr>
          <w:rFonts w:cs="Arial"/>
          <w:sz w:val="20"/>
          <w:szCs w:val="20"/>
        </w:rPr>
        <w:t xml:space="preserve"> a tyto podklady, stejně jako zadání </w:t>
      </w:r>
      <w:r w:rsidR="00FD1E17">
        <w:rPr>
          <w:rFonts w:cs="Arial"/>
          <w:sz w:val="20"/>
          <w:szCs w:val="20"/>
        </w:rPr>
        <w:t>díla</w:t>
      </w:r>
      <w:r w:rsidRPr="55B4A58B">
        <w:rPr>
          <w:rFonts w:cs="Arial"/>
          <w:sz w:val="20"/>
          <w:szCs w:val="20"/>
        </w:rPr>
        <w:t xml:space="preserve">, jsou úplné, srozumitelné a dostatečné pro realizaci </w:t>
      </w:r>
      <w:r w:rsidR="00FD1E17">
        <w:rPr>
          <w:rFonts w:cs="Arial"/>
          <w:sz w:val="20"/>
          <w:szCs w:val="20"/>
        </w:rPr>
        <w:t>díla</w:t>
      </w:r>
      <w:r w:rsidRPr="55B4A58B">
        <w:rPr>
          <w:rFonts w:cs="Arial"/>
          <w:sz w:val="20"/>
          <w:szCs w:val="20"/>
        </w:rPr>
        <w:t xml:space="preserve"> dle této </w:t>
      </w:r>
      <w:r w:rsidR="00E65A95">
        <w:rPr>
          <w:rFonts w:cs="Arial"/>
          <w:sz w:val="20"/>
          <w:szCs w:val="20"/>
        </w:rPr>
        <w:t>smlouvy</w:t>
      </w:r>
      <w:r w:rsidRPr="55B4A58B">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0CD1F2C8"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disponuje odbornými a technickými znalostmi potřebnými k provedení </w:t>
      </w:r>
      <w:r w:rsidR="00FD1E17">
        <w:rPr>
          <w:rFonts w:cs="Arial"/>
          <w:sz w:val="20"/>
          <w:szCs w:val="20"/>
        </w:rPr>
        <w:t>díla</w:t>
      </w:r>
      <w:r w:rsidRPr="003632B0">
        <w:rPr>
          <w:rFonts w:cs="Arial"/>
          <w:sz w:val="20"/>
          <w:szCs w:val="20"/>
        </w:rPr>
        <w:t>, jakožto i potřebným počtem kvalifikovaných osob</w:t>
      </w:r>
      <w:r w:rsidR="00B55520">
        <w:rPr>
          <w:rFonts w:cs="Arial"/>
          <w:sz w:val="20"/>
          <w:szCs w:val="20"/>
        </w:rPr>
        <w:t>,</w:t>
      </w:r>
    </w:p>
    <w:p w14:paraId="57B60ACF" w14:textId="4C4CD1EE" w:rsidR="001E6CEE" w:rsidRDefault="001E6CEE" w:rsidP="001E6CEE">
      <w:pPr>
        <w:pStyle w:val="Text"/>
        <w:ind w:left="851" w:hanging="284"/>
        <w:rPr>
          <w:rFonts w:cs="Arial"/>
          <w:sz w:val="20"/>
          <w:szCs w:val="20"/>
        </w:rPr>
      </w:pPr>
      <w:r>
        <w:rPr>
          <w:rFonts w:cs="Arial"/>
          <w:sz w:val="20"/>
          <w:szCs w:val="20"/>
        </w:rPr>
        <w:t>-</w:t>
      </w:r>
      <w:r>
        <w:rPr>
          <w:rFonts w:cs="Arial"/>
          <w:sz w:val="20"/>
          <w:szCs w:val="20"/>
        </w:rPr>
        <w:tab/>
        <w:t xml:space="preserve">mu nejsou známy žádné skutečnosti, které by mu bránily v realizaci závazků dle této </w:t>
      </w:r>
      <w:r w:rsidR="00E65A95">
        <w:rPr>
          <w:rFonts w:cs="Arial"/>
          <w:sz w:val="20"/>
          <w:szCs w:val="20"/>
        </w:rPr>
        <w:t>smlouvy</w:t>
      </w:r>
      <w:r>
        <w:rPr>
          <w:rFonts w:cs="Arial"/>
          <w:sz w:val="20"/>
          <w:szCs w:val="20"/>
        </w:rPr>
        <w:t>.</w:t>
      </w:r>
    </w:p>
    <w:p w14:paraId="2F609964" w14:textId="40EBC286" w:rsidR="00F81A12" w:rsidRPr="00750838" w:rsidRDefault="005D5CCF" w:rsidP="008A5CEE">
      <w:pPr>
        <w:pStyle w:val="4sltext"/>
        <w:numPr>
          <w:ilvl w:val="1"/>
          <w:numId w:val="2"/>
        </w:numPr>
        <w:rPr>
          <w:rFonts w:cs="Arial"/>
          <w:sz w:val="20"/>
          <w:szCs w:val="20"/>
        </w:rPr>
      </w:pPr>
      <w:r w:rsidRPr="00750838">
        <w:rPr>
          <w:rFonts w:cs="Arial"/>
          <w:sz w:val="20"/>
          <w:szCs w:val="20"/>
        </w:rPr>
        <w:t xml:space="preserve">Smluvní strany potvrzují, že fotovoltaická elektrárna, jejíž instalace je součástí </w:t>
      </w:r>
      <w:r w:rsidR="00FD1E17">
        <w:rPr>
          <w:rFonts w:cs="Arial"/>
          <w:sz w:val="20"/>
          <w:szCs w:val="20"/>
        </w:rPr>
        <w:t>díla</w:t>
      </w:r>
      <w:r w:rsidRPr="00750838">
        <w:rPr>
          <w:rFonts w:cs="Arial"/>
          <w:sz w:val="20"/>
          <w:szCs w:val="20"/>
        </w:rPr>
        <w:t xml:space="preserve"> bude zapojena (provozována) v distribuční soustavě provozovatele </w:t>
      </w:r>
      <w:ins w:id="1" w:author="Mária Bosnovičová" w:date="2023-12-04T17:54:00Z">
        <w:r w:rsidR="008C4011" w:rsidRPr="008C4011">
          <w:rPr>
            <w:rFonts w:cs="Arial"/>
            <w:sz w:val="20"/>
            <w:szCs w:val="20"/>
          </w:rPr>
          <w:t>ORLEN Unipetrol RPA s.r.o.</w:t>
        </w:r>
      </w:ins>
      <w:del w:id="2" w:author="Mária Bosnovičová" w:date="2023-12-04T17:54:00Z">
        <w:r w:rsidRPr="00750838" w:rsidDel="008C4011">
          <w:rPr>
            <w:rFonts w:cs="Arial"/>
            <w:sz w:val="20"/>
            <w:szCs w:val="20"/>
          </w:rPr>
          <w:delText>EG.D, a.s.</w:delText>
        </w:r>
      </w:del>
      <w:r w:rsidRPr="00750838">
        <w:rPr>
          <w:rFonts w:cs="Arial"/>
          <w:sz w:val="20"/>
          <w:szCs w:val="20"/>
        </w:rPr>
        <w:t xml:space="preserve">, IČO: </w:t>
      </w:r>
      <w:ins w:id="3" w:author="Mária Bosnovičová" w:date="2023-12-04T17:54:00Z">
        <w:r w:rsidR="008C4011" w:rsidRPr="008C4011">
          <w:rPr>
            <w:rFonts w:cs="Arial"/>
            <w:sz w:val="20"/>
            <w:szCs w:val="20"/>
          </w:rPr>
          <w:t>27597075</w:t>
        </w:r>
      </w:ins>
      <w:del w:id="4" w:author="Mária Bosnovičová" w:date="2023-12-04T17:54:00Z">
        <w:r w:rsidRPr="00750838" w:rsidDel="008C4011">
          <w:rPr>
            <w:rFonts w:cs="Arial"/>
            <w:sz w:val="20"/>
            <w:szCs w:val="20"/>
          </w:rPr>
          <w:delText>28085400</w:delText>
        </w:r>
      </w:del>
      <w:r w:rsidRPr="00750838">
        <w:rPr>
          <w:rFonts w:cs="Arial"/>
          <w:sz w:val="20"/>
          <w:szCs w:val="20"/>
        </w:rPr>
        <w:t xml:space="preserve">, se sídlem </w:t>
      </w:r>
      <w:ins w:id="5" w:author="Mária Bosnovičová" w:date="2023-12-04T17:55:00Z">
        <w:r w:rsidR="008C4011" w:rsidRPr="008C4011">
          <w:rPr>
            <w:rFonts w:cs="Arial"/>
            <w:sz w:val="20"/>
            <w:szCs w:val="20"/>
          </w:rPr>
          <w:t>Litvínov - Záluží 1, PSČ 43670</w:t>
        </w:r>
      </w:ins>
      <w:del w:id="6" w:author="Mária Bosnovičová" w:date="2023-12-04T17:55:00Z">
        <w:r w:rsidRPr="00750838" w:rsidDel="008C4011">
          <w:rPr>
            <w:rFonts w:cs="Arial"/>
            <w:sz w:val="20"/>
            <w:szCs w:val="20"/>
          </w:rPr>
          <w:delText>Lidická 1873/36, Černá Pole, 602 00 Brno</w:delText>
        </w:r>
      </w:del>
      <w:r w:rsidRPr="00750838">
        <w:rPr>
          <w:rFonts w:cs="Arial"/>
          <w:sz w:val="20"/>
          <w:szCs w:val="20"/>
        </w:rPr>
        <w:t xml:space="preserve">, sp.zn. </w:t>
      </w:r>
      <w:ins w:id="7" w:author="Mária Bosnovičová" w:date="2023-12-04T17:55:00Z">
        <w:r w:rsidR="008C4011" w:rsidRPr="008C4011">
          <w:rPr>
            <w:rFonts w:cs="Arial"/>
            <w:sz w:val="20"/>
            <w:szCs w:val="20"/>
          </w:rPr>
          <w:t>C 24430</w:t>
        </w:r>
      </w:ins>
      <w:del w:id="8" w:author="Mária Bosnovičová" w:date="2023-12-04T17:55:00Z">
        <w:r w:rsidRPr="00750838" w:rsidDel="008C4011">
          <w:rPr>
            <w:rFonts w:cs="Arial"/>
            <w:sz w:val="20"/>
            <w:szCs w:val="20"/>
          </w:rPr>
          <w:delText xml:space="preserve">B 8477 </w:delText>
        </w:r>
      </w:del>
      <w:r w:rsidRPr="00750838">
        <w:rPr>
          <w:rFonts w:cs="Arial"/>
          <w:sz w:val="20"/>
          <w:szCs w:val="20"/>
        </w:rPr>
        <w:t xml:space="preserve">vedená u Krajského soudu v </w:t>
      </w:r>
      <w:ins w:id="9" w:author="Mária Bosnovičová" w:date="2023-12-04T17:55:00Z">
        <w:r w:rsidR="008C4011" w:rsidRPr="008C4011">
          <w:rPr>
            <w:rFonts w:cs="Arial"/>
            <w:sz w:val="20"/>
            <w:szCs w:val="20"/>
          </w:rPr>
          <w:t>Ústí nad Labem</w:t>
        </w:r>
      </w:ins>
      <w:del w:id="10" w:author="Mária Bosnovičová" w:date="2023-12-04T17:55:00Z">
        <w:r w:rsidRPr="00750838" w:rsidDel="008C4011">
          <w:rPr>
            <w:rFonts w:cs="Arial"/>
            <w:sz w:val="20"/>
            <w:szCs w:val="20"/>
          </w:rPr>
          <w:delText>Praze</w:delText>
        </w:r>
      </w:del>
      <w:r w:rsidRPr="00750838">
        <w:rPr>
          <w:rFonts w:cs="Arial"/>
          <w:sz w:val="20"/>
          <w:szCs w:val="20"/>
        </w:rPr>
        <w:t xml:space="preserve"> (dále také jen „Provozovatel DS“). Provozovatel DS stanovil podmínky pro při pojení výrobny nad 100 kW ve stávajícím odběrném místě , které jsou uvedeny na jeho webových stránkách a ke dni uzavření </w:t>
      </w:r>
      <w:r w:rsidR="00E65A95">
        <w:rPr>
          <w:rFonts w:cs="Arial"/>
          <w:sz w:val="20"/>
          <w:szCs w:val="20"/>
        </w:rPr>
        <w:t>smlouvy</w:t>
      </w:r>
      <w:r w:rsidRPr="00750838">
        <w:rPr>
          <w:rFonts w:cs="Arial"/>
          <w:sz w:val="20"/>
          <w:szCs w:val="20"/>
        </w:rPr>
        <w:t xml:space="preserve"> jsou dostupné na  </w:t>
      </w:r>
      <w:ins w:id="11" w:author="Mária Bosnovičová" w:date="2023-12-04T17:55:00Z">
        <w:r w:rsidR="008C4011">
          <w:rPr>
            <w:rFonts w:cs="Arial"/>
            <w:sz w:val="20"/>
            <w:szCs w:val="20"/>
          </w:rPr>
          <w:fldChar w:fldCharType="begin"/>
        </w:r>
        <w:r w:rsidR="008C4011">
          <w:rPr>
            <w:rFonts w:cs="Arial"/>
            <w:sz w:val="20"/>
            <w:szCs w:val="20"/>
          </w:rPr>
          <w:instrText>HYPERLINK "</w:instrText>
        </w:r>
        <w:r w:rsidR="008C4011" w:rsidRPr="008C4011">
          <w:rPr>
            <w:rFonts w:cs="Arial"/>
            <w:sz w:val="20"/>
            <w:szCs w:val="20"/>
          </w:rPr>
          <w:instrText>https://www.orlenunipetrolrpa.cz/CS/sluzby-areal/chempark-zaluzi/lokalni-distribucni-soustava/Stranky/formulare.aspx</w:instrText>
        </w:r>
        <w:r w:rsidR="008C4011">
          <w:rPr>
            <w:rFonts w:cs="Arial"/>
            <w:sz w:val="20"/>
            <w:szCs w:val="20"/>
          </w:rPr>
          <w:instrText>"</w:instrText>
        </w:r>
        <w:r w:rsidR="008C4011">
          <w:rPr>
            <w:rFonts w:cs="Arial"/>
            <w:sz w:val="20"/>
            <w:szCs w:val="20"/>
          </w:rPr>
          <w:fldChar w:fldCharType="separate"/>
        </w:r>
        <w:r w:rsidR="008C4011" w:rsidRPr="006922EC">
          <w:rPr>
            <w:rStyle w:val="Hyperlink"/>
            <w:rFonts w:cs="Arial"/>
            <w:sz w:val="20"/>
            <w:szCs w:val="20"/>
          </w:rPr>
          <w:t>https://www.orlenunipetrolrpa.cz/CS/sluzby-areal/chempark-zaluzi/lokalni-distribucni-soustava/Stranky/formulare.aspx</w:t>
        </w:r>
        <w:r w:rsidR="008C4011">
          <w:rPr>
            <w:rFonts w:cs="Arial"/>
            <w:sz w:val="20"/>
            <w:szCs w:val="20"/>
          </w:rPr>
          <w:fldChar w:fldCharType="end"/>
        </w:r>
        <w:r w:rsidR="008C4011">
          <w:rPr>
            <w:rFonts w:cs="Arial"/>
            <w:sz w:val="20"/>
            <w:szCs w:val="20"/>
          </w:rPr>
          <w:t xml:space="preserve"> </w:t>
        </w:r>
      </w:ins>
      <w:del w:id="12" w:author="Mária Bosnovičová" w:date="2023-12-04T17:55:00Z">
        <w:r w:rsidRPr="00750838" w:rsidDel="008C4011">
          <w:rPr>
            <w:rFonts w:cs="Arial"/>
            <w:sz w:val="20"/>
            <w:szCs w:val="20"/>
          </w:rPr>
          <w:delText>https://www.egd.cz/zadost/pripojeni-vyrobny-nad-100-kw-ve-stavajicim-odbernem-miste</w:delText>
        </w:r>
      </w:del>
      <w:r w:rsidRPr="00750838">
        <w:rPr>
          <w:rFonts w:cs="Arial"/>
          <w:sz w:val="20"/>
          <w:szCs w:val="20"/>
        </w:rPr>
        <w:t xml:space="preserve"> (dále také jen „Podmínky připojení“).    </w:t>
      </w:r>
    </w:p>
    <w:p w14:paraId="36C14A4C" w14:textId="77777777" w:rsidR="005D7663" w:rsidRPr="000C6AD6" w:rsidRDefault="005D7663">
      <w:pPr>
        <w:pStyle w:val="4sltext"/>
        <w:rPr>
          <w:rFonts w:cs="Arial"/>
          <w:sz w:val="20"/>
          <w:szCs w:val="20"/>
        </w:rPr>
      </w:pPr>
    </w:p>
    <w:p w14:paraId="304C126A" w14:textId="519D18E6"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lastRenderedPageBreak/>
        <w:t xml:space="preserve">Předmět </w:t>
      </w:r>
      <w:r w:rsidR="00FD1E17">
        <w:rPr>
          <w:rFonts w:cs="Arial"/>
          <w:bCs/>
          <w:sz w:val="20"/>
          <w:szCs w:val="20"/>
        </w:rPr>
        <w:t>díla</w:t>
      </w:r>
    </w:p>
    <w:p w14:paraId="716B26F3" w14:textId="3EB47CFA"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w:t>
      </w:r>
      <w:r w:rsidR="00E65A95">
        <w:rPr>
          <w:rFonts w:cs="Arial"/>
          <w:sz w:val="20"/>
          <w:szCs w:val="20"/>
        </w:rPr>
        <w:t>smlouvy</w:t>
      </w:r>
      <w:r w:rsidRPr="002C54DC">
        <w:rPr>
          <w:rFonts w:cs="Arial"/>
          <w:sz w:val="20"/>
          <w:szCs w:val="20"/>
        </w:rPr>
        <w:t xml:space="preserve"> rozumí </w:t>
      </w:r>
      <w:r w:rsidR="007D6818" w:rsidRPr="002C54DC">
        <w:rPr>
          <w:rFonts w:cs="Arial"/>
          <w:sz w:val="20"/>
          <w:szCs w:val="20"/>
        </w:rPr>
        <w:t>„</w:t>
      </w:r>
      <w:r w:rsidR="00346594" w:rsidRPr="00346594">
        <w:rPr>
          <w:rFonts w:cs="Arial"/>
          <w:sz w:val="20"/>
          <w:szCs w:val="20"/>
        </w:rPr>
        <w:t xml:space="preserve">Instalace nové fotovoltaické elektrárny  </w:t>
      </w:r>
      <w:r w:rsidR="00C21833" w:rsidRPr="00BC732A">
        <w:rPr>
          <w:rFonts w:cs="Arial"/>
          <w:sz w:val="20"/>
          <w:szCs w:val="20"/>
        </w:rPr>
        <w:t xml:space="preserve">991,9 kWp </w:t>
      </w:r>
      <w:r w:rsidR="0044552D" w:rsidRPr="0044552D">
        <w:rPr>
          <w:rFonts w:cs="Arial"/>
          <w:sz w:val="20"/>
          <w:szCs w:val="20"/>
        </w:rPr>
        <w:t xml:space="preserve">v areálu </w:t>
      </w:r>
      <w:r w:rsidR="00BC732A">
        <w:rPr>
          <w:rFonts w:cs="Arial"/>
          <w:sz w:val="20"/>
          <w:szCs w:val="20"/>
        </w:rPr>
        <w:t>Litvínov</w:t>
      </w:r>
      <w:r w:rsidR="00156684" w:rsidRPr="55B4A58B">
        <w:rPr>
          <w:rFonts w:cs="Arial"/>
          <w:sz w:val="20"/>
          <w:szCs w:val="20"/>
        </w:rPr>
        <w:t xml:space="preserve"> </w:t>
      </w:r>
      <w:r w:rsidR="0044552D" w:rsidRPr="0044552D">
        <w:rPr>
          <w:rFonts w:cs="Arial"/>
          <w:sz w:val="20"/>
          <w:szCs w:val="20"/>
        </w:rPr>
        <w:t xml:space="preserve"> společnosti ČEPRO, a.s.</w:t>
      </w:r>
      <w:r w:rsidR="00D6289E" w:rsidRPr="00D6289E">
        <w:rPr>
          <w:rFonts w:cs="Arial"/>
          <w:sz w:val="20"/>
          <w:szCs w:val="20"/>
        </w:rPr>
        <w:t>“</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00FD1E17">
        <w:rPr>
          <w:rFonts w:cs="Arial"/>
          <w:b/>
          <w:bCs/>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w:t>
      </w:r>
      <w:r w:rsidR="00FD1E17">
        <w:rPr>
          <w:rFonts w:cs="Arial"/>
          <w:sz w:val="20"/>
          <w:szCs w:val="20"/>
        </w:rPr>
        <w:t>díla</w:t>
      </w:r>
      <w:r w:rsidR="002C54DC" w:rsidRPr="002C54DC">
        <w:rPr>
          <w:rFonts w:cs="Arial"/>
          <w:sz w:val="20"/>
          <w:szCs w:val="20"/>
        </w:rPr>
        <w:t xml:space="preserve"> je</w:t>
      </w:r>
      <w:r w:rsidR="002C54DC">
        <w:rPr>
          <w:rFonts w:cs="Arial"/>
          <w:sz w:val="20"/>
          <w:szCs w:val="20"/>
        </w:rPr>
        <w:t xml:space="preserve"> </w:t>
      </w:r>
      <w:r w:rsidR="002C54DC" w:rsidRPr="002C54DC">
        <w:rPr>
          <w:rFonts w:cs="Arial"/>
          <w:sz w:val="20"/>
          <w:szCs w:val="20"/>
        </w:rPr>
        <w:t>vypracování realizační projektové dokumentace</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 xml:space="preserve">v areálu </w:t>
      </w:r>
      <w:r w:rsidR="00750838">
        <w:rPr>
          <w:rFonts w:cs="Arial"/>
          <w:sz w:val="20"/>
          <w:szCs w:val="20"/>
        </w:rPr>
        <w:t>Objednatel</w:t>
      </w:r>
      <w:r w:rsidR="002C54DC" w:rsidRPr="00DF3521">
        <w:rPr>
          <w:rFonts w:cs="Arial"/>
          <w:sz w:val="20"/>
          <w:szCs w:val="20"/>
        </w:rPr>
        <w:t>e</w:t>
      </w:r>
      <w:r w:rsidR="002C54DC" w:rsidRPr="005A14BB">
        <w:rPr>
          <w:rFonts w:cs="Arial"/>
          <w:sz w:val="20"/>
          <w:szCs w:val="20"/>
        </w:rPr>
        <w:t>. Realizační projektová dokumentace výstavby FVE bude</w:t>
      </w:r>
      <w:r w:rsidR="002C54DC" w:rsidRPr="00DF3521">
        <w:rPr>
          <w:rFonts w:cs="Arial"/>
          <w:sz w:val="20"/>
          <w:szCs w:val="20"/>
        </w:rPr>
        <w:t xml:space="preserve"> vycházet z podkladu, kterým </w:t>
      </w:r>
      <w:r w:rsidR="002C54DC" w:rsidRPr="00D75592">
        <w:rPr>
          <w:rFonts w:cs="Arial"/>
          <w:sz w:val="20"/>
          <w:szCs w:val="20"/>
        </w:rPr>
        <w:t xml:space="preserve">je </w:t>
      </w:r>
      <w:r w:rsidR="002C54DC" w:rsidRPr="005A2FD9">
        <w:rPr>
          <w:rFonts w:cs="Arial"/>
          <w:sz w:val="20"/>
          <w:szCs w:val="20"/>
        </w:rPr>
        <w:t xml:space="preserve">projektová dokumentace </w:t>
      </w:r>
      <w:bookmarkStart w:id="13" w:name="_Hlk127857863"/>
      <w:r w:rsidR="002C54DC" w:rsidRPr="005A2FD9">
        <w:rPr>
          <w:rFonts w:cs="Arial"/>
          <w:sz w:val="20"/>
          <w:szCs w:val="20"/>
        </w:rPr>
        <w:t>ve stupni pro provedení stavby</w:t>
      </w:r>
      <w:bookmarkEnd w:id="13"/>
      <w:r w:rsidR="002C54DC" w:rsidRPr="00DF3521">
        <w:rPr>
          <w:rFonts w:cs="Arial"/>
          <w:sz w:val="20"/>
          <w:szCs w:val="20"/>
        </w:rPr>
        <w:t xml:space="preserve">, která tvoří nedílnou součást této </w:t>
      </w:r>
      <w:r w:rsidR="00E65A95">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w:t>
      </w:r>
      <w:r w:rsidR="00750838">
        <w:rPr>
          <w:rFonts w:cs="Arial"/>
          <w:sz w:val="20"/>
          <w:szCs w:val="20"/>
        </w:rPr>
        <w:t>Zhotovitel</w:t>
      </w:r>
      <w:r w:rsidR="5A5D825B" w:rsidRPr="55B4A58B">
        <w:rPr>
          <w:rFonts w:cs="Arial"/>
          <w:sz w:val="20"/>
          <w:szCs w:val="20"/>
        </w:rPr>
        <w:t>i</w:t>
      </w:r>
      <w:r w:rsidR="00E61CE1" w:rsidRPr="00DF3521">
        <w:rPr>
          <w:rFonts w:cs="Arial"/>
          <w:sz w:val="20"/>
          <w:szCs w:val="20"/>
        </w:rPr>
        <w:t xml:space="preserve"> poskytnuta před podpisem této </w:t>
      </w:r>
      <w:r w:rsidR="00E65A95">
        <w:rPr>
          <w:rFonts w:cs="Arial"/>
          <w:sz w:val="20"/>
          <w:szCs w:val="20"/>
        </w:rPr>
        <w:t>smlouvy</w:t>
      </w:r>
      <w:r w:rsidR="00E61CE1" w:rsidRPr="00DF3521">
        <w:rPr>
          <w:rFonts w:cs="Arial"/>
          <w:sz w:val="20"/>
          <w:szCs w:val="20"/>
        </w:rPr>
        <w:t xml:space="preserve">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w:t>
      </w:r>
      <w:r w:rsidR="00AC3639" w:rsidRPr="009F570C">
        <w:rPr>
          <w:rFonts w:cs="Arial"/>
          <w:b/>
          <w:bCs/>
          <w:sz w:val="20"/>
          <w:szCs w:val="20"/>
        </w:rPr>
        <w:t>ZZVZ</w:t>
      </w:r>
      <w:r w:rsidR="00AC3639">
        <w:rPr>
          <w:rFonts w:cs="Arial"/>
          <w:sz w:val="20"/>
          <w:szCs w:val="20"/>
        </w:rPr>
        <w:t>“)</w:t>
      </w:r>
      <w:r w:rsidR="002C54DC" w:rsidRPr="00DF3521">
        <w:rPr>
          <w:rFonts w:cs="Arial"/>
          <w:sz w:val="20"/>
          <w:szCs w:val="20"/>
        </w:rPr>
        <w:t xml:space="preserve">. Zhotovením </w:t>
      </w:r>
      <w:r w:rsidR="00FD1E17">
        <w:rPr>
          <w:rFonts w:cs="Arial"/>
          <w:sz w:val="20"/>
          <w:szCs w:val="20"/>
        </w:rPr>
        <w:t>díla</w:t>
      </w:r>
      <w:r w:rsidR="002C54DC" w:rsidRPr="00DF3521">
        <w:rPr>
          <w:rFonts w:cs="Arial"/>
          <w:sz w:val="20"/>
          <w:szCs w:val="20"/>
        </w:rPr>
        <w:t xml:space="preserve"> se </w:t>
      </w:r>
      <w:r w:rsidR="002C54DC" w:rsidRPr="00427907">
        <w:rPr>
          <w:rFonts w:cs="Arial"/>
          <w:sz w:val="20"/>
          <w:szCs w:val="20"/>
        </w:rPr>
        <w:t>rozumí úplné, funkční a bezvadné provedení všech služeb, dodávek, prací, konstrukcí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w:t>
      </w:r>
      <w:r w:rsidR="00FD1E17">
        <w:rPr>
          <w:rFonts w:cs="Arial"/>
          <w:sz w:val="20"/>
          <w:szCs w:val="20"/>
        </w:rPr>
        <w:t>díla</w:t>
      </w:r>
      <w:r w:rsidR="002C54DC" w:rsidRPr="00427907">
        <w:rPr>
          <w:rFonts w:cs="Arial"/>
          <w:sz w:val="20"/>
          <w:szCs w:val="20"/>
        </w:rPr>
        <w:t xml:space="preserve"> nezbytné. </w:t>
      </w:r>
      <w:r w:rsidR="00AA0B34" w:rsidRPr="00427907">
        <w:rPr>
          <w:rFonts w:cs="Arial"/>
          <w:sz w:val="20"/>
          <w:szCs w:val="20"/>
        </w:rPr>
        <w:t>Řádným z</w:t>
      </w:r>
      <w:r w:rsidR="002C54DC" w:rsidRPr="00427907">
        <w:rPr>
          <w:rFonts w:cs="Arial"/>
          <w:sz w:val="20"/>
          <w:szCs w:val="20"/>
        </w:rPr>
        <w:t xml:space="preserve">hotovením </w:t>
      </w:r>
      <w:r w:rsidR="00FD1E17">
        <w:rPr>
          <w:rFonts w:cs="Arial"/>
          <w:sz w:val="20"/>
          <w:szCs w:val="20"/>
        </w:rPr>
        <w:t>díla</w:t>
      </w:r>
      <w:r w:rsidR="002C54DC" w:rsidRPr="00427907">
        <w:rPr>
          <w:rFonts w:cs="Arial"/>
          <w:sz w:val="20"/>
          <w:szCs w:val="20"/>
        </w:rPr>
        <w:t xml:space="preserve"> se dále rozumí bezvadné</w:t>
      </w:r>
      <w:r w:rsidR="002C54DC" w:rsidRPr="00DF3521">
        <w:rPr>
          <w:rFonts w:cs="Arial"/>
          <w:sz w:val="20"/>
          <w:szCs w:val="20"/>
        </w:rPr>
        <w:t xml:space="preserve"> a úplné předání všech dalších služeb, dokumentací, 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E65A95">
        <w:rPr>
          <w:rFonts w:cs="Arial"/>
          <w:sz w:val="20"/>
          <w:szCs w:val="20"/>
        </w:rPr>
        <w:t>smlouvy</w:t>
      </w:r>
      <w:r w:rsidR="002C54DC" w:rsidRPr="00DF3521">
        <w:rPr>
          <w:rFonts w:cs="Arial"/>
          <w:sz w:val="20"/>
          <w:szCs w:val="20"/>
        </w:rPr>
        <w:t xml:space="preserve"> o </w:t>
      </w:r>
      <w:r w:rsidR="0A31E62E" w:rsidRPr="55B4A58B">
        <w:rPr>
          <w:rFonts w:cs="Arial"/>
          <w:sz w:val="20"/>
          <w:szCs w:val="20"/>
        </w:rPr>
        <w:t>dodání a instalaci FVE</w:t>
      </w:r>
      <w:r w:rsidR="002C54DC" w:rsidRPr="00DF3521">
        <w:rPr>
          <w:rFonts w:cs="Arial"/>
          <w:sz w:val="20"/>
          <w:szCs w:val="20"/>
        </w:rPr>
        <w:t>.</w:t>
      </w:r>
    </w:p>
    <w:p w14:paraId="36C22C31" w14:textId="5F1B7AAE" w:rsidR="000C6AD6" w:rsidRPr="006B7F04" w:rsidRDefault="000C6AD6" w:rsidP="00212619">
      <w:pPr>
        <w:pStyle w:val="4sltext"/>
        <w:numPr>
          <w:ilvl w:val="1"/>
          <w:numId w:val="2"/>
        </w:numPr>
        <w:rPr>
          <w:rFonts w:cs="Arial"/>
          <w:sz w:val="20"/>
          <w:szCs w:val="20"/>
        </w:rPr>
      </w:pPr>
      <w:r w:rsidRPr="005B325F">
        <w:rPr>
          <w:rFonts w:cs="Arial"/>
          <w:sz w:val="20"/>
          <w:szCs w:val="20"/>
        </w:rPr>
        <w:t xml:space="preserve">Účelem </w:t>
      </w:r>
      <w:r w:rsidR="00FD1E17">
        <w:rPr>
          <w:rFonts w:cs="Arial"/>
          <w:sz w:val="20"/>
          <w:szCs w:val="20"/>
        </w:rPr>
        <w:t>díla</w:t>
      </w:r>
      <w:r w:rsidRPr="006B7F04">
        <w:rPr>
          <w:rFonts w:cs="Arial"/>
          <w:sz w:val="20"/>
          <w:szCs w:val="20"/>
        </w:rPr>
        <w:t xml:space="preserve"> je </w:t>
      </w:r>
      <w:r w:rsidR="00BD7568" w:rsidRPr="006B7F04">
        <w:rPr>
          <w:rFonts w:cs="Arial"/>
          <w:sz w:val="20"/>
          <w:szCs w:val="20"/>
        </w:rPr>
        <w:t>instalace</w:t>
      </w:r>
      <w:r w:rsidR="00D6289E">
        <w:rPr>
          <w:rFonts w:cs="Arial"/>
          <w:sz w:val="20"/>
          <w:szCs w:val="20"/>
        </w:rPr>
        <w:t xml:space="preserve"> </w:t>
      </w:r>
      <w:r w:rsidR="00A92FE0" w:rsidRPr="00A92FE0">
        <w:rPr>
          <w:rFonts w:cs="Arial"/>
          <w:sz w:val="20"/>
          <w:szCs w:val="20"/>
        </w:rPr>
        <w:t>nové fotovoltaické elektrárny s výkonem</w:t>
      </w:r>
      <w:r w:rsidR="00712174" w:rsidRPr="00712174">
        <w:t xml:space="preserve"> </w:t>
      </w:r>
      <w:r w:rsidR="00C21833" w:rsidRPr="00BC732A">
        <w:rPr>
          <w:rFonts w:cs="Arial"/>
          <w:sz w:val="20"/>
          <w:szCs w:val="20"/>
        </w:rPr>
        <w:t xml:space="preserve">991,9 kWp </w:t>
      </w:r>
      <w:r w:rsidR="0044552D" w:rsidRPr="0044552D">
        <w:rPr>
          <w:rFonts w:cs="Arial"/>
          <w:sz w:val="20"/>
          <w:szCs w:val="20"/>
        </w:rPr>
        <w:t xml:space="preserve">v areálu </w:t>
      </w:r>
      <w:r w:rsidR="00BC732A">
        <w:rPr>
          <w:rFonts w:cs="Arial"/>
          <w:sz w:val="20"/>
          <w:szCs w:val="20"/>
        </w:rPr>
        <w:t>Litvínov</w:t>
      </w:r>
      <w:r w:rsidR="008A5CEE" w:rsidRPr="0044552D">
        <w:rPr>
          <w:rFonts w:cs="Arial"/>
          <w:sz w:val="20"/>
          <w:szCs w:val="20"/>
        </w:rPr>
        <w:t xml:space="preserve"> </w:t>
      </w:r>
      <w:r w:rsidR="0044552D" w:rsidRPr="0044552D">
        <w:rPr>
          <w:rFonts w:cs="Arial"/>
          <w:sz w:val="20"/>
          <w:szCs w:val="20"/>
        </w:rPr>
        <w:t>společnosti ČEPRO, a.s</w:t>
      </w:r>
      <w:r w:rsidR="0044552D" w:rsidRPr="009A647F">
        <w:rPr>
          <w:rFonts w:cs="Arial"/>
          <w:sz w:val="20"/>
          <w:szCs w:val="20"/>
        </w:rPr>
        <w:t>.</w:t>
      </w:r>
      <w:r w:rsidR="00FE409D" w:rsidRPr="009A647F">
        <w:rPr>
          <w:rFonts w:cs="Arial"/>
          <w:sz w:val="20"/>
          <w:szCs w:val="20"/>
        </w:rPr>
        <w:t xml:space="preserve">, </w:t>
      </w:r>
      <w:r w:rsidR="00FE409D" w:rsidRPr="008A74A7">
        <w:rPr>
          <w:rFonts w:cs="Arial"/>
          <w:sz w:val="20"/>
          <w:szCs w:val="20"/>
        </w:rPr>
        <w:t>její připojení do distribuční soustavy Provozovatele DS</w:t>
      </w:r>
      <w:r w:rsidR="0044552D" w:rsidRPr="008A74A7">
        <w:rPr>
          <w:rFonts w:cs="Arial"/>
          <w:sz w:val="20"/>
          <w:szCs w:val="20"/>
        </w:rPr>
        <w:t xml:space="preserve"> </w:t>
      </w:r>
      <w:r w:rsidR="00BD7568" w:rsidRPr="009A647F">
        <w:rPr>
          <w:rFonts w:cs="Arial"/>
          <w:sz w:val="20"/>
          <w:szCs w:val="20"/>
        </w:rPr>
        <w:t xml:space="preserve">a vybudování </w:t>
      </w:r>
      <w:r w:rsidR="00BD7568" w:rsidRPr="005B325F">
        <w:rPr>
          <w:rFonts w:cs="Arial"/>
          <w:sz w:val="20"/>
          <w:szCs w:val="20"/>
        </w:rPr>
        <w:t>komplexního řídicího systému včetně všech dalších technologických zařízení potřebn</w:t>
      </w:r>
      <w:r w:rsidR="00F85226" w:rsidRPr="005B325F">
        <w:rPr>
          <w:rFonts w:cs="Arial"/>
          <w:sz w:val="20"/>
          <w:szCs w:val="20"/>
        </w:rPr>
        <w:t>ých pro správnou funkci systému</w:t>
      </w:r>
      <w:r w:rsidR="00BD7568" w:rsidRPr="005B325F">
        <w:rPr>
          <w:rFonts w:cs="Arial"/>
          <w:sz w:val="20"/>
          <w:szCs w:val="20"/>
        </w:rPr>
        <w:t xml:space="preserve">. </w:t>
      </w:r>
    </w:p>
    <w:p w14:paraId="762CB1C4" w14:textId="65615857"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E65A95">
        <w:rPr>
          <w:rFonts w:cs="Arial"/>
          <w:sz w:val="20"/>
          <w:szCs w:val="20"/>
        </w:rPr>
        <w:t>d</w:t>
      </w:r>
      <w:r w:rsidR="00FD1E17">
        <w:rPr>
          <w:rFonts w:cs="Arial"/>
          <w:sz w:val="20"/>
          <w:szCs w:val="20"/>
        </w:rPr>
        <w:t>ílo</w:t>
      </w:r>
      <w:r w:rsidRPr="000C6AD6">
        <w:rPr>
          <w:rFonts w:cs="Arial"/>
          <w:sz w:val="20"/>
          <w:szCs w:val="20"/>
        </w:rPr>
        <w:t xml:space="preserve"> musí kromě vlastností vyplývající z Přílohy č. 1 splňovat současně</w:t>
      </w:r>
      <w:r w:rsidR="007625E5">
        <w:rPr>
          <w:rFonts w:cs="Arial"/>
          <w:sz w:val="20"/>
          <w:szCs w:val="20"/>
        </w:rPr>
        <w:t>:</w:t>
      </w:r>
    </w:p>
    <w:p w14:paraId="52262DA4" w14:textId="5B4A40CE" w:rsidR="000C6AD6" w:rsidRPr="009A647F" w:rsidRDefault="007625E5" w:rsidP="00791963">
      <w:pPr>
        <w:pStyle w:val="4sltext"/>
        <w:numPr>
          <w:ilvl w:val="0"/>
          <w:numId w:val="6"/>
        </w:numPr>
        <w:spacing w:after="60"/>
        <w:rPr>
          <w:rFonts w:cs="Arial"/>
          <w:sz w:val="20"/>
          <w:szCs w:val="20"/>
        </w:rPr>
      </w:pPr>
      <w:r>
        <w:rPr>
          <w:rFonts w:cs="Arial"/>
          <w:sz w:val="20"/>
          <w:szCs w:val="20"/>
        </w:rPr>
        <w:t>P</w:t>
      </w:r>
      <w:r w:rsidR="000C6AD6" w:rsidRPr="000C6AD6">
        <w:rPr>
          <w:rFonts w:cs="Arial"/>
          <w:sz w:val="20"/>
          <w:szCs w:val="20"/>
        </w:rPr>
        <w:t>arametry</w:t>
      </w:r>
      <w:r w:rsidR="004274CE">
        <w:rPr>
          <w:rFonts w:cs="Arial"/>
          <w:sz w:val="20"/>
          <w:szCs w:val="20"/>
        </w:rPr>
        <w:t xml:space="preserve"> uvedené v nabídce </w:t>
      </w:r>
      <w:r w:rsidR="00750838">
        <w:rPr>
          <w:rFonts w:cs="Arial"/>
          <w:sz w:val="20"/>
          <w:szCs w:val="20"/>
        </w:rPr>
        <w:t>Zhotovitel</w:t>
      </w:r>
      <w:r w:rsidR="004274CE">
        <w:rPr>
          <w:rFonts w:cs="Arial"/>
          <w:sz w:val="20"/>
          <w:szCs w:val="20"/>
        </w:rPr>
        <w:t xml:space="preserve">e, která </w:t>
      </w:r>
      <w:r w:rsidR="004274CE" w:rsidRPr="00CC0169">
        <w:rPr>
          <w:rFonts w:cs="Arial"/>
          <w:sz w:val="20"/>
          <w:szCs w:val="20"/>
        </w:rPr>
        <w:t xml:space="preserve">tvoří </w:t>
      </w:r>
      <w:r w:rsidR="004274CE" w:rsidRPr="00CC0169">
        <w:rPr>
          <w:rFonts w:cs="Arial"/>
          <w:b/>
          <w:bCs/>
          <w:sz w:val="20"/>
          <w:szCs w:val="20"/>
        </w:rPr>
        <w:t>Přílohu č. 2</w:t>
      </w:r>
      <w:r w:rsidR="000C6AD6" w:rsidRPr="00CC0169">
        <w:rPr>
          <w:rFonts w:cs="Arial"/>
          <w:sz w:val="20"/>
          <w:szCs w:val="20"/>
        </w:rPr>
        <w:t xml:space="preserve">. </w:t>
      </w:r>
      <w:r w:rsidR="004274CE" w:rsidRPr="00CC0169">
        <w:rPr>
          <w:rFonts w:cs="Arial"/>
          <w:sz w:val="20"/>
          <w:szCs w:val="20"/>
        </w:rPr>
        <w:t>V případě</w:t>
      </w:r>
      <w:r w:rsidR="004274CE">
        <w:rPr>
          <w:rFonts w:cs="Arial"/>
          <w:sz w:val="20"/>
          <w:szCs w:val="20"/>
        </w:rPr>
        <w:t xml:space="preserve"> rozporu mezi Přílohou č. 1 </w:t>
      </w:r>
      <w:r w:rsidR="004274CE" w:rsidRPr="009A647F">
        <w:rPr>
          <w:rFonts w:cs="Arial"/>
          <w:sz w:val="20"/>
          <w:szCs w:val="20"/>
        </w:rPr>
        <w:t>a č. 2 má přednost Příloha č. 1.</w:t>
      </w:r>
    </w:p>
    <w:p w14:paraId="78E84BED" w14:textId="41064C61" w:rsidR="00FE409D" w:rsidRPr="009A647F" w:rsidRDefault="00FE409D" w:rsidP="00791963">
      <w:pPr>
        <w:pStyle w:val="4sltext"/>
        <w:numPr>
          <w:ilvl w:val="0"/>
          <w:numId w:val="6"/>
        </w:numPr>
        <w:spacing w:after="60"/>
        <w:rPr>
          <w:rFonts w:cs="Arial"/>
          <w:sz w:val="20"/>
          <w:szCs w:val="20"/>
        </w:rPr>
      </w:pPr>
      <w:r w:rsidRPr="008A74A7">
        <w:rPr>
          <w:rFonts w:cs="Arial"/>
          <w:sz w:val="20"/>
          <w:szCs w:val="20"/>
        </w:rPr>
        <w:t>Splňovat</w:t>
      </w:r>
      <w:r w:rsidR="00FC3E41" w:rsidRPr="008A74A7">
        <w:rPr>
          <w:rFonts w:cs="Arial"/>
          <w:sz w:val="20"/>
          <w:szCs w:val="20"/>
        </w:rPr>
        <w:t xml:space="preserve"> </w:t>
      </w:r>
      <w:r w:rsidRPr="008A74A7">
        <w:rPr>
          <w:rFonts w:cs="Arial"/>
          <w:sz w:val="20"/>
          <w:szCs w:val="20"/>
        </w:rPr>
        <w:t>Podmínk</w:t>
      </w:r>
      <w:r w:rsidR="00483754" w:rsidRPr="008A74A7">
        <w:rPr>
          <w:rFonts w:cs="Arial"/>
          <w:sz w:val="20"/>
          <w:szCs w:val="20"/>
        </w:rPr>
        <w:t>y</w:t>
      </w:r>
      <w:r w:rsidRPr="008A74A7">
        <w:rPr>
          <w:rFonts w:cs="Arial"/>
          <w:sz w:val="20"/>
          <w:szCs w:val="20"/>
        </w:rPr>
        <w:t xml:space="preserve"> připojení</w:t>
      </w:r>
      <w:r w:rsidR="00A95EF8" w:rsidRPr="008A74A7">
        <w:rPr>
          <w:rFonts w:cs="Arial"/>
          <w:sz w:val="20"/>
          <w:szCs w:val="20"/>
        </w:rPr>
        <w:t>, a to v jejich aktuální podobě</w:t>
      </w:r>
      <w:r w:rsidR="00F34D7D" w:rsidRPr="008A74A7">
        <w:rPr>
          <w:rFonts w:cs="Arial"/>
          <w:sz w:val="20"/>
          <w:szCs w:val="20"/>
        </w:rPr>
        <w:t>.</w:t>
      </w:r>
    </w:p>
    <w:p w14:paraId="460ECED6" w14:textId="4F0136AE" w:rsidR="00D6289E" w:rsidRDefault="00FD1E17" w:rsidP="00D6289E">
      <w:pPr>
        <w:pStyle w:val="4sltext"/>
        <w:numPr>
          <w:ilvl w:val="0"/>
          <w:numId w:val="6"/>
        </w:numPr>
        <w:spacing w:after="60"/>
        <w:rPr>
          <w:rFonts w:cs="Arial"/>
          <w:sz w:val="20"/>
          <w:szCs w:val="20"/>
        </w:rPr>
      </w:pPr>
      <w:r>
        <w:rPr>
          <w:rFonts w:cs="Arial"/>
          <w:sz w:val="20"/>
          <w:szCs w:val="20"/>
        </w:rPr>
        <w:t>Dílo</w:t>
      </w:r>
      <w:r w:rsidR="007625E5" w:rsidRPr="009A647F">
        <w:rPr>
          <w:rFonts w:cs="Arial"/>
          <w:sz w:val="20"/>
          <w:szCs w:val="20"/>
        </w:rPr>
        <w:t xml:space="preserve"> musí splňovat všechny relevantní technické, hygienické, bezpečnostní </w:t>
      </w:r>
      <w:r w:rsidR="007625E5" w:rsidRPr="0029184C">
        <w:rPr>
          <w:rFonts w:cs="Arial"/>
          <w:sz w:val="20"/>
          <w:szCs w:val="20"/>
        </w:rPr>
        <w:t xml:space="preserve">normy, požadavky na životní prostředí a další zákonné požadavky platné v České republice. Zadavatel zajistí podklady pro </w:t>
      </w:r>
      <w:r w:rsidR="00D358FF">
        <w:rPr>
          <w:rFonts w:cs="Arial"/>
          <w:sz w:val="20"/>
          <w:szCs w:val="20"/>
        </w:rPr>
        <w:t>závěrečnou kontrolní prohlídku</w:t>
      </w:r>
      <w:r w:rsidR="007625E5" w:rsidRPr="0029184C">
        <w:rPr>
          <w:rFonts w:cs="Arial"/>
          <w:sz w:val="20"/>
          <w:szCs w:val="20"/>
        </w:rPr>
        <w:t xml:space="preserve"> a garantuje veškeré požadavky na zákonná měření </w:t>
      </w:r>
      <w:r w:rsidR="007625E5" w:rsidRPr="00CB284F">
        <w:rPr>
          <w:rFonts w:cs="Arial"/>
          <w:sz w:val="20"/>
          <w:szCs w:val="20"/>
        </w:rPr>
        <w:t>a bezpečnost pro obsluhu</w:t>
      </w:r>
      <w:r w:rsidR="007625E5" w:rsidRPr="0029184C">
        <w:rPr>
          <w:rFonts w:cs="Arial"/>
          <w:sz w:val="20"/>
          <w:szCs w:val="20"/>
        </w:rPr>
        <w:t>.</w:t>
      </w:r>
    </w:p>
    <w:p w14:paraId="490772E7" w14:textId="77777777" w:rsidR="00D6289E" w:rsidRPr="00D6289E" w:rsidRDefault="00D6289E" w:rsidP="00D75592">
      <w:pPr>
        <w:pStyle w:val="4sltext"/>
        <w:spacing w:after="60"/>
        <w:ind w:left="927" w:firstLine="0"/>
        <w:rPr>
          <w:rFonts w:cs="Arial"/>
          <w:sz w:val="20"/>
          <w:szCs w:val="20"/>
        </w:rPr>
      </w:pPr>
    </w:p>
    <w:p w14:paraId="1DB1BE41" w14:textId="5ED70C2E" w:rsidR="00ED4277" w:rsidRDefault="00ED4277" w:rsidP="00CB284F">
      <w:pPr>
        <w:pStyle w:val="4sltext"/>
        <w:numPr>
          <w:ilvl w:val="1"/>
          <w:numId w:val="2"/>
        </w:numPr>
        <w:ind w:left="567" w:hanging="567"/>
        <w:rPr>
          <w:rFonts w:cs="Arial"/>
          <w:sz w:val="20"/>
          <w:szCs w:val="20"/>
        </w:rPr>
      </w:pPr>
      <w:bookmarkStart w:id="14" w:name="_Ref52363200"/>
      <w:r>
        <w:rPr>
          <w:rFonts w:cs="Arial"/>
          <w:sz w:val="20"/>
          <w:szCs w:val="20"/>
        </w:rPr>
        <w:t xml:space="preserve">Předmětem dodávky dle této </w:t>
      </w:r>
      <w:r w:rsidR="00E65A95">
        <w:rPr>
          <w:rFonts w:cs="Arial"/>
          <w:sz w:val="20"/>
          <w:szCs w:val="20"/>
        </w:rPr>
        <w:t>smlouvy</w:t>
      </w:r>
      <w:r>
        <w:rPr>
          <w:rFonts w:cs="Arial"/>
          <w:sz w:val="20"/>
          <w:szCs w:val="20"/>
        </w:rPr>
        <w:t xml:space="preserve"> a součástí závazků </w:t>
      </w:r>
      <w:r w:rsidR="00750838">
        <w:rPr>
          <w:rFonts w:cs="Arial"/>
          <w:sz w:val="20"/>
          <w:szCs w:val="20"/>
        </w:rPr>
        <w:t>Zhotovitel</w:t>
      </w:r>
      <w:r>
        <w:rPr>
          <w:rFonts w:cs="Arial"/>
          <w:sz w:val="20"/>
          <w:szCs w:val="20"/>
        </w:rPr>
        <w:t>e je</w:t>
      </w:r>
      <w:r w:rsidR="00D818FF">
        <w:rPr>
          <w:rFonts w:cs="Arial"/>
          <w:sz w:val="20"/>
          <w:szCs w:val="20"/>
        </w:rPr>
        <w:t xml:space="preserve"> dále</w:t>
      </w:r>
      <w:r>
        <w:rPr>
          <w:rFonts w:cs="Arial"/>
          <w:sz w:val="20"/>
          <w:szCs w:val="20"/>
        </w:rPr>
        <w:t>:</w:t>
      </w:r>
      <w:bookmarkEnd w:id="14"/>
    </w:p>
    <w:p w14:paraId="737E98B7" w14:textId="6EF3042A" w:rsidR="00E32F6E" w:rsidRPr="008A74A7" w:rsidRDefault="00007812" w:rsidP="00E32F6E">
      <w:pPr>
        <w:pStyle w:val="4sltext"/>
        <w:numPr>
          <w:ilvl w:val="0"/>
          <w:numId w:val="14"/>
        </w:numPr>
        <w:spacing w:after="60"/>
        <w:rPr>
          <w:rFonts w:cs="Arial"/>
          <w:sz w:val="20"/>
          <w:szCs w:val="20"/>
        </w:rPr>
      </w:pPr>
      <w:r w:rsidRPr="2503B1DD">
        <w:rPr>
          <w:rFonts w:cs="Arial"/>
          <w:sz w:val="20"/>
          <w:szCs w:val="20"/>
        </w:rPr>
        <w:t xml:space="preserve">Realizační </w:t>
      </w:r>
      <w:r w:rsidR="00C91E14" w:rsidRPr="2503B1DD">
        <w:rPr>
          <w:rFonts w:cs="Arial"/>
          <w:sz w:val="20"/>
          <w:szCs w:val="20"/>
        </w:rPr>
        <w:t xml:space="preserve">projektová </w:t>
      </w:r>
      <w:r w:rsidRPr="2503B1DD">
        <w:rPr>
          <w:rFonts w:cs="Arial"/>
          <w:sz w:val="20"/>
          <w:szCs w:val="20"/>
        </w:rPr>
        <w:t>dokumentace stavby</w:t>
      </w:r>
      <w:r w:rsidR="00EA10E6" w:rsidRPr="2503B1DD">
        <w:rPr>
          <w:rFonts w:cs="Arial"/>
          <w:sz w:val="20"/>
          <w:szCs w:val="20"/>
        </w:rPr>
        <w:t xml:space="preserve"> vyhotoven</w:t>
      </w:r>
      <w:r w:rsidR="3B46D684" w:rsidRPr="2503B1DD">
        <w:rPr>
          <w:rFonts w:cs="Arial"/>
          <w:sz w:val="20"/>
          <w:szCs w:val="20"/>
        </w:rPr>
        <w:t>á</w:t>
      </w:r>
      <w:r w:rsidR="00EA10E6" w:rsidRPr="2503B1DD">
        <w:rPr>
          <w:rFonts w:cs="Arial"/>
          <w:sz w:val="20"/>
          <w:szCs w:val="20"/>
        </w:rPr>
        <w:t xml:space="preserve"> v rozsahu, aby bylo možné </w:t>
      </w:r>
      <w:r w:rsidR="00E65A95">
        <w:rPr>
          <w:rFonts w:cs="Arial"/>
          <w:sz w:val="20"/>
          <w:szCs w:val="20"/>
        </w:rPr>
        <w:t>d</w:t>
      </w:r>
      <w:r w:rsidR="00FD1E17">
        <w:rPr>
          <w:rFonts w:cs="Arial"/>
          <w:sz w:val="20"/>
          <w:szCs w:val="20"/>
        </w:rPr>
        <w:t>ílo</w:t>
      </w:r>
      <w:r w:rsidR="00EA10E6" w:rsidRPr="2503B1DD">
        <w:rPr>
          <w:rFonts w:cs="Arial"/>
          <w:sz w:val="20"/>
          <w:szCs w:val="20"/>
        </w:rPr>
        <w:t xml:space="preserve"> zrealizovat a zprovoznit</w:t>
      </w:r>
      <w:r w:rsidR="00EA10E6" w:rsidRPr="008A74A7">
        <w:rPr>
          <w:rFonts w:cs="Arial"/>
          <w:sz w:val="20"/>
          <w:szCs w:val="20"/>
        </w:rPr>
        <w:t>.</w:t>
      </w:r>
      <w:r w:rsidR="00CB4A37" w:rsidRPr="008A74A7">
        <w:rPr>
          <w:rFonts w:cs="Arial"/>
          <w:sz w:val="20"/>
          <w:szCs w:val="20"/>
        </w:rPr>
        <w:t xml:space="preserve"> </w:t>
      </w:r>
      <w:bookmarkStart w:id="15" w:name="_Hlk138144508"/>
      <w:r w:rsidR="00483754" w:rsidRPr="008A74A7">
        <w:rPr>
          <w:rFonts w:cs="Arial"/>
          <w:sz w:val="20"/>
          <w:szCs w:val="20"/>
        </w:rPr>
        <w:t>Realizační p</w:t>
      </w:r>
      <w:r w:rsidR="00CB4A37" w:rsidRPr="008A74A7">
        <w:rPr>
          <w:rFonts w:cs="Arial"/>
          <w:sz w:val="20"/>
          <w:szCs w:val="20"/>
        </w:rPr>
        <w:t xml:space="preserve">rojektová dokumentace musí </w:t>
      </w:r>
      <w:r w:rsidR="00483754" w:rsidRPr="008A74A7">
        <w:rPr>
          <w:rFonts w:cs="Arial"/>
          <w:sz w:val="20"/>
          <w:szCs w:val="20"/>
        </w:rPr>
        <w:t>splňovat Podmínky připojení, a to v jejich aktuální podobě.</w:t>
      </w:r>
      <w:bookmarkEnd w:id="15"/>
      <w:r w:rsidR="00CB4A37" w:rsidRPr="008A74A7">
        <w:rPr>
          <w:rFonts w:cs="Arial"/>
          <w:sz w:val="20"/>
          <w:szCs w:val="20"/>
        </w:rPr>
        <w:t xml:space="preserve"> </w:t>
      </w:r>
    </w:p>
    <w:p w14:paraId="26477245" w14:textId="2E3EFBA5" w:rsidR="00EA2CAF" w:rsidRPr="008A74A7" w:rsidRDefault="009C5AFA" w:rsidP="00E32F6E">
      <w:pPr>
        <w:pStyle w:val="4sltext"/>
        <w:numPr>
          <w:ilvl w:val="0"/>
          <w:numId w:val="14"/>
        </w:numPr>
        <w:spacing w:after="60"/>
        <w:rPr>
          <w:rFonts w:cs="Arial"/>
          <w:sz w:val="20"/>
          <w:szCs w:val="20"/>
        </w:rPr>
      </w:pPr>
      <w:r w:rsidRPr="009A647F">
        <w:rPr>
          <w:rFonts w:cs="Arial"/>
          <w:sz w:val="20"/>
          <w:szCs w:val="20"/>
        </w:rPr>
        <w:t>D</w:t>
      </w:r>
      <w:r w:rsidR="00007812" w:rsidRPr="009A647F">
        <w:rPr>
          <w:rFonts w:cs="Arial"/>
          <w:sz w:val="20"/>
          <w:szCs w:val="20"/>
        </w:rPr>
        <w:t>okumentace skutečného provedení stavby</w:t>
      </w:r>
      <w:r w:rsidRPr="009A647F">
        <w:rPr>
          <w:rFonts w:cs="Arial"/>
          <w:sz w:val="20"/>
          <w:szCs w:val="20"/>
        </w:rPr>
        <w:t xml:space="preserve"> </w:t>
      </w:r>
      <w:r w:rsidR="00654BB3" w:rsidRPr="009A647F">
        <w:rPr>
          <w:rFonts w:cs="Arial"/>
          <w:sz w:val="20"/>
          <w:szCs w:val="20"/>
        </w:rPr>
        <w:t>(</w:t>
      </w:r>
      <w:r w:rsidRPr="009A647F">
        <w:rPr>
          <w:rFonts w:cs="Arial"/>
          <w:sz w:val="20"/>
          <w:szCs w:val="20"/>
        </w:rPr>
        <w:t>DSPS)</w:t>
      </w:r>
      <w:r w:rsidR="00007812" w:rsidRPr="009A647F">
        <w:rPr>
          <w:rFonts w:cs="Arial"/>
          <w:sz w:val="20"/>
          <w:szCs w:val="20"/>
        </w:rPr>
        <w:t xml:space="preserve">, včetně všech schémat a zejména jednopólového </w:t>
      </w:r>
      <w:r w:rsidRPr="009A647F">
        <w:rPr>
          <w:rFonts w:cs="Arial"/>
          <w:sz w:val="20"/>
          <w:szCs w:val="20"/>
        </w:rPr>
        <w:t xml:space="preserve">schéma </w:t>
      </w:r>
      <w:r w:rsidR="00007812" w:rsidRPr="009A647F">
        <w:rPr>
          <w:rFonts w:cs="Arial"/>
          <w:sz w:val="20"/>
          <w:szCs w:val="20"/>
        </w:rPr>
        <w:t>zapojení.</w:t>
      </w:r>
      <w:r w:rsidRPr="009A647F">
        <w:rPr>
          <w:rFonts w:cs="Arial"/>
          <w:sz w:val="20"/>
          <w:szCs w:val="20"/>
        </w:rPr>
        <w:t xml:space="preserve"> DSPS bude </w:t>
      </w:r>
      <w:r w:rsidR="00EA10E6" w:rsidRPr="009A647F">
        <w:rPr>
          <w:rFonts w:cs="Arial"/>
          <w:sz w:val="20"/>
          <w:szCs w:val="20"/>
        </w:rPr>
        <w:t xml:space="preserve">vyhotovena </w:t>
      </w:r>
      <w:r w:rsidRPr="009A647F">
        <w:rPr>
          <w:rFonts w:cs="Arial"/>
          <w:sz w:val="20"/>
          <w:szCs w:val="20"/>
        </w:rPr>
        <w:t>dle vyhlášky č. 405/2017 Sb.</w:t>
      </w:r>
      <w:r w:rsidR="00E61CE1" w:rsidRPr="009A647F">
        <w:rPr>
          <w:rFonts w:cs="Arial"/>
          <w:sz w:val="20"/>
          <w:szCs w:val="20"/>
        </w:rPr>
        <w:t>,</w:t>
      </w:r>
      <w:r w:rsidR="00C46F60" w:rsidRPr="009A647F">
        <w:rPr>
          <w:rFonts w:cs="Arial"/>
          <w:sz w:val="20"/>
          <w:szCs w:val="20"/>
        </w:rPr>
        <w:t xml:space="preserve"> v aktuálním znění.</w:t>
      </w:r>
      <w:r w:rsidR="00483754" w:rsidRPr="009A647F">
        <w:t xml:space="preserve"> </w:t>
      </w:r>
      <w:r w:rsidR="00483754" w:rsidRPr="008A74A7">
        <w:rPr>
          <w:rFonts w:cs="Arial"/>
          <w:sz w:val="20"/>
          <w:szCs w:val="20"/>
        </w:rPr>
        <w:t>Projektová dokumentace skutečného provedení</w:t>
      </w:r>
      <w:r w:rsidR="004714BC" w:rsidRPr="008A74A7">
        <w:rPr>
          <w:rFonts w:cs="Arial"/>
          <w:sz w:val="20"/>
          <w:szCs w:val="20"/>
        </w:rPr>
        <w:t xml:space="preserve"> stavby</w:t>
      </w:r>
      <w:r w:rsidR="00483754" w:rsidRPr="008A74A7">
        <w:rPr>
          <w:rFonts w:cs="Arial"/>
          <w:sz w:val="20"/>
          <w:szCs w:val="20"/>
        </w:rPr>
        <w:t xml:space="preserve"> musí splňovat Podmínky</w:t>
      </w:r>
      <w:r w:rsidR="00A2407A" w:rsidRPr="008A74A7">
        <w:rPr>
          <w:rFonts w:cs="Arial"/>
          <w:sz w:val="20"/>
          <w:szCs w:val="20"/>
        </w:rPr>
        <w:t xml:space="preserve"> </w:t>
      </w:r>
      <w:r w:rsidR="00483754" w:rsidRPr="008A74A7">
        <w:rPr>
          <w:rFonts w:cs="Arial"/>
          <w:sz w:val="20"/>
          <w:szCs w:val="20"/>
        </w:rPr>
        <w:t>připojení, a to v jejich aktuální podobě.</w:t>
      </w:r>
    </w:p>
    <w:p w14:paraId="10642716" w14:textId="43CC6601" w:rsidR="00CB4A37" w:rsidRPr="009A647F" w:rsidRDefault="00C4145F" w:rsidP="00C4145F">
      <w:pPr>
        <w:pStyle w:val="ListParagraph"/>
        <w:widowControl w:val="0"/>
        <w:numPr>
          <w:ilvl w:val="0"/>
          <w:numId w:val="14"/>
        </w:numPr>
        <w:tabs>
          <w:tab w:val="left" w:pos="3420"/>
        </w:tabs>
        <w:spacing w:after="0"/>
        <w:jc w:val="both"/>
        <w:rPr>
          <w:rFonts w:ascii="Arial" w:hAnsi="Arial" w:cs="Arial"/>
          <w:szCs w:val="20"/>
        </w:rPr>
      </w:pPr>
      <w:r w:rsidRPr="009A647F">
        <w:rPr>
          <w:rFonts w:ascii="Arial" w:hAnsi="Arial" w:cs="Arial"/>
          <w:szCs w:val="20"/>
        </w:rPr>
        <w:t xml:space="preserve">Předmět plnění </w:t>
      </w:r>
      <w:r w:rsidR="00CB4A37" w:rsidRPr="009A647F">
        <w:rPr>
          <w:rFonts w:ascii="Arial" w:hAnsi="Arial" w:cs="Arial"/>
          <w:szCs w:val="20"/>
        </w:rPr>
        <w:t xml:space="preserve">a součástí </w:t>
      </w:r>
      <w:r w:rsidR="00FD1E17">
        <w:rPr>
          <w:rFonts w:ascii="Arial" w:hAnsi="Arial" w:cs="Arial"/>
          <w:szCs w:val="20"/>
        </w:rPr>
        <w:t>díla</w:t>
      </w:r>
      <w:r w:rsidR="00CB4A37" w:rsidRPr="009A647F">
        <w:rPr>
          <w:rFonts w:ascii="Arial" w:hAnsi="Arial" w:cs="Arial"/>
          <w:szCs w:val="20"/>
        </w:rPr>
        <w:t xml:space="preserve"> </w:t>
      </w:r>
      <w:r w:rsidRPr="009A647F">
        <w:rPr>
          <w:rFonts w:ascii="Arial" w:hAnsi="Arial" w:cs="Arial"/>
          <w:szCs w:val="20"/>
        </w:rPr>
        <w:t>je také</w:t>
      </w:r>
      <w:r w:rsidR="00CB4A37" w:rsidRPr="009A647F">
        <w:rPr>
          <w:rFonts w:ascii="Arial" w:hAnsi="Arial" w:cs="Arial"/>
          <w:szCs w:val="20"/>
        </w:rPr>
        <w:t>:</w:t>
      </w:r>
    </w:p>
    <w:p w14:paraId="17F2F811" w14:textId="6207E453" w:rsidR="00793E5B" w:rsidRPr="008A74A7" w:rsidRDefault="00E207B8" w:rsidP="009F570C">
      <w:pPr>
        <w:pStyle w:val="ListParagraph"/>
        <w:widowControl w:val="0"/>
        <w:numPr>
          <w:ilvl w:val="1"/>
          <w:numId w:val="14"/>
        </w:numPr>
        <w:tabs>
          <w:tab w:val="left" w:pos="3420"/>
        </w:tabs>
        <w:jc w:val="both"/>
        <w:rPr>
          <w:rFonts w:ascii="Arial" w:hAnsi="Arial" w:cs="Arial"/>
          <w:szCs w:val="20"/>
        </w:rPr>
      </w:pPr>
      <w:r w:rsidRPr="008A74A7">
        <w:rPr>
          <w:rFonts w:ascii="Arial" w:hAnsi="Arial" w:cs="Arial"/>
          <w:szCs w:val="20"/>
        </w:rPr>
        <w:t xml:space="preserve">provedení </w:t>
      </w:r>
      <w:r w:rsidR="00C4145F" w:rsidRPr="008A74A7">
        <w:rPr>
          <w:rFonts w:ascii="Arial" w:hAnsi="Arial" w:cs="Arial"/>
          <w:szCs w:val="20"/>
        </w:rPr>
        <w:t>komplexní zkouš</w:t>
      </w:r>
      <w:r w:rsidRPr="008A74A7">
        <w:rPr>
          <w:rFonts w:ascii="Arial" w:hAnsi="Arial" w:cs="Arial"/>
          <w:szCs w:val="20"/>
        </w:rPr>
        <w:t>e</w:t>
      </w:r>
      <w:r w:rsidR="00C4145F" w:rsidRPr="008A74A7">
        <w:rPr>
          <w:rFonts w:ascii="Arial" w:hAnsi="Arial" w:cs="Arial"/>
          <w:szCs w:val="20"/>
        </w:rPr>
        <w:t>k systému</w:t>
      </w:r>
      <w:r w:rsidRPr="008A74A7">
        <w:rPr>
          <w:rFonts w:ascii="Arial" w:hAnsi="Arial" w:cs="Arial"/>
          <w:szCs w:val="20"/>
        </w:rPr>
        <w:t xml:space="preserve"> </w:t>
      </w:r>
    </w:p>
    <w:p w14:paraId="04F7A5F7" w14:textId="77777777" w:rsidR="00793E5B" w:rsidRPr="008A74A7" w:rsidRDefault="00C4145F" w:rsidP="00CB4A37">
      <w:pPr>
        <w:pStyle w:val="ListParagraph"/>
        <w:widowControl w:val="0"/>
        <w:numPr>
          <w:ilvl w:val="1"/>
          <w:numId w:val="14"/>
        </w:numPr>
        <w:tabs>
          <w:tab w:val="left" w:pos="3420"/>
        </w:tabs>
        <w:spacing w:after="0"/>
        <w:jc w:val="both"/>
        <w:rPr>
          <w:rFonts w:ascii="Arial" w:hAnsi="Arial" w:cs="Arial"/>
          <w:szCs w:val="20"/>
        </w:rPr>
      </w:pPr>
      <w:r w:rsidRPr="008A74A7">
        <w:rPr>
          <w:rFonts w:ascii="Arial" w:hAnsi="Arial" w:cs="Arial"/>
          <w:szCs w:val="20"/>
        </w:rPr>
        <w:t xml:space="preserve">součinnost při zařizování kolaudačního souhlasu a </w:t>
      </w:r>
    </w:p>
    <w:p w14:paraId="501CF27F" w14:textId="48C85B45" w:rsidR="00E13B27" w:rsidRPr="009A647F" w:rsidRDefault="00E207B8" w:rsidP="009F570C">
      <w:pPr>
        <w:pStyle w:val="ListParagraph"/>
        <w:widowControl w:val="0"/>
        <w:numPr>
          <w:ilvl w:val="1"/>
          <w:numId w:val="14"/>
        </w:numPr>
        <w:tabs>
          <w:tab w:val="left" w:pos="3420"/>
        </w:tabs>
        <w:spacing w:after="0"/>
        <w:jc w:val="both"/>
        <w:rPr>
          <w:rFonts w:cs="Arial"/>
          <w:szCs w:val="20"/>
        </w:rPr>
      </w:pPr>
      <w:r w:rsidRPr="008A74A7">
        <w:rPr>
          <w:rFonts w:ascii="Arial" w:hAnsi="Arial" w:cs="Arial"/>
          <w:szCs w:val="20"/>
        </w:rPr>
        <w:t xml:space="preserve">spolupráce </w:t>
      </w:r>
      <w:r w:rsidR="00C4145F" w:rsidRPr="008A74A7">
        <w:rPr>
          <w:rFonts w:ascii="Arial" w:hAnsi="Arial" w:cs="Arial"/>
          <w:szCs w:val="20"/>
        </w:rPr>
        <w:t>při legalizaci výrobny elektřiny</w:t>
      </w:r>
      <w:r w:rsidR="00793E5B" w:rsidRPr="008A74A7">
        <w:rPr>
          <w:rFonts w:ascii="Arial" w:hAnsi="Arial" w:cs="Arial"/>
          <w:szCs w:val="20"/>
        </w:rPr>
        <w:t>,</w:t>
      </w:r>
      <w:r w:rsidR="00B472EE" w:rsidRPr="008A74A7">
        <w:rPr>
          <w:rFonts w:ascii="Arial" w:hAnsi="Arial" w:cs="Arial"/>
          <w:szCs w:val="20"/>
        </w:rPr>
        <w:t xml:space="preserve"> </w:t>
      </w:r>
      <w:r w:rsidR="00CB4A37" w:rsidRPr="008A74A7">
        <w:rPr>
          <w:rFonts w:ascii="Arial" w:hAnsi="Arial" w:cs="Arial"/>
          <w:szCs w:val="20"/>
        </w:rPr>
        <w:t>a to</w:t>
      </w:r>
      <w:r w:rsidR="00793E5B" w:rsidRPr="008A74A7">
        <w:rPr>
          <w:rFonts w:ascii="Arial" w:hAnsi="Arial" w:cs="Arial"/>
          <w:szCs w:val="20"/>
        </w:rPr>
        <w:t xml:space="preserve"> zejména</w:t>
      </w:r>
      <w:r w:rsidR="00F35E9C" w:rsidRPr="008A74A7">
        <w:rPr>
          <w:rFonts w:ascii="Arial" w:hAnsi="Arial" w:cs="Arial"/>
          <w:szCs w:val="20"/>
        </w:rPr>
        <w:t xml:space="preserve"> zpracování a </w:t>
      </w:r>
      <w:bookmarkStart w:id="16" w:name="_Hlk138151156"/>
      <w:r w:rsidR="00F35E9C" w:rsidRPr="008A74A7">
        <w:rPr>
          <w:rFonts w:ascii="Arial" w:hAnsi="Arial" w:cs="Arial"/>
          <w:szCs w:val="20"/>
        </w:rPr>
        <w:t xml:space="preserve">dodání všech potřebných dokumentů pro podání žádosti o </w:t>
      </w:r>
      <w:r w:rsidR="00B472EE" w:rsidRPr="008A74A7">
        <w:rPr>
          <w:rFonts w:ascii="Arial" w:hAnsi="Arial" w:cs="Arial"/>
          <w:szCs w:val="20"/>
        </w:rPr>
        <w:t xml:space="preserve">umožnění provozu pro ověření technologie a souladu (dále jen </w:t>
      </w:r>
      <w:r w:rsidR="00464972" w:rsidRPr="008A74A7">
        <w:rPr>
          <w:rFonts w:ascii="Arial" w:hAnsi="Arial" w:cs="Arial"/>
          <w:b/>
          <w:bCs/>
        </w:rPr>
        <w:t>„</w:t>
      </w:r>
      <w:r w:rsidR="00B472EE" w:rsidRPr="008A74A7">
        <w:rPr>
          <w:rFonts w:ascii="Arial" w:hAnsi="Arial" w:cs="Arial"/>
          <w:b/>
          <w:bCs/>
        </w:rPr>
        <w:t>UPOS</w:t>
      </w:r>
      <w:r w:rsidR="00464972" w:rsidRPr="008A74A7">
        <w:rPr>
          <w:rFonts w:ascii="Arial" w:hAnsi="Arial" w:cs="Arial"/>
          <w:b/>
          <w:bCs/>
        </w:rPr>
        <w:t>“</w:t>
      </w:r>
      <w:r w:rsidR="00B472EE" w:rsidRPr="008A74A7">
        <w:rPr>
          <w:rFonts w:ascii="Arial" w:hAnsi="Arial" w:cs="Arial"/>
          <w:szCs w:val="20"/>
        </w:rPr>
        <w:t>)</w:t>
      </w:r>
      <w:r w:rsidR="00F35E9C" w:rsidRPr="008A74A7">
        <w:rPr>
          <w:rFonts w:ascii="Arial" w:hAnsi="Arial" w:cs="Arial"/>
          <w:szCs w:val="20"/>
        </w:rPr>
        <w:t>, podání</w:t>
      </w:r>
      <w:r w:rsidR="00B472EE" w:rsidRPr="008A74A7">
        <w:rPr>
          <w:rFonts w:ascii="Arial" w:hAnsi="Arial" w:cs="Arial"/>
          <w:szCs w:val="20"/>
        </w:rPr>
        <w:t xml:space="preserve"> žádosti </w:t>
      </w:r>
      <w:r w:rsidR="00750838">
        <w:rPr>
          <w:rFonts w:ascii="Arial" w:hAnsi="Arial" w:cs="Arial"/>
          <w:szCs w:val="20"/>
        </w:rPr>
        <w:t>Zhotovitel</w:t>
      </w:r>
      <w:r w:rsidR="00CB4A37" w:rsidRPr="008A74A7">
        <w:rPr>
          <w:rFonts w:ascii="Arial" w:hAnsi="Arial" w:cs="Arial"/>
          <w:szCs w:val="20"/>
        </w:rPr>
        <w:t xml:space="preserve">em za </w:t>
      </w:r>
      <w:r w:rsidR="00750838">
        <w:rPr>
          <w:rFonts w:ascii="Arial" w:hAnsi="Arial" w:cs="Arial"/>
          <w:szCs w:val="20"/>
        </w:rPr>
        <w:t>Objednatel</w:t>
      </w:r>
      <w:r w:rsidR="00793E5B" w:rsidRPr="008A74A7">
        <w:rPr>
          <w:rFonts w:ascii="Arial" w:hAnsi="Arial" w:cs="Arial"/>
          <w:szCs w:val="20"/>
        </w:rPr>
        <w:t>e</w:t>
      </w:r>
      <w:r w:rsidR="00B472EE" w:rsidRPr="008A74A7">
        <w:rPr>
          <w:rFonts w:ascii="Arial" w:hAnsi="Arial" w:cs="Arial"/>
          <w:szCs w:val="20"/>
        </w:rPr>
        <w:t xml:space="preserve"> </w:t>
      </w:r>
      <w:r w:rsidR="00CB4A37" w:rsidRPr="008A74A7">
        <w:rPr>
          <w:rFonts w:ascii="Arial" w:hAnsi="Arial" w:cs="Arial"/>
          <w:szCs w:val="20"/>
        </w:rPr>
        <w:t>o</w:t>
      </w:r>
      <w:r w:rsidR="00B472EE" w:rsidRPr="008A74A7">
        <w:rPr>
          <w:rFonts w:ascii="Arial" w:hAnsi="Arial" w:cs="Arial"/>
          <w:szCs w:val="20"/>
        </w:rPr>
        <w:t xml:space="preserve"> UPOS</w:t>
      </w:r>
      <w:r w:rsidR="00A2407A" w:rsidRPr="008A74A7">
        <w:rPr>
          <w:rFonts w:ascii="Arial" w:hAnsi="Arial" w:cs="Arial"/>
          <w:szCs w:val="20"/>
        </w:rPr>
        <w:t>.</w:t>
      </w:r>
      <w:r w:rsidR="00464972" w:rsidRPr="008A74A7">
        <w:rPr>
          <w:rFonts w:ascii="Arial" w:hAnsi="Arial" w:cs="Arial"/>
          <w:szCs w:val="20"/>
        </w:rPr>
        <w:t xml:space="preserve"> </w:t>
      </w:r>
      <w:r w:rsidR="00A2407A" w:rsidRPr="008A74A7">
        <w:rPr>
          <w:rFonts w:ascii="Arial" w:hAnsi="Arial" w:cs="Arial"/>
          <w:szCs w:val="20"/>
        </w:rPr>
        <w:t xml:space="preserve"> Podaná žádost </w:t>
      </w:r>
      <w:r w:rsidR="00B472EE" w:rsidRPr="008A74A7">
        <w:rPr>
          <w:rFonts w:ascii="Arial" w:hAnsi="Arial" w:cs="Arial"/>
          <w:szCs w:val="20"/>
        </w:rPr>
        <w:t xml:space="preserve">o UPOS </w:t>
      </w:r>
      <w:r w:rsidR="00A2407A" w:rsidRPr="008A74A7">
        <w:rPr>
          <w:rFonts w:ascii="Arial" w:hAnsi="Arial" w:cs="Arial"/>
          <w:szCs w:val="20"/>
        </w:rPr>
        <w:t>musí splňovat Podmínky připojení, a to v jejich aktuální podobě.</w:t>
      </w:r>
      <w:r w:rsidR="00464972" w:rsidRPr="008A74A7">
        <w:rPr>
          <w:rFonts w:ascii="Arial" w:hAnsi="Arial" w:cs="Arial"/>
          <w:szCs w:val="20"/>
        </w:rPr>
        <w:t xml:space="preserve"> Zpracování a dodání všech potřebných dokumentů pro podání žádosti o </w:t>
      </w:r>
      <w:r w:rsidR="00793E5B" w:rsidRPr="008A74A7">
        <w:rPr>
          <w:rFonts w:ascii="Arial" w:hAnsi="Arial" w:cs="Arial"/>
          <w:szCs w:val="20"/>
        </w:rPr>
        <w:t>umožnění trvalého provozu (dále také jen „</w:t>
      </w:r>
      <w:r w:rsidR="00CB4A37" w:rsidRPr="008A74A7">
        <w:rPr>
          <w:rFonts w:ascii="Arial" w:hAnsi="Arial" w:cs="Arial"/>
          <w:b/>
          <w:bCs/>
          <w:szCs w:val="20"/>
        </w:rPr>
        <w:t>UTP</w:t>
      </w:r>
      <w:r w:rsidR="00793E5B" w:rsidRPr="008A74A7">
        <w:rPr>
          <w:rFonts w:ascii="Arial" w:hAnsi="Arial" w:cs="Arial"/>
          <w:szCs w:val="20"/>
        </w:rPr>
        <w:t>“)</w:t>
      </w:r>
      <w:bookmarkEnd w:id="16"/>
      <w:r w:rsidR="000B2E6C" w:rsidRPr="008A74A7">
        <w:rPr>
          <w:rFonts w:ascii="Arial" w:hAnsi="Arial" w:cs="Arial"/>
          <w:szCs w:val="20"/>
        </w:rPr>
        <w:t>, které musí splňovat Podmínky připojení, a to v jejich aktuální podobě</w:t>
      </w:r>
      <w:r w:rsidR="00464972" w:rsidRPr="008A74A7">
        <w:rPr>
          <w:rFonts w:ascii="Arial" w:hAnsi="Arial" w:cs="Arial"/>
          <w:szCs w:val="20"/>
        </w:rPr>
        <w:t xml:space="preserve">. </w:t>
      </w:r>
      <w:r w:rsidR="00C4145F" w:rsidRPr="008A74A7">
        <w:rPr>
          <w:rFonts w:ascii="Arial" w:hAnsi="Arial" w:cs="Arial"/>
          <w:szCs w:val="20"/>
        </w:rPr>
        <w:t xml:space="preserve"> </w:t>
      </w:r>
    </w:p>
    <w:p w14:paraId="46DC76A4" w14:textId="17530CB0" w:rsidR="00ED4277" w:rsidRPr="009A647F" w:rsidRDefault="00ED4277" w:rsidP="00791963">
      <w:pPr>
        <w:pStyle w:val="4sltext"/>
        <w:numPr>
          <w:ilvl w:val="0"/>
          <w:numId w:val="14"/>
        </w:numPr>
        <w:spacing w:after="60"/>
        <w:rPr>
          <w:rFonts w:cs="Arial"/>
          <w:sz w:val="20"/>
          <w:szCs w:val="20"/>
        </w:rPr>
      </w:pPr>
      <w:r w:rsidRPr="009A647F">
        <w:rPr>
          <w:rFonts w:cs="Arial"/>
          <w:sz w:val="20"/>
          <w:szCs w:val="20"/>
        </w:rPr>
        <w:t xml:space="preserve">Zajištění </w:t>
      </w:r>
      <w:r w:rsidR="009C5AFA" w:rsidRPr="009A647F">
        <w:rPr>
          <w:rFonts w:cs="Arial"/>
          <w:sz w:val="20"/>
          <w:szCs w:val="20"/>
        </w:rPr>
        <w:t xml:space="preserve">veškeré </w:t>
      </w:r>
      <w:r w:rsidRPr="009A647F">
        <w:rPr>
          <w:rFonts w:cs="Arial"/>
          <w:sz w:val="20"/>
          <w:szCs w:val="20"/>
        </w:rPr>
        <w:t>dopravy</w:t>
      </w:r>
      <w:r w:rsidR="009C5AFA" w:rsidRPr="009A647F">
        <w:rPr>
          <w:rFonts w:cs="Arial"/>
          <w:sz w:val="20"/>
          <w:szCs w:val="20"/>
        </w:rPr>
        <w:t xml:space="preserve"> všech komponent, pracovníků, nářadí a nástrojů potřebných k</w:t>
      </w:r>
      <w:r w:rsidR="00A95EF8" w:rsidRPr="009A647F">
        <w:rPr>
          <w:rFonts w:cs="Arial"/>
          <w:sz w:val="20"/>
          <w:szCs w:val="20"/>
        </w:rPr>
        <w:t> </w:t>
      </w:r>
      <w:r w:rsidR="009C5AFA" w:rsidRPr="009A647F">
        <w:rPr>
          <w:rFonts w:cs="Arial"/>
          <w:sz w:val="20"/>
          <w:szCs w:val="20"/>
        </w:rPr>
        <w:t xml:space="preserve">realizaci </w:t>
      </w:r>
      <w:r w:rsidR="00FD1E17">
        <w:rPr>
          <w:rFonts w:cs="Arial"/>
          <w:sz w:val="20"/>
          <w:szCs w:val="20"/>
        </w:rPr>
        <w:t>díla</w:t>
      </w:r>
      <w:r w:rsidR="00EA2CAF" w:rsidRPr="009A647F">
        <w:rPr>
          <w:rFonts w:cs="Arial"/>
          <w:sz w:val="20"/>
          <w:szCs w:val="20"/>
        </w:rPr>
        <w:t>.</w:t>
      </w:r>
    </w:p>
    <w:p w14:paraId="12C03FCE" w14:textId="5D24D9A8" w:rsidR="00ED4277" w:rsidRPr="009A647F" w:rsidRDefault="00ED4277" w:rsidP="00791963">
      <w:pPr>
        <w:pStyle w:val="4sltext"/>
        <w:numPr>
          <w:ilvl w:val="0"/>
          <w:numId w:val="14"/>
        </w:numPr>
        <w:spacing w:after="60"/>
        <w:rPr>
          <w:rFonts w:cs="Arial"/>
          <w:sz w:val="20"/>
          <w:szCs w:val="20"/>
        </w:rPr>
      </w:pPr>
      <w:r w:rsidRPr="009A647F">
        <w:rPr>
          <w:rFonts w:cs="Arial"/>
          <w:sz w:val="20"/>
          <w:szCs w:val="20"/>
        </w:rPr>
        <w:t xml:space="preserve">Úhrada veškerých daní, cel či poplatků spojených </w:t>
      </w:r>
      <w:r w:rsidR="001163AF" w:rsidRPr="009A647F">
        <w:rPr>
          <w:rFonts w:cs="Arial"/>
          <w:sz w:val="20"/>
          <w:szCs w:val="20"/>
        </w:rPr>
        <w:t>s</w:t>
      </w:r>
      <w:r w:rsidR="00A95EF8" w:rsidRPr="009A647F">
        <w:rPr>
          <w:rFonts w:cs="Arial"/>
          <w:sz w:val="20"/>
          <w:szCs w:val="20"/>
        </w:rPr>
        <w:t> </w:t>
      </w:r>
      <w:r w:rsidRPr="009A647F">
        <w:rPr>
          <w:rFonts w:cs="Arial"/>
          <w:sz w:val="20"/>
          <w:szCs w:val="20"/>
        </w:rPr>
        <w:t xml:space="preserve">realizací </w:t>
      </w:r>
      <w:r w:rsidR="00FD1E17">
        <w:rPr>
          <w:rFonts w:cs="Arial"/>
          <w:sz w:val="20"/>
          <w:szCs w:val="20"/>
        </w:rPr>
        <w:t>díla</w:t>
      </w:r>
      <w:r w:rsidRPr="009A647F">
        <w:rPr>
          <w:rFonts w:cs="Arial"/>
          <w:sz w:val="20"/>
          <w:szCs w:val="20"/>
        </w:rPr>
        <w:t xml:space="preserve"> či jeho dodáním</w:t>
      </w:r>
      <w:r w:rsidR="00EA2CAF" w:rsidRPr="009A647F">
        <w:rPr>
          <w:rFonts w:cs="Arial"/>
          <w:sz w:val="20"/>
          <w:szCs w:val="20"/>
        </w:rPr>
        <w:t>.</w:t>
      </w:r>
    </w:p>
    <w:p w14:paraId="745C8D96" w14:textId="5B08800B" w:rsidR="00ED4277" w:rsidRPr="009A647F" w:rsidRDefault="00ED4277" w:rsidP="00791963">
      <w:pPr>
        <w:pStyle w:val="4sltext"/>
        <w:numPr>
          <w:ilvl w:val="0"/>
          <w:numId w:val="14"/>
        </w:numPr>
        <w:spacing w:after="60"/>
        <w:rPr>
          <w:rFonts w:cs="Arial"/>
          <w:sz w:val="20"/>
          <w:szCs w:val="20"/>
        </w:rPr>
      </w:pPr>
      <w:r w:rsidRPr="009A647F">
        <w:rPr>
          <w:rFonts w:cs="Arial"/>
          <w:sz w:val="20"/>
          <w:szCs w:val="20"/>
        </w:rPr>
        <w:t>Balení a pojištění všech komponent</w:t>
      </w:r>
      <w:r w:rsidR="00EA2CAF" w:rsidRPr="009A647F">
        <w:rPr>
          <w:rFonts w:cs="Arial"/>
          <w:sz w:val="20"/>
          <w:szCs w:val="20"/>
        </w:rPr>
        <w:t>, které jsou</w:t>
      </w:r>
      <w:r w:rsidRPr="009A647F">
        <w:rPr>
          <w:rFonts w:cs="Arial"/>
          <w:sz w:val="20"/>
          <w:szCs w:val="20"/>
        </w:rPr>
        <w:t xml:space="preserve"> součástí </w:t>
      </w:r>
      <w:r w:rsidR="00FD1E17">
        <w:rPr>
          <w:rFonts w:cs="Arial"/>
          <w:sz w:val="20"/>
          <w:szCs w:val="20"/>
        </w:rPr>
        <w:t>díla</w:t>
      </w:r>
      <w:r w:rsidR="00EA2CAF" w:rsidRPr="009A647F">
        <w:rPr>
          <w:rFonts w:cs="Arial"/>
          <w:sz w:val="20"/>
          <w:szCs w:val="20"/>
        </w:rPr>
        <w:t>.</w:t>
      </w:r>
    </w:p>
    <w:p w14:paraId="28DF541E" w14:textId="052ACD16" w:rsidR="009C5AFA" w:rsidRDefault="009C5AFA" w:rsidP="00791963">
      <w:pPr>
        <w:pStyle w:val="4sltext"/>
        <w:numPr>
          <w:ilvl w:val="0"/>
          <w:numId w:val="14"/>
        </w:numPr>
        <w:spacing w:after="60"/>
        <w:rPr>
          <w:rFonts w:cs="Arial"/>
          <w:sz w:val="20"/>
          <w:szCs w:val="20"/>
        </w:rPr>
      </w:pPr>
      <w:r w:rsidRPr="2503B1DD">
        <w:rPr>
          <w:rFonts w:cs="Arial"/>
          <w:sz w:val="20"/>
          <w:szCs w:val="20"/>
        </w:rPr>
        <w:t>Zařízení staveniště</w:t>
      </w:r>
      <w:r w:rsidR="5B70EB1F" w:rsidRPr="2503B1DD">
        <w:rPr>
          <w:rFonts w:cs="Arial"/>
          <w:sz w:val="20"/>
          <w:szCs w:val="20"/>
        </w:rPr>
        <w:t>/pracoviště</w:t>
      </w:r>
      <w:r w:rsidRPr="2503B1DD">
        <w:rPr>
          <w:rFonts w:cs="Arial"/>
          <w:sz w:val="20"/>
          <w:szCs w:val="20"/>
        </w:rPr>
        <w:t>, vybavení staveniště</w:t>
      </w:r>
      <w:r w:rsidR="4C9AFFEF" w:rsidRPr="2503B1DD">
        <w:rPr>
          <w:rFonts w:cs="Arial"/>
          <w:sz w:val="20"/>
          <w:szCs w:val="20"/>
        </w:rPr>
        <w:t>/pracoviště</w:t>
      </w:r>
      <w:r w:rsidRPr="2503B1DD">
        <w:rPr>
          <w:rFonts w:cs="Arial"/>
          <w:sz w:val="20"/>
          <w:szCs w:val="20"/>
        </w:rPr>
        <w:t>, zabezpečení staveniště</w:t>
      </w:r>
      <w:r w:rsidR="30792C87" w:rsidRPr="2503B1DD">
        <w:rPr>
          <w:rFonts w:cs="Arial"/>
          <w:sz w:val="20"/>
          <w:szCs w:val="20"/>
        </w:rPr>
        <w:t>/pracoviště</w:t>
      </w:r>
      <w:r w:rsidRPr="2503B1DD">
        <w:rPr>
          <w:rFonts w:cs="Arial"/>
          <w:sz w:val="20"/>
          <w:szCs w:val="20"/>
        </w:rPr>
        <w:t>, doprava na staveništi</w:t>
      </w:r>
      <w:r w:rsidR="15E86DC6" w:rsidRPr="2503B1DD">
        <w:rPr>
          <w:rFonts w:cs="Arial"/>
          <w:sz w:val="20"/>
          <w:szCs w:val="20"/>
        </w:rPr>
        <w:t>/prac</w:t>
      </w:r>
      <w:r w:rsidR="5A6FB739" w:rsidRPr="2503B1DD">
        <w:rPr>
          <w:rFonts w:cs="Arial"/>
          <w:sz w:val="20"/>
          <w:szCs w:val="20"/>
        </w:rPr>
        <w:t>o</w:t>
      </w:r>
      <w:r w:rsidR="15E86DC6" w:rsidRPr="2503B1DD">
        <w:rPr>
          <w:rFonts w:cs="Arial"/>
          <w:sz w:val="20"/>
          <w:szCs w:val="20"/>
        </w:rPr>
        <w:t>višti</w:t>
      </w:r>
      <w:r w:rsidRPr="2503B1DD">
        <w:rPr>
          <w:rFonts w:cs="Arial"/>
          <w:sz w:val="20"/>
          <w:szCs w:val="20"/>
        </w:rPr>
        <w:t xml:space="preserve"> a zrušení staveniště</w:t>
      </w:r>
      <w:r w:rsidR="0E5D19C3" w:rsidRPr="2503B1DD">
        <w:rPr>
          <w:rFonts w:cs="Arial"/>
          <w:sz w:val="20"/>
          <w:szCs w:val="20"/>
        </w:rPr>
        <w:t>/pracoviště</w:t>
      </w:r>
      <w:r w:rsidRPr="2503B1DD">
        <w:rPr>
          <w:rFonts w:cs="Arial"/>
          <w:sz w:val="20"/>
          <w:szCs w:val="20"/>
        </w:rPr>
        <w:t>.</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t>Ekologická likvidace vzniklého odpadu</w:t>
      </w:r>
      <w:r w:rsidR="00B55520">
        <w:rPr>
          <w:rFonts w:cs="Arial"/>
          <w:sz w:val="20"/>
          <w:szCs w:val="20"/>
        </w:rPr>
        <w:t>.</w:t>
      </w:r>
    </w:p>
    <w:p w14:paraId="1DB0A5D6" w14:textId="584EF134"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FD1E17">
        <w:rPr>
          <w:rFonts w:cs="Arial"/>
          <w:sz w:val="20"/>
          <w:szCs w:val="20"/>
        </w:rPr>
        <w:t>díla</w:t>
      </w:r>
      <w:r w:rsidRPr="00CC0169">
        <w:rPr>
          <w:rFonts w:cs="Arial"/>
          <w:sz w:val="20"/>
          <w:szCs w:val="20"/>
        </w:rPr>
        <w:t xml:space="preserve">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2DC51D2C"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w:t>
      </w:r>
      <w:r w:rsidR="00A95EF8">
        <w:rPr>
          <w:rFonts w:cs="Arial"/>
          <w:sz w:val="20"/>
          <w:szCs w:val="20"/>
        </w:rPr>
        <w:t>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95EF8">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71108BC6"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Veškerá dokumentace k</w:t>
      </w:r>
      <w:r w:rsidR="000B2E6C">
        <w:rPr>
          <w:rFonts w:cs="Arial"/>
          <w:sz w:val="20"/>
          <w:szCs w:val="20"/>
        </w:rPr>
        <w:t> </w:t>
      </w:r>
      <w:r w:rsidRPr="003926C6">
        <w:rPr>
          <w:rFonts w:cs="Arial"/>
          <w:sz w:val="20"/>
          <w:szCs w:val="20"/>
        </w:rPr>
        <w:t>Dílu</w:t>
      </w:r>
      <w:r w:rsidR="000B2E6C">
        <w:rPr>
          <w:rFonts w:cs="Arial"/>
          <w:sz w:val="20"/>
          <w:szCs w:val="20"/>
        </w:rPr>
        <w:t xml:space="preserve"> </w:t>
      </w:r>
      <w:r w:rsidRPr="003926C6">
        <w:rPr>
          <w:rFonts w:cs="Arial"/>
          <w:sz w:val="20"/>
          <w:szCs w:val="20"/>
        </w:rPr>
        <w:t xml:space="preserve">a to zejména podklady pro závěrečnou kontrolní prohlídku </w:t>
      </w:r>
      <w:r w:rsidR="00FD1E17">
        <w:rPr>
          <w:rFonts w:cs="Arial"/>
          <w:sz w:val="20"/>
          <w:szCs w:val="20"/>
        </w:rPr>
        <w:t>díla</w:t>
      </w:r>
      <w:r w:rsidRPr="003926C6">
        <w:rPr>
          <w:rFonts w:cs="Arial"/>
          <w:sz w:val="20"/>
          <w:szCs w:val="20"/>
        </w:rPr>
        <w:t>, technické listy a prohlášení o shodě v</w:t>
      </w:r>
      <w:r w:rsidR="00A95EF8">
        <w:rPr>
          <w:rFonts w:cs="Arial"/>
          <w:sz w:val="20"/>
          <w:szCs w:val="20"/>
        </w:rPr>
        <w:t> </w:t>
      </w:r>
      <w:r w:rsidRPr="003926C6">
        <w:rPr>
          <w:rFonts w:cs="Arial"/>
          <w:sz w:val="20"/>
          <w:szCs w:val="20"/>
        </w:rPr>
        <w:t>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00A95EF8" w:rsidRPr="003926C6">
        <w:rPr>
          <w:rFonts w:cs="Arial"/>
          <w:sz w:val="20"/>
          <w:szCs w:val="20"/>
        </w:rPr>
        <w:t>V</w:t>
      </w:r>
      <w:r w:rsidRPr="003926C6">
        <w:rPr>
          <w:rFonts w:cs="Arial"/>
          <w:sz w:val="20"/>
          <w:szCs w:val="20"/>
        </w:rPr>
        <w:t xml:space="preserve">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lastRenderedPageBreak/>
        <w:t xml:space="preserve">čestné prohlášení a </w:t>
      </w:r>
      <w:r w:rsidRPr="003926C6">
        <w:rPr>
          <w:rFonts w:cs="Arial"/>
          <w:sz w:val="20"/>
          <w:szCs w:val="20"/>
        </w:rPr>
        <w:t>doklady o likvidaci odpadů z</w:t>
      </w:r>
      <w:r w:rsidR="00A95EF8">
        <w:rPr>
          <w:rFonts w:cs="Arial"/>
          <w:sz w:val="20"/>
          <w:szCs w:val="20"/>
        </w:rPr>
        <w:t> </w:t>
      </w:r>
      <w:r w:rsidRPr="003926C6">
        <w:rPr>
          <w:rFonts w:cs="Arial"/>
          <w:sz w:val="20"/>
          <w:szCs w:val="20"/>
        </w:rPr>
        <w:t>montáže, prohlášení o souladu s</w:t>
      </w:r>
      <w:r w:rsidR="00A95EF8">
        <w:rPr>
          <w:rFonts w:cs="Arial"/>
          <w:sz w:val="20"/>
          <w:szCs w:val="20"/>
        </w:rPr>
        <w:t> </w:t>
      </w:r>
      <w:r w:rsidRPr="003926C6">
        <w:rPr>
          <w:rFonts w:cs="Arial"/>
          <w:sz w:val="20"/>
          <w:szCs w:val="20"/>
        </w:rPr>
        <w:t xml:space="preserve">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7D0D7341"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t>Veškeré posudky a další dokumenty</w:t>
      </w:r>
      <w:r w:rsidR="007D3576">
        <w:rPr>
          <w:rFonts w:cs="Arial"/>
          <w:sz w:val="20"/>
          <w:szCs w:val="20"/>
        </w:rPr>
        <w:t xml:space="preserve"> </w:t>
      </w:r>
      <w:r w:rsidRPr="003926C6">
        <w:rPr>
          <w:rFonts w:cs="Arial"/>
          <w:sz w:val="20"/>
          <w:szCs w:val="20"/>
        </w:rPr>
        <w:t xml:space="preserve">pro budoucí legalizaci </w:t>
      </w:r>
      <w:r w:rsidR="00FD1E17">
        <w:rPr>
          <w:rFonts w:cs="Arial"/>
          <w:sz w:val="20"/>
          <w:szCs w:val="20"/>
        </w:rPr>
        <w:t>díla</w:t>
      </w:r>
      <w:r w:rsidRPr="003926C6">
        <w:rPr>
          <w:rFonts w:cs="Arial"/>
          <w:sz w:val="20"/>
          <w:szCs w:val="20"/>
        </w:rPr>
        <w:t>, jakými jsou aktualizované požárně bezpečnostní řešení stavby dle skutečnosti, protokol o určení vnějších vlivů, provozní a jiné řády.</w:t>
      </w:r>
    </w:p>
    <w:p w14:paraId="7971A116" w14:textId="45A33960"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750838">
        <w:rPr>
          <w:rFonts w:cs="Arial"/>
          <w:sz w:val="20"/>
          <w:szCs w:val="20"/>
        </w:rPr>
        <w:t>Zhotovitel</w:t>
      </w:r>
      <w:r w:rsidR="00E32F6E" w:rsidRPr="003926C6">
        <w:rPr>
          <w:rFonts w:cs="Arial"/>
          <w:sz w:val="20"/>
          <w:szCs w:val="20"/>
        </w:rPr>
        <w:t>e,</w:t>
      </w:r>
      <w:r w:rsidRPr="003926C6">
        <w:rPr>
          <w:rFonts w:cs="Arial"/>
          <w:sz w:val="20"/>
          <w:szCs w:val="20"/>
        </w:rPr>
        <w:t xml:space="preserve"> a to zejména v</w:t>
      </w:r>
      <w:r w:rsidR="00A95EF8">
        <w:rPr>
          <w:rFonts w:cs="Arial"/>
          <w:sz w:val="20"/>
          <w:szCs w:val="20"/>
        </w:rPr>
        <w:t> </w:t>
      </w:r>
      <w:r w:rsidRPr="003926C6">
        <w:rPr>
          <w:rFonts w:cs="Arial"/>
          <w:sz w:val="20"/>
          <w:szCs w:val="20"/>
        </w:rPr>
        <w:t>rozsahu potřebných autorizací, certifikací, živnostenských oprávnění, koordinace BOZP a podobně.</w:t>
      </w:r>
    </w:p>
    <w:p w14:paraId="6520AC58" w14:textId="02577F5B"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FD1E17">
        <w:rPr>
          <w:rFonts w:cs="Arial"/>
          <w:sz w:val="20"/>
          <w:szCs w:val="20"/>
        </w:rPr>
        <w:t>díla</w:t>
      </w:r>
      <w:r w:rsidR="00047CE5">
        <w:rPr>
          <w:rFonts w:cs="Arial"/>
          <w:sz w:val="20"/>
          <w:szCs w:val="20"/>
        </w:rPr>
        <w:t xml:space="preserve"> v</w:t>
      </w:r>
      <w:r w:rsidR="00A95EF8">
        <w:rPr>
          <w:rFonts w:cs="Arial"/>
          <w:sz w:val="20"/>
          <w:szCs w:val="20"/>
        </w:rPr>
        <w:t> </w:t>
      </w:r>
      <w:r w:rsidR="00047CE5">
        <w:rPr>
          <w:rFonts w:cs="Arial"/>
          <w:sz w:val="20"/>
          <w:szCs w:val="20"/>
        </w:rPr>
        <w:t>rám</w:t>
      </w:r>
      <w:r w:rsidR="00331812">
        <w:rPr>
          <w:rFonts w:cs="Arial"/>
          <w:sz w:val="20"/>
          <w:szCs w:val="20"/>
        </w:rPr>
        <w:t>ci ověřovacího provozu po dobu 3</w:t>
      </w:r>
      <w:r w:rsidR="00047CE5">
        <w:rPr>
          <w:rFonts w:cs="Arial"/>
          <w:sz w:val="20"/>
          <w:szCs w:val="20"/>
        </w:rPr>
        <w:t xml:space="preserve">0 kalendářních dnů po předání a převzetí </w:t>
      </w:r>
      <w:r w:rsidR="00FD1E17">
        <w:rPr>
          <w:rFonts w:cs="Arial"/>
          <w:sz w:val="20"/>
          <w:szCs w:val="20"/>
        </w:rPr>
        <w:t>díla</w:t>
      </w:r>
      <w:r w:rsidR="00047CE5">
        <w:rPr>
          <w:rFonts w:cs="Arial"/>
          <w:sz w:val="20"/>
          <w:szCs w:val="20"/>
        </w:rPr>
        <w:t>.</w:t>
      </w:r>
    </w:p>
    <w:p w14:paraId="31809E3C" w14:textId="461E0D84" w:rsidR="00ED4277" w:rsidRPr="00E32F6E" w:rsidRDefault="00ED4277" w:rsidP="00791963">
      <w:pPr>
        <w:pStyle w:val="4sltext"/>
        <w:numPr>
          <w:ilvl w:val="0"/>
          <w:numId w:val="14"/>
        </w:numPr>
        <w:spacing w:after="60"/>
        <w:rPr>
          <w:rFonts w:cs="Arial"/>
          <w:sz w:val="20"/>
          <w:szCs w:val="20"/>
        </w:rPr>
      </w:pPr>
      <w:r w:rsidRPr="2503B1DD">
        <w:rPr>
          <w:rFonts w:cs="Arial"/>
          <w:sz w:val="20"/>
          <w:szCs w:val="20"/>
        </w:rPr>
        <w:t>Zaškolení obsluhy</w:t>
      </w:r>
      <w:r w:rsidR="13895E07" w:rsidRPr="2503B1DD">
        <w:rPr>
          <w:rFonts w:cs="Arial"/>
          <w:sz w:val="20"/>
          <w:szCs w:val="20"/>
        </w:rPr>
        <w:t xml:space="preserve"> </w:t>
      </w:r>
      <w:r w:rsidR="00750838">
        <w:rPr>
          <w:rFonts w:cs="Arial"/>
          <w:sz w:val="20"/>
          <w:szCs w:val="20"/>
        </w:rPr>
        <w:t>Objednatel</w:t>
      </w:r>
      <w:r w:rsidR="13895E07" w:rsidRPr="2503B1DD">
        <w:rPr>
          <w:rFonts w:cs="Arial"/>
          <w:sz w:val="20"/>
          <w:szCs w:val="20"/>
        </w:rPr>
        <w:t>e</w:t>
      </w:r>
      <w:r w:rsidRPr="2503B1DD">
        <w:rPr>
          <w:rFonts w:cs="Arial"/>
          <w:sz w:val="20"/>
          <w:szCs w:val="20"/>
        </w:rPr>
        <w:t>, včetně poučení o bezpečnosti práce</w:t>
      </w:r>
      <w:r w:rsidR="001163AF" w:rsidRPr="2503B1DD">
        <w:rPr>
          <w:rFonts w:cs="Arial"/>
          <w:sz w:val="20"/>
          <w:szCs w:val="20"/>
        </w:rPr>
        <w:t>.</w:t>
      </w:r>
      <w:r w:rsidRPr="2503B1DD">
        <w:rPr>
          <w:rFonts w:cs="Arial"/>
          <w:sz w:val="20"/>
          <w:szCs w:val="20"/>
        </w:rPr>
        <w:t xml:space="preserve"> </w:t>
      </w:r>
    </w:p>
    <w:p w14:paraId="2E433DB6" w14:textId="0B5CC06C"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Dodání veškerého softwarového vybavení (včetně poskytnutí licenčních práv), je-li ho třeba k</w:t>
      </w:r>
      <w:r w:rsidR="00A95EF8">
        <w:rPr>
          <w:rFonts w:cs="Arial"/>
          <w:sz w:val="20"/>
          <w:szCs w:val="20"/>
        </w:rPr>
        <w:t> </w:t>
      </w:r>
      <w:r w:rsidRPr="00E32F6E">
        <w:rPr>
          <w:rFonts w:cs="Arial"/>
          <w:sz w:val="20"/>
          <w:szCs w:val="20"/>
        </w:rPr>
        <w:t xml:space="preserve">řádnému užívání či provozování </w:t>
      </w:r>
      <w:r w:rsidR="00FD1E17">
        <w:rPr>
          <w:rFonts w:cs="Arial"/>
          <w:sz w:val="20"/>
          <w:szCs w:val="20"/>
        </w:rPr>
        <w:t>díla</w:t>
      </w:r>
      <w:r w:rsidR="00D36CBF" w:rsidRPr="00E32F6E">
        <w:rPr>
          <w:rFonts w:cs="Arial"/>
          <w:sz w:val="20"/>
          <w:szCs w:val="20"/>
        </w:rPr>
        <w:t>. Součástí ceny jsou i aktualizace softwarového vybavení.</w:t>
      </w:r>
      <w:r w:rsidR="00EA10E6" w:rsidRPr="00E32F6E">
        <w:rPr>
          <w:rFonts w:cs="Arial"/>
          <w:sz w:val="20"/>
          <w:szCs w:val="20"/>
        </w:rPr>
        <w:t xml:space="preserve"> V</w:t>
      </w:r>
      <w:r w:rsidR="00A95EF8">
        <w:rPr>
          <w:rFonts w:cs="Arial"/>
          <w:sz w:val="20"/>
          <w:szCs w:val="20"/>
        </w:rPr>
        <w:t> </w:t>
      </w:r>
      <w:r w:rsidR="00EA10E6" w:rsidRPr="00E32F6E">
        <w:rPr>
          <w:rFonts w:cs="Arial"/>
          <w:sz w:val="20"/>
          <w:szCs w:val="20"/>
        </w:rPr>
        <w:t>rámci předání softwarového vybavení budou předány i nezbytné kódy a hesla pro řádnou funkci.</w:t>
      </w:r>
    </w:p>
    <w:p w14:paraId="57B0EF05" w14:textId="3F957E7A"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sidR="00750838">
        <w:rPr>
          <w:rFonts w:cs="Arial"/>
          <w:sz w:val="20"/>
          <w:szCs w:val="20"/>
        </w:rPr>
        <w:t>Objednatel</w:t>
      </w:r>
      <w:r>
        <w:rPr>
          <w:rFonts w:cs="Arial"/>
          <w:sz w:val="20"/>
          <w:szCs w:val="20"/>
        </w:rPr>
        <w:t>e</w:t>
      </w:r>
      <w:r w:rsidRPr="006414F6">
        <w:rPr>
          <w:rFonts w:cs="Arial"/>
          <w:sz w:val="20"/>
          <w:szCs w:val="20"/>
        </w:rPr>
        <w:t xml:space="preserve"> a z</w:t>
      </w:r>
      <w:r w:rsidR="00A95EF8">
        <w:rPr>
          <w:rFonts w:cs="Arial"/>
          <w:sz w:val="20"/>
          <w:szCs w:val="20"/>
        </w:rPr>
        <w:t> </w:t>
      </w:r>
      <w:r w:rsidRPr="006414F6">
        <w:rPr>
          <w:rFonts w:cs="Arial"/>
          <w:sz w:val="20"/>
          <w:szCs w:val="20"/>
        </w:rPr>
        <w:t xml:space="preserve">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66C18F63" w:rsidR="00EA10E6" w:rsidRDefault="00EA10E6" w:rsidP="00791963">
      <w:pPr>
        <w:pStyle w:val="4sltext"/>
        <w:numPr>
          <w:ilvl w:val="0"/>
          <w:numId w:val="14"/>
        </w:numPr>
        <w:spacing w:after="60"/>
        <w:rPr>
          <w:rFonts w:cs="Arial"/>
          <w:sz w:val="20"/>
          <w:szCs w:val="20"/>
        </w:rPr>
      </w:pPr>
      <w:r w:rsidRPr="00E32F6E">
        <w:rPr>
          <w:rFonts w:cs="Arial"/>
          <w:sz w:val="20"/>
          <w:szCs w:val="20"/>
        </w:rPr>
        <w:t>Případně jiné dokumentace, certifikace, protokoly, zkoušky, posudky a jiné služby, které jsou nezbytné k</w:t>
      </w:r>
      <w:r w:rsidR="00A95EF8">
        <w:rPr>
          <w:rFonts w:cs="Arial"/>
          <w:sz w:val="20"/>
          <w:szCs w:val="20"/>
        </w:rPr>
        <w:t> </w:t>
      </w:r>
      <w:r w:rsidRPr="00E32F6E">
        <w:rPr>
          <w:rFonts w:cs="Arial"/>
          <w:sz w:val="20"/>
          <w:szCs w:val="20"/>
        </w:rPr>
        <w:t xml:space="preserve">řádnému provedení </w:t>
      </w:r>
      <w:r w:rsidR="00FD1E17">
        <w:rPr>
          <w:rFonts w:cs="Arial"/>
          <w:sz w:val="20"/>
          <w:szCs w:val="20"/>
        </w:rPr>
        <w:t>díla</w:t>
      </w:r>
      <w:r w:rsidRPr="00E32F6E">
        <w:rPr>
          <w:rFonts w:cs="Arial"/>
          <w:sz w:val="20"/>
          <w:szCs w:val="20"/>
        </w:rPr>
        <w:t xml:space="preserve"> v</w:t>
      </w:r>
      <w:r w:rsidR="00A95EF8">
        <w:rPr>
          <w:rFonts w:cs="Arial"/>
          <w:sz w:val="20"/>
          <w:szCs w:val="20"/>
        </w:rPr>
        <w:t> </w:t>
      </w:r>
      <w:r w:rsidRPr="00E32F6E">
        <w:rPr>
          <w:rFonts w:cs="Arial"/>
          <w:sz w:val="20"/>
          <w:szCs w:val="20"/>
        </w:rPr>
        <w:t xml:space="preserve">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5821FD7A" w:rsidR="00A44D1A" w:rsidRPr="00E32F6E" w:rsidRDefault="00A44D1A" w:rsidP="00791963">
      <w:pPr>
        <w:pStyle w:val="4sltext"/>
        <w:numPr>
          <w:ilvl w:val="0"/>
          <w:numId w:val="14"/>
        </w:numPr>
        <w:spacing w:after="60"/>
        <w:rPr>
          <w:rFonts w:cs="Arial"/>
          <w:sz w:val="20"/>
          <w:szCs w:val="20"/>
        </w:rPr>
      </w:pPr>
      <w:r>
        <w:rPr>
          <w:rFonts w:cs="Arial"/>
          <w:sz w:val="20"/>
          <w:szCs w:val="20"/>
        </w:rPr>
        <w:t xml:space="preserve">Veškeré další ostatní a vedlejší náklady, </w:t>
      </w:r>
      <w:r w:rsidRPr="00E32F6E">
        <w:rPr>
          <w:rFonts w:cs="Arial"/>
          <w:sz w:val="20"/>
          <w:szCs w:val="20"/>
        </w:rPr>
        <w:t>které jsou nezbytné k</w:t>
      </w:r>
      <w:r w:rsidR="00A95EF8">
        <w:rPr>
          <w:rFonts w:cs="Arial"/>
          <w:sz w:val="20"/>
          <w:szCs w:val="20"/>
        </w:rPr>
        <w:t> </w:t>
      </w:r>
      <w:r w:rsidRPr="00E32F6E">
        <w:rPr>
          <w:rFonts w:cs="Arial"/>
          <w:sz w:val="20"/>
          <w:szCs w:val="20"/>
        </w:rPr>
        <w:t xml:space="preserve">řádnému provedení </w:t>
      </w:r>
      <w:r w:rsidR="00FD1E17">
        <w:rPr>
          <w:rFonts w:cs="Arial"/>
          <w:sz w:val="20"/>
          <w:szCs w:val="20"/>
        </w:rPr>
        <w:t>díla</w:t>
      </w:r>
      <w:r w:rsidRPr="00E32F6E">
        <w:rPr>
          <w:rFonts w:cs="Arial"/>
          <w:sz w:val="20"/>
          <w:szCs w:val="20"/>
        </w:rPr>
        <w:t xml:space="preserve"> v</w:t>
      </w:r>
      <w:r w:rsidR="00A95EF8">
        <w:rPr>
          <w:rFonts w:cs="Arial"/>
          <w:sz w:val="20"/>
          <w:szCs w:val="20"/>
        </w:rPr>
        <w:t> </w:t>
      </w:r>
      <w:r w:rsidRPr="00E32F6E">
        <w:rPr>
          <w:rFonts w:cs="Arial"/>
          <w:sz w:val="20"/>
          <w:szCs w:val="20"/>
        </w:rPr>
        <w:t xml:space="preserve">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0178A09E" w:rsidR="000C6AD6" w:rsidRPr="00965D46" w:rsidRDefault="00750838" w:rsidP="00D36CBF">
      <w:pPr>
        <w:pStyle w:val="4sltext"/>
        <w:numPr>
          <w:ilvl w:val="1"/>
          <w:numId w:val="2"/>
        </w:numPr>
        <w:ind w:left="567" w:hanging="567"/>
        <w:rPr>
          <w:rFonts w:cs="Arial"/>
          <w:sz w:val="20"/>
          <w:szCs w:val="20"/>
        </w:rPr>
      </w:pPr>
      <w:r>
        <w:rPr>
          <w:rFonts w:cs="Arial"/>
          <w:sz w:val="20"/>
          <w:szCs w:val="20"/>
        </w:rPr>
        <w:t>Zhotovitel</w:t>
      </w:r>
      <w:r w:rsidR="000C6AD6" w:rsidRPr="00965D46">
        <w:rPr>
          <w:rFonts w:cs="Arial"/>
          <w:sz w:val="20"/>
          <w:szCs w:val="20"/>
        </w:rPr>
        <w:t xml:space="preserve"> prohlašuje, že </w:t>
      </w:r>
      <w:r w:rsidR="00644188" w:rsidRPr="00965D46">
        <w:rPr>
          <w:rFonts w:cs="Arial"/>
          <w:sz w:val="20"/>
          <w:szCs w:val="20"/>
        </w:rPr>
        <w:t xml:space="preserve">provedl odbornou kontrolu </w:t>
      </w:r>
      <w:r w:rsidR="000C6AD6" w:rsidRPr="00BA504A">
        <w:rPr>
          <w:rFonts w:cs="Arial"/>
          <w:sz w:val="20"/>
          <w:szCs w:val="20"/>
        </w:rPr>
        <w:t>zadání</w:t>
      </w:r>
      <w:r w:rsidR="00644188" w:rsidRPr="00BA504A">
        <w:rPr>
          <w:rFonts w:cs="Arial"/>
          <w:sz w:val="20"/>
          <w:szCs w:val="20"/>
        </w:rPr>
        <w:t xml:space="preserve">, toto </w:t>
      </w:r>
      <w:r w:rsidR="000C6AD6" w:rsidRPr="00F67486">
        <w:rPr>
          <w:rFonts w:cs="Arial"/>
          <w:sz w:val="20"/>
          <w:szCs w:val="20"/>
        </w:rPr>
        <w:t xml:space="preserve">je pro něho srozumitelné a že od </w:t>
      </w:r>
      <w:r>
        <w:rPr>
          <w:rFonts w:cs="Arial"/>
          <w:sz w:val="20"/>
          <w:szCs w:val="20"/>
        </w:rPr>
        <w:t>Objednatel</w:t>
      </w:r>
      <w:r w:rsidR="000C6AD6" w:rsidRPr="00F67486">
        <w:rPr>
          <w:rFonts w:cs="Arial"/>
          <w:sz w:val="20"/>
          <w:szCs w:val="20"/>
        </w:rPr>
        <w:t>e obdržel veškeré informace a podklady potřebné k</w:t>
      </w:r>
      <w:r w:rsidR="00A95EF8">
        <w:rPr>
          <w:rFonts w:cs="Arial"/>
          <w:sz w:val="20"/>
          <w:szCs w:val="20"/>
        </w:rPr>
        <w:t> </w:t>
      </w:r>
      <w:r w:rsidR="000C6AD6" w:rsidRPr="00F67486">
        <w:rPr>
          <w:rFonts w:cs="Arial"/>
          <w:sz w:val="20"/>
          <w:szCs w:val="20"/>
        </w:rPr>
        <w:t xml:space="preserve">řádné realizaci </w:t>
      </w:r>
      <w:r w:rsidR="00FD1E17">
        <w:rPr>
          <w:rFonts w:cs="Arial"/>
          <w:sz w:val="20"/>
          <w:szCs w:val="20"/>
        </w:rPr>
        <w:t>díla</w:t>
      </w:r>
      <w:r w:rsidR="000C6AD6" w:rsidRPr="00F67486">
        <w:rPr>
          <w:rFonts w:cs="Arial"/>
          <w:sz w:val="20"/>
          <w:szCs w:val="20"/>
        </w:rPr>
        <w:t>.</w:t>
      </w:r>
      <w:r w:rsidR="00644188" w:rsidRPr="00BE1641">
        <w:rPr>
          <w:rFonts w:cs="Arial"/>
          <w:sz w:val="20"/>
          <w:szCs w:val="20"/>
        </w:rPr>
        <w:t xml:space="preserve"> </w:t>
      </w:r>
      <w:r w:rsidR="00644188" w:rsidRPr="00D36CBF">
        <w:rPr>
          <w:rFonts w:cs="Arial"/>
          <w:sz w:val="20"/>
          <w:szCs w:val="20"/>
        </w:rPr>
        <w:t>V</w:t>
      </w:r>
      <w:r w:rsidR="00A95EF8">
        <w:rPr>
          <w:rFonts w:cs="Arial"/>
          <w:sz w:val="20"/>
          <w:szCs w:val="20"/>
        </w:rPr>
        <w:t> </w:t>
      </w:r>
      <w:r w:rsidR="00644188" w:rsidRPr="00D36CBF">
        <w:rPr>
          <w:rFonts w:cs="Arial"/>
          <w:sz w:val="20"/>
          <w:szCs w:val="20"/>
        </w:rPr>
        <w:t xml:space="preserve">případě, že </w:t>
      </w:r>
      <w:r>
        <w:rPr>
          <w:rFonts w:cs="Arial"/>
          <w:sz w:val="20"/>
          <w:szCs w:val="20"/>
        </w:rPr>
        <w:t>Zhotovitel</w:t>
      </w:r>
      <w:r w:rsidR="00644188" w:rsidRPr="00D36CBF">
        <w:rPr>
          <w:rFonts w:cs="Arial"/>
          <w:sz w:val="20"/>
          <w:szCs w:val="20"/>
        </w:rPr>
        <w:t xml:space="preserve"> po podpisu této </w:t>
      </w:r>
      <w:r w:rsidR="00E65A95">
        <w:rPr>
          <w:rFonts w:cs="Arial"/>
          <w:sz w:val="20"/>
          <w:szCs w:val="20"/>
        </w:rPr>
        <w:t>smlouvy</w:t>
      </w:r>
      <w:r w:rsidR="00644188" w:rsidRPr="00D36CBF">
        <w:rPr>
          <w:rFonts w:cs="Arial"/>
          <w:sz w:val="20"/>
          <w:szCs w:val="20"/>
        </w:rPr>
        <w:t xml:space="preserve"> zjistí případné vady zadání pro provedení </w:t>
      </w:r>
      <w:r w:rsidR="00FD1E17">
        <w:rPr>
          <w:rFonts w:cs="Arial"/>
          <w:sz w:val="20"/>
          <w:szCs w:val="20"/>
        </w:rPr>
        <w:t>díla</w:t>
      </w:r>
      <w:r w:rsidR="00644188" w:rsidRPr="00D36CBF">
        <w:rPr>
          <w:rFonts w:cs="Arial"/>
          <w:sz w:val="20"/>
          <w:szCs w:val="20"/>
        </w:rPr>
        <w:t xml:space="preserve">, je povinen </w:t>
      </w:r>
      <w:r>
        <w:rPr>
          <w:rFonts w:cs="Arial"/>
          <w:sz w:val="20"/>
          <w:szCs w:val="20"/>
        </w:rPr>
        <w:t>Objednatel</w:t>
      </w:r>
      <w:r w:rsidR="00644188" w:rsidRPr="00D36CBF">
        <w:rPr>
          <w:rFonts w:cs="Arial"/>
          <w:sz w:val="20"/>
          <w:szCs w:val="20"/>
        </w:rPr>
        <w:t>e bezodkladně upozornit na všechny takto zjištěné vady, neúplnosti či nevhodnost řešení s</w:t>
      </w:r>
      <w:r w:rsidR="00A95EF8">
        <w:rPr>
          <w:rFonts w:cs="Arial"/>
          <w:sz w:val="20"/>
          <w:szCs w:val="20"/>
        </w:rPr>
        <w:t> </w:t>
      </w:r>
      <w:r w:rsidR="00644188" w:rsidRPr="00D36CBF">
        <w:rPr>
          <w:rFonts w:cs="Arial"/>
          <w:sz w:val="20"/>
          <w:szCs w:val="20"/>
        </w:rPr>
        <w:t xml:space="preserve">tím, že ze strany </w:t>
      </w:r>
      <w:r>
        <w:rPr>
          <w:rFonts w:cs="Arial"/>
          <w:sz w:val="20"/>
          <w:szCs w:val="20"/>
        </w:rPr>
        <w:t>Zhotovitel</w:t>
      </w:r>
      <w:r w:rsidR="00644188" w:rsidRPr="00D36CBF">
        <w:rPr>
          <w:rFonts w:cs="Arial"/>
          <w:sz w:val="20"/>
          <w:szCs w:val="20"/>
        </w:rPr>
        <w:t>e již nebude možné uplatnit v</w:t>
      </w:r>
      <w:r w:rsidR="00A95EF8">
        <w:rPr>
          <w:rFonts w:cs="Arial"/>
          <w:sz w:val="20"/>
          <w:szCs w:val="20"/>
        </w:rPr>
        <w:t> </w:t>
      </w:r>
      <w:r w:rsidR="00644188" w:rsidRPr="00D36CBF">
        <w:rPr>
          <w:rFonts w:cs="Arial"/>
          <w:sz w:val="20"/>
          <w:szCs w:val="20"/>
        </w:rPr>
        <w:t>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w:t>
      </w:r>
      <w:r w:rsidR="00FD1E17">
        <w:rPr>
          <w:rFonts w:cs="Arial"/>
          <w:sz w:val="20"/>
          <w:szCs w:val="20"/>
        </w:rPr>
        <w:t>díla</w:t>
      </w:r>
      <w:r w:rsidR="00644188" w:rsidRPr="00D36CBF">
        <w:rPr>
          <w:rFonts w:cs="Arial"/>
          <w:sz w:val="20"/>
          <w:szCs w:val="20"/>
        </w:rPr>
        <w:t xml:space="preserve"> z</w:t>
      </w:r>
      <w:r w:rsidR="00A95EF8">
        <w:rPr>
          <w:rFonts w:cs="Arial"/>
          <w:sz w:val="20"/>
          <w:szCs w:val="20"/>
        </w:rPr>
        <w:t> </w:t>
      </w:r>
      <w:r w:rsidR="00644188" w:rsidRPr="00D36CBF">
        <w:rPr>
          <w:rFonts w:cs="Arial"/>
          <w:sz w:val="20"/>
          <w:szCs w:val="20"/>
        </w:rPr>
        <w:t>důvodů korekce zjištěných vad, jestliže nesplnil tuto oznamovací povinnost bez zbytečného odkladu poté, co vady, neúplnosti či nevhodnosti zjistil nebo mohl zjistit.</w:t>
      </w:r>
    </w:p>
    <w:p w14:paraId="3A4A17FD" w14:textId="32B3DD91" w:rsidR="0093166F" w:rsidRDefault="00750838" w:rsidP="00D36CBF">
      <w:pPr>
        <w:pStyle w:val="4sltext"/>
        <w:numPr>
          <w:ilvl w:val="1"/>
          <w:numId w:val="2"/>
        </w:numPr>
        <w:ind w:left="567" w:hanging="567"/>
        <w:rPr>
          <w:rFonts w:cs="Arial"/>
          <w:sz w:val="20"/>
          <w:szCs w:val="20"/>
        </w:rPr>
      </w:pPr>
      <w:r>
        <w:rPr>
          <w:rFonts w:cs="Arial"/>
          <w:sz w:val="20"/>
          <w:szCs w:val="20"/>
        </w:rPr>
        <w:t>Zhotovitel</w:t>
      </w:r>
      <w:r w:rsidR="0093166F" w:rsidRPr="00D36CBF">
        <w:rPr>
          <w:rFonts w:cs="Arial"/>
          <w:sz w:val="20"/>
          <w:szCs w:val="20"/>
        </w:rPr>
        <w:t xml:space="preserve"> dále prohlašuje, že </w:t>
      </w:r>
      <w:r w:rsidR="0093166F" w:rsidRPr="0098323F">
        <w:rPr>
          <w:rFonts w:cs="Arial"/>
          <w:sz w:val="20"/>
          <w:szCs w:val="20"/>
        </w:rPr>
        <w:t>disponuje odbornými a technickými znalostmi</w:t>
      </w:r>
      <w:r w:rsidR="00E16BEB">
        <w:rPr>
          <w:rFonts w:cs="Arial"/>
          <w:sz w:val="20"/>
          <w:szCs w:val="20"/>
        </w:rPr>
        <w:t xml:space="preserve"> (včetně znalosti Podmínek připojení)</w:t>
      </w:r>
      <w:r w:rsidR="0093166F" w:rsidRPr="0098323F">
        <w:rPr>
          <w:rFonts w:cs="Arial"/>
          <w:sz w:val="20"/>
          <w:szCs w:val="20"/>
        </w:rPr>
        <w:t xml:space="preserve"> potřebnými k</w:t>
      </w:r>
      <w:r w:rsidR="00A95EF8">
        <w:rPr>
          <w:rFonts w:cs="Arial"/>
          <w:sz w:val="20"/>
          <w:szCs w:val="20"/>
        </w:rPr>
        <w:t> </w:t>
      </w:r>
      <w:r w:rsidR="0093166F" w:rsidRPr="0098323F">
        <w:rPr>
          <w:rFonts w:cs="Arial"/>
          <w:sz w:val="20"/>
          <w:szCs w:val="20"/>
        </w:rPr>
        <w:t xml:space="preserve">provedení </w:t>
      </w:r>
      <w:r w:rsidR="00FD1E17">
        <w:rPr>
          <w:rFonts w:cs="Arial"/>
          <w:sz w:val="20"/>
          <w:szCs w:val="20"/>
        </w:rPr>
        <w:t>díla</w:t>
      </w:r>
      <w:r w:rsidR="0093166F" w:rsidRPr="0098323F">
        <w:rPr>
          <w:rFonts w:cs="Arial"/>
          <w:sz w:val="20"/>
          <w:szCs w:val="20"/>
        </w:rPr>
        <w:t xml:space="preserve"> v</w:t>
      </w:r>
      <w:r w:rsidR="00A95EF8">
        <w:rPr>
          <w:rFonts w:cs="Arial"/>
          <w:sz w:val="20"/>
          <w:szCs w:val="20"/>
        </w:rPr>
        <w:t> </w:t>
      </w:r>
      <w:r w:rsidR="0093166F" w:rsidRPr="0098323F">
        <w:rPr>
          <w:rFonts w:cs="Arial"/>
          <w:sz w:val="20"/>
          <w:szCs w:val="20"/>
        </w:rPr>
        <w:t xml:space="preserve">dohodnuté lhůtě, jakožto i potřebným </w:t>
      </w:r>
      <w:r w:rsidR="0093166F">
        <w:rPr>
          <w:rFonts w:cs="Arial"/>
          <w:sz w:val="20"/>
          <w:szCs w:val="20"/>
        </w:rPr>
        <w:t xml:space="preserve">prostředky a </w:t>
      </w:r>
      <w:r w:rsidR="0093166F" w:rsidRPr="0098323F">
        <w:rPr>
          <w:rFonts w:cs="Arial"/>
          <w:sz w:val="20"/>
          <w:szCs w:val="20"/>
        </w:rPr>
        <w:t>počt</w:t>
      </w:r>
      <w:r w:rsidR="0093166F">
        <w:rPr>
          <w:rFonts w:cs="Arial"/>
          <w:sz w:val="20"/>
          <w:szCs w:val="20"/>
        </w:rPr>
        <w:t>y</w:t>
      </w:r>
      <w:r w:rsidR="0093166F" w:rsidRPr="0098323F">
        <w:rPr>
          <w:rFonts w:cs="Arial"/>
          <w:sz w:val="20"/>
          <w:szCs w:val="20"/>
        </w:rPr>
        <w:t xml:space="preserve"> kvalifikovaných osob</w:t>
      </w:r>
      <w:r w:rsidR="0093166F">
        <w:rPr>
          <w:rFonts w:cs="Arial"/>
          <w:sz w:val="20"/>
          <w:szCs w:val="20"/>
        </w:rPr>
        <w:t xml:space="preserve">. </w:t>
      </w:r>
      <w:r>
        <w:rPr>
          <w:rFonts w:cs="Arial"/>
          <w:sz w:val="20"/>
          <w:szCs w:val="20"/>
        </w:rPr>
        <w:t>Zhotovitel</w:t>
      </w:r>
      <w:r w:rsidR="0093166F">
        <w:rPr>
          <w:rFonts w:cs="Arial"/>
          <w:sz w:val="20"/>
          <w:szCs w:val="20"/>
        </w:rPr>
        <w:t>i nejsou známy žádné překážky, které by mu v</w:t>
      </w:r>
      <w:r w:rsidR="00A95EF8">
        <w:rPr>
          <w:rFonts w:cs="Arial"/>
          <w:sz w:val="20"/>
          <w:szCs w:val="20"/>
        </w:rPr>
        <w:t> </w:t>
      </w:r>
      <w:r w:rsidR="0093166F">
        <w:rPr>
          <w:rFonts w:cs="Arial"/>
          <w:sz w:val="20"/>
          <w:szCs w:val="20"/>
        </w:rPr>
        <w:t xml:space="preserve">realizaci </w:t>
      </w:r>
      <w:r w:rsidR="00FD1E17">
        <w:rPr>
          <w:rFonts w:cs="Arial"/>
          <w:sz w:val="20"/>
          <w:szCs w:val="20"/>
        </w:rPr>
        <w:t>díla</w:t>
      </w:r>
      <w:r w:rsidR="0093166F">
        <w:rPr>
          <w:rFonts w:cs="Arial"/>
          <w:sz w:val="20"/>
          <w:szCs w:val="20"/>
        </w:rPr>
        <w:t xml:space="preserve"> mohl</w:t>
      </w:r>
      <w:r w:rsidR="00D73EB5">
        <w:rPr>
          <w:rFonts w:cs="Arial"/>
          <w:sz w:val="20"/>
          <w:szCs w:val="20"/>
        </w:rPr>
        <w:t>y</w:t>
      </w:r>
      <w:r w:rsidR="0093166F">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4E47832B" w:rsidR="00D926CD" w:rsidRPr="00E26966" w:rsidRDefault="00750838" w:rsidP="006D64E0">
      <w:pPr>
        <w:pStyle w:val="4sltext"/>
        <w:numPr>
          <w:ilvl w:val="1"/>
          <w:numId w:val="2"/>
        </w:numPr>
        <w:ind w:left="567" w:hanging="567"/>
        <w:rPr>
          <w:rFonts w:cs="Arial"/>
          <w:sz w:val="20"/>
          <w:szCs w:val="20"/>
        </w:rPr>
      </w:pPr>
      <w:r>
        <w:rPr>
          <w:rFonts w:cs="Arial"/>
          <w:sz w:val="20"/>
          <w:szCs w:val="20"/>
        </w:rPr>
        <w:t>Zhotovitel</w:t>
      </w:r>
      <w:r w:rsidR="005D7663" w:rsidRPr="000C6AD6">
        <w:rPr>
          <w:rFonts w:cs="Arial"/>
          <w:sz w:val="20"/>
          <w:szCs w:val="20"/>
        </w:rPr>
        <w:t xml:space="preserve"> se zavazuje </w:t>
      </w:r>
      <w:r w:rsidR="00E65A95">
        <w:rPr>
          <w:rFonts w:cs="Arial"/>
          <w:sz w:val="20"/>
          <w:szCs w:val="20"/>
        </w:rPr>
        <w:t>d</w:t>
      </w:r>
      <w:r w:rsidR="00FD1E17">
        <w:rPr>
          <w:rFonts w:cs="Arial"/>
          <w:sz w:val="20"/>
          <w:szCs w:val="20"/>
        </w:rPr>
        <w:t>ílo</w:t>
      </w:r>
      <w:r w:rsidR="005D7663" w:rsidRPr="000C6AD6">
        <w:rPr>
          <w:rFonts w:cs="Arial"/>
          <w:sz w:val="20"/>
          <w:szCs w:val="20"/>
        </w:rPr>
        <w:t xml:space="preserve">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v</w:t>
      </w:r>
      <w:r w:rsidR="00A95EF8">
        <w:rPr>
          <w:rFonts w:cs="Arial"/>
          <w:sz w:val="20"/>
          <w:szCs w:val="20"/>
        </w:rPr>
        <w:t> </w:t>
      </w:r>
      <w:r w:rsidR="00701269">
        <w:rPr>
          <w:rFonts w:cs="Arial"/>
          <w:sz w:val="20"/>
          <w:szCs w:val="20"/>
        </w:rPr>
        <w:t xml:space="preserve">termínech podle následujícího </w:t>
      </w:r>
      <w:r w:rsidR="00D926CD">
        <w:rPr>
          <w:rFonts w:cs="Arial"/>
          <w:sz w:val="20"/>
          <w:szCs w:val="20"/>
        </w:rPr>
        <w:t>závazného harmonogramu s</w:t>
      </w:r>
      <w:r w:rsidR="00A95EF8">
        <w:rPr>
          <w:rFonts w:cs="Arial"/>
          <w:sz w:val="20"/>
          <w:szCs w:val="20"/>
        </w:rPr>
        <w:t> </w:t>
      </w:r>
      <w:r w:rsidR="00D926CD" w:rsidRPr="00E26966">
        <w:rPr>
          <w:rFonts w:cs="Arial"/>
          <w:sz w:val="20"/>
          <w:szCs w:val="20"/>
        </w:rPr>
        <w:t>těmito milníky:</w:t>
      </w:r>
    </w:p>
    <w:p w14:paraId="67539E37" w14:textId="46A43000" w:rsidR="00D926CD" w:rsidRPr="00BC732A" w:rsidRDefault="00BC732A" w:rsidP="00BC732A">
      <w:pPr>
        <w:pStyle w:val="4sltext"/>
        <w:numPr>
          <w:ilvl w:val="2"/>
          <w:numId w:val="2"/>
        </w:numPr>
        <w:rPr>
          <w:rFonts w:cs="Arial"/>
          <w:sz w:val="20"/>
          <w:szCs w:val="20"/>
        </w:rPr>
      </w:pPr>
      <w:r w:rsidRPr="00BC732A">
        <w:rPr>
          <w:rFonts w:cs="Arial"/>
          <w:sz w:val="20"/>
          <w:szCs w:val="20"/>
        </w:rPr>
        <w:t>Předání Realizační dokumentace stavby nejpozději do 60 kalendářních dnů od podpisu této smlouvy o dílo.</w:t>
      </w:r>
    </w:p>
    <w:p w14:paraId="27204E00" w14:textId="2D9A37AD" w:rsidR="00701269" w:rsidRPr="00E26966" w:rsidRDefault="00701269" w:rsidP="00D926CD">
      <w:pPr>
        <w:pStyle w:val="4sltext"/>
        <w:numPr>
          <w:ilvl w:val="2"/>
          <w:numId w:val="2"/>
        </w:numPr>
        <w:rPr>
          <w:rFonts w:cs="Arial"/>
          <w:sz w:val="20"/>
          <w:szCs w:val="20"/>
        </w:rPr>
      </w:pPr>
      <w:r w:rsidRPr="2503B1DD">
        <w:rPr>
          <w:rFonts w:cs="Arial"/>
          <w:sz w:val="20"/>
          <w:szCs w:val="20"/>
        </w:rPr>
        <w:t xml:space="preserve">Vyjádření </w:t>
      </w:r>
      <w:r w:rsidR="00750838">
        <w:rPr>
          <w:rFonts w:cs="Arial"/>
          <w:sz w:val="20"/>
          <w:szCs w:val="20"/>
        </w:rPr>
        <w:t>Objednatel</w:t>
      </w:r>
      <w:r w:rsidRPr="2503B1DD">
        <w:rPr>
          <w:rFonts w:cs="Arial"/>
          <w:sz w:val="20"/>
          <w:szCs w:val="20"/>
        </w:rPr>
        <w:t>e k</w:t>
      </w:r>
      <w:r w:rsidR="00A95EF8" w:rsidRPr="2503B1DD">
        <w:rPr>
          <w:rFonts w:cs="Arial"/>
          <w:sz w:val="20"/>
          <w:szCs w:val="20"/>
        </w:rPr>
        <w:t> </w:t>
      </w:r>
      <w:r w:rsidRPr="2503B1DD">
        <w:rPr>
          <w:rFonts w:cs="Arial"/>
          <w:sz w:val="20"/>
          <w:szCs w:val="20"/>
        </w:rPr>
        <w:t>předané Realizační dokumentaci stavby se zaslání</w:t>
      </w:r>
      <w:r w:rsidR="005A450F" w:rsidRPr="2503B1DD">
        <w:rPr>
          <w:rFonts w:cs="Arial"/>
          <w:sz w:val="20"/>
          <w:szCs w:val="20"/>
        </w:rPr>
        <w:t>m</w:t>
      </w:r>
      <w:r w:rsidRPr="2503B1DD">
        <w:rPr>
          <w:rFonts w:cs="Arial"/>
          <w:sz w:val="20"/>
          <w:szCs w:val="20"/>
        </w:rPr>
        <w:t xml:space="preserve"> souhlasného stanoviska v</w:t>
      </w:r>
      <w:r w:rsidR="00A95EF8" w:rsidRPr="2503B1DD">
        <w:rPr>
          <w:rFonts w:cs="Arial"/>
          <w:sz w:val="20"/>
          <w:szCs w:val="20"/>
        </w:rPr>
        <w:t> </w:t>
      </w:r>
      <w:r w:rsidRPr="2503B1DD">
        <w:rPr>
          <w:rFonts w:cs="Arial"/>
          <w:sz w:val="20"/>
          <w:szCs w:val="20"/>
        </w:rPr>
        <w:t>písem</w:t>
      </w:r>
      <w:r w:rsidR="004F31C4" w:rsidRPr="2503B1DD">
        <w:rPr>
          <w:rFonts w:cs="Arial"/>
          <w:sz w:val="20"/>
          <w:szCs w:val="20"/>
        </w:rPr>
        <w:t>né podobě, a to nejpozději do</w:t>
      </w:r>
      <w:r w:rsidR="00420A59" w:rsidRPr="2503B1DD">
        <w:rPr>
          <w:rFonts w:cs="Arial"/>
          <w:sz w:val="20"/>
          <w:szCs w:val="20"/>
        </w:rPr>
        <w:t xml:space="preserve"> </w:t>
      </w:r>
      <w:r w:rsidR="00E84AB9" w:rsidRPr="2503B1DD">
        <w:rPr>
          <w:rFonts w:cs="Arial"/>
          <w:sz w:val="20"/>
          <w:szCs w:val="20"/>
        </w:rPr>
        <w:t>15</w:t>
      </w:r>
      <w:r w:rsidR="00E0659D" w:rsidRPr="2503B1DD">
        <w:rPr>
          <w:rFonts w:cs="Arial"/>
          <w:sz w:val="20"/>
          <w:szCs w:val="20"/>
        </w:rPr>
        <w:t xml:space="preserve"> </w:t>
      </w:r>
      <w:r w:rsidRPr="2503B1DD">
        <w:rPr>
          <w:rFonts w:cs="Arial"/>
          <w:sz w:val="20"/>
          <w:szCs w:val="20"/>
        </w:rPr>
        <w:t xml:space="preserve">kalendářních dnů od předání </w:t>
      </w:r>
      <w:r w:rsidR="36D84274" w:rsidRPr="2503B1DD">
        <w:rPr>
          <w:rFonts w:cs="Arial"/>
          <w:sz w:val="20"/>
          <w:szCs w:val="20"/>
        </w:rPr>
        <w:t>R</w:t>
      </w:r>
      <w:r w:rsidRPr="2503B1DD">
        <w:rPr>
          <w:rFonts w:cs="Arial"/>
          <w:sz w:val="20"/>
          <w:szCs w:val="20"/>
        </w:rPr>
        <w:t xml:space="preserve">ealizační dokumentace stavby </w:t>
      </w:r>
      <w:r w:rsidR="00750838">
        <w:rPr>
          <w:rFonts w:cs="Arial"/>
          <w:sz w:val="20"/>
          <w:szCs w:val="20"/>
        </w:rPr>
        <w:t>Zhotovitel</w:t>
      </w:r>
      <w:r w:rsidRPr="2503B1DD">
        <w:rPr>
          <w:rFonts w:cs="Arial"/>
          <w:sz w:val="20"/>
          <w:szCs w:val="20"/>
        </w:rPr>
        <w:t>em</w:t>
      </w:r>
      <w:r w:rsidR="008B61BB" w:rsidRPr="2503B1DD">
        <w:rPr>
          <w:rFonts w:cs="Arial"/>
          <w:sz w:val="20"/>
          <w:szCs w:val="20"/>
        </w:rPr>
        <w:t>. V</w:t>
      </w:r>
      <w:r w:rsidR="00A95EF8" w:rsidRPr="2503B1DD">
        <w:rPr>
          <w:rFonts w:cs="Arial"/>
          <w:sz w:val="20"/>
          <w:szCs w:val="20"/>
        </w:rPr>
        <w:t> </w:t>
      </w:r>
      <w:r w:rsidR="008B61BB" w:rsidRPr="2503B1DD">
        <w:rPr>
          <w:rFonts w:cs="Arial"/>
          <w:sz w:val="20"/>
          <w:szCs w:val="20"/>
        </w:rPr>
        <w:t xml:space="preserve">rámci souhlasného stanoviska </w:t>
      </w:r>
      <w:r w:rsidR="00750838">
        <w:rPr>
          <w:rFonts w:cs="Arial"/>
          <w:sz w:val="20"/>
          <w:szCs w:val="20"/>
        </w:rPr>
        <w:t>Objednatel</w:t>
      </w:r>
      <w:r w:rsidR="008B61BB" w:rsidRPr="2503B1DD">
        <w:rPr>
          <w:rFonts w:cs="Arial"/>
          <w:sz w:val="20"/>
          <w:szCs w:val="20"/>
        </w:rPr>
        <w:t xml:space="preserve"> poskytne </w:t>
      </w:r>
      <w:r w:rsidR="00750838">
        <w:rPr>
          <w:rFonts w:cs="Arial"/>
          <w:sz w:val="20"/>
          <w:szCs w:val="20"/>
        </w:rPr>
        <w:t>Zhotovitel</w:t>
      </w:r>
      <w:r w:rsidR="008B61BB" w:rsidRPr="2503B1DD">
        <w:rPr>
          <w:rFonts w:cs="Arial"/>
          <w:sz w:val="20"/>
          <w:szCs w:val="20"/>
        </w:rPr>
        <w:t>i i všechny místní provozní předpisy, které platí v</w:t>
      </w:r>
      <w:r w:rsidR="00A95EF8" w:rsidRPr="2503B1DD">
        <w:rPr>
          <w:rFonts w:cs="Arial"/>
          <w:sz w:val="20"/>
          <w:szCs w:val="20"/>
        </w:rPr>
        <w:t> </w:t>
      </w:r>
      <w:r w:rsidR="008B61BB" w:rsidRPr="2503B1DD">
        <w:rPr>
          <w:rFonts w:cs="Arial"/>
          <w:sz w:val="20"/>
          <w:szCs w:val="20"/>
        </w:rPr>
        <w:t xml:space="preserve">areálu </w:t>
      </w:r>
      <w:r w:rsidR="00750838">
        <w:rPr>
          <w:rFonts w:cs="Arial"/>
          <w:sz w:val="20"/>
          <w:szCs w:val="20"/>
        </w:rPr>
        <w:t>Objednatel</w:t>
      </w:r>
      <w:r w:rsidR="003F64EC" w:rsidRPr="2503B1DD">
        <w:rPr>
          <w:rFonts w:cs="Arial"/>
          <w:sz w:val="20"/>
          <w:szCs w:val="20"/>
        </w:rPr>
        <w:t>e,</w:t>
      </w:r>
      <w:r w:rsidR="008B61BB" w:rsidRPr="2503B1DD">
        <w:rPr>
          <w:rFonts w:cs="Arial"/>
          <w:sz w:val="20"/>
          <w:szCs w:val="20"/>
        </w:rPr>
        <w:t xml:space="preserve"> a to zejména předpisy o bezpečnosti práce a ochraně zdraví osob.</w:t>
      </w:r>
    </w:p>
    <w:p w14:paraId="6C0CB9E4" w14:textId="67D91692" w:rsidR="00D926CD" w:rsidRDefault="00701269" w:rsidP="00D926CD">
      <w:pPr>
        <w:pStyle w:val="4sltext"/>
        <w:numPr>
          <w:ilvl w:val="2"/>
          <w:numId w:val="2"/>
        </w:numPr>
        <w:rPr>
          <w:rFonts w:cs="Arial"/>
          <w:sz w:val="20"/>
          <w:szCs w:val="20"/>
        </w:rPr>
      </w:pPr>
      <w:r w:rsidRPr="2503B1DD">
        <w:rPr>
          <w:rFonts w:cs="Arial"/>
          <w:sz w:val="20"/>
          <w:szCs w:val="20"/>
        </w:rPr>
        <w:t xml:space="preserve">Předání </w:t>
      </w:r>
      <w:r w:rsidR="2ED22E4B" w:rsidRPr="2503B1DD">
        <w:rPr>
          <w:rFonts w:cs="Arial"/>
          <w:sz w:val="20"/>
          <w:szCs w:val="20"/>
        </w:rPr>
        <w:t>s</w:t>
      </w:r>
      <w:r w:rsidRPr="2503B1DD">
        <w:rPr>
          <w:rFonts w:cs="Arial"/>
          <w:sz w:val="20"/>
          <w:szCs w:val="20"/>
        </w:rPr>
        <w:t>taveniště</w:t>
      </w:r>
      <w:r w:rsidR="69DC5633" w:rsidRPr="2503B1DD">
        <w:rPr>
          <w:rFonts w:cs="Arial"/>
          <w:sz w:val="20"/>
          <w:szCs w:val="20"/>
        </w:rPr>
        <w:t>/pracoviště</w:t>
      </w:r>
      <w:r w:rsidRPr="2503B1DD">
        <w:rPr>
          <w:rFonts w:cs="Arial"/>
          <w:sz w:val="20"/>
          <w:szCs w:val="20"/>
        </w:rPr>
        <w:t xml:space="preserve"> s</w:t>
      </w:r>
      <w:r w:rsidR="00A95EF8" w:rsidRPr="2503B1DD">
        <w:rPr>
          <w:rFonts w:cs="Arial"/>
          <w:sz w:val="20"/>
          <w:szCs w:val="20"/>
        </w:rPr>
        <w:t> </w:t>
      </w:r>
      <w:r w:rsidRPr="2503B1DD">
        <w:rPr>
          <w:rFonts w:cs="Arial"/>
          <w:sz w:val="20"/>
          <w:szCs w:val="20"/>
        </w:rPr>
        <w:t xml:space="preserve">podpisem protokolu o předání a převzetí </w:t>
      </w:r>
      <w:r w:rsidR="6467C3F6" w:rsidRPr="2503B1DD">
        <w:rPr>
          <w:rFonts w:cs="Arial"/>
          <w:sz w:val="20"/>
          <w:szCs w:val="20"/>
        </w:rPr>
        <w:t>s</w:t>
      </w:r>
      <w:r w:rsidRPr="2503B1DD">
        <w:rPr>
          <w:rFonts w:cs="Arial"/>
          <w:sz w:val="20"/>
          <w:szCs w:val="20"/>
        </w:rPr>
        <w:t>tave</w:t>
      </w:r>
      <w:r w:rsidR="004F31C4" w:rsidRPr="2503B1DD">
        <w:rPr>
          <w:rFonts w:cs="Arial"/>
          <w:sz w:val="20"/>
          <w:szCs w:val="20"/>
        </w:rPr>
        <w:t>niště</w:t>
      </w:r>
      <w:r w:rsidR="74B35672" w:rsidRPr="2503B1DD">
        <w:rPr>
          <w:rFonts w:cs="Arial"/>
          <w:sz w:val="20"/>
          <w:szCs w:val="20"/>
        </w:rPr>
        <w:t>/pracoviště</w:t>
      </w:r>
      <w:r w:rsidR="004F31C4" w:rsidRPr="2503B1DD">
        <w:rPr>
          <w:rFonts w:cs="Arial"/>
          <w:sz w:val="20"/>
          <w:szCs w:val="20"/>
        </w:rPr>
        <w:t xml:space="preserve"> s</w:t>
      </w:r>
      <w:r w:rsidR="00A95EF8" w:rsidRPr="2503B1DD">
        <w:rPr>
          <w:rFonts w:cs="Arial"/>
          <w:sz w:val="20"/>
          <w:szCs w:val="20"/>
        </w:rPr>
        <w:t> </w:t>
      </w:r>
      <w:r w:rsidR="004F31C4" w:rsidRPr="2503B1DD">
        <w:rPr>
          <w:rFonts w:cs="Arial"/>
          <w:sz w:val="20"/>
          <w:szCs w:val="20"/>
        </w:rPr>
        <w:t>uvedením souhlasu obou s</w:t>
      </w:r>
      <w:r w:rsidRPr="2503B1DD">
        <w:rPr>
          <w:rFonts w:cs="Arial"/>
          <w:sz w:val="20"/>
          <w:szCs w:val="20"/>
        </w:rPr>
        <w:t>mluvních stran s</w:t>
      </w:r>
      <w:r w:rsidR="00A95EF8" w:rsidRPr="2503B1DD">
        <w:rPr>
          <w:rFonts w:cs="Arial"/>
          <w:sz w:val="20"/>
          <w:szCs w:val="20"/>
        </w:rPr>
        <w:t> </w:t>
      </w:r>
      <w:r w:rsidRPr="2503B1DD">
        <w:rPr>
          <w:rFonts w:cs="Arial"/>
          <w:sz w:val="20"/>
          <w:szCs w:val="20"/>
        </w:rPr>
        <w:t xml:space="preserve">předanou připomínkovanou Realizační dokumentací </w:t>
      </w:r>
      <w:r w:rsidR="00312B2D" w:rsidRPr="2503B1DD">
        <w:rPr>
          <w:rFonts w:cs="Arial"/>
          <w:sz w:val="20"/>
          <w:szCs w:val="20"/>
        </w:rPr>
        <w:t>stavby,</w:t>
      </w:r>
      <w:r w:rsidR="004F31C4" w:rsidRPr="2503B1DD">
        <w:rPr>
          <w:rFonts w:cs="Arial"/>
          <w:sz w:val="20"/>
          <w:szCs w:val="20"/>
        </w:rPr>
        <w:t xml:space="preserve"> a to nejpozději do</w:t>
      </w:r>
      <w:r w:rsidR="00420A59" w:rsidRPr="2503B1DD">
        <w:rPr>
          <w:rFonts w:cs="Arial"/>
          <w:sz w:val="20"/>
          <w:szCs w:val="20"/>
        </w:rPr>
        <w:t xml:space="preserve"> </w:t>
      </w:r>
      <w:r w:rsidR="00E84AB9" w:rsidRPr="2503B1DD">
        <w:rPr>
          <w:rFonts w:cs="Arial"/>
          <w:sz w:val="20"/>
          <w:szCs w:val="20"/>
        </w:rPr>
        <w:t>1</w:t>
      </w:r>
      <w:r w:rsidR="00444640" w:rsidRPr="2503B1DD">
        <w:rPr>
          <w:rFonts w:cs="Arial"/>
          <w:sz w:val="20"/>
          <w:szCs w:val="20"/>
        </w:rPr>
        <w:t>5</w:t>
      </w:r>
      <w:r w:rsidR="0093298A" w:rsidRPr="2503B1DD">
        <w:rPr>
          <w:rFonts w:cs="Arial"/>
          <w:sz w:val="20"/>
          <w:szCs w:val="20"/>
        </w:rPr>
        <w:t xml:space="preserve"> </w:t>
      </w:r>
      <w:r w:rsidRPr="2503B1DD">
        <w:rPr>
          <w:rFonts w:cs="Arial"/>
          <w:sz w:val="20"/>
          <w:szCs w:val="20"/>
        </w:rPr>
        <w:t>kalendářních dnů od zaslání souhlasného stanoviska k</w:t>
      </w:r>
      <w:r w:rsidR="00A95EF8" w:rsidRPr="2503B1DD">
        <w:rPr>
          <w:rFonts w:cs="Arial"/>
          <w:sz w:val="20"/>
          <w:szCs w:val="20"/>
        </w:rPr>
        <w:t> </w:t>
      </w:r>
      <w:r w:rsidR="64EBA34A" w:rsidRPr="2503B1DD">
        <w:rPr>
          <w:rFonts w:cs="Arial"/>
          <w:sz w:val="20"/>
          <w:szCs w:val="20"/>
        </w:rPr>
        <w:t>R</w:t>
      </w:r>
      <w:r w:rsidRPr="2503B1DD">
        <w:rPr>
          <w:rFonts w:cs="Arial"/>
          <w:sz w:val="20"/>
          <w:szCs w:val="20"/>
        </w:rPr>
        <w:t xml:space="preserve">ealizační dokumentaci stavby ze strany </w:t>
      </w:r>
      <w:r w:rsidR="00750838">
        <w:rPr>
          <w:rFonts w:cs="Arial"/>
          <w:sz w:val="20"/>
          <w:szCs w:val="20"/>
        </w:rPr>
        <w:t>Objednatel</w:t>
      </w:r>
      <w:r w:rsidRPr="2503B1DD">
        <w:rPr>
          <w:rFonts w:cs="Arial"/>
          <w:sz w:val="20"/>
          <w:szCs w:val="20"/>
        </w:rPr>
        <w:t>e</w:t>
      </w:r>
      <w:r w:rsidR="00D926CD" w:rsidRPr="2503B1DD">
        <w:rPr>
          <w:rFonts w:cs="Arial"/>
          <w:sz w:val="20"/>
          <w:szCs w:val="20"/>
        </w:rPr>
        <w:t>.</w:t>
      </w:r>
      <w:r w:rsidR="008B61BB" w:rsidRPr="2503B1DD">
        <w:rPr>
          <w:rFonts w:cs="Arial"/>
          <w:sz w:val="20"/>
          <w:szCs w:val="20"/>
        </w:rPr>
        <w:t xml:space="preserve"> V</w:t>
      </w:r>
      <w:r w:rsidR="00A95EF8" w:rsidRPr="2503B1DD">
        <w:rPr>
          <w:rFonts w:cs="Arial"/>
          <w:sz w:val="20"/>
          <w:szCs w:val="20"/>
        </w:rPr>
        <w:t> </w:t>
      </w:r>
      <w:r w:rsidR="008B61BB" w:rsidRPr="2503B1DD">
        <w:rPr>
          <w:rFonts w:cs="Arial"/>
          <w:sz w:val="20"/>
          <w:szCs w:val="20"/>
        </w:rPr>
        <w:t>rámci předávacího protokolu o předání a převzetí staveniště</w:t>
      </w:r>
      <w:r w:rsidR="68B4F148" w:rsidRPr="2503B1DD">
        <w:rPr>
          <w:rFonts w:cs="Arial"/>
          <w:sz w:val="20"/>
          <w:szCs w:val="20"/>
        </w:rPr>
        <w:t>/pracoviště</w:t>
      </w:r>
      <w:r w:rsidR="008B61BB" w:rsidRPr="2503B1DD">
        <w:rPr>
          <w:rFonts w:cs="Arial"/>
          <w:sz w:val="20"/>
          <w:szCs w:val="20"/>
        </w:rPr>
        <w:t xml:space="preserve"> budou definovány všechny osoby realizačního týmu </w:t>
      </w:r>
      <w:r w:rsidR="00750838">
        <w:rPr>
          <w:rFonts w:cs="Arial"/>
          <w:sz w:val="20"/>
          <w:szCs w:val="20"/>
        </w:rPr>
        <w:t>Zhotovitel</w:t>
      </w:r>
      <w:r w:rsidR="008B61BB" w:rsidRPr="2503B1DD">
        <w:rPr>
          <w:rFonts w:cs="Arial"/>
          <w:sz w:val="20"/>
          <w:szCs w:val="20"/>
        </w:rPr>
        <w:t xml:space="preserve">e, dále všechny osoby realizačního týmu ze strany </w:t>
      </w:r>
      <w:r w:rsidR="00750838">
        <w:rPr>
          <w:rFonts w:cs="Arial"/>
          <w:sz w:val="20"/>
          <w:szCs w:val="20"/>
        </w:rPr>
        <w:t>Objednatel</w:t>
      </w:r>
      <w:r w:rsidR="008B61BB" w:rsidRPr="2503B1DD">
        <w:rPr>
          <w:rFonts w:cs="Arial"/>
          <w:sz w:val="20"/>
          <w:szCs w:val="20"/>
        </w:rPr>
        <w:t>e s</w:t>
      </w:r>
      <w:r w:rsidR="00A95EF8" w:rsidRPr="2503B1DD">
        <w:rPr>
          <w:rFonts w:cs="Arial"/>
          <w:sz w:val="20"/>
          <w:szCs w:val="20"/>
        </w:rPr>
        <w:t> </w:t>
      </w:r>
      <w:r w:rsidR="008B61BB" w:rsidRPr="2503B1DD">
        <w:rPr>
          <w:rFonts w:cs="Arial"/>
          <w:sz w:val="20"/>
          <w:szCs w:val="20"/>
        </w:rPr>
        <w:t>uvedením kompetencí jednotlivých osob a dále s</w:t>
      </w:r>
      <w:r w:rsidR="00A95EF8" w:rsidRPr="2503B1DD">
        <w:rPr>
          <w:rFonts w:cs="Arial"/>
          <w:sz w:val="20"/>
          <w:szCs w:val="20"/>
        </w:rPr>
        <w:t> </w:t>
      </w:r>
      <w:r w:rsidR="008B61BB" w:rsidRPr="2503B1DD">
        <w:rPr>
          <w:rFonts w:cs="Arial"/>
          <w:sz w:val="20"/>
          <w:szCs w:val="20"/>
        </w:rPr>
        <w:t>uvedením osob pov</w:t>
      </w:r>
      <w:r w:rsidR="00654BB3" w:rsidRPr="2503B1DD">
        <w:rPr>
          <w:rFonts w:cs="Arial"/>
          <w:sz w:val="20"/>
          <w:szCs w:val="20"/>
        </w:rPr>
        <w:t>ě</w:t>
      </w:r>
      <w:r w:rsidR="008B61BB" w:rsidRPr="2503B1DD">
        <w:rPr>
          <w:rFonts w:cs="Arial"/>
          <w:sz w:val="20"/>
          <w:szCs w:val="20"/>
        </w:rPr>
        <w:t>řených technickým dozorem investora.</w:t>
      </w:r>
    </w:p>
    <w:p w14:paraId="0A82B998" w14:textId="6D1243C1" w:rsidR="00BC66FD" w:rsidRPr="008A74A7" w:rsidRDefault="00701269" w:rsidP="00D74BB9">
      <w:pPr>
        <w:pStyle w:val="4sltext"/>
        <w:numPr>
          <w:ilvl w:val="2"/>
          <w:numId w:val="2"/>
        </w:numPr>
        <w:rPr>
          <w:rFonts w:cs="Arial"/>
          <w:sz w:val="20"/>
          <w:szCs w:val="20"/>
        </w:rPr>
      </w:pPr>
      <w:bookmarkStart w:id="17" w:name="_Ref52367466"/>
      <w:r>
        <w:rPr>
          <w:rFonts w:cs="Arial"/>
          <w:sz w:val="20"/>
          <w:szCs w:val="20"/>
        </w:rPr>
        <w:t xml:space="preserve">Realizace </w:t>
      </w:r>
      <w:r w:rsidR="00FD1E17">
        <w:rPr>
          <w:rFonts w:cs="Arial"/>
          <w:sz w:val="20"/>
          <w:szCs w:val="20"/>
        </w:rPr>
        <w:t>díla</w:t>
      </w:r>
      <w:r>
        <w:rPr>
          <w:rFonts w:cs="Arial"/>
          <w:sz w:val="20"/>
          <w:szCs w:val="20"/>
        </w:rPr>
        <w:t xml:space="preserve"> s</w:t>
      </w:r>
      <w:r w:rsidR="00A95EF8">
        <w:rPr>
          <w:rFonts w:cs="Arial"/>
          <w:sz w:val="20"/>
          <w:szCs w:val="20"/>
        </w:rPr>
        <w:t> </w:t>
      </w:r>
      <w:r>
        <w:rPr>
          <w:rFonts w:cs="Arial"/>
          <w:sz w:val="20"/>
          <w:szCs w:val="20"/>
        </w:rPr>
        <w:t xml:space="preserve">předáním </w:t>
      </w:r>
      <w:r w:rsidR="00FD1E17">
        <w:rPr>
          <w:rFonts w:cs="Arial"/>
          <w:sz w:val="20"/>
          <w:szCs w:val="20"/>
        </w:rPr>
        <w:t>díla</w:t>
      </w:r>
      <w:r>
        <w:rPr>
          <w:rFonts w:cs="Arial"/>
          <w:sz w:val="20"/>
          <w:szCs w:val="20"/>
        </w:rPr>
        <w:t xml:space="preserve">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w:t>
      </w:r>
      <w:r w:rsidR="00A95EF8">
        <w:rPr>
          <w:rFonts w:cs="Arial"/>
          <w:sz w:val="20"/>
          <w:szCs w:val="20"/>
        </w:rPr>
        <w:t> </w:t>
      </w:r>
      <w:r w:rsidR="003A4E4E">
        <w:rPr>
          <w:rFonts w:cs="Arial"/>
          <w:sz w:val="20"/>
          <w:szCs w:val="20"/>
        </w:rPr>
        <w:t xml:space="preserve">jednoznačným potvrzením, že </w:t>
      </w:r>
      <w:r w:rsidR="00E65A95">
        <w:rPr>
          <w:rFonts w:cs="Arial"/>
          <w:sz w:val="20"/>
          <w:szCs w:val="20"/>
        </w:rPr>
        <w:t>d</w:t>
      </w:r>
      <w:r w:rsidR="00FD1E17">
        <w:rPr>
          <w:rFonts w:cs="Arial"/>
          <w:sz w:val="20"/>
          <w:szCs w:val="20"/>
        </w:rPr>
        <w:t>ílo</w:t>
      </w:r>
      <w:r w:rsidR="003A4E4E">
        <w:rPr>
          <w:rFonts w:cs="Arial"/>
          <w:sz w:val="20"/>
          <w:szCs w:val="20"/>
        </w:rPr>
        <w:t xml:space="preserve"> bylo předáno úplné</w:t>
      </w:r>
      <w:r w:rsidR="00B9466B">
        <w:rPr>
          <w:rFonts w:cs="Arial"/>
          <w:sz w:val="20"/>
          <w:szCs w:val="20"/>
        </w:rPr>
        <w:t xml:space="preserve"> bez</w:t>
      </w:r>
      <w:r w:rsidR="75305F75">
        <w:rPr>
          <w:rFonts w:cs="Arial"/>
          <w:sz w:val="20"/>
          <w:szCs w:val="20"/>
        </w:rPr>
        <w:t xml:space="preserve"> </w:t>
      </w:r>
      <w:r w:rsidR="00B9466B">
        <w:rPr>
          <w:rFonts w:cs="Arial"/>
          <w:sz w:val="20"/>
          <w:szCs w:val="20"/>
        </w:rPr>
        <w:t>vad a nedodělků</w:t>
      </w:r>
      <w:r w:rsidR="00470E7A">
        <w:rPr>
          <w:rFonts w:cs="Arial"/>
          <w:sz w:val="20"/>
          <w:szCs w:val="20"/>
        </w:rPr>
        <w:t xml:space="preserve"> </w:t>
      </w:r>
      <w:r w:rsidR="00D00768">
        <w:rPr>
          <w:rFonts w:cs="Arial"/>
          <w:sz w:val="20"/>
          <w:szCs w:val="20"/>
        </w:rPr>
        <w:t>(</w:t>
      </w:r>
      <w:r w:rsidR="00FE6EFA" w:rsidRPr="2D90710F">
        <w:rPr>
          <w:rFonts w:cs="Arial"/>
          <w:sz w:val="20"/>
          <w:szCs w:val="20"/>
        </w:rPr>
        <w:t xml:space="preserve">vyjma vad a nedodělků, které nebrání řádnému </w:t>
      </w:r>
      <w:r w:rsidR="00FE6EFA" w:rsidRPr="2D90710F">
        <w:rPr>
          <w:rFonts w:cs="Arial"/>
          <w:sz w:val="20"/>
          <w:szCs w:val="20"/>
        </w:rPr>
        <w:lastRenderedPageBreak/>
        <w:t xml:space="preserve">užívání </w:t>
      </w:r>
      <w:r w:rsidR="00FD1E17">
        <w:rPr>
          <w:rFonts w:cs="Arial"/>
          <w:sz w:val="20"/>
          <w:szCs w:val="20"/>
        </w:rPr>
        <w:t>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2675B62A" w:rsidRPr="25CCD1EB">
        <w:rPr>
          <w:rFonts w:cs="Arial"/>
          <w:sz w:val="20"/>
          <w:szCs w:val="20"/>
          <w:lang w:val="cs"/>
        </w:rPr>
        <w:t>[</w:t>
      </w:r>
      <w:r w:rsidR="2675B62A" w:rsidRPr="25CCD1EB">
        <w:rPr>
          <w:rFonts w:cs="Arial"/>
          <w:b/>
          <w:bCs/>
          <w:sz w:val="20"/>
          <w:szCs w:val="20"/>
          <w:highlight w:val="yellow"/>
          <w:lang w:val="cs"/>
        </w:rPr>
        <w:t>doplní účastník</w:t>
      </w:r>
      <w:r w:rsidR="2675B62A" w:rsidRPr="25CCD1EB">
        <w:rPr>
          <w:rFonts w:cs="Arial"/>
          <w:sz w:val="20"/>
          <w:szCs w:val="20"/>
          <w:lang w:val="cs"/>
        </w:rPr>
        <w:t>]</w:t>
      </w:r>
      <w:r>
        <w:rPr>
          <w:rFonts w:cs="Arial"/>
          <w:sz w:val="20"/>
          <w:szCs w:val="20"/>
        </w:rPr>
        <w:t xml:space="preserve">kalendářních dnů od podpisu </w:t>
      </w:r>
      <w:r w:rsidR="000E5941">
        <w:rPr>
          <w:rFonts w:cs="Arial"/>
          <w:sz w:val="20"/>
          <w:szCs w:val="20"/>
        </w:rPr>
        <w:t xml:space="preserve">této </w:t>
      </w:r>
      <w:r w:rsidR="00E65A95">
        <w:rPr>
          <w:rFonts w:cs="Arial"/>
          <w:sz w:val="20"/>
          <w:szCs w:val="20"/>
        </w:rPr>
        <w:t>smlouvy</w:t>
      </w:r>
      <w:r w:rsidR="000E5941">
        <w:rPr>
          <w:rFonts w:cs="Arial"/>
          <w:sz w:val="20"/>
          <w:szCs w:val="20"/>
        </w:rPr>
        <w:t xml:space="preserve"> o d</w:t>
      </w:r>
      <w:r w:rsidR="6C124D61">
        <w:rPr>
          <w:rFonts w:cs="Arial"/>
          <w:sz w:val="20"/>
          <w:szCs w:val="20"/>
        </w:rPr>
        <w:t>odání a instalaci FVE</w:t>
      </w:r>
      <w:r w:rsidR="000E5941">
        <w:rPr>
          <w:rFonts w:cs="Arial"/>
          <w:sz w:val="20"/>
          <w:szCs w:val="20"/>
        </w:rPr>
        <w:t>.</w:t>
      </w:r>
      <w:r w:rsidR="00D065B4">
        <w:rPr>
          <w:rFonts w:cs="Arial"/>
          <w:sz w:val="20"/>
          <w:szCs w:val="20"/>
        </w:rPr>
        <w:t xml:space="preserve"> V</w:t>
      </w:r>
      <w:r w:rsidR="00A95EF8">
        <w:rPr>
          <w:rFonts w:cs="Arial"/>
          <w:sz w:val="20"/>
          <w:szCs w:val="20"/>
        </w:rPr>
        <w:t> </w:t>
      </w:r>
      <w:r w:rsidR="00D065B4">
        <w:rPr>
          <w:rFonts w:cs="Arial"/>
          <w:sz w:val="20"/>
          <w:szCs w:val="20"/>
        </w:rPr>
        <w:t xml:space="preserve">této lhůtě je zahrnutý i ověřovací provoz, který bude trvat 30 kalendářních dní po provedení </w:t>
      </w:r>
      <w:r w:rsidR="00D065B4" w:rsidRPr="009A647F">
        <w:rPr>
          <w:rFonts w:cs="Arial"/>
          <w:sz w:val="20"/>
          <w:szCs w:val="20"/>
        </w:rPr>
        <w:t>komplexní zkoušky</w:t>
      </w:r>
      <w:r w:rsidR="00A2407A" w:rsidRPr="009A647F">
        <w:rPr>
          <w:rFonts w:cs="Arial"/>
          <w:sz w:val="20"/>
          <w:szCs w:val="20"/>
        </w:rPr>
        <w:t xml:space="preserve"> systému.</w:t>
      </w:r>
      <w:r w:rsidR="000B2E6C" w:rsidRPr="009A647F">
        <w:rPr>
          <w:rFonts w:cs="Arial"/>
          <w:sz w:val="20"/>
          <w:szCs w:val="20"/>
        </w:rPr>
        <w:t xml:space="preserve"> </w:t>
      </w:r>
      <w:r w:rsidR="000B2E6C" w:rsidRPr="008A74A7">
        <w:rPr>
          <w:rFonts w:cs="Arial"/>
          <w:sz w:val="20"/>
          <w:szCs w:val="20"/>
        </w:rPr>
        <w:t xml:space="preserve">Součástí realizace </w:t>
      </w:r>
      <w:r w:rsidR="00FD1E17">
        <w:rPr>
          <w:rFonts w:cs="Arial"/>
          <w:sz w:val="20"/>
          <w:szCs w:val="20"/>
        </w:rPr>
        <w:t>díla</w:t>
      </w:r>
      <w:r w:rsidR="000B2E6C" w:rsidRPr="008A74A7">
        <w:rPr>
          <w:rFonts w:cs="Arial"/>
          <w:sz w:val="20"/>
          <w:szCs w:val="20"/>
        </w:rPr>
        <w:t xml:space="preserve"> je zpracování a dodání všech potřebných dokumentů pro UPOS, podání žádosti </w:t>
      </w:r>
      <w:r w:rsidR="00750838">
        <w:rPr>
          <w:rFonts w:cs="Arial"/>
          <w:sz w:val="20"/>
          <w:szCs w:val="20"/>
        </w:rPr>
        <w:t>Zhotovitel</w:t>
      </w:r>
      <w:r w:rsidR="000B2E6C" w:rsidRPr="008A74A7">
        <w:rPr>
          <w:rFonts w:cs="Arial"/>
          <w:sz w:val="20"/>
          <w:szCs w:val="20"/>
        </w:rPr>
        <w:t xml:space="preserve">em za </w:t>
      </w:r>
      <w:r w:rsidR="00750838">
        <w:rPr>
          <w:rFonts w:cs="Arial"/>
          <w:sz w:val="20"/>
          <w:szCs w:val="20"/>
        </w:rPr>
        <w:t>Objednatel</w:t>
      </w:r>
      <w:r w:rsidR="000B2E6C" w:rsidRPr="008A74A7">
        <w:rPr>
          <w:rFonts w:cs="Arial"/>
          <w:sz w:val="20"/>
          <w:szCs w:val="20"/>
        </w:rPr>
        <w:t>e o UPOS. Zpracování a dodání všech potřebných dokumentů pro podání žádosti o UTP</w:t>
      </w:r>
      <w:r w:rsidR="008072C6" w:rsidRPr="008A74A7">
        <w:rPr>
          <w:rFonts w:cs="Arial"/>
          <w:sz w:val="20"/>
          <w:szCs w:val="20"/>
        </w:rPr>
        <w:t>.</w:t>
      </w:r>
      <w:bookmarkEnd w:id="17"/>
      <w:r w:rsidR="00E16BEB" w:rsidRPr="008A74A7">
        <w:rPr>
          <w:rFonts w:cs="Arial"/>
          <w:sz w:val="20"/>
          <w:szCs w:val="20"/>
        </w:rPr>
        <w:t xml:space="preserve"> </w:t>
      </w:r>
    </w:p>
    <w:p w14:paraId="04079956" w14:textId="2EA54305" w:rsidR="006C65A8" w:rsidRPr="009A647F" w:rsidRDefault="000E1D14" w:rsidP="00D74BB9">
      <w:pPr>
        <w:pStyle w:val="4sltext"/>
        <w:numPr>
          <w:ilvl w:val="2"/>
          <w:numId w:val="2"/>
        </w:numPr>
        <w:rPr>
          <w:rFonts w:cs="Arial"/>
          <w:sz w:val="20"/>
          <w:szCs w:val="20"/>
        </w:rPr>
      </w:pPr>
      <w:r w:rsidRPr="25CCD1EB">
        <w:rPr>
          <w:rFonts w:cs="Arial"/>
          <w:sz w:val="20"/>
          <w:szCs w:val="20"/>
        </w:rPr>
        <w:t>V</w:t>
      </w:r>
      <w:r w:rsidR="00A95EF8" w:rsidRPr="25CCD1EB">
        <w:rPr>
          <w:rFonts w:cs="Arial"/>
          <w:sz w:val="20"/>
          <w:szCs w:val="20"/>
        </w:rPr>
        <w:t> </w:t>
      </w:r>
      <w:r w:rsidR="00FD4686" w:rsidRPr="25CCD1EB">
        <w:rPr>
          <w:rFonts w:cs="Arial"/>
          <w:sz w:val="20"/>
          <w:szCs w:val="20"/>
        </w:rPr>
        <w:t>případě</w:t>
      </w:r>
      <w:r w:rsidR="00501609" w:rsidRPr="25CCD1EB">
        <w:rPr>
          <w:rFonts w:cs="Arial"/>
          <w:sz w:val="20"/>
          <w:szCs w:val="20"/>
        </w:rPr>
        <w:t xml:space="preserve"> vad a nedodělků, které nebrání řádnému užívání </w:t>
      </w:r>
      <w:r w:rsidR="00FD1E17" w:rsidRPr="25CCD1EB">
        <w:rPr>
          <w:rFonts w:cs="Arial"/>
          <w:sz w:val="20"/>
          <w:szCs w:val="20"/>
        </w:rPr>
        <w:t>díla</w:t>
      </w:r>
      <w:r w:rsidR="006110D9" w:rsidRPr="25CCD1EB">
        <w:rPr>
          <w:rFonts w:cs="Arial"/>
          <w:sz w:val="20"/>
          <w:szCs w:val="20"/>
        </w:rPr>
        <w:t xml:space="preserve"> bude vypracován </w:t>
      </w:r>
      <w:r w:rsidR="0095265F" w:rsidRPr="25CCD1EB">
        <w:rPr>
          <w:rFonts w:cs="Arial"/>
          <w:sz w:val="20"/>
          <w:szCs w:val="20"/>
        </w:rPr>
        <w:t>soupis vad a nedodělků s</w:t>
      </w:r>
      <w:r w:rsidR="00A95EF8" w:rsidRPr="25CCD1EB">
        <w:rPr>
          <w:rFonts w:cs="Arial"/>
          <w:sz w:val="20"/>
          <w:szCs w:val="20"/>
        </w:rPr>
        <w:t> </w:t>
      </w:r>
      <w:r w:rsidR="0095265F" w:rsidRPr="25CCD1EB">
        <w:rPr>
          <w:rFonts w:cs="Arial"/>
          <w:sz w:val="20"/>
          <w:szCs w:val="20"/>
        </w:rPr>
        <w:t>dohodnutým termínem jejich</w:t>
      </w:r>
      <w:r w:rsidR="000111E3" w:rsidRPr="25CCD1EB">
        <w:rPr>
          <w:rFonts w:cs="Arial"/>
          <w:sz w:val="20"/>
          <w:szCs w:val="20"/>
        </w:rPr>
        <w:t xml:space="preserve"> odstranění.</w:t>
      </w:r>
    </w:p>
    <w:p w14:paraId="650BA488" w14:textId="40D0B7BC" w:rsidR="00793E5B" w:rsidRPr="008A74A7" w:rsidRDefault="00793E5B" w:rsidP="00D74BB9">
      <w:pPr>
        <w:pStyle w:val="4sltext"/>
        <w:numPr>
          <w:ilvl w:val="2"/>
          <w:numId w:val="2"/>
        </w:numPr>
        <w:rPr>
          <w:rFonts w:cs="Arial"/>
          <w:sz w:val="20"/>
          <w:szCs w:val="20"/>
        </w:rPr>
      </w:pPr>
      <w:r w:rsidRPr="25CCD1EB">
        <w:rPr>
          <w:rFonts w:cs="Arial"/>
          <w:sz w:val="20"/>
          <w:szCs w:val="20"/>
        </w:rPr>
        <w:t>Vadou, případně nedodělkem j</w:t>
      </w:r>
      <w:r w:rsidR="00200A87" w:rsidRPr="25CCD1EB">
        <w:rPr>
          <w:rFonts w:cs="Arial"/>
          <w:sz w:val="20"/>
          <w:szCs w:val="20"/>
        </w:rPr>
        <w:t xml:space="preserve">e </w:t>
      </w:r>
      <w:r w:rsidRPr="25CCD1EB">
        <w:rPr>
          <w:rFonts w:cs="Arial"/>
          <w:sz w:val="20"/>
          <w:szCs w:val="20"/>
        </w:rPr>
        <w:t xml:space="preserve">také </w:t>
      </w:r>
      <w:r w:rsidR="00200A87" w:rsidRPr="25CCD1EB">
        <w:rPr>
          <w:rFonts w:cs="Arial"/>
          <w:sz w:val="20"/>
          <w:szCs w:val="20"/>
        </w:rPr>
        <w:t xml:space="preserve">nepodání žádosti o UPOS a </w:t>
      </w:r>
      <w:r w:rsidRPr="25CCD1EB">
        <w:rPr>
          <w:rFonts w:cs="Arial"/>
          <w:sz w:val="20"/>
          <w:szCs w:val="20"/>
        </w:rPr>
        <w:t>neúplné či</w:t>
      </w:r>
      <w:r w:rsidR="00A2407A" w:rsidRPr="25CCD1EB">
        <w:rPr>
          <w:rFonts w:cs="Arial"/>
          <w:sz w:val="20"/>
          <w:szCs w:val="20"/>
        </w:rPr>
        <w:t xml:space="preserve"> </w:t>
      </w:r>
      <w:r w:rsidR="00A95EF8" w:rsidRPr="25CCD1EB">
        <w:rPr>
          <w:rFonts w:cs="Arial"/>
          <w:sz w:val="20"/>
          <w:szCs w:val="20"/>
        </w:rPr>
        <w:t>nesprávné</w:t>
      </w:r>
      <w:r w:rsidRPr="25CCD1EB">
        <w:rPr>
          <w:rFonts w:cs="Arial"/>
          <w:sz w:val="20"/>
          <w:szCs w:val="20"/>
        </w:rPr>
        <w:t xml:space="preserve"> dokumenty potřebné pro</w:t>
      </w:r>
      <w:r w:rsidR="00A2407A" w:rsidRPr="25CCD1EB">
        <w:rPr>
          <w:rFonts w:cs="Arial"/>
          <w:sz w:val="20"/>
          <w:szCs w:val="20"/>
        </w:rPr>
        <w:t xml:space="preserve"> podání žádosti o </w:t>
      </w:r>
      <w:r w:rsidR="008072C6" w:rsidRPr="25CCD1EB">
        <w:rPr>
          <w:rFonts w:cs="Arial"/>
          <w:sz w:val="20"/>
          <w:szCs w:val="20"/>
        </w:rPr>
        <w:t>UPOS a</w:t>
      </w:r>
      <w:r w:rsidR="004714BC" w:rsidRPr="25CCD1EB">
        <w:rPr>
          <w:rFonts w:cs="Arial"/>
          <w:sz w:val="20"/>
          <w:szCs w:val="20"/>
        </w:rPr>
        <w:t>/nebo</w:t>
      </w:r>
      <w:r w:rsidR="008072C6" w:rsidRPr="25CCD1EB">
        <w:rPr>
          <w:rFonts w:cs="Arial"/>
          <w:sz w:val="20"/>
          <w:szCs w:val="20"/>
        </w:rPr>
        <w:t xml:space="preserve"> </w:t>
      </w:r>
      <w:r w:rsidR="00200A87" w:rsidRPr="25CCD1EB">
        <w:rPr>
          <w:rFonts w:cs="Arial"/>
          <w:sz w:val="20"/>
          <w:szCs w:val="20"/>
        </w:rPr>
        <w:t xml:space="preserve">o </w:t>
      </w:r>
      <w:r w:rsidR="008072C6" w:rsidRPr="25CCD1EB">
        <w:rPr>
          <w:rFonts w:cs="Arial"/>
          <w:sz w:val="20"/>
          <w:szCs w:val="20"/>
        </w:rPr>
        <w:t>UTP</w:t>
      </w:r>
      <w:r w:rsidRPr="25CCD1EB">
        <w:rPr>
          <w:rFonts w:cs="Arial"/>
          <w:sz w:val="20"/>
          <w:szCs w:val="20"/>
        </w:rPr>
        <w:t xml:space="preserve">. </w:t>
      </w:r>
    </w:p>
    <w:p w14:paraId="373C3D52" w14:textId="3F483FA6" w:rsidR="005D7663" w:rsidRPr="00427907" w:rsidRDefault="001E6CEE" w:rsidP="00BC732A">
      <w:pPr>
        <w:pStyle w:val="4sltext"/>
        <w:numPr>
          <w:ilvl w:val="1"/>
          <w:numId w:val="2"/>
        </w:numPr>
        <w:ind w:left="567" w:hanging="567"/>
        <w:rPr>
          <w:rFonts w:cs="Arial"/>
          <w:sz w:val="20"/>
          <w:szCs w:val="20"/>
        </w:rPr>
      </w:pPr>
      <w:r w:rsidRPr="2503B1DD">
        <w:rPr>
          <w:rFonts w:cs="Arial"/>
          <w:sz w:val="20"/>
          <w:szCs w:val="20"/>
        </w:rPr>
        <w:t xml:space="preserve">Smluvní strany se dohodly, že </w:t>
      </w:r>
      <w:r w:rsidR="00E65A95">
        <w:rPr>
          <w:rFonts w:cs="Arial"/>
          <w:sz w:val="20"/>
          <w:szCs w:val="20"/>
        </w:rPr>
        <w:t>d</w:t>
      </w:r>
      <w:r w:rsidR="00FD1E17">
        <w:rPr>
          <w:rFonts w:cs="Arial"/>
          <w:sz w:val="20"/>
          <w:szCs w:val="20"/>
        </w:rPr>
        <w:t>ílo</w:t>
      </w:r>
      <w:r w:rsidRPr="2503B1DD">
        <w:rPr>
          <w:rFonts w:cs="Arial"/>
          <w:sz w:val="20"/>
          <w:szCs w:val="20"/>
        </w:rPr>
        <w:t>, resp. jeho dílčí etapy, bude realizováno v</w:t>
      </w:r>
      <w:r w:rsidR="00A95EF8" w:rsidRPr="2503B1DD">
        <w:rPr>
          <w:rFonts w:cs="Arial"/>
          <w:sz w:val="20"/>
          <w:szCs w:val="20"/>
        </w:rPr>
        <w:t> </w:t>
      </w:r>
      <w:r w:rsidRPr="2503B1DD">
        <w:rPr>
          <w:rFonts w:cs="Arial"/>
          <w:sz w:val="20"/>
          <w:szCs w:val="20"/>
        </w:rPr>
        <w:t>souladu s</w:t>
      </w:r>
      <w:r w:rsidR="00A95EF8" w:rsidRPr="2503B1DD">
        <w:rPr>
          <w:rFonts w:cs="Arial"/>
          <w:sz w:val="20"/>
          <w:szCs w:val="20"/>
        </w:rPr>
        <w:t> </w:t>
      </w:r>
      <w:r w:rsidRPr="2503B1DD">
        <w:rPr>
          <w:rFonts w:cs="Arial"/>
          <w:sz w:val="20"/>
          <w:szCs w:val="20"/>
        </w:rPr>
        <w:t>harmonogramem tak, aby nedošlo k</w:t>
      </w:r>
      <w:r w:rsidR="00A95EF8" w:rsidRPr="2503B1DD">
        <w:rPr>
          <w:rFonts w:cs="Arial"/>
          <w:sz w:val="20"/>
          <w:szCs w:val="20"/>
        </w:rPr>
        <w:t> </w:t>
      </w:r>
      <w:r w:rsidRPr="2503B1DD">
        <w:rPr>
          <w:rFonts w:cs="Arial"/>
          <w:sz w:val="20"/>
          <w:szCs w:val="20"/>
        </w:rPr>
        <w:t xml:space="preserve">narušení provozu </w:t>
      </w:r>
      <w:r w:rsidR="00750838">
        <w:rPr>
          <w:rFonts w:cs="Arial"/>
          <w:sz w:val="20"/>
          <w:szCs w:val="20"/>
        </w:rPr>
        <w:t>Objednatel</w:t>
      </w:r>
      <w:r w:rsidRPr="2503B1DD">
        <w:rPr>
          <w:rFonts w:cs="Arial"/>
          <w:sz w:val="20"/>
          <w:szCs w:val="20"/>
        </w:rPr>
        <w:t xml:space="preserve">e. </w:t>
      </w:r>
      <w:r w:rsidR="00750838">
        <w:rPr>
          <w:rFonts w:cs="Arial"/>
          <w:sz w:val="20"/>
          <w:szCs w:val="20"/>
        </w:rPr>
        <w:t>Zhotovitel</w:t>
      </w:r>
      <w:r w:rsidR="00480D43" w:rsidRPr="2503B1DD">
        <w:rPr>
          <w:rFonts w:cs="Arial"/>
          <w:sz w:val="20"/>
          <w:szCs w:val="20"/>
        </w:rPr>
        <w:t xml:space="preserve"> bere na vědomí, že dokončení a předání </w:t>
      </w:r>
      <w:r w:rsidR="00FD1E17">
        <w:rPr>
          <w:rFonts w:cs="Arial"/>
          <w:sz w:val="20"/>
          <w:szCs w:val="20"/>
        </w:rPr>
        <w:t>díla</w:t>
      </w:r>
      <w:r w:rsidR="00480D43" w:rsidRPr="2503B1DD">
        <w:rPr>
          <w:rFonts w:cs="Arial"/>
          <w:sz w:val="20"/>
          <w:szCs w:val="20"/>
        </w:rPr>
        <w:t xml:space="preserve"> v</w:t>
      </w:r>
      <w:r w:rsidR="00A95EF8" w:rsidRPr="2503B1DD">
        <w:rPr>
          <w:rFonts w:cs="Arial"/>
          <w:sz w:val="20"/>
          <w:szCs w:val="20"/>
        </w:rPr>
        <w:t> </w:t>
      </w:r>
      <w:r w:rsidR="00480D43" w:rsidRPr="2503B1DD">
        <w:rPr>
          <w:rFonts w:cs="Arial"/>
          <w:sz w:val="20"/>
          <w:szCs w:val="20"/>
        </w:rPr>
        <w:t>dohodnutém termínu</w:t>
      </w:r>
      <w:r w:rsidR="596FC78A" w:rsidRPr="2503B1DD">
        <w:rPr>
          <w:rFonts w:cs="Arial"/>
          <w:sz w:val="20"/>
          <w:szCs w:val="20"/>
        </w:rPr>
        <w:t xml:space="preserve"> </w:t>
      </w:r>
      <w:r w:rsidR="009175B4" w:rsidRPr="2503B1DD">
        <w:rPr>
          <w:rFonts w:cs="Arial"/>
          <w:sz w:val="20"/>
          <w:szCs w:val="20"/>
        </w:rPr>
        <w:t>j</w:t>
      </w:r>
      <w:r w:rsidR="00480D43" w:rsidRPr="2503B1DD">
        <w:rPr>
          <w:rFonts w:cs="Arial"/>
          <w:sz w:val="20"/>
          <w:szCs w:val="20"/>
        </w:rPr>
        <w:t xml:space="preserve">e krajním termínem akceptovatelným pro </w:t>
      </w:r>
      <w:r w:rsidR="00750838">
        <w:rPr>
          <w:rFonts w:cs="Arial"/>
          <w:sz w:val="20"/>
          <w:szCs w:val="20"/>
        </w:rPr>
        <w:t>Objednatel</w:t>
      </w:r>
      <w:r w:rsidR="00480D43" w:rsidRPr="2503B1DD">
        <w:rPr>
          <w:rFonts w:cs="Arial"/>
          <w:sz w:val="20"/>
          <w:szCs w:val="20"/>
        </w:rPr>
        <w:t>e.</w:t>
      </w:r>
    </w:p>
    <w:p w14:paraId="1D0935B4" w14:textId="74913716" w:rsidR="004709B0" w:rsidRPr="00BC732A" w:rsidRDefault="005D7663" w:rsidP="00BC732A">
      <w:pPr>
        <w:pStyle w:val="4sltext"/>
        <w:numPr>
          <w:ilvl w:val="1"/>
          <w:numId w:val="2"/>
        </w:numPr>
        <w:spacing w:line="259" w:lineRule="auto"/>
        <w:ind w:left="567" w:hanging="567"/>
        <w:rPr>
          <w:szCs w:val="22"/>
        </w:rPr>
      </w:pPr>
      <w:r w:rsidRPr="00BC732A">
        <w:rPr>
          <w:rFonts w:cs="Arial"/>
          <w:sz w:val="20"/>
          <w:szCs w:val="20"/>
        </w:rPr>
        <w:t xml:space="preserve">Místem provádění </w:t>
      </w:r>
      <w:r w:rsidR="00FD1E17" w:rsidRPr="00BC732A">
        <w:rPr>
          <w:rFonts w:cs="Arial"/>
          <w:sz w:val="20"/>
          <w:szCs w:val="20"/>
        </w:rPr>
        <w:t>díla</w:t>
      </w:r>
      <w:r w:rsidRPr="00BC732A">
        <w:rPr>
          <w:rFonts w:cs="Arial"/>
          <w:sz w:val="20"/>
          <w:szCs w:val="20"/>
        </w:rPr>
        <w:t xml:space="preserve"> </w:t>
      </w:r>
      <w:r w:rsidR="00AC01A6" w:rsidRPr="00BC732A">
        <w:rPr>
          <w:rFonts w:cs="Arial"/>
          <w:sz w:val="20"/>
          <w:szCs w:val="20"/>
        </w:rPr>
        <w:t xml:space="preserve">je </w:t>
      </w:r>
      <w:r w:rsidR="00BC732A">
        <w:rPr>
          <w:rFonts w:cs="Arial"/>
          <w:sz w:val="20"/>
          <w:szCs w:val="20"/>
        </w:rPr>
        <w:t>a</w:t>
      </w:r>
      <w:r w:rsidR="00BC732A" w:rsidRPr="00BC732A">
        <w:rPr>
          <w:rFonts w:cs="Arial"/>
          <w:sz w:val="20"/>
          <w:szCs w:val="20"/>
        </w:rPr>
        <w:t>reál společnosti ČEPRO, a.s. – Litvínov</w:t>
      </w:r>
      <w:r w:rsidR="76F8323F" w:rsidRPr="00BC732A">
        <w:rPr>
          <w:rFonts w:cs="Arial"/>
          <w:sz w:val="20"/>
          <w:szCs w:val="20"/>
        </w:rPr>
        <w:t xml:space="preserve"> </w:t>
      </w:r>
      <w:r w:rsidR="008A5CEE" w:rsidRPr="00BC732A">
        <w:rPr>
          <w:rFonts w:cs="Arial"/>
          <w:sz w:val="20"/>
          <w:szCs w:val="20"/>
        </w:rPr>
        <w:t xml:space="preserve">GPS souřadnice: </w:t>
      </w:r>
      <w:r w:rsidR="00BC732A" w:rsidRPr="00BC732A">
        <w:rPr>
          <w:rFonts w:cs="Arial"/>
          <w:sz w:val="20"/>
          <w:szCs w:val="20"/>
        </w:rPr>
        <w:t xml:space="preserve">50.5512708 N, 13.6051017 </w:t>
      </w:r>
      <w:r w:rsidR="0044552D" w:rsidRPr="00BC732A">
        <w:rPr>
          <w:rFonts w:cs="Arial"/>
          <w:sz w:val="20"/>
          <w:szCs w:val="20"/>
        </w:rPr>
        <w:t xml:space="preserve"> </w:t>
      </w:r>
      <w:r w:rsidR="001E6CEE" w:rsidRPr="00BC732A">
        <w:rPr>
          <w:rFonts w:cs="Arial"/>
          <w:noProof/>
          <w:sz w:val="20"/>
          <w:szCs w:val="20"/>
        </w:rPr>
        <w:t>(dále též „</w:t>
      </w:r>
      <w:r w:rsidR="0B1AA99C" w:rsidRPr="00BC732A">
        <w:rPr>
          <w:b/>
          <w:bCs/>
          <w:sz w:val="20"/>
          <w:szCs w:val="20"/>
        </w:rPr>
        <w:t>s</w:t>
      </w:r>
      <w:r w:rsidR="001E6CEE" w:rsidRPr="00BC732A">
        <w:rPr>
          <w:b/>
          <w:bCs/>
          <w:sz w:val="20"/>
          <w:szCs w:val="20"/>
        </w:rPr>
        <w:t>taveniště</w:t>
      </w:r>
      <w:r w:rsidR="62878BAA" w:rsidRPr="00BC732A">
        <w:rPr>
          <w:b/>
          <w:bCs/>
          <w:sz w:val="20"/>
          <w:szCs w:val="20"/>
        </w:rPr>
        <w:t>/pracoviště</w:t>
      </w:r>
      <w:r w:rsidR="001E6CEE" w:rsidRPr="00BC732A">
        <w:rPr>
          <w:rFonts w:cs="Arial"/>
          <w:noProof/>
          <w:sz w:val="20"/>
          <w:szCs w:val="20"/>
        </w:rPr>
        <w:t>“).</w:t>
      </w:r>
      <w:r w:rsidR="004709B0" w:rsidRPr="00BC732A">
        <w:rPr>
          <w:rFonts w:cs="Arial"/>
          <w:sz w:val="20"/>
          <w:szCs w:val="20"/>
        </w:rPr>
        <w:t xml:space="preserve"> </w:t>
      </w:r>
    </w:p>
    <w:p w14:paraId="055DF5BD" w14:textId="5FB86A12" w:rsidR="005D7663" w:rsidRDefault="00750838" w:rsidP="006D64E0">
      <w:pPr>
        <w:pStyle w:val="4sltext"/>
        <w:numPr>
          <w:ilvl w:val="1"/>
          <w:numId w:val="2"/>
        </w:numPr>
        <w:ind w:left="567" w:hanging="567"/>
        <w:rPr>
          <w:rFonts w:cs="Arial"/>
          <w:sz w:val="20"/>
          <w:szCs w:val="20"/>
        </w:rPr>
      </w:pPr>
      <w:r>
        <w:rPr>
          <w:rFonts w:cs="Arial"/>
          <w:sz w:val="20"/>
          <w:szCs w:val="20"/>
        </w:rPr>
        <w:t>Zhotovitel</w:t>
      </w:r>
      <w:r w:rsidR="004709B0" w:rsidRPr="62DE4854">
        <w:rPr>
          <w:rFonts w:cs="Arial"/>
          <w:sz w:val="20"/>
          <w:szCs w:val="20"/>
        </w:rPr>
        <w:t xml:space="preserve"> je povinen </w:t>
      </w:r>
      <w:r>
        <w:rPr>
          <w:rFonts w:cs="Arial"/>
          <w:sz w:val="20"/>
          <w:szCs w:val="20"/>
        </w:rPr>
        <w:t>Objednatel</w:t>
      </w:r>
      <w:r w:rsidR="004709B0" w:rsidRPr="62DE4854">
        <w:rPr>
          <w:rFonts w:cs="Arial"/>
          <w:sz w:val="20"/>
          <w:szCs w:val="20"/>
        </w:rPr>
        <w:t xml:space="preserve">i </w:t>
      </w:r>
      <w:r w:rsidR="00AD70ED" w:rsidRPr="62DE4854">
        <w:rPr>
          <w:rFonts w:cs="Arial"/>
          <w:sz w:val="20"/>
          <w:szCs w:val="20"/>
        </w:rPr>
        <w:t xml:space="preserve">kdykoli </w:t>
      </w:r>
      <w:r w:rsidR="004709B0" w:rsidRPr="62DE4854">
        <w:rPr>
          <w:rFonts w:cs="Arial"/>
          <w:sz w:val="20"/>
          <w:szCs w:val="20"/>
        </w:rPr>
        <w:t>zajistit přístup k</w:t>
      </w:r>
      <w:r w:rsidR="00A95EF8" w:rsidRPr="62DE4854">
        <w:rPr>
          <w:rFonts w:cs="Arial"/>
          <w:sz w:val="20"/>
          <w:szCs w:val="20"/>
        </w:rPr>
        <w:t> </w:t>
      </w:r>
      <w:r w:rsidR="004709B0" w:rsidRPr="62DE4854">
        <w:rPr>
          <w:rFonts w:cs="Arial"/>
          <w:sz w:val="20"/>
          <w:szCs w:val="20"/>
        </w:rPr>
        <w:t xml:space="preserve">prováděnému </w:t>
      </w:r>
      <w:r w:rsidR="00993C7E" w:rsidRPr="62DE4854">
        <w:rPr>
          <w:rFonts w:cs="Arial"/>
          <w:sz w:val="20"/>
          <w:szCs w:val="20"/>
        </w:rPr>
        <w:t>d</w:t>
      </w:r>
      <w:r w:rsidR="004709B0" w:rsidRPr="62DE4854">
        <w:rPr>
          <w:rFonts w:cs="Arial"/>
          <w:sz w:val="20"/>
          <w:szCs w:val="20"/>
        </w:rPr>
        <w:t xml:space="preserve">ílu za účelem kontroly způsobu provádění </w:t>
      </w:r>
      <w:r w:rsidR="00FD1E17">
        <w:rPr>
          <w:rFonts w:cs="Arial"/>
          <w:sz w:val="20"/>
          <w:szCs w:val="20"/>
        </w:rPr>
        <w:t>díla</w:t>
      </w:r>
      <w:r w:rsidR="004709B0" w:rsidRPr="62DE4854">
        <w:rPr>
          <w:rFonts w:cs="Arial"/>
          <w:sz w:val="20"/>
          <w:szCs w:val="20"/>
        </w:rPr>
        <w:t>.</w:t>
      </w:r>
    </w:p>
    <w:p w14:paraId="00A901BF" w14:textId="46B8F9B5" w:rsidR="009F2CE6" w:rsidRDefault="009F2CE6" w:rsidP="006D64E0">
      <w:pPr>
        <w:pStyle w:val="4sltext"/>
        <w:numPr>
          <w:ilvl w:val="1"/>
          <w:numId w:val="2"/>
        </w:numPr>
        <w:ind w:left="567" w:hanging="567"/>
        <w:rPr>
          <w:rFonts w:cs="Arial"/>
          <w:sz w:val="20"/>
          <w:szCs w:val="20"/>
        </w:rPr>
      </w:pPr>
      <w:r w:rsidRPr="62DE4854">
        <w:rPr>
          <w:rFonts w:cs="Arial"/>
          <w:sz w:val="20"/>
          <w:szCs w:val="20"/>
        </w:rPr>
        <w:t xml:space="preserve">Smluvní strany se výslovně dohodly, že pokud by </w:t>
      </w:r>
      <w:r w:rsidR="00750838">
        <w:rPr>
          <w:rFonts w:cs="Arial"/>
          <w:sz w:val="20"/>
          <w:szCs w:val="20"/>
        </w:rPr>
        <w:t>Zhotovitel</w:t>
      </w:r>
      <w:r w:rsidRPr="62DE4854">
        <w:rPr>
          <w:rFonts w:cs="Arial"/>
          <w:sz w:val="20"/>
          <w:szCs w:val="20"/>
        </w:rPr>
        <w:t xml:space="preserve"> nemohl dostát svým povinnostem při realizaci </w:t>
      </w:r>
      <w:r w:rsidR="00FD1E17">
        <w:rPr>
          <w:rFonts w:cs="Arial"/>
          <w:sz w:val="20"/>
          <w:szCs w:val="20"/>
        </w:rPr>
        <w:t>díla</w:t>
      </w:r>
      <w:r w:rsidRPr="62DE4854">
        <w:rPr>
          <w:rFonts w:cs="Arial"/>
          <w:sz w:val="20"/>
          <w:szCs w:val="20"/>
        </w:rPr>
        <w:t xml:space="preserve"> ve lhůtách podle harmonogramu nebo ve lhůtě stanovené touto smlouvou pro dokončení </w:t>
      </w:r>
      <w:r w:rsidR="00FD1E17">
        <w:rPr>
          <w:rFonts w:cs="Arial"/>
          <w:sz w:val="20"/>
          <w:szCs w:val="20"/>
        </w:rPr>
        <w:t>díla</w:t>
      </w:r>
      <w:r w:rsidRPr="62DE4854">
        <w:rPr>
          <w:rFonts w:cs="Arial"/>
          <w:sz w:val="20"/>
          <w:szCs w:val="20"/>
        </w:rPr>
        <w:t xml:space="preserve"> z</w:t>
      </w:r>
      <w:r w:rsidR="00A95EF8" w:rsidRPr="62DE4854">
        <w:rPr>
          <w:rFonts w:cs="Arial"/>
          <w:sz w:val="20"/>
          <w:szCs w:val="20"/>
        </w:rPr>
        <w:t> </w:t>
      </w:r>
      <w:r w:rsidRPr="62DE4854">
        <w:rPr>
          <w:rFonts w:cs="Arial"/>
          <w:sz w:val="20"/>
          <w:szCs w:val="20"/>
        </w:rPr>
        <w:t xml:space="preserve">důvodů neočekávaných či nepředvídatelných skutečností, které nezavinil a které mu brání ve splnění povinnosti (vyšší moc), zavazuje se o této skutečnosti bez zbytečného odkladu písemně informovat </w:t>
      </w:r>
      <w:r w:rsidR="00750838">
        <w:rPr>
          <w:rFonts w:cs="Arial"/>
          <w:sz w:val="20"/>
          <w:szCs w:val="20"/>
        </w:rPr>
        <w:t>Objednatel</w:t>
      </w:r>
      <w:r w:rsidRPr="62DE4854">
        <w:rPr>
          <w:rFonts w:cs="Arial"/>
          <w:sz w:val="20"/>
          <w:szCs w:val="20"/>
        </w:rPr>
        <w:t>e.</w:t>
      </w:r>
    </w:p>
    <w:p w14:paraId="5AC28A66" w14:textId="28B6EE3B" w:rsidR="008E5E0A" w:rsidRPr="006071B4" w:rsidRDefault="00750838" w:rsidP="006071B4">
      <w:pPr>
        <w:pStyle w:val="4sltext"/>
        <w:numPr>
          <w:ilvl w:val="1"/>
          <w:numId w:val="2"/>
        </w:numPr>
        <w:ind w:left="567" w:hanging="567"/>
        <w:rPr>
          <w:rFonts w:cs="Arial"/>
          <w:sz w:val="20"/>
          <w:szCs w:val="20"/>
        </w:rPr>
      </w:pPr>
      <w:r>
        <w:rPr>
          <w:rFonts w:cs="Arial"/>
          <w:sz w:val="20"/>
          <w:szCs w:val="20"/>
        </w:rPr>
        <w:t>Zhotovitel</w:t>
      </w:r>
      <w:r w:rsidR="008E5E0A" w:rsidRPr="62DE4854">
        <w:rPr>
          <w:rFonts w:cs="Arial"/>
          <w:sz w:val="20"/>
          <w:szCs w:val="20"/>
        </w:rPr>
        <w:t xml:space="preserve"> není vystaven smluvním pokutám, náhradě škody nebo odstoupení od </w:t>
      </w:r>
      <w:r w:rsidR="00E65A95">
        <w:rPr>
          <w:rFonts w:cs="Arial"/>
          <w:sz w:val="20"/>
          <w:szCs w:val="20"/>
        </w:rPr>
        <w:t>smlouvy</w:t>
      </w:r>
      <w:r w:rsidR="008E5E0A" w:rsidRPr="62DE4854">
        <w:rPr>
          <w:rFonts w:cs="Arial"/>
          <w:sz w:val="20"/>
          <w:szCs w:val="20"/>
        </w:rPr>
        <w:t xml:space="preserve">, jestliže jeho zpožděné plnění nebo jiné neplnění závazků podle </w:t>
      </w:r>
      <w:r w:rsidR="00E65A95">
        <w:rPr>
          <w:rFonts w:cs="Arial"/>
          <w:sz w:val="20"/>
          <w:szCs w:val="20"/>
        </w:rPr>
        <w:t>smlouvy</w:t>
      </w:r>
      <w:r w:rsidR="008E5E0A" w:rsidRPr="62DE4854">
        <w:rPr>
          <w:rFonts w:cs="Arial"/>
          <w:sz w:val="20"/>
          <w:szCs w:val="20"/>
        </w:rPr>
        <w:t xml:space="preserve"> je výsledkem případu vyšší moci. V</w:t>
      </w:r>
      <w:r w:rsidR="00A95EF8" w:rsidRPr="62DE4854">
        <w:rPr>
          <w:rFonts w:cs="Arial"/>
          <w:sz w:val="20"/>
          <w:szCs w:val="20"/>
        </w:rPr>
        <w:t> </w:t>
      </w:r>
      <w:r w:rsidR="008E5E0A" w:rsidRPr="62DE4854">
        <w:rPr>
          <w:rFonts w:cs="Arial"/>
          <w:sz w:val="20"/>
          <w:szCs w:val="20"/>
        </w:rPr>
        <w:t>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62DE4854">
        <w:rPr>
          <w:rFonts w:cs="Arial"/>
          <w:sz w:val="20"/>
          <w:szCs w:val="20"/>
        </w:rPr>
        <w:t>Za okolnosti vyšší moci budou považovány například: živelné pohromy, pandemie, nouzový stav, přírodní katastrofy, válka, všeobecná mobilizace, občanská válka nebo generální stávka.</w:t>
      </w:r>
    </w:p>
    <w:p w14:paraId="7B52E881" w14:textId="4ABC1AF9" w:rsidR="008E5E0A" w:rsidRPr="006071B4" w:rsidRDefault="008E5E0A" w:rsidP="006071B4">
      <w:pPr>
        <w:pStyle w:val="4sltext"/>
        <w:numPr>
          <w:ilvl w:val="1"/>
          <w:numId w:val="2"/>
        </w:numPr>
        <w:ind w:left="567" w:hanging="567"/>
        <w:rPr>
          <w:rFonts w:cs="Arial"/>
          <w:sz w:val="20"/>
          <w:szCs w:val="20"/>
        </w:rPr>
      </w:pPr>
      <w:r w:rsidRPr="62DE4854">
        <w:rPr>
          <w:rFonts w:cs="Arial"/>
          <w:sz w:val="20"/>
          <w:szCs w:val="20"/>
        </w:rPr>
        <w:t>Za okolnosti vyšší moci se však nepokládají stávky, na které má Smluvní strana vliv, zpoždění dodávek a veškeré překážky, které vznikly až v</w:t>
      </w:r>
      <w:r w:rsidR="00A95EF8" w:rsidRPr="62DE4854">
        <w:rPr>
          <w:rFonts w:cs="Arial"/>
          <w:sz w:val="20"/>
          <w:szCs w:val="20"/>
        </w:rPr>
        <w:t> </w:t>
      </w:r>
      <w:r w:rsidRPr="62DE4854">
        <w:rPr>
          <w:rFonts w:cs="Arial"/>
          <w:sz w:val="20"/>
          <w:szCs w:val="20"/>
        </w:rPr>
        <w:t>době, kdy Smluvní strana byla v</w:t>
      </w:r>
      <w:r w:rsidR="00A95EF8" w:rsidRPr="62DE4854">
        <w:rPr>
          <w:rFonts w:cs="Arial"/>
          <w:sz w:val="20"/>
          <w:szCs w:val="20"/>
        </w:rPr>
        <w:t> </w:t>
      </w:r>
      <w:r w:rsidRPr="62DE4854">
        <w:rPr>
          <w:rFonts w:cs="Arial"/>
          <w:sz w:val="20"/>
          <w:szCs w:val="20"/>
        </w:rPr>
        <w:t>prodlení s</w:t>
      </w:r>
      <w:r w:rsidR="00A95EF8" w:rsidRPr="62DE4854">
        <w:rPr>
          <w:rFonts w:cs="Arial"/>
          <w:sz w:val="20"/>
          <w:szCs w:val="20"/>
        </w:rPr>
        <w:t> </w:t>
      </w:r>
      <w:r w:rsidRPr="62DE4854">
        <w:rPr>
          <w:rFonts w:cs="Arial"/>
          <w:sz w:val="20"/>
          <w:szCs w:val="20"/>
        </w:rPr>
        <w:t>plněním své povinnosti nebo vznikly z</w:t>
      </w:r>
      <w:r w:rsidR="00A95EF8" w:rsidRPr="62DE4854">
        <w:rPr>
          <w:rFonts w:cs="Arial"/>
          <w:sz w:val="20"/>
          <w:szCs w:val="20"/>
        </w:rPr>
        <w:t> </w:t>
      </w:r>
      <w:r w:rsidRPr="62DE4854">
        <w:rPr>
          <w:rFonts w:cs="Arial"/>
          <w:sz w:val="20"/>
          <w:szCs w:val="20"/>
        </w:rPr>
        <w:t>jejich hospodářských poměrů.</w:t>
      </w:r>
    </w:p>
    <w:p w14:paraId="36AE9F9D" w14:textId="6BF5D381" w:rsidR="008E5E0A" w:rsidRPr="006071B4" w:rsidRDefault="008E5E0A" w:rsidP="006071B4">
      <w:pPr>
        <w:pStyle w:val="4sltext"/>
        <w:numPr>
          <w:ilvl w:val="1"/>
          <w:numId w:val="2"/>
        </w:numPr>
        <w:ind w:left="567" w:hanging="567"/>
        <w:rPr>
          <w:rFonts w:cs="Arial"/>
          <w:sz w:val="20"/>
          <w:szCs w:val="20"/>
        </w:rPr>
      </w:pPr>
      <w:r w:rsidRPr="62DE4854">
        <w:rPr>
          <w:rFonts w:cs="Arial"/>
          <w:sz w:val="20"/>
          <w:szCs w:val="20"/>
        </w:rPr>
        <w:t xml:space="preserve">Nastane-li situace vyšší moci, pak uvědomí </w:t>
      </w:r>
      <w:r w:rsidR="00750838">
        <w:rPr>
          <w:rFonts w:cs="Arial"/>
          <w:sz w:val="20"/>
          <w:szCs w:val="20"/>
        </w:rPr>
        <w:t>Zhotovitel</w:t>
      </w:r>
      <w:r w:rsidRPr="62DE4854">
        <w:rPr>
          <w:rFonts w:cs="Arial"/>
          <w:sz w:val="20"/>
          <w:szCs w:val="20"/>
        </w:rPr>
        <w:t xml:space="preserve"> neprodleně </w:t>
      </w:r>
      <w:r w:rsidR="00750838">
        <w:rPr>
          <w:rFonts w:cs="Arial"/>
          <w:sz w:val="20"/>
          <w:szCs w:val="20"/>
        </w:rPr>
        <w:t>Objednatel</w:t>
      </w:r>
      <w:r w:rsidRPr="62DE4854">
        <w:rPr>
          <w:rFonts w:cs="Arial"/>
          <w:sz w:val="20"/>
          <w:szCs w:val="20"/>
        </w:rPr>
        <w:t xml:space="preserve">e o takovém stavu a jeho příčině. Ta strana, která se dovolává okolnosti vyšší moci, doloží toto tvrzení potvrzením o výskytu vystaveném příslušnými úřady. </w:t>
      </w:r>
      <w:r w:rsidR="00750838">
        <w:rPr>
          <w:rFonts w:cs="Arial"/>
          <w:sz w:val="20"/>
          <w:szCs w:val="20"/>
        </w:rPr>
        <w:t>Zhotovitel</w:t>
      </w:r>
      <w:r w:rsidRPr="62DE4854">
        <w:rPr>
          <w:rFonts w:cs="Arial"/>
          <w:sz w:val="20"/>
          <w:szCs w:val="20"/>
        </w:rPr>
        <w:t xml:space="preserve"> pokračuje v</w:t>
      </w:r>
      <w:r w:rsidR="00A95EF8" w:rsidRPr="62DE4854">
        <w:rPr>
          <w:rFonts w:cs="Arial"/>
          <w:sz w:val="20"/>
          <w:szCs w:val="20"/>
        </w:rPr>
        <w:t> </w:t>
      </w:r>
      <w:r w:rsidRPr="62DE4854">
        <w:rPr>
          <w:rFonts w:cs="Arial"/>
          <w:sz w:val="20"/>
          <w:szCs w:val="20"/>
        </w:rPr>
        <w:t xml:space="preserve">plnění svých závazků podle </w:t>
      </w:r>
      <w:r w:rsidR="00E65A95">
        <w:rPr>
          <w:rFonts w:cs="Arial"/>
          <w:sz w:val="20"/>
          <w:szCs w:val="20"/>
        </w:rPr>
        <w:t>smlouvy</w:t>
      </w:r>
      <w:r w:rsidRPr="62DE4854">
        <w:rPr>
          <w:rFonts w:cs="Arial"/>
          <w:sz w:val="20"/>
          <w:szCs w:val="20"/>
        </w:rPr>
        <w:t xml:space="preserve"> a přijme opatření, kterými minimalizuje dopad vyšší moci na plnění </w:t>
      </w:r>
      <w:r w:rsidR="00E65A95">
        <w:rPr>
          <w:rFonts w:cs="Arial"/>
          <w:sz w:val="20"/>
          <w:szCs w:val="20"/>
        </w:rPr>
        <w:t>smlouvy</w:t>
      </w:r>
      <w:r w:rsidRPr="62DE4854">
        <w:rPr>
          <w:rFonts w:cs="Arial"/>
          <w:sz w:val="20"/>
          <w:szCs w:val="20"/>
        </w:rPr>
        <w:t>.</w:t>
      </w:r>
    </w:p>
    <w:p w14:paraId="6EB4A4B2" w14:textId="2829F4E1" w:rsidR="009F2CE6" w:rsidRDefault="00750838" w:rsidP="006D64E0">
      <w:pPr>
        <w:pStyle w:val="4sltext"/>
        <w:numPr>
          <w:ilvl w:val="1"/>
          <w:numId w:val="2"/>
        </w:numPr>
        <w:ind w:left="567" w:hanging="567"/>
        <w:rPr>
          <w:rFonts w:cs="Arial"/>
          <w:sz w:val="20"/>
          <w:szCs w:val="20"/>
        </w:rPr>
      </w:pPr>
      <w:r>
        <w:rPr>
          <w:rFonts w:cs="Arial"/>
          <w:sz w:val="20"/>
          <w:szCs w:val="20"/>
        </w:rPr>
        <w:t>Zhotovitel</w:t>
      </w:r>
      <w:r w:rsidR="009F2CE6" w:rsidRPr="55B4A58B">
        <w:rPr>
          <w:rFonts w:cs="Arial"/>
          <w:sz w:val="20"/>
          <w:szCs w:val="20"/>
        </w:rPr>
        <w:t xml:space="preserve"> je povinen </w:t>
      </w:r>
      <w:r w:rsidR="00401000" w:rsidRPr="55B4A58B">
        <w:rPr>
          <w:rFonts w:cs="Arial"/>
          <w:sz w:val="20"/>
          <w:szCs w:val="20"/>
        </w:rPr>
        <w:t>od</w:t>
      </w:r>
      <w:r w:rsidR="009F2CE6" w:rsidRPr="55B4A58B">
        <w:rPr>
          <w:rFonts w:cs="Arial"/>
          <w:sz w:val="20"/>
          <w:szCs w:val="20"/>
        </w:rPr>
        <w:t xml:space="preserve"> okamžiku předání místa plnění (staveniště</w:t>
      </w:r>
      <w:r w:rsidR="600AF0A7" w:rsidRPr="55B4A58B">
        <w:rPr>
          <w:rFonts w:cs="Arial"/>
          <w:sz w:val="20"/>
          <w:szCs w:val="20"/>
        </w:rPr>
        <w:t>/pracoviště</w:t>
      </w:r>
      <w:r w:rsidR="009F2CE6" w:rsidRPr="55B4A58B">
        <w:rPr>
          <w:rFonts w:cs="Arial"/>
          <w:sz w:val="20"/>
          <w:szCs w:val="20"/>
        </w:rPr>
        <w:t xml:space="preserve">) toto místo řádně prohlédnout a zjistí-li, že místo plnění má jakékoli vady nebo nedostatky, které brání řádnému provedení </w:t>
      </w:r>
      <w:r w:rsidR="00FD1E17">
        <w:rPr>
          <w:rFonts w:cs="Arial"/>
          <w:sz w:val="20"/>
          <w:szCs w:val="20"/>
        </w:rPr>
        <w:t>díla</w:t>
      </w:r>
      <w:r w:rsidR="009F2CE6" w:rsidRPr="55B4A58B">
        <w:rPr>
          <w:rFonts w:cs="Arial"/>
          <w:sz w:val="20"/>
          <w:szCs w:val="20"/>
        </w:rPr>
        <w:t xml:space="preserve"> ve sjednaném termínu, je povinen nejpozději do 2 </w:t>
      </w:r>
      <w:r w:rsidR="636C1542" w:rsidRPr="55B4A58B">
        <w:rPr>
          <w:rFonts w:cs="Arial"/>
          <w:sz w:val="20"/>
          <w:szCs w:val="20"/>
        </w:rPr>
        <w:t xml:space="preserve">pracovních </w:t>
      </w:r>
      <w:r w:rsidR="009F2CE6" w:rsidRPr="55B4A58B">
        <w:rPr>
          <w:rFonts w:cs="Arial"/>
          <w:sz w:val="20"/>
          <w:szCs w:val="20"/>
        </w:rPr>
        <w:t xml:space="preserve">dnů na tuto skutečnost </w:t>
      </w:r>
      <w:r>
        <w:rPr>
          <w:rFonts w:cs="Arial"/>
          <w:sz w:val="20"/>
          <w:szCs w:val="20"/>
        </w:rPr>
        <w:t>Objednatel</w:t>
      </w:r>
      <w:r w:rsidR="009F2CE6" w:rsidRPr="55B4A58B">
        <w:rPr>
          <w:rFonts w:cs="Arial"/>
          <w:sz w:val="20"/>
          <w:szCs w:val="20"/>
        </w:rPr>
        <w:t>e písemně upozornit. Neučiní-li tak, má se za to, že staveniště</w:t>
      </w:r>
      <w:r w:rsidR="6B52B767" w:rsidRPr="55B4A58B">
        <w:rPr>
          <w:rFonts w:cs="Arial"/>
          <w:sz w:val="20"/>
          <w:szCs w:val="20"/>
        </w:rPr>
        <w:t>/pracoviště</w:t>
      </w:r>
      <w:r w:rsidR="009F2CE6" w:rsidRPr="55B4A58B">
        <w:rPr>
          <w:rFonts w:cs="Arial"/>
          <w:sz w:val="20"/>
          <w:szCs w:val="20"/>
        </w:rPr>
        <w:t xml:space="preserve"> je bez vad a nedostatků a je způsobilé k</w:t>
      </w:r>
      <w:r w:rsidR="00A95EF8" w:rsidRPr="55B4A58B">
        <w:rPr>
          <w:rFonts w:cs="Arial"/>
          <w:sz w:val="20"/>
          <w:szCs w:val="20"/>
        </w:rPr>
        <w:t> </w:t>
      </w:r>
      <w:r w:rsidR="009F2CE6" w:rsidRPr="55B4A58B">
        <w:rPr>
          <w:rFonts w:cs="Arial"/>
          <w:sz w:val="20"/>
          <w:szCs w:val="20"/>
        </w:rPr>
        <w:t xml:space="preserve">řádnému provedení </w:t>
      </w:r>
      <w:r w:rsidR="00FD1E17">
        <w:rPr>
          <w:rFonts w:cs="Arial"/>
          <w:sz w:val="20"/>
          <w:szCs w:val="20"/>
        </w:rPr>
        <w:t>díla</w:t>
      </w:r>
      <w:r w:rsidR="009F2CE6" w:rsidRPr="55B4A58B">
        <w:rPr>
          <w:rFonts w:cs="Arial"/>
          <w:sz w:val="20"/>
          <w:szCs w:val="20"/>
        </w:rPr>
        <w:t xml:space="preserve">. Po dokončení </w:t>
      </w:r>
      <w:r w:rsidR="00FD1E17">
        <w:rPr>
          <w:rFonts w:cs="Arial"/>
          <w:sz w:val="20"/>
          <w:szCs w:val="20"/>
        </w:rPr>
        <w:t>díla</w:t>
      </w:r>
      <w:r w:rsidR="009F2CE6" w:rsidRPr="55B4A58B">
        <w:rPr>
          <w:rFonts w:cs="Arial"/>
          <w:sz w:val="20"/>
          <w:szCs w:val="20"/>
        </w:rPr>
        <w:t xml:space="preserve"> předá </w:t>
      </w:r>
      <w:r>
        <w:rPr>
          <w:rFonts w:cs="Arial"/>
          <w:sz w:val="20"/>
          <w:szCs w:val="20"/>
        </w:rPr>
        <w:t>Zhotovitel</w:t>
      </w:r>
      <w:r w:rsidR="009F2CE6" w:rsidRPr="55B4A58B">
        <w:rPr>
          <w:rFonts w:cs="Arial"/>
          <w:sz w:val="20"/>
          <w:szCs w:val="20"/>
        </w:rPr>
        <w:t xml:space="preserve"> </w:t>
      </w:r>
      <w:r>
        <w:rPr>
          <w:rFonts w:cs="Arial"/>
          <w:sz w:val="20"/>
          <w:szCs w:val="20"/>
        </w:rPr>
        <w:t>Objednatel</w:t>
      </w:r>
      <w:r w:rsidR="009F2CE6" w:rsidRPr="55B4A58B">
        <w:rPr>
          <w:rFonts w:cs="Arial"/>
          <w:sz w:val="20"/>
          <w:szCs w:val="20"/>
        </w:rPr>
        <w:t>i místo plnění v</w:t>
      </w:r>
      <w:r w:rsidR="00A95EF8" w:rsidRPr="55B4A58B">
        <w:rPr>
          <w:rFonts w:cs="Arial"/>
          <w:sz w:val="20"/>
          <w:szCs w:val="20"/>
        </w:rPr>
        <w:t> </w:t>
      </w:r>
      <w:r w:rsidR="009F2CE6" w:rsidRPr="55B4A58B">
        <w:rPr>
          <w:rFonts w:cs="Arial"/>
          <w:sz w:val="20"/>
          <w:szCs w:val="20"/>
        </w:rPr>
        <w:t>uklizeném a čistém stavu.</w:t>
      </w:r>
    </w:p>
    <w:p w14:paraId="231F363B" w14:textId="6D419EA4" w:rsidR="009F2CE6" w:rsidRPr="00551047" w:rsidRDefault="00750838" w:rsidP="00551047">
      <w:pPr>
        <w:pStyle w:val="4sltext"/>
        <w:numPr>
          <w:ilvl w:val="1"/>
          <w:numId w:val="2"/>
        </w:numPr>
        <w:ind w:left="567" w:hanging="567"/>
        <w:rPr>
          <w:rFonts w:cs="Arial"/>
          <w:sz w:val="20"/>
          <w:szCs w:val="20"/>
        </w:rPr>
      </w:pPr>
      <w:r>
        <w:rPr>
          <w:rFonts w:cs="Arial"/>
          <w:sz w:val="20"/>
          <w:szCs w:val="20"/>
        </w:rPr>
        <w:t>Objednatel</w:t>
      </w:r>
      <w:r w:rsidR="007625E5" w:rsidRPr="62DE4854">
        <w:rPr>
          <w:rFonts w:cs="Arial"/>
          <w:sz w:val="20"/>
          <w:szCs w:val="20"/>
        </w:rPr>
        <w:t xml:space="preserve"> neposkytuje technickou součinnost s</w:t>
      </w:r>
      <w:r w:rsidR="00A95EF8" w:rsidRPr="62DE4854">
        <w:rPr>
          <w:rFonts w:cs="Arial"/>
          <w:sz w:val="20"/>
          <w:szCs w:val="20"/>
        </w:rPr>
        <w:t> </w:t>
      </w:r>
      <w:r w:rsidR="007625E5" w:rsidRPr="62DE4854">
        <w:rPr>
          <w:rFonts w:cs="Arial"/>
          <w:sz w:val="20"/>
          <w:szCs w:val="20"/>
        </w:rPr>
        <w:t xml:space="preserve">manipulací. </w:t>
      </w:r>
      <w:r w:rsidR="00457498" w:rsidRPr="62DE4854">
        <w:rPr>
          <w:rFonts w:cs="Arial"/>
          <w:sz w:val="20"/>
          <w:szCs w:val="20"/>
        </w:rPr>
        <w:t>Jakákoliv manipulace s</w:t>
      </w:r>
      <w:r w:rsidR="00A95EF8" w:rsidRPr="62DE4854">
        <w:rPr>
          <w:rFonts w:cs="Arial"/>
          <w:sz w:val="20"/>
          <w:szCs w:val="20"/>
        </w:rPr>
        <w:t> </w:t>
      </w:r>
      <w:r w:rsidR="00993C7E" w:rsidRPr="62DE4854">
        <w:rPr>
          <w:rFonts w:cs="Arial"/>
          <w:sz w:val="20"/>
          <w:szCs w:val="20"/>
        </w:rPr>
        <w:t>d</w:t>
      </w:r>
      <w:r w:rsidR="00457498" w:rsidRPr="62DE4854">
        <w:rPr>
          <w:rFonts w:cs="Arial"/>
          <w:sz w:val="20"/>
          <w:szCs w:val="20"/>
        </w:rPr>
        <w:t xml:space="preserve">ílem bude vždy za osobní účasti a pokynů zástupce </w:t>
      </w:r>
      <w:r>
        <w:rPr>
          <w:rFonts w:cs="Arial"/>
          <w:sz w:val="20"/>
          <w:szCs w:val="20"/>
        </w:rPr>
        <w:t>Zhotovitel</w:t>
      </w:r>
      <w:r w:rsidR="00457498" w:rsidRPr="62DE4854">
        <w:rPr>
          <w:rFonts w:cs="Arial"/>
          <w:sz w:val="20"/>
          <w:szCs w:val="20"/>
        </w:rPr>
        <w:t xml:space="preserve">e. </w:t>
      </w:r>
      <w:r>
        <w:rPr>
          <w:rFonts w:cs="Arial"/>
          <w:sz w:val="20"/>
          <w:szCs w:val="20"/>
        </w:rPr>
        <w:t>Objednatel</w:t>
      </w:r>
      <w:r w:rsidR="007625E5" w:rsidRPr="62DE4854">
        <w:rPr>
          <w:rFonts w:cs="Arial"/>
          <w:sz w:val="20"/>
          <w:szCs w:val="20"/>
        </w:rPr>
        <w:t xml:space="preserve"> předpokládá, že pro manipulaci si bude muset </w:t>
      </w:r>
      <w:r>
        <w:rPr>
          <w:rFonts w:cs="Arial"/>
          <w:sz w:val="20"/>
          <w:szCs w:val="20"/>
        </w:rPr>
        <w:t>Zhotovitel</w:t>
      </w:r>
      <w:r w:rsidR="007625E5" w:rsidRPr="62DE4854">
        <w:rPr>
          <w:rFonts w:cs="Arial"/>
          <w:sz w:val="20"/>
          <w:szCs w:val="20"/>
        </w:rPr>
        <w:t xml:space="preserve"> zajistit vlastní manipulační prostředky, které jsou zahrnuty v</w:t>
      </w:r>
      <w:r w:rsidR="00A95EF8" w:rsidRPr="62DE4854">
        <w:rPr>
          <w:rFonts w:cs="Arial"/>
          <w:sz w:val="20"/>
          <w:szCs w:val="20"/>
        </w:rPr>
        <w:t> </w:t>
      </w:r>
      <w:r w:rsidR="007625E5" w:rsidRPr="62DE4854">
        <w:rPr>
          <w:rFonts w:cs="Arial"/>
          <w:sz w:val="20"/>
          <w:szCs w:val="20"/>
        </w:rPr>
        <w:t xml:space="preserve">ceně </w:t>
      </w:r>
      <w:r w:rsidR="00FD1E17">
        <w:rPr>
          <w:rFonts w:cs="Arial"/>
          <w:sz w:val="20"/>
          <w:szCs w:val="20"/>
        </w:rPr>
        <w:t>díla</w:t>
      </w:r>
      <w:r w:rsidR="007625E5" w:rsidRPr="62DE4854">
        <w:rPr>
          <w:rFonts w:cs="Arial"/>
          <w:sz w:val="20"/>
          <w:szCs w:val="20"/>
        </w:rPr>
        <w:t xml:space="preserve">. </w:t>
      </w:r>
    </w:p>
    <w:p w14:paraId="7F70344B" w14:textId="25DA15E8" w:rsidR="007B59AC" w:rsidRDefault="00750838" w:rsidP="006D64E0">
      <w:pPr>
        <w:pStyle w:val="4sltext"/>
        <w:numPr>
          <w:ilvl w:val="1"/>
          <w:numId w:val="2"/>
        </w:numPr>
        <w:ind w:left="567" w:hanging="567"/>
        <w:rPr>
          <w:rFonts w:cs="Arial"/>
          <w:sz w:val="20"/>
          <w:szCs w:val="20"/>
        </w:rPr>
      </w:pPr>
      <w:r>
        <w:rPr>
          <w:rFonts w:cs="Arial"/>
          <w:sz w:val="20"/>
          <w:szCs w:val="20"/>
        </w:rPr>
        <w:t>Objednatel</w:t>
      </w:r>
      <w:r w:rsidR="00D61F67" w:rsidRPr="2503B1DD">
        <w:rPr>
          <w:rFonts w:cs="Arial"/>
          <w:sz w:val="20"/>
          <w:szCs w:val="20"/>
        </w:rPr>
        <w:t xml:space="preserve"> </w:t>
      </w:r>
      <w:r w:rsidR="007B59AC" w:rsidRPr="2503B1DD">
        <w:rPr>
          <w:rFonts w:cs="Arial"/>
          <w:sz w:val="20"/>
          <w:szCs w:val="20"/>
        </w:rPr>
        <w:t>k</w:t>
      </w:r>
      <w:r w:rsidR="00A95EF8" w:rsidRPr="2503B1DD">
        <w:rPr>
          <w:rFonts w:cs="Arial"/>
          <w:sz w:val="20"/>
          <w:szCs w:val="20"/>
        </w:rPr>
        <w:t> </w:t>
      </w:r>
      <w:r w:rsidR="007B59AC" w:rsidRPr="2503B1DD">
        <w:rPr>
          <w:rFonts w:cs="Arial"/>
          <w:sz w:val="20"/>
          <w:szCs w:val="20"/>
        </w:rPr>
        <w:t xml:space="preserve">řádnému provedení </w:t>
      </w:r>
      <w:r w:rsidR="00FD1E17">
        <w:rPr>
          <w:rFonts w:cs="Arial"/>
          <w:sz w:val="20"/>
          <w:szCs w:val="20"/>
        </w:rPr>
        <w:t>díla</w:t>
      </w:r>
      <w:r w:rsidR="007B59AC" w:rsidRPr="2503B1DD">
        <w:rPr>
          <w:rFonts w:cs="Arial"/>
          <w:sz w:val="20"/>
          <w:szCs w:val="20"/>
        </w:rPr>
        <w:t xml:space="preserve"> </w:t>
      </w:r>
      <w:r w:rsidR="00D61F67" w:rsidRPr="2503B1DD">
        <w:rPr>
          <w:rFonts w:cs="Arial"/>
          <w:sz w:val="20"/>
          <w:szCs w:val="20"/>
        </w:rPr>
        <w:t xml:space="preserve">poskytne následující součinnost: </w:t>
      </w:r>
    </w:p>
    <w:p w14:paraId="0EC37992" w14:textId="65182073" w:rsidR="00B07107" w:rsidRPr="00B07107" w:rsidRDefault="00B07107" w:rsidP="00B07107">
      <w:pPr>
        <w:pStyle w:val="4sltext"/>
        <w:numPr>
          <w:ilvl w:val="0"/>
          <w:numId w:val="16"/>
        </w:numPr>
        <w:spacing w:after="60"/>
        <w:rPr>
          <w:rFonts w:cs="Arial"/>
          <w:sz w:val="20"/>
          <w:szCs w:val="20"/>
        </w:rPr>
      </w:pPr>
      <w:r w:rsidRPr="2503B1DD">
        <w:rPr>
          <w:rFonts w:cs="Arial"/>
          <w:sz w:val="20"/>
          <w:szCs w:val="20"/>
        </w:rPr>
        <w:t xml:space="preserve">vstupy pro pracovníky a techniku </w:t>
      </w:r>
      <w:r w:rsidR="00750838">
        <w:rPr>
          <w:rFonts w:cs="Arial"/>
          <w:sz w:val="20"/>
          <w:szCs w:val="20"/>
        </w:rPr>
        <w:t>Zhotovitel</w:t>
      </w:r>
      <w:r w:rsidRPr="2503B1DD">
        <w:rPr>
          <w:rFonts w:cs="Arial"/>
          <w:sz w:val="20"/>
          <w:szCs w:val="20"/>
        </w:rPr>
        <w:t>e do místa plnění, areálu skladu ČEPRO, a.s.,</w:t>
      </w:r>
      <w:r w:rsidR="00BC732A">
        <w:rPr>
          <w:rFonts w:cs="Arial"/>
          <w:sz w:val="20"/>
          <w:szCs w:val="20"/>
        </w:rPr>
        <w:t>Litvínov</w:t>
      </w:r>
      <w:r w:rsidRPr="2503B1DD">
        <w:rPr>
          <w:rFonts w:cs="Arial"/>
          <w:sz w:val="20"/>
          <w:szCs w:val="20"/>
        </w:rPr>
        <w:t>;</w:t>
      </w:r>
    </w:p>
    <w:p w14:paraId="7C1BA217" w14:textId="4FC1FB99"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poskytnutí plochy pro uložení materiálu a techniky v</w:t>
      </w:r>
      <w:r w:rsidR="00A95EF8">
        <w:rPr>
          <w:rFonts w:cs="Arial"/>
          <w:sz w:val="20"/>
          <w:szCs w:val="20"/>
        </w:rPr>
        <w:t> </w:t>
      </w:r>
      <w:r w:rsidRPr="00B07107">
        <w:rPr>
          <w:rFonts w:cs="Arial"/>
          <w:sz w:val="20"/>
          <w:szCs w:val="20"/>
        </w:rPr>
        <w:t xml:space="preserve">areálu </w:t>
      </w:r>
      <w:r w:rsidR="00BC732A">
        <w:rPr>
          <w:rFonts w:cs="Arial"/>
          <w:sz w:val="20"/>
          <w:szCs w:val="20"/>
        </w:rPr>
        <w:t>Litvínov</w:t>
      </w:r>
      <w:r w:rsidRPr="00B07107">
        <w:rPr>
          <w:rFonts w:cs="Arial"/>
          <w:sz w:val="20"/>
          <w:szCs w:val="20"/>
        </w:rPr>
        <w:t>;</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04B8B8B5" w:rsidR="00B07107" w:rsidRPr="00B07107" w:rsidRDefault="00B07107" w:rsidP="00B07107">
      <w:pPr>
        <w:pStyle w:val="4sltext"/>
        <w:numPr>
          <w:ilvl w:val="0"/>
          <w:numId w:val="16"/>
        </w:numPr>
        <w:spacing w:after="60"/>
        <w:rPr>
          <w:rFonts w:cs="Arial"/>
          <w:sz w:val="20"/>
          <w:szCs w:val="20"/>
        </w:rPr>
      </w:pPr>
      <w:r w:rsidRPr="2503B1DD">
        <w:rPr>
          <w:rFonts w:cs="Arial"/>
          <w:sz w:val="20"/>
          <w:szCs w:val="20"/>
        </w:rPr>
        <w:t>seznámení s</w:t>
      </w:r>
      <w:r w:rsidR="00A95EF8" w:rsidRPr="2503B1DD">
        <w:rPr>
          <w:rFonts w:cs="Arial"/>
          <w:sz w:val="20"/>
          <w:szCs w:val="20"/>
        </w:rPr>
        <w:t> </w:t>
      </w:r>
      <w:r w:rsidRPr="2503B1DD">
        <w:rPr>
          <w:rFonts w:cs="Arial"/>
          <w:sz w:val="20"/>
          <w:szCs w:val="20"/>
        </w:rPr>
        <w:t xml:space="preserve">vnitřními předpisy </w:t>
      </w:r>
      <w:r w:rsidR="00750838">
        <w:rPr>
          <w:rFonts w:cs="Arial"/>
          <w:sz w:val="20"/>
          <w:szCs w:val="20"/>
        </w:rPr>
        <w:t>Objednatel</w:t>
      </w:r>
      <w:r w:rsidRPr="2503B1DD">
        <w:rPr>
          <w:rFonts w:cs="Arial"/>
          <w:sz w:val="20"/>
          <w:szCs w:val="20"/>
        </w:rPr>
        <w:t xml:space="preserve">e, tj. proškolení osob na straně </w:t>
      </w:r>
      <w:r w:rsidR="00750838">
        <w:rPr>
          <w:rFonts w:cs="Arial"/>
          <w:sz w:val="20"/>
          <w:szCs w:val="20"/>
        </w:rPr>
        <w:t>Zhotovitel</w:t>
      </w:r>
      <w:r w:rsidRPr="2503B1DD">
        <w:rPr>
          <w:rFonts w:cs="Arial"/>
          <w:sz w:val="20"/>
          <w:szCs w:val="20"/>
        </w:rPr>
        <w:t>e z</w:t>
      </w:r>
      <w:r w:rsidR="00A95EF8" w:rsidRPr="2503B1DD">
        <w:rPr>
          <w:rFonts w:cs="Arial"/>
          <w:sz w:val="20"/>
          <w:szCs w:val="20"/>
        </w:rPr>
        <w:t> </w:t>
      </w:r>
      <w:r w:rsidRPr="2503B1DD">
        <w:rPr>
          <w:rFonts w:cs="Arial"/>
          <w:sz w:val="20"/>
          <w:szCs w:val="20"/>
        </w:rPr>
        <w:t xml:space="preserve">interních předpisů </w:t>
      </w:r>
      <w:r w:rsidR="00750838">
        <w:rPr>
          <w:rFonts w:cs="Arial"/>
          <w:sz w:val="20"/>
          <w:szCs w:val="20"/>
        </w:rPr>
        <w:t>Objednatel</w:t>
      </w:r>
      <w:r w:rsidRPr="2503B1DD">
        <w:rPr>
          <w:rFonts w:cs="Arial"/>
          <w:sz w:val="20"/>
          <w:szCs w:val="20"/>
        </w:rPr>
        <w:t>e, zejména s</w:t>
      </w:r>
      <w:r w:rsidR="00A95EF8" w:rsidRPr="2503B1DD">
        <w:rPr>
          <w:rFonts w:cs="Arial"/>
          <w:sz w:val="20"/>
          <w:szCs w:val="20"/>
        </w:rPr>
        <w:t> </w:t>
      </w:r>
      <w:r w:rsidRPr="2503B1DD">
        <w:rPr>
          <w:rFonts w:cs="Arial"/>
          <w:sz w:val="20"/>
          <w:szCs w:val="20"/>
        </w:rPr>
        <w:t xml:space="preserve">ohledem na oblast PO, BOZP apod.; </w:t>
      </w:r>
    </w:p>
    <w:p w14:paraId="07BE8D6E" w14:textId="6961F970"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w:t>
      </w:r>
      <w:r w:rsidR="00A95EF8">
        <w:rPr>
          <w:rFonts w:cs="Arial"/>
          <w:sz w:val="20"/>
          <w:szCs w:val="20"/>
        </w:rPr>
        <w:t> </w:t>
      </w:r>
      <w:r w:rsidRPr="00B07107">
        <w:rPr>
          <w:rFonts w:cs="Arial"/>
          <w:sz w:val="20"/>
          <w:szCs w:val="20"/>
        </w:rPr>
        <w:t>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168E7DE9"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lastRenderedPageBreak/>
        <w:t>Cena</w:t>
      </w:r>
      <w:r w:rsidRPr="000C6AD6">
        <w:rPr>
          <w:rFonts w:cs="Arial"/>
          <w:b w:val="0"/>
          <w:bCs/>
          <w:sz w:val="20"/>
          <w:szCs w:val="20"/>
        </w:rPr>
        <w:t xml:space="preserve"> </w:t>
      </w:r>
      <w:r w:rsidRPr="000C6AD6">
        <w:rPr>
          <w:rFonts w:cs="Arial"/>
          <w:bCs/>
          <w:sz w:val="20"/>
          <w:szCs w:val="20"/>
        </w:rPr>
        <w:t xml:space="preserve">za </w:t>
      </w:r>
      <w:r w:rsidR="00E65A95">
        <w:rPr>
          <w:rFonts w:cs="Arial"/>
          <w:bCs/>
          <w:sz w:val="20"/>
          <w:szCs w:val="20"/>
        </w:rPr>
        <w:t>d</w:t>
      </w:r>
      <w:r w:rsidR="00FD1E17">
        <w:rPr>
          <w:rFonts w:cs="Arial"/>
          <w:bCs/>
          <w:sz w:val="20"/>
          <w:szCs w:val="20"/>
        </w:rPr>
        <w:t>ílo</w:t>
      </w:r>
      <w:r w:rsidRPr="000C6AD6">
        <w:rPr>
          <w:rFonts w:cs="Arial"/>
          <w:bCs/>
          <w:sz w:val="20"/>
          <w:szCs w:val="20"/>
        </w:rPr>
        <w:t xml:space="preserve"> a platební podmínky</w:t>
      </w:r>
    </w:p>
    <w:p w14:paraId="010827CB" w14:textId="1ED1BE58" w:rsidR="00644188" w:rsidRPr="00644188" w:rsidRDefault="00750838" w:rsidP="006D64E0">
      <w:pPr>
        <w:pStyle w:val="4sltext"/>
        <w:numPr>
          <w:ilvl w:val="1"/>
          <w:numId w:val="2"/>
        </w:numPr>
        <w:ind w:left="567" w:hanging="567"/>
        <w:rPr>
          <w:rFonts w:cs="Arial"/>
          <w:sz w:val="20"/>
          <w:szCs w:val="20"/>
        </w:rPr>
      </w:pPr>
      <w:r>
        <w:rPr>
          <w:rFonts w:cs="Arial"/>
          <w:sz w:val="20"/>
          <w:szCs w:val="20"/>
        </w:rPr>
        <w:t>Objednatel</w:t>
      </w:r>
      <w:r w:rsidR="005D7663" w:rsidRPr="000C6AD6">
        <w:rPr>
          <w:rFonts w:cs="Arial"/>
          <w:sz w:val="20"/>
          <w:szCs w:val="20"/>
        </w:rPr>
        <w:t xml:space="preserve"> se zavazuje zaplatit </w:t>
      </w:r>
      <w:r>
        <w:rPr>
          <w:rFonts w:cs="Arial"/>
          <w:sz w:val="20"/>
          <w:szCs w:val="20"/>
        </w:rPr>
        <w:t>Zhotovitel</w:t>
      </w:r>
      <w:r w:rsidR="005D7663" w:rsidRPr="000C6AD6">
        <w:rPr>
          <w:rFonts w:cs="Arial"/>
          <w:sz w:val="20"/>
          <w:szCs w:val="20"/>
        </w:rPr>
        <w:t xml:space="preserve">i cenu za </w:t>
      </w:r>
      <w:r w:rsidR="00E65A95">
        <w:rPr>
          <w:rFonts w:cs="Arial"/>
          <w:sz w:val="20"/>
          <w:szCs w:val="20"/>
        </w:rPr>
        <w:t>d</w:t>
      </w:r>
      <w:r w:rsidR="00FD1E17">
        <w:rPr>
          <w:rFonts w:cs="Arial"/>
          <w:sz w:val="20"/>
          <w:szCs w:val="20"/>
        </w:rPr>
        <w:t>ílo</w:t>
      </w:r>
      <w:r w:rsidR="005D7663" w:rsidRPr="000C6AD6">
        <w:rPr>
          <w:rFonts w:cs="Arial"/>
          <w:sz w:val="20"/>
          <w:szCs w:val="20"/>
        </w:rPr>
        <w:t xml:space="preserve"> ve výši</w:t>
      </w:r>
      <w:r w:rsidR="00171C46" w:rsidRPr="000C6AD6">
        <w:rPr>
          <w:rFonts w:cs="Arial"/>
          <w:sz w:val="20"/>
          <w:szCs w:val="20"/>
        </w:rPr>
        <w:t xml:space="preserve"> </w:t>
      </w:r>
      <w:r w:rsidR="57AF00B3" w:rsidRPr="25CCD1EB">
        <w:rPr>
          <w:rFonts w:cs="Arial"/>
          <w:sz w:val="20"/>
          <w:szCs w:val="20"/>
          <w:lang w:val="cs"/>
        </w:rPr>
        <w:t>[</w:t>
      </w:r>
      <w:r w:rsidR="57AF00B3" w:rsidRPr="25CCD1EB">
        <w:rPr>
          <w:rFonts w:cs="Arial"/>
          <w:b/>
          <w:bCs/>
          <w:sz w:val="20"/>
          <w:szCs w:val="20"/>
          <w:highlight w:val="yellow"/>
          <w:lang w:val="cs"/>
        </w:rPr>
        <w:t>doplní účastník</w:t>
      </w:r>
      <w:r w:rsidR="57AF00B3" w:rsidRPr="25CCD1EB">
        <w:rPr>
          <w:rFonts w:cs="Arial"/>
          <w:sz w:val="20"/>
          <w:szCs w:val="20"/>
          <w:lang w:val="cs"/>
        </w:rPr>
        <w:t>]</w:t>
      </w:r>
      <w:r w:rsidR="005D7663" w:rsidRPr="000C6AD6">
        <w:rPr>
          <w:rFonts w:cs="Arial"/>
          <w:sz w:val="20"/>
          <w:szCs w:val="20"/>
        </w:rPr>
        <w:t xml:space="preserve">,- </w:t>
      </w:r>
      <w:r w:rsidR="00CC4DDD">
        <w:rPr>
          <w:rStyle w:val="FontStyle64"/>
          <w:rFonts w:ascii="Arial" w:hAnsi="Arial" w:cs="Arial"/>
          <w:b/>
          <w:bCs/>
          <w:sz w:val="20"/>
          <w:szCs w:val="20"/>
        </w:rPr>
        <w:t>Kč</w:t>
      </w:r>
      <w:r w:rsidR="005D7663" w:rsidRPr="000C6AD6">
        <w:rPr>
          <w:rFonts w:cs="Arial"/>
          <w:sz w:val="20"/>
          <w:szCs w:val="20"/>
        </w:rPr>
        <w:t xml:space="preserve"> bez DPH</w:t>
      </w:r>
      <w:r w:rsidR="00897B84" w:rsidRPr="000C6AD6">
        <w:rPr>
          <w:rFonts w:cs="Arial"/>
          <w:sz w:val="20"/>
          <w:szCs w:val="20"/>
        </w:rPr>
        <w:t xml:space="preserve"> (dále jen „</w:t>
      </w:r>
      <w:r w:rsidR="00897B84" w:rsidRPr="25CCD1EB">
        <w:rPr>
          <w:rFonts w:cs="Arial"/>
          <w:b/>
          <w:bCs/>
          <w:sz w:val="20"/>
          <w:szCs w:val="20"/>
        </w:rPr>
        <w:t xml:space="preserve">Cena </w:t>
      </w:r>
      <w:r w:rsidR="00FD1E17" w:rsidRPr="25CCD1EB">
        <w:rPr>
          <w:rFonts w:cs="Arial"/>
          <w:b/>
          <w:bCs/>
          <w:sz w:val="20"/>
          <w:szCs w:val="20"/>
        </w:rPr>
        <w:t>díla</w:t>
      </w:r>
      <w:r w:rsidR="00897B84" w:rsidRPr="000C6AD6">
        <w:rPr>
          <w:rFonts w:cs="Arial"/>
          <w:sz w:val="20"/>
          <w:szCs w:val="20"/>
        </w:rPr>
        <w:t>“)</w:t>
      </w:r>
      <w:r w:rsidR="005D7663" w:rsidRPr="000C6AD6">
        <w:rPr>
          <w:rFonts w:cs="Arial"/>
          <w:sz w:val="20"/>
          <w:szCs w:val="20"/>
        </w:rPr>
        <w:t xml:space="preserve">. </w:t>
      </w:r>
    </w:p>
    <w:p w14:paraId="30EB4AE6" w14:textId="348470F6" w:rsidR="00360837" w:rsidRPr="006071B4" w:rsidRDefault="00360837" w:rsidP="006D64E0">
      <w:pPr>
        <w:pStyle w:val="4sltext"/>
        <w:numPr>
          <w:ilvl w:val="1"/>
          <w:numId w:val="2"/>
        </w:numPr>
        <w:ind w:left="567" w:hanging="567"/>
        <w:rPr>
          <w:rFonts w:cs="Arial"/>
          <w:sz w:val="20"/>
          <w:szCs w:val="20"/>
        </w:rPr>
      </w:pPr>
      <w:r w:rsidRPr="25CCD1EB">
        <w:rPr>
          <w:rFonts w:cs="Arial"/>
          <w:sz w:val="20"/>
          <w:szCs w:val="20"/>
        </w:rPr>
        <w:t xml:space="preserve">Fakturované plnění je předmětem přenesené daňové povinnosti, DPH odvede </w:t>
      </w:r>
      <w:r w:rsidR="00750838" w:rsidRPr="25CCD1EB">
        <w:rPr>
          <w:rFonts w:cs="Arial"/>
          <w:sz w:val="20"/>
          <w:szCs w:val="20"/>
        </w:rPr>
        <w:t>Objednatel</w:t>
      </w:r>
      <w:r w:rsidR="00510334" w:rsidRPr="25CCD1EB">
        <w:rPr>
          <w:rFonts w:cs="Arial"/>
          <w:sz w:val="20"/>
          <w:szCs w:val="20"/>
        </w:rPr>
        <w:t>.</w:t>
      </w:r>
      <w:r w:rsidR="006071B4" w:rsidRPr="25CCD1EB">
        <w:rPr>
          <w:rFonts w:cs="Arial"/>
          <w:sz w:val="20"/>
          <w:szCs w:val="20"/>
        </w:rPr>
        <w:t xml:space="preserve"> </w:t>
      </w:r>
      <w:r w:rsidR="00750838" w:rsidRPr="25CCD1EB">
        <w:rPr>
          <w:rFonts w:cs="Arial"/>
          <w:sz w:val="20"/>
          <w:szCs w:val="20"/>
        </w:rPr>
        <w:t>Zhotovitel</w:t>
      </w:r>
      <w:r w:rsidR="006071B4" w:rsidRPr="25CCD1EB">
        <w:rPr>
          <w:rFonts w:cs="Arial"/>
          <w:sz w:val="20"/>
          <w:szCs w:val="20"/>
        </w:rPr>
        <w:t xml:space="preserve"> je oprávněn k</w:t>
      </w:r>
      <w:r w:rsidR="00A95EF8" w:rsidRPr="25CCD1EB">
        <w:rPr>
          <w:rFonts w:cs="Arial"/>
          <w:sz w:val="20"/>
          <w:szCs w:val="20"/>
        </w:rPr>
        <w:t> </w:t>
      </w:r>
      <w:r w:rsidR="006071B4" w:rsidRPr="25CCD1EB">
        <w:rPr>
          <w:rFonts w:cs="Arial"/>
          <w:sz w:val="20"/>
          <w:szCs w:val="20"/>
        </w:rPr>
        <w:t xml:space="preserve">ceně </w:t>
      </w:r>
      <w:r w:rsidR="00FD1E17" w:rsidRPr="25CCD1EB">
        <w:rPr>
          <w:rFonts w:cs="Arial"/>
          <w:sz w:val="20"/>
          <w:szCs w:val="20"/>
        </w:rPr>
        <w:t>díla</w:t>
      </w:r>
      <w:r w:rsidR="006071B4" w:rsidRPr="25CCD1EB">
        <w:rPr>
          <w:rFonts w:cs="Arial"/>
          <w:sz w:val="20"/>
          <w:szCs w:val="20"/>
        </w:rPr>
        <w:t xml:space="preserve"> připočíst DPH v</w:t>
      </w:r>
      <w:r w:rsidR="00A95EF8" w:rsidRPr="25CCD1EB">
        <w:rPr>
          <w:rFonts w:cs="Arial"/>
          <w:sz w:val="20"/>
          <w:szCs w:val="20"/>
        </w:rPr>
        <w:t> </w:t>
      </w:r>
      <w:r w:rsidR="006071B4" w:rsidRPr="25CCD1EB">
        <w:rPr>
          <w:rFonts w:cs="Arial"/>
          <w:sz w:val="20"/>
          <w:szCs w:val="20"/>
        </w:rPr>
        <w:t>zákonem stanovené výši. </w:t>
      </w:r>
    </w:p>
    <w:p w14:paraId="152544A7" w14:textId="3798CDE7" w:rsidR="005D7663" w:rsidRPr="00644188" w:rsidRDefault="00644188" w:rsidP="006D64E0">
      <w:pPr>
        <w:pStyle w:val="4sltext"/>
        <w:numPr>
          <w:ilvl w:val="1"/>
          <w:numId w:val="2"/>
        </w:numPr>
        <w:ind w:left="567" w:hanging="567"/>
        <w:rPr>
          <w:rFonts w:cs="Arial"/>
          <w:sz w:val="20"/>
          <w:szCs w:val="20"/>
        </w:rPr>
      </w:pPr>
      <w:r w:rsidRPr="25CCD1EB">
        <w:rPr>
          <w:rFonts w:cs="Arial"/>
          <w:sz w:val="20"/>
          <w:szCs w:val="20"/>
        </w:rPr>
        <w:t xml:space="preserve">Cena </w:t>
      </w:r>
      <w:r w:rsidR="00FD1E17" w:rsidRPr="25CCD1EB">
        <w:rPr>
          <w:rFonts w:cs="Arial"/>
          <w:sz w:val="20"/>
          <w:szCs w:val="20"/>
        </w:rPr>
        <w:t>díla</w:t>
      </w:r>
      <w:r w:rsidRPr="25CCD1EB">
        <w:rPr>
          <w:rFonts w:cs="Arial"/>
          <w:sz w:val="20"/>
          <w:szCs w:val="20"/>
        </w:rPr>
        <w:t xml:space="preserve"> v</w:t>
      </w:r>
      <w:r w:rsidR="00A95EF8" w:rsidRPr="25CCD1EB">
        <w:rPr>
          <w:rFonts w:cs="Arial"/>
          <w:sz w:val="20"/>
          <w:szCs w:val="20"/>
        </w:rPr>
        <w:t> </w:t>
      </w:r>
      <w:r w:rsidRPr="25CCD1EB">
        <w:rPr>
          <w:rFonts w:cs="Arial"/>
          <w:sz w:val="20"/>
          <w:szCs w:val="20"/>
        </w:rPr>
        <w:t>sobě zahrnuje veškeré náklady spojené s</w:t>
      </w:r>
      <w:r w:rsidR="00A95EF8" w:rsidRPr="25CCD1EB">
        <w:rPr>
          <w:rFonts w:cs="Arial"/>
          <w:sz w:val="20"/>
          <w:szCs w:val="20"/>
        </w:rPr>
        <w:t> </w:t>
      </w:r>
      <w:r w:rsidRPr="25CCD1EB">
        <w:rPr>
          <w:rFonts w:cs="Arial"/>
          <w:sz w:val="20"/>
          <w:szCs w:val="20"/>
        </w:rPr>
        <w:t xml:space="preserve">realizací </w:t>
      </w:r>
      <w:r w:rsidR="00FD1E17" w:rsidRPr="25CCD1EB">
        <w:rPr>
          <w:rFonts w:cs="Arial"/>
          <w:sz w:val="20"/>
          <w:szCs w:val="20"/>
        </w:rPr>
        <w:t>díla</w:t>
      </w:r>
      <w:r w:rsidRPr="25CCD1EB">
        <w:rPr>
          <w:rFonts w:cs="Arial"/>
          <w:sz w:val="20"/>
          <w:szCs w:val="20"/>
        </w:rPr>
        <w:t xml:space="preserve">, včetně </w:t>
      </w:r>
      <w:r w:rsidR="007625E5" w:rsidRPr="25CCD1EB">
        <w:rPr>
          <w:rFonts w:cs="Arial"/>
          <w:sz w:val="20"/>
          <w:szCs w:val="20"/>
        </w:rPr>
        <w:t xml:space="preserve">návrhu, výroby, </w:t>
      </w:r>
      <w:r w:rsidRPr="25CCD1EB">
        <w:rPr>
          <w:rFonts w:cs="Arial"/>
          <w:sz w:val="20"/>
          <w:szCs w:val="20"/>
        </w:rPr>
        <w:t xml:space="preserve">dopravy, kompletace, </w:t>
      </w:r>
      <w:r w:rsidR="007625E5" w:rsidRPr="25CCD1EB">
        <w:rPr>
          <w:rFonts w:cs="Arial"/>
          <w:sz w:val="20"/>
          <w:szCs w:val="20"/>
        </w:rPr>
        <w:t xml:space="preserve">manipulační techniky, </w:t>
      </w:r>
      <w:r w:rsidRPr="25CCD1EB">
        <w:rPr>
          <w:rFonts w:cs="Arial"/>
          <w:sz w:val="20"/>
          <w:szCs w:val="20"/>
        </w:rPr>
        <w:t>montáže</w:t>
      </w:r>
      <w:r w:rsidR="00EB2F4A" w:rsidRPr="25CCD1EB">
        <w:rPr>
          <w:rFonts w:cs="Arial"/>
          <w:sz w:val="20"/>
          <w:szCs w:val="20"/>
        </w:rPr>
        <w:t xml:space="preserve">, cestovních výdajů, balení, </w:t>
      </w:r>
      <w:r w:rsidR="007625E5" w:rsidRPr="25CCD1EB">
        <w:rPr>
          <w:rFonts w:cs="Arial"/>
          <w:sz w:val="20"/>
          <w:szCs w:val="20"/>
        </w:rPr>
        <w:t xml:space="preserve">revizí, </w:t>
      </w:r>
      <w:r w:rsidR="00BA504A" w:rsidRPr="25CCD1EB">
        <w:rPr>
          <w:rFonts w:cs="Arial"/>
          <w:sz w:val="20"/>
          <w:szCs w:val="20"/>
        </w:rPr>
        <w:t>veškeré osobní ochranné prostředky a pomůcky</w:t>
      </w:r>
      <w:r w:rsidR="007625E5" w:rsidRPr="25CCD1EB">
        <w:rPr>
          <w:rFonts w:cs="Arial"/>
          <w:sz w:val="20"/>
          <w:szCs w:val="20"/>
        </w:rPr>
        <w:t xml:space="preserve">, </w:t>
      </w:r>
      <w:r w:rsidR="00EB2F4A" w:rsidRPr="25CCD1EB">
        <w:rPr>
          <w:rFonts w:cs="Arial"/>
          <w:sz w:val="20"/>
          <w:szCs w:val="20"/>
        </w:rPr>
        <w:t>zaplacení všech cel, daní</w:t>
      </w:r>
      <w:r w:rsidR="00BA504A" w:rsidRPr="25CCD1EB">
        <w:rPr>
          <w:rFonts w:cs="Arial"/>
          <w:sz w:val="20"/>
          <w:szCs w:val="20"/>
        </w:rPr>
        <w:t xml:space="preserve">, recyklačních poplatků </w:t>
      </w:r>
      <w:r w:rsidR="00EB2F4A" w:rsidRPr="25CCD1EB">
        <w:rPr>
          <w:rFonts w:cs="Arial"/>
          <w:sz w:val="20"/>
          <w:szCs w:val="20"/>
        </w:rPr>
        <w:t>či jiných poplatků, pojištění, náklady na provádění průběžného úklidu, zřízení i vyklizení staveniště</w:t>
      </w:r>
      <w:r w:rsidR="74C8E21C" w:rsidRPr="25CCD1EB">
        <w:rPr>
          <w:rFonts w:cs="Arial"/>
          <w:sz w:val="20"/>
          <w:szCs w:val="20"/>
        </w:rPr>
        <w:t>/pracoviště</w:t>
      </w:r>
      <w:r w:rsidR="00EB2F4A" w:rsidRPr="25CCD1EB">
        <w:rPr>
          <w:rFonts w:cs="Arial"/>
          <w:sz w:val="20"/>
          <w:szCs w:val="20"/>
        </w:rPr>
        <w:t xml:space="preserve">, </w:t>
      </w:r>
      <w:r w:rsidR="003169A7" w:rsidRPr="25CCD1EB">
        <w:rPr>
          <w:rFonts w:cs="Arial"/>
          <w:sz w:val="20"/>
          <w:szCs w:val="20"/>
        </w:rPr>
        <w:t xml:space="preserve">odvoz i likvidace odpadu, </w:t>
      </w:r>
      <w:r w:rsidR="00EB2F4A" w:rsidRPr="25CCD1EB">
        <w:rPr>
          <w:rFonts w:cs="Arial"/>
          <w:sz w:val="20"/>
          <w:szCs w:val="20"/>
        </w:rPr>
        <w:t>provedení všech zkoušek, atestů a kontrol, měření, náklady spojené s</w:t>
      </w:r>
      <w:r w:rsidR="00A95EF8" w:rsidRPr="25CCD1EB">
        <w:rPr>
          <w:rFonts w:cs="Arial"/>
          <w:sz w:val="20"/>
          <w:szCs w:val="20"/>
        </w:rPr>
        <w:t> </w:t>
      </w:r>
      <w:r w:rsidR="00EB2F4A" w:rsidRPr="25CCD1EB">
        <w:rPr>
          <w:rFonts w:cs="Arial"/>
          <w:sz w:val="20"/>
          <w:szCs w:val="20"/>
        </w:rPr>
        <w:t>dodržováním právních předpisů týkajících se požární ochrany a bezpečnosti a ochrany zdraví při práci</w:t>
      </w:r>
      <w:r w:rsidR="002A7D75" w:rsidRPr="25CCD1EB">
        <w:rPr>
          <w:rFonts w:cs="Arial"/>
          <w:sz w:val="20"/>
          <w:szCs w:val="20"/>
        </w:rPr>
        <w:t xml:space="preserve"> (zejména bezpečnosti a ochrany zdraví při práci ve výškách)</w:t>
      </w:r>
      <w:r w:rsidR="00EB2F4A" w:rsidRPr="25CCD1EB">
        <w:rPr>
          <w:rFonts w:cs="Arial"/>
          <w:sz w:val="20"/>
          <w:szCs w:val="20"/>
        </w:rPr>
        <w:t xml:space="preserve">, na výstražné tabulky, na obvyklou obchodní a správní režii </w:t>
      </w:r>
      <w:r w:rsidR="00750838" w:rsidRPr="25CCD1EB">
        <w:rPr>
          <w:rFonts w:cs="Arial"/>
          <w:sz w:val="20"/>
          <w:szCs w:val="20"/>
        </w:rPr>
        <w:t>Zhotovitel</w:t>
      </w:r>
      <w:r w:rsidR="00EB2F4A" w:rsidRPr="25CCD1EB">
        <w:rPr>
          <w:rFonts w:cs="Arial"/>
          <w:sz w:val="20"/>
          <w:szCs w:val="20"/>
        </w:rPr>
        <w:t xml:space="preserve">e </w:t>
      </w:r>
      <w:r w:rsidRPr="25CCD1EB">
        <w:rPr>
          <w:rFonts w:cs="Arial"/>
          <w:sz w:val="20"/>
          <w:szCs w:val="20"/>
        </w:rPr>
        <w:t>apod.</w:t>
      </w:r>
      <w:r w:rsidR="00A95EF8" w:rsidRPr="25CCD1EB">
        <w:rPr>
          <w:rFonts w:cs="Arial"/>
          <w:sz w:val="20"/>
          <w:szCs w:val="20"/>
        </w:rPr>
        <w:t xml:space="preserve"> a stejně tak i náklady na </w:t>
      </w:r>
      <w:r w:rsidR="004714BC" w:rsidRPr="25CCD1EB">
        <w:rPr>
          <w:rFonts w:cs="Arial"/>
          <w:sz w:val="20"/>
          <w:szCs w:val="20"/>
        </w:rPr>
        <w:t xml:space="preserve">kompletaci a </w:t>
      </w:r>
      <w:r w:rsidR="00A95EF8" w:rsidRPr="25CCD1EB">
        <w:rPr>
          <w:rFonts w:cs="Arial"/>
          <w:sz w:val="20"/>
          <w:szCs w:val="20"/>
        </w:rPr>
        <w:t>p</w:t>
      </w:r>
      <w:r w:rsidR="008072C6" w:rsidRPr="25CCD1EB">
        <w:rPr>
          <w:rFonts w:cs="Arial"/>
          <w:sz w:val="20"/>
          <w:szCs w:val="20"/>
        </w:rPr>
        <w:t xml:space="preserve">odání žádosti o </w:t>
      </w:r>
      <w:r w:rsidR="00A95EF8" w:rsidRPr="25CCD1EB">
        <w:rPr>
          <w:rFonts w:cs="Arial"/>
          <w:sz w:val="20"/>
          <w:szCs w:val="20"/>
        </w:rPr>
        <w:t>UPOS</w:t>
      </w:r>
      <w:r w:rsidR="008072C6" w:rsidRPr="25CCD1EB">
        <w:rPr>
          <w:rFonts w:cs="Arial"/>
          <w:sz w:val="20"/>
          <w:szCs w:val="20"/>
        </w:rPr>
        <w:t xml:space="preserve"> a zpracování a dodání dokumentů pro podání </w:t>
      </w:r>
      <w:r w:rsidR="00A95EF8" w:rsidRPr="25CCD1EB">
        <w:rPr>
          <w:rFonts w:cs="Arial"/>
          <w:sz w:val="20"/>
          <w:szCs w:val="20"/>
        </w:rPr>
        <w:t>UTP</w:t>
      </w:r>
      <w:r w:rsidR="008072C6" w:rsidRPr="25CCD1EB">
        <w:rPr>
          <w:rFonts w:cs="Arial"/>
          <w:sz w:val="20"/>
          <w:szCs w:val="20"/>
        </w:rPr>
        <w:t xml:space="preserve">, včetně </w:t>
      </w:r>
      <w:r w:rsidR="00A95EF8" w:rsidRPr="25CCD1EB">
        <w:rPr>
          <w:rFonts w:cs="Arial"/>
          <w:sz w:val="20"/>
          <w:szCs w:val="20"/>
        </w:rPr>
        <w:t>vypořádání případných připomínek nebo požadavků na úpravu a/nebo doplnění</w:t>
      </w:r>
      <w:r w:rsidR="008072C6" w:rsidRPr="25CCD1EB">
        <w:rPr>
          <w:rFonts w:cs="Arial"/>
          <w:sz w:val="20"/>
          <w:szCs w:val="20"/>
        </w:rPr>
        <w:t xml:space="preserve"> požadovaných </w:t>
      </w:r>
      <w:r w:rsidR="00A95EF8" w:rsidRPr="25CCD1EB">
        <w:rPr>
          <w:rFonts w:cs="Arial"/>
          <w:sz w:val="20"/>
          <w:szCs w:val="20"/>
        </w:rPr>
        <w:t>dokumentů</w:t>
      </w:r>
      <w:r w:rsidR="004714BC" w:rsidRPr="25CCD1EB">
        <w:rPr>
          <w:rFonts w:cs="Arial"/>
          <w:sz w:val="20"/>
          <w:szCs w:val="20"/>
        </w:rPr>
        <w:t xml:space="preserve"> předkládaných v rámci procesů UPOS a UTP</w:t>
      </w:r>
      <w:r w:rsidR="008072C6" w:rsidRPr="25CCD1EB">
        <w:rPr>
          <w:rFonts w:cs="Arial"/>
          <w:sz w:val="20"/>
          <w:szCs w:val="20"/>
        </w:rPr>
        <w:t xml:space="preserve">. </w:t>
      </w:r>
      <w:r w:rsidR="00750838" w:rsidRPr="25CCD1EB">
        <w:rPr>
          <w:rFonts w:cs="Arial"/>
          <w:sz w:val="20"/>
          <w:szCs w:val="20"/>
        </w:rPr>
        <w:t>Zhotovitel</w:t>
      </w:r>
      <w:r w:rsidRPr="25CCD1EB">
        <w:rPr>
          <w:rFonts w:cs="Arial"/>
          <w:sz w:val="20"/>
          <w:szCs w:val="20"/>
        </w:rPr>
        <w:t xml:space="preserve"> odpovídá za zahrnutí veškerých nákladů potřebných k řádnému splnění </w:t>
      </w:r>
      <w:r w:rsidR="00FD1E17" w:rsidRPr="25CCD1EB">
        <w:rPr>
          <w:rFonts w:cs="Arial"/>
          <w:sz w:val="20"/>
          <w:szCs w:val="20"/>
        </w:rPr>
        <w:t>díla</w:t>
      </w:r>
      <w:r w:rsidRPr="25CCD1EB">
        <w:rPr>
          <w:rFonts w:cs="Arial"/>
          <w:sz w:val="20"/>
          <w:szCs w:val="20"/>
        </w:rPr>
        <w:t xml:space="preserve"> do Ceny </w:t>
      </w:r>
      <w:r w:rsidR="00FD1E17" w:rsidRPr="25CCD1EB">
        <w:rPr>
          <w:rFonts w:cs="Arial"/>
          <w:sz w:val="20"/>
          <w:szCs w:val="20"/>
        </w:rPr>
        <w:t>díla</w:t>
      </w:r>
      <w:r w:rsidR="00EB2F4A" w:rsidRPr="25CCD1EB">
        <w:rPr>
          <w:rFonts w:cs="Arial"/>
          <w:sz w:val="20"/>
          <w:szCs w:val="20"/>
        </w:rPr>
        <w:t xml:space="preserve"> </w:t>
      </w:r>
      <w:r w:rsidRPr="25CCD1EB">
        <w:rPr>
          <w:rFonts w:cs="Arial"/>
          <w:sz w:val="20"/>
          <w:szCs w:val="20"/>
        </w:rPr>
        <w:t>(a</w:t>
      </w:r>
      <w:r w:rsidR="00EB2F4A" w:rsidRPr="25CCD1EB">
        <w:rPr>
          <w:rFonts w:cs="Arial"/>
          <w:sz w:val="20"/>
          <w:szCs w:val="20"/>
        </w:rPr>
        <w:t> </w:t>
      </w:r>
      <w:r w:rsidRPr="25CCD1EB">
        <w:rPr>
          <w:rFonts w:cs="Arial"/>
          <w:sz w:val="20"/>
          <w:szCs w:val="20"/>
        </w:rPr>
        <w:t xml:space="preserve">to včetně nákladů, které měl </w:t>
      </w:r>
      <w:r w:rsidR="00750838" w:rsidRPr="25CCD1EB">
        <w:rPr>
          <w:rFonts w:cs="Arial"/>
          <w:sz w:val="20"/>
          <w:szCs w:val="20"/>
        </w:rPr>
        <w:t>Zhotovitel</w:t>
      </w:r>
      <w:r w:rsidRPr="25CCD1EB">
        <w:rPr>
          <w:rFonts w:cs="Arial"/>
          <w:sz w:val="20"/>
          <w:szCs w:val="20"/>
        </w:rPr>
        <w:t xml:space="preserve"> na základě svých odborných a technických znalostí a při vynaložení odborné péče vědět a předpokládat).</w:t>
      </w:r>
    </w:p>
    <w:p w14:paraId="6C26C41C" w14:textId="30E0857A" w:rsidR="009F2CE6" w:rsidRDefault="009F2CE6" w:rsidP="006D64E0">
      <w:pPr>
        <w:pStyle w:val="4sltext"/>
        <w:numPr>
          <w:ilvl w:val="1"/>
          <w:numId w:val="2"/>
        </w:numPr>
        <w:ind w:left="567" w:hanging="567"/>
        <w:rPr>
          <w:rFonts w:cs="Arial"/>
          <w:sz w:val="20"/>
          <w:szCs w:val="20"/>
        </w:rPr>
      </w:pPr>
      <w:r w:rsidRPr="25CCD1EB">
        <w:rPr>
          <w:rFonts w:cs="Arial"/>
          <w:sz w:val="20"/>
          <w:szCs w:val="20"/>
        </w:rPr>
        <w:t xml:space="preserve">Pro vyloučení pochybností se má za to, že úhrada jakékoli části Ceny za </w:t>
      </w:r>
      <w:r w:rsidR="00E65A95" w:rsidRPr="25CCD1EB">
        <w:rPr>
          <w:rFonts w:cs="Arial"/>
          <w:sz w:val="20"/>
          <w:szCs w:val="20"/>
        </w:rPr>
        <w:t>d</w:t>
      </w:r>
      <w:r w:rsidR="00FD1E17" w:rsidRPr="25CCD1EB">
        <w:rPr>
          <w:rFonts w:cs="Arial"/>
          <w:sz w:val="20"/>
          <w:szCs w:val="20"/>
        </w:rPr>
        <w:t>ílo</w:t>
      </w:r>
      <w:r w:rsidRPr="25CCD1EB">
        <w:rPr>
          <w:rFonts w:cs="Arial"/>
          <w:sz w:val="20"/>
          <w:szCs w:val="20"/>
        </w:rPr>
        <w:t xml:space="preserve"> </w:t>
      </w:r>
      <w:r w:rsidR="00750838" w:rsidRPr="25CCD1EB">
        <w:rPr>
          <w:rFonts w:cs="Arial"/>
          <w:sz w:val="20"/>
          <w:szCs w:val="20"/>
        </w:rPr>
        <w:t>Zhotovitel</w:t>
      </w:r>
      <w:r w:rsidRPr="25CCD1EB">
        <w:rPr>
          <w:rFonts w:cs="Arial"/>
          <w:sz w:val="20"/>
          <w:szCs w:val="20"/>
        </w:rPr>
        <w:t xml:space="preserve">i není potvrzením dokončenosti </w:t>
      </w:r>
      <w:r w:rsidR="00FD1E17" w:rsidRPr="25CCD1EB">
        <w:rPr>
          <w:rFonts w:cs="Arial"/>
          <w:sz w:val="20"/>
          <w:szCs w:val="20"/>
        </w:rPr>
        <w:t>díla</w:t>
      </w:r>
      <w:r w:rsidRPr="25CCD1EB">
        <w:rPr>
          <w:rFonts w:cs="Arial"/>
          <w:sz w:val="20"/>
          <w:szCs w:val="20"/>
        </w:rPr>
        <w:t xml:space="preserve"> či jeho převzetí </w:t>
      </w:r>
      <w:r w:rsidR="00750838" w:rsidRPr="25CCD1EB">
        <w:rPr>
          <w:rFonts w:cs="Arial"/>
          <w:sz w:val="20"/>
          <w:szCs w:val="20"/>
        </w:rPr>
        <w:t>Objednatel</w:t>
      </w:r>
      <w:r w:rsidRPr="25CCD1EB">
        <w:rPr>
          <w:rFonts w:cs="Arial"/>
          <w:sz w:val="20"/>
          <w:szCs w:val="20"/>
        </w:rPr>
        <w:t>em.</w:t>
      </w:r>
    </w:p>
    <w:p w14:paraId="263E543E" w14:textId="5E18989C" w:rsidR="006D76A6" w:rsidRPr="002A7D75" w:rsidRDefault="008A2EB5" w:rsidP="006D64E0">
      <w:pPr>
        <w:pStyle w:val="4sltext"/>
        <w:numPr>
          <w:ilvl w:val="1"/>
          <w:numId w:val="2"/>
        </w:numPr>
        <w:ind w:left="567" w:hanging="567"/>
        <w:rPr>
          <w:rFonts w:cs="Arial"/>
          <w:sz w:val="20"/>
          <w:szCs w:val="20"/>
        </w:rPr>
      </w:pPr>
      <w:r w:rsidRPr="25CCD1EB">
        <w:rPr>
          <w:rFonts w:cs="Arial"/>
          <w:sz w:val="20"/>
          <w:szCs w:val="20"/>
        </w:rPr>
        <w:t xml:space="preserve">O provedené vícepráce se zvyšuje Cena </w:t>
      </w:r>
      <w:r w:rsidR="00FD1E17" w:rsidRPr="25CCD1EB">
        <w:rPr>
          <w:rFonts w:cs="Arial"/>
          <w:sz w:val="20"/>
          <w:szCs w:val="20"/>
        </w:rPr>
        <w:t>díla</w:t>
      </w:r>
      <w:r w:rsidRPr="25CCD1EB">
        <w:rPr>
          <w:rFonts w:cs="Arial"/>
          <w:sz w:val="20"/>
          <w:szCs w:val="20"/>
        </w:rPr>
        <w:t xml:space="preserve"> pouze v případě, že </w:t>
      </w:r>
      <w:r w:rsidR="3CEACCC8" w:rsidRPr="25CCD1EB">
        <w:rPr>
          <w:rFonts w:cs="Arial"/>
          <w:sz w:val="20"/>
          <w:szCs w:val="20"/>
        </w:rPr>
        <w:t>jejich provedení je v souladu s obecně závaznými právními před</w:t>
      </w:r>
      <w:r w:rsidR="58F0EEDF" w:rsidRPr="25CCD1EB">
        <w:rPr>
          <w:rFonts w:cs="Arial"/>
          <w:sz w:val="20"/>
          <w:szCs w:val="20"/>
        </w:rPr>
        <w:t>p</w:t>
      </w:r>
      <w:r w:rsidR="3CEACCC8" w:rsidRPr="25CCD1EB">
        <w:rPr>
          <w:rFonts w:cs="Arial"/>
          <w:sz w:val="20"/>
          <w:szCs w:val="20"/>
        </w:rPr>
        <w:t xml:space="preserve">isy (zejména ZZVZ) </w:t>
      </w:r>
      <w:r w:rsidR="1B75B60D" w:rsidRPr="25CCD1EB">
        <w:rPr>
          <w:rFonts w:cs="Arial"/>
          <w:sz w:val="20"/>
          <w:szCs w:val="20"/>
        </w:rPr>
        <w:t xml:space="preserve">a </w:t>
      </w:r>
      <w:r w:rsidR="00750838" w:rsidRPr="25CCD1EB">
        <w:rPr>
          <w:rFonts w:cs="Arial"/>
          <w:sz w:val="20"/>
          <w:szCs w:val="20"/>
        </w:rPr>
        <w:t>Objednatel</w:t>
      </w:r>
      <w:r w:rsidRPr="25CCD1EB">
        <w:rPr>
          <w:rFonts w:cs="Arial"/>
          <w:sz w:val="20"/>
          <w:szCs w:val="20"/>
        </w:rPr>
        <w:t xml:space="preserve"> provedení víceprací a jejich cenu písemně předem odsouhlasil. V opačném případě nemá </w:t>
      </w:r>
      <w:r w:rsidR="00750838" w:rsidRPr="25CCD1EB">
        <w:rPr>
          <w:rFonts w:cs="Arial"/>
          <w:sz w:val="20"/>
          <w:szCs w:val="20"/>
        </w:rPr>
        <w:t>Zhotovitel</w:t>
      </w:r>
      <w:r w:rsidRPr="25CCD1EB">
        <w:rPr>
          <w:rFonts w:cs="Arial"/>
          <w:sz w:val="20"/>
          <w:szCs w:val="20"/>
        </w:rPr>
        <w:t xml:space="preserve"> nárok na jakoukoliv cenu za provedené vícepráce. Případné, </w:t>
      </w:r>
      <w:r w:rsidR="00750838" w:rsidRPr="25CCD1EB">
        <w:rPr>
          <w:rFonts w:cs="Arial"/>
          <w:sz w:val="20"/>
          <w:szCs w:val="20"/>
        </w:rPr>
        <w:t>Objednatel</w:t>
      </w:r>
      <w:r w:rsidRPr="25CCD1EB">
        <w:rPr>
          <w:rFonts w:cs="Arial"/>
          <w:sz w:val="20"/>
          <w:szCs w:val="20"/>
        </w:rPr>
        <w:t xml:space="preserve">em písemně odsouhlasené vícepráce budou </w:t>
      </w:r>
      <w:r w:rsidR="00750838" w:rsidRPr="25CCD1EB">
        <w:rPr>
          <w:rFonts w:cs="Arial"/>
          <w:sz w:val="20"/>
          <w:szCs w:val="20"/>
        </w:rPr>
        <w:t>Objednatel</w:t>
      </w:r>
      <w:r w:rsidRPr="25CCD1EB">
        <w:rPr>
          <w:rFonts w:cs="Arial"/>
          <w:sz w:val="20"/>
          <w:szCs w:val="20"/>
        </w:rPr>
        <w:t xml:space="preserve">i vyúčtovány samostatnou fakturou, a to nejdříve po jejich dokončení a předání </w:t>
      </w:r>
      <w:r w:rsidR="00750838" w:rsidRPr="25CCD1EB">
        <w:rPr>
          <w:rFonts w:cs="Arial"/>
          <w:sz w:val="20"/>
          <w:szCs w:val="20"/>
        </w:rPr>
        <w:t>Objednatel</w:t>
      </w:r>
      <w:r w:rsidRPr="25CCD1EB">
        <w:rPr>
          <w:rFonts w:cs="Arial"/>
          <w:sz w:val="20"/>
          <w:szCs w:val="20"/>
        </w:rPr>
        <w:t xml:space="preserve">i, ne však dříve než v okamžiku, kdy je </w:t>
      </w:r>
      <w:r w:rsidR="00750838" w:rsidRPr="25CCD1EB">
        <w:rPr>
          <w:rFonts w:cs="Arial"/>
          <w:sz w:val="20"/>
          <w:szCs w:val="20"/>
        </w:rPr>
        <w:t>Objednatel</w:t>
      </w:r>
      <w:r w:rsidRPr="25CCD1EB">
        <w:rPr>
          <w:rFonts w:cs="Arial"/>
          <w:sz w:val="20"/>
          <w:szCs w:val="20"/>
        </w:rPr>
        <w:t xml:space="preserve"> povinen uhradit </w:t>
      </w:r>
      <w:r w:rsidR="00750838" w:rsidRPr="25CCD1EB">
        <w:rPr>
          <w:rFonts w:cs="Arial"/>
          <w:sz w:val="20"/>
          <w:szCs w:val="20"/>
        </w:rPr>
        <w:t>Zhotovitel</w:t>
      </w:r>
      <w:r w:rsidRPr="25CCD1EB">
        <w:rPr>
          <w:rFonts w:cs="Arial"/>
          <w:sz w:val="20"/>
          <w:szCs w:val="20"/>
        </w:rPr>
        <w:t xml:space="preserve">i Cenu </w:t>
      </w:r>
      <w:r w:rsidR="00FD1E17" w:rsidRPr="25CCD1EB">
        <w:rPr>
          <w:rFonts w:cs="Arial"/>
          <w:sz w:val="20"/>
          <w:szCs w:val="20"/>
        </w:rPr>
        <w:t>díla</w:t>
      </w:r>
      <w:r w:rsidRPr="25CCD1EB">
        <w:rPr>
          <w:rFonts w:cs="Arial"/>
          <w:sz w:val="20"/>
          <w:szCs w:val="20"/>
        </w:rPr>
        <w:t xml:space="preserve">. Cena </w:t>
      </w:r>
      <w:r w:rsidR="00FD1E17" w:rsidRPr="25CCD1EB">
        <w:rPr>
          <w:rFonts w:cs="Arial"/>
          <w:sz w:val="20"/>
          <w:szCs w:val="20"/>
        </w:rPr>
        <w:t>díla</w:t>
      </w:r>
      <w:r w:rsidRPr="25CCD1EB">
        <w:rPr>
          <w:rFonts w:cs="Arial"/>
          <w:sz w:val="20"/>
          <w:szCs w:val="20"/>
        </w:rPr>
        <w:t xml:space="preserve"> se snižuje o hodnotu </w:t>
      </w:r>
      <w:r w:rsidR="00750838" w:rsidRPr="25CCD1EB">
        <w:rPr>
          <w:rFonts w:cs="Arial"/>
          <w:sz w:val="20"/>
          <w:szCs w:val="20"/>
        </w:rPr>
        <w:t>Objednatel</w:t>
      </w:r>
      <w:r w:rsidRPr="25CCD1EB">
        <w:rPr>
          <w:rFonts w:cs="Arial"/>
          <w:sz w:val="20"/>
          <w:szCs w:val="20"/>
        </w:rPr>
        <w:t>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t>Platební</w:t>
      </w:r>
      <w:r w:rsidRPr="00CC4DDD">
        <w:rPr>
          <w:rFonts w:cs="Arial"/>
          <w:sz w:val="20"/>
          <w:szCs w:val="20"/>
        </w:rPr>
        <w:t xml:space="preserve"> podmínky</w:t>
      </w:r>
    </w:p>
    <w:p w14:paraId="7B512D86" w14:textId="67C43882" w:rsidR="00BA45E1" w:rsidRPr="000559A2" w:rsidRDefault="00750838" w:rsidP="000559A2">
      <w:pPr>
        <w:pStyle w:val="4sltext"/>
        <w:numPr>
          <w:ilvl w:val="1"/>
          <w:numId w:val="2"/>
        </w:numPr>
        <w:ind w:left="567" w:hanging="567"/>
        <w:rPr>
          <w:rFonts w:cs="Arial"/>
          <w:sz w:val="20"/>
          <w:szCs w:val="20"/>
        </w:rPr>
      </w:pPr>
      <w:r>
        <w:rPr>
          <w:rFonts w:cs="Arial"/>
          <w:sz w:val="20"/>
          <w:szCs w:val="20"/>
        </w:rPr>
        <w:t>Zhotovitel</w:t>
      </w:r>
      <w:r w:rsidR="00BA45E1" w:rsidRPr="000559A2">
        <w:rPr>
          <w:rFonts w:cs="Arial"/>
          <w:sz w:val="20"/>
          <w:szCs w:val="20"/>
        </w:rPr>
        <w:t xml:space="preserve"> bere na vědomí, že zadavatel neposkytuje zálohy.</w:t>
      </w:r>
    </w:p>
    <w:p w14:paraId="3CB9326B" w14:textId="5F73B0BF" w:rsidR="00EF1137" w:rsidRPr="008A74A7" w:rsidRDefault="00EF1137" w:rsidP="008A74A7">
      <w:pPr>
        <w:pStyle w:val="4sltext"/>
        <w:numPr>
          <w:ilvl w:val="1"/>
          <w:numId w:val="2"/>
        </w:numPr>
        <w:ind w:left="567" w:hanging="567"/>
        <w:rPr>
          <w:rFonts w:cs="Arial"/>
        </w:rPr>
      </w:pPr>
      <w:r w:rsidRPr="008A74A7">
        <w:rPr>
          <w:rFonts w:cs="Arial"/>
          <w:sz w:val="20"/>
          <w:szCs w:val="20"/>
        </w:rPr>
        <w:t xml:space="preserve">Úhrada </w:t>
      </w:r>
      <w:r w:rsidR="00D06A15" w:rsidRPr="55B4A58B">
        <w:rPr>
          <w:rFonts w:cs="Arial"/>
          <w:sz w:val="20"/>
          <w:szCs w:val="20"/>
        </w:rPr>
        <w:t xml:space="preserve">Ceny </w:t>
      </w:r>
      <w:r w:rsidR="00FD1E17">
        <w:rPr>
          <w:rFonts w:cs="Arial"/>
          <w:sz w:val="20"/>
          <w:szCs w:val="20"/>
        </w:rPr>
        <w:t>díla</w:t>
      </w:r>
      <w:r w:rsidRPr="008A74A7">
        <w:rPr>
          <w:rFonts w:cs="Arial"/>
          <w:sz w:val="20"/>
          <w:szCs w:val="20"/>
        </w:rPr>
        <w:t xml:space="preserve"> ceny dle čl. </w:t>
      </w:r>
      <w:r w:rsidR="00D06A15" w:rsidRPr="55B4A58B">
        <w:rPr>
          <w:rFonts w:cs="Arial"/>
          <w:sz w:val="20"/>
          <w:szCs w:val="20"/>
        </w:rPr>
        <w:t>4</w:t>
      </w:r>
      <w:r w:rsidRPr="008A74A7">
        <w:rPr>
          <w:rFonts w:cs="Arial"/>
          <w:sz w:val="20"/>
          <w:szCs w:val="20"/>
        </w:rPr>
        <w:t xml:space="preserve"> odst. </w:t>
      </w:r>
      <w:r w:rsidR="00D06A15" w:rsidRPr="55B4A58B">
        <w:rPr>
          <w:rFonts w:cs="Arial"/>
          <w:sz w:val="20"/>
          <w:szCs w:val="20"/>
        </w:rPr>
        <w:t xml:space="preserve">4.1. </w:t>
      </w:r>
      <w:r w:rsidRPr="008A74A7">
        <w:rPr>
          <w:rFonts w:cs="Arial"/>
          <w:sz w:val="20"/>
          <w:szCs w:val="20"/>
        </w:rPr>
        <w:t xml:space="preserve"> bude prováděna na základě čtvrtletních daňových dokladů</w:t>
      </w:r>
      <w:r w:rsidR="0D737BFC" w:rsidRPr="55B4A58B">
        <w:rPr>
          <w:rFonts w:cs="Arial"/>
          <w:sz w:val="20"/>
          <w:szCs w:val="20"/>
        </w:rPr>
        <w:t>/</w:t>
      </w:r>
      <w:r w:rsidRPr="008A74A7">
        <w:rPr>
          <w:rFonts w:cs="Arial"/>
          <w:sz w:val="20"/>
          <w:szCs w:val="20"/>
        </w:rPr>
        <w:t>faktur a konečné faktury. Fakturovaná částka bude vypočtená a vyjádřená procentuálním vyčíslením prostavěnosti v členění podle jednotlivých stavebních objektů či provozních souborů a musí být písemně potvrzen</w:t>
      </w:r>
      <w:r w:rsidR="00F158BC" w:rsidRPr="55B4A58B">
        <w:rPr>
          <w:rFonts w:cs="Arial"/>
          <w:sz w:val="20"/>
          <w:szCs w:val="20"/>
        </w:rPr>
        <w:t>a</w:t>
      </w:r>
      <w:r w:rsidRPr="008A74A7">
        <w:rPr>
          <w:rFonts w:cs="Arial"/>
          <w:sz w:val="20"/>
          <w:szCs w:val="20"/>
        </w:rPr>
        <w:t xml:space="preserve"> oprávněným zástupcem </w:t>
      </w:r>
      <w:r w:rsidR="00750838">
        <w:rPr>
          <w:rFonts w:cs="Arial"/>
          <w:sz w:val="20"/>
          <w:szCs w:val="20"/>
        </w:rPr>
        <w:t>Objednatel</w:t>
      </w:r>
      <w:r w:rsidRPr="008A74A7">
        <w:rPr>
          <w:rFonts w:cs="Arial"/>
          <w:sz w:val="20"/>
          <w:szCs w:val="20"/>
        </w:rPr>
        <w:t xml:space="preserve">e v soupisu provedených prací. U konečné faktury bude protokol o předání a převzetí </w:t>
      </w:r>
      <w:r w:rsidR="00FD1E17">
        <w:rPr>
          <w:rFonts w:cs="Arial"/>
          <w:sz w:val="20"/>
          <w:szCs w:val="20"/>
        </w:rPr>
        <w:t>díla</w:t>
      </w:r>
      <w:r w:rsidRPr="008A74A7">
        <w:rPr>
          <w:rFonts w:cs="Arial"/>
          <w:sz w:val="20"/>
          <w:szCs w:val="20"/>
        </w:rPr>
        <w:t xml:space="preserve"> (resp. protokol o odstranění vad a nedodělků, bude-li </w:t>
      </w:r>
      <w:r w:rsidR="00E65A95">
        <w:rPr>
          <w:rFonts w:cs="Arial"/>
          <w:sz w:val="20"/>
          <w:szCs w:val="20"/>
        </w:rPr>
        <w:t>d</w:t>
      </w:r>
      <w:r w:rsidR="00FD1E17">
        <w:rPr>
          <w:rFonts w:cs="Arial"/>
          <w:sz w:val="20"/>
          <w:szCs w:val="20"/>
        </w:rPr>
        <w:t>ílo</w:t>
      </w:r>
      <w:r w:rsidRPr="008A74A7">
        <w:rPr>
          <w:rFonts w:cs="Arial"/>
          <w:sz w:val="20"/>
          <w:szCs w:val="20"/>
        </w:rPr>
        <w:t xml:space="preserve"> převzato s vadami, potvrzený oprávněným zástupcem </w:t>
      </w:r>
      <w:r w:rsidR="00750838">
        <w:rPr>
          <w:rFonts w:cs="Arial"/>
          <w:sz w:val="20"/>
          <w:szCs w:val="20"/>
        </w:rPr>
        <w:t>Objednatel</w:t>
      </w:r>
      <w:r w:rsidRPr="008A74A7">
        <w:rPr>
          <w:rFonts w:cs="Arial"/>
          <w:sz w:val="20"/>
          <w:szCs w:val="20"/>
        </w:rPr>
        <w:t>e).</w:t>
      </w:r>
    </w:p>
    <w:p w14:paraId="5A616656" w14:textId="7AEB0B15" w:rsidR="00B400C7" w:rsidRPr="00B400C7" w:rsidRDefault="00B400C7" w:rsidP="008A74A7">
      <w:pPr>
        <w:pStyle w:val="4sltext"/>
        <w:numPr>
          <w:ilvl w:val="1"/>
          <w:numId w:val="2"/>
        </w:numPr>
        <w:ind w:left="567" w:hanging="567"/>
        <w:rPr>
          <w:rFonts w:cs="Arial"/>
          <w:sz w:val="20"/>
          <w:szCs w:val="20"/>
        </w:rPr>
      </w:pPr>
      <w:r w:rsidRPr="00B400C7">
        <w:rPr>
          <w:rFonts w:cs="Arial"/>
          <w:sz w:val="20"/>
          <w:szCs w:val="20"/>
        </w:rPr>
        <w:t xml:space="preserve">Smluvní strany si sjednávají zádržné. Úhrada každé faktury bude provedena vždy pouze do výše </w:t>
      </w:r>
      <w:r w:rsidR="002F39F6">
        <w:rPr>
          <w:rFonts w:cs="Arial"/>
          <w:sz w:val="20"/>
          <w:szCs w:val="20"/>
        </w:rPr>
        <w:t>85</w:t>
      </w:r>
      <w:r w:rsidRPr="00B400C7">
        <w:rPr>
          <w:rFonts w:cs="Arial"/>
          <w:sz w:val="20"/>
          <w:szCs w:val="20"/>
        </w:rPr>
        <w:t>% fakturované částky s tím, že zbývajících 1</w:t>
      </w:r>
      <w:r w:rsidR="002F39F6">
        <w:rPr>
          <w:rFonts w:cs="Arial"/>
          <w:sz w:val="20"/>
          <w:szCs w:val="20"/>
        </w:rPr>
        <w:t>5</w:t>
      </w:r>
      <w:r w:rsidRPr="00B400C7">
        <w:rPr>
          <w:rFonts w:cs="Arial"/>
          <w:sz w:val="20"/>
          <w:szCs w:val="20"/>
        </w:rPr>
        <w:t xml:space="preserve"> % je zádržné. Výše zádržného bude vyčíslena v měně Ceny </w:t>
      </w:r>
      <w:r w:rsidR="00FD1E17">
        <w:rPr>
          <w:rFonts w:cs="Arial"/>
          <w:sz w:val="20"/>
          <w:szCs w:val="20"/>
        </w:rPr>
        <w:t>díla</w:t>
      </w:r>
      <w:r w:rsidRPr="00B400C7">
        <w:rPr>
          <w:rFonts w:cs="Arial"/>
          <w:sz w:val="20"/>
          <w:szCs w:val="20"/>
        </w:rPr>
        <w:t xml:space="preserve"> bez DPH, tj. v korunách českých, není-li sjednáno jinak, vždy na faktuře, ke které se zádržné vztahuje. Celková fakturace všemi dílčími fakturami a poslední dílčí fakturou nepřesáhne </w:t>
      </w:r>
      <w:r w:rsidR="002F39F6">
        <w:rPr>
          <w:rFonts w:cs="Arial"/>
          <w:sz w:val="20"/>
          <w:szCs w:val="20"/>
        </w:rPr>
        <w:t>85</w:t>
      </w:r>
      <w:r w:rsidRPr="00B400C7">
        <w:rPr>
          <w:rFonts w:cs="Arial"/>
          <w:sz w:val="20"/>
          <w:szCs w:val="20"/>
        </w:rPr>
        <w:t xml:space="preserve">% Ceny </w:t>
      </w:r>
      <w:r w:rsidR="00FD1E17">
        <w:rPr>
          <w:rFonts w:cs="Arial"/>
          <w:sz w:val="20"/>
          <w:szCs w:val="20"/>
        </w:rPr>
        <w:t>díla</w:t>
      </w:r>
      <w:r w:rsidRPr="00B400C7">
        <w:rPr>
          <w:rFonts w:cs="Arial"/>
          <w:sz w:val="20"/>
          <w:szCs w:val="20"/>
        </w:rPr>
        <w:t xml:space="preserve"> bez DPH. Zádržné ve výši 1</w:t>
      </w:r>
      <w:r w:rsidR="002F39F6">
        <w:rPr>
          <w:rFonts w:cs="Arial"/>
          <w:sz w:val="20"/>
          <w:szCs w:val="20"/>
        </w:rPr>
        <w:t>5</w:t>
      </w:r>
      <w:r w:rsidRPr="00B400C7">
        <w:rPr>
          <w:rFonts w:cs="Arial"/>
          <w:sz w:val="20"/>
          <w:szCs w:val="20"/>
        </w:rPr>
        <w:t xml:space="preserve">% z Ceny </w:t>
      </w:r>
      <w:r w:rsidR="00FD1E17">
        <w:rPr>
          <w:rFonts w:cs="Arial"/>
          <w:sz w:val="20"/>
          <w:szCs w:val="20"/>
        </w:rPr>
        <w:t>díla</w:t>
      </w:r>
      <w:r w:rsidRPr="00B400C7">
        <w:rPr>
          <w:rFonts w:cs="Arial"/>
          <w:sz w:val="20"/>
          <w:szCs w:val="20"/>
        </w:rPr>
        <w:t xml:space="preserve"> bez DPH bude použito k případné úhradě nákladů a škod, které </w:t>
      </w:r>
      <w:r w:rsidR="00750838">
        <w:rPr>
          <w:rFonts w:cs="Arial"/>
          <w:sz w:val="20"/>
          <w:szCs w:val="20"/>
        </w:rPr>
        <w:t>Objednatel</w:t>
      </w:r>
      <w:r w:rsidRPr="00B400C7">
        <w:rPr>
          <w:rFonts w:cs="Arial"/>
          <w:sz w:val="20"/>
          <w:szCs w:val="20"/>
        </w:rPr>
        <w:t xml:space="preserve">i vzniknou porušením povinnosti </w:t>
      </w:r>
      <w:r w:rsidR="00750838">
        <w:rPr>
          <w:rFonts w:cs="Arial"/>
          <w:sz w:val="20"/>
          <w:szCs w:val="20"/>
        </w:rPr>
        <w:t>Zhotovitel</w:t>
      </w:r>
      <w:r w:rsidRPr="00B400C7">
        <w:rPr>
          <w:rFonts w:cs="Arial"/>
          <w:sz w:val="20"/>
          <w:szCs w:val="20"/>
        </w:rPr>
        <w:t xml:space="preserve">e plynoucích z této </w:t>
      </w:r>
      <w:r w:rsidR="00E65A95">
        <w:rPr>
          <w:rFonts w:cs="Arial"/>
          <w:sz w:val="20"/>
          <w:szCs w:val="20"/>
        </w:rPr>
        <w:t>smlouvy</w:t>
      </w:r>
      <w:r w:rsidRPr="00B400C7">
        <w:rPr>
          <w:rFonts w:cs="Arial"/>
          <w:sz w:val="20"/>
          <w:szCs w:val="20"/>
        </w:rPr>
        <w:t xml:space="preserve"> nebo z platných právních předpisů.</w:t>
      </w:r>
    </w:p>
    <w:p w14:paraId="0748A34E" w14:textId="0E8A400E" w:rsidR="00F9232B" w:rsidRPr="00E65A95" w:rsidRDefault="00B400C7" w:rsidP="00E65A95">
      <w:pPr>
        <w:pStyle w:val="4sltext"/>
        <w:numPr>
          <w:ilvl w:val="1"/>
          <w:numId w:val="2"/>
        </w:numPr>
        <w:ind w:left="567" w:hanging="567"/>
        <w:rPr>
          <w:rFonts w:cs="Arial"/>
          <w:sz w:val="20"/>
          <w:szCs w:val="20"/>
        </w:rPr>
      </w:pPr>
      <w:r w:rsidRPr="00B400C7">
        <w:rPr>
          <w:rFonts w:cs="Arial"/>
          <w:sz w:val="20"/>
          <w:szCs w:val="20"/>
        </w:rPr>
        <w:t xml:space="preserve">Smluvní strany sjednávají, že zádržné bude </w:t>
      </w:r>
      <w:r w:rsidR="00750838">
        <w:rPr>
          <w:rFonts w:cs="Arial"/>
          <w:sz w:val="20"/>
          <w:szCs w:val="20"/>
        </w:rPr>
        <w:t>Zhotovitel</w:t>
      </w:r>
      <w:r w:rsidRPr="00B400C7">
        <w:rPr>
          <w:rFonts w:cs="Arial"/>
          <w:sz w:val="20"/>
          <w:szCs w:val="20"/>
        </w:rPr>
        <w:t xml:space="preserve">i </w:t>
      </w:r>
      <w:r w:rsidR="00750838">
        <w:rPr>
          <w:rFonts w:cs="Arial"/>
          <w:sz w:val="20"/>
          <w:szCs w:val="20"/>
        </w:rPr>
        <w:t>Objednatel</w:t>
      </w:r>
      <w:r w:rsidRPr="00B400C7">
        <w:rPr>
          <w:rFonts w:cs="Arial"/>
          <w:sz w:val="20"/>
          <w:szCs w:val="20"/>
        </w:rPr>
        <w:t xml:space="preserve">em uhrazeno zpět na základě písemné výzvy </w:t>
      </w:r>
      <w:r w:rsidR="00750838">
        <w:rPr>
          <w:rFonts w:cs="Arial"/>
          <w:sz w:val="20"/>
          <w:szCs w:val="20"/>
        </w:rPr>
        <w:t>Zhotovitel</w:t>
      </w:r>
      <w:r w:rsidRPr="00B400C7">
        <w:rPr>
          <w:rFonts w:cs="Arial"/>
          <w:sz w:val="20"/>
          <w:szCs w:val="20"/>
        </w:rPr>
        <w:t xml:space="preserve">e po podpisu protokolu o předání a převzetí celého </w:t>
      </w:r>
      <w:r w:rsidR="00FD1E17">
        <w:rPr>
          <w:rFonts w:cs="Arial"/>
          <w:sz w:val="20"/>
          <w:szCs w:val="20"/>
        </w:rPr>
        <w:t>Díla</w:t>
      </w:r>
      <w:r w:rsidRPr="00B400C7">
        <w:rPr>
          <w:rFonts w:cs="Arial"/>
          <w:sz w:val="20"/>
          <w:szCs w:val="20"/>
        </w:rPr>
        <w:t xml:space="preserve">, či v případě, že </w:t>
      </w:r>
      <w:r w:rsidR="00750838">
        <w:rPr>
          <w:rFonts w:cs="Arial"/>
          <w:sz w:val="20"/>
          <w:szCs w:val="20"/>
        </w:rPr>
        <w:t>Objednatel</w:t>
      </w:r>
      <w:r w:rsidRPr="00B400C7">
        <w:rPr>
          <w:rFonts w:cs="Arial"/>
          <w:sz w:val="20"/>
          <w:szCs w:val="20"/>
        </w:rPr>
        <w:t xml:space="preserve"> převezme </w:t>
      </w:r>
      <w:r w:rsidR="00E65A95">
        <w:rPr>
          <w:rFonts w:cs="Arial"/>
          <w:sz w:val="20"/>
          <w:szCs w:val="20"/>
        </w:rPr>
        <w:t>d</w:t>
      </w:r>
      <w:r w:rsidR="00FD1E17" w:rsidRPr="00E65A95">
        <w:rPr>
          <w:rFonts w:cs="Arial"/>
          <w:sz w:val="20"/>
          <w:szCs w:val="20"/>
        </w:rPr>
        <w:t>ílo</w:t>
      </w:r>
      <w:r w:rsidRPr="00E65A95">
        <w:rPr>
          <w:rFonts w:cs="Arial"/>
          <w:sz w:val="20"/>
          <w:szCs w:val="20"/>
        </w:rPr>
        <w:t xml:space="preserve"> s vadami a nedodělky, bude celá část zádržného </w:t>
      </w:r>
      <w:r w:rsidR="00750838" w:rsidRPr="00E65A95">
        <w:rPr>
          <w:rFonts w:cs="Arial"/>
          <w:sz w:val="20"/>
          <w:szCs w:val="20"/>
        </w:rPr>
        <w:t>Zhotovitel</w:t>
      </w:r>
      <w:r w:rsidRPr="00E65A95">
        <w:rPr>
          <w:rFonts w:cs="Arial"/>
          <w:sz w:val="20"/>
          <w:szCs w:val="20"/>
        </w:rPr>
        <w:t xml:space="preserve">i uhrazena na základě výzvy </w:t>
      </w:r>
      <w:r w:rsidR="00750838" w:rsidRPr="00E65A95">
        <w:rPr>
          <w:rFonts w:cs="Arial"/>
          <w:sz w:val="20"/>
          <w:szCs w:val="20"/>
        </w:rPr>
        <w:t>Zhotovitel</w:t>
      </w:r>
      <w:r w:rsidRPr="00E65A95">
        <w:rPr>
          <w:rFonts w:cs="Arial"/>
          <w:sz w:val="20"/>
          <w:szCs w:val="20"/>
        </w:rPr>
        <w:t xml:space="preserve">e až po podpisu Protokolu o odstranění vad a nedodělků </w:t>
      </w:r>
      <w:r w:rsidR="008B625E" w:rsidRPr="00E65A95">
        <w:rPr>
          <w:rFonts w:cs="Arial"/>
          <w:sz w:val="20"/>
          <w:szCs w:val="20"/>
        </w:rPr>
        <w:t xml:space="preserve">a protokolu o dokončení ověřovacího provozu. </w:t>
      </w:r>
      <w:r w:rsidRPr="00E65A95">
        <w:rPr>
          <w:rFonts w:cs="Arial"/>
          <w:sz w:val="20"/>
          <w:szCs w:val="20"/>
        </w:rPr>
        <w:t xml:space="preserve"> </w:t>
      </w:r>
    </w:p>
    <w:p w14:paraId="1D322E40" w14:textId="5A46AF2E" w:rsidR="008120F5" w:rsidRDefault="008120F5" w:rsidP="006D64E0">
      <w:pPr>
        <w:pStyle w:val="4sltext"/>
        <w:numPr>
          <w:ilvl w:val="1"/>
          <w:numId w:val="2"/>
        </w:numPr>
        <w:ind w:left="567" w:hanging="567"/>
        <w:rPr>
          <w:rFonts w:cs="Arial"/>
          <w:sz w:val="20"/>
          <w:szCs w:val="20"/>
        </w:rPr>
      </w:pPr>
      <w:r w:rsidRPr="00927565">
        <w:rPr>
          <w:sz w:val="20"/>
          <w:szCs w:val="20"/>
        </w:rPr>
        <w:t>Na faktuře musí být uveden odkaz, že se platba vztahuje k registračnímu číslu projektu, jinak není možné fakturu uhradit</w:t>
      </w:r>
      <w:r w:rsidR="00211962">
        <w:rPr>
          <w:sz w:val="20"/>
          <w:szCs w:val="20"/>
        </w:rPr>
        <w:t xml:space="preserve">. </w:t>
      </w:r>
    </w:p>
    <w:p w14:paraId="0E3C2FA7" w14:textId="42DCBE4D"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Podkladem pro zaplacení sjednané ceny za předmět plnění objednaný zadavatelem na základě a v souladu se smlouvou je daňový doklad - faktura, kterou vystaví </w:t>
      </w:r>
      <w:r w:rsidR="00750838">
        <w:rPr>
          <w:rFonts w:cs="Arial"/>
          <w:sz w:val="20"/>
          <w:szCs w:val="20"/>
        </w:rPr>
        <w:t>Zhotovitel</w:t>
      </w:r>
      <w:r w:rsidRPr="00F04B3A">
        <w:rPr>
          <w:rFonts w:cs="Arial"/>
          <w:sz w:val="20"/>
          <w:szCs w:val="20"/>
        </w:rPr>
        <w:t xml:space="preserve">. </w:t>
      </w:r>
    </w:p>
    <w:p w14:paraId="35FCE366" w14:textId="1C148439" w:rsidR="00F04B3A" w:rsidRPr="005A14BB" w:rsidRDefault="00750838" w:rsidP="000559A2">
      <w:pPr>
        <w:pStyle w:val="4sltext"/>
        <w:numPr>
          <w:ilvl w:val="1"/>
          <w:numId w:val="2"/>
        </w:numPr>
        <w:ind w:left="567" w:hanging="567"/>
        <w:rPr>
          <w:rFonts w:cs="Arial"/>
          <w:sz w:val="20"/>
          <w:szCs w:val="20"/>
        </w:rPr>
      </w:pPr>
      <w:r>
        <w:rPr>
          <w:rFonts w:cs="Arial"/>
          <w:sz w:val="20"/>
          <w:szCs w:val="20"/>
        </w:rPr>
        <w:t>Objednatel</w:t>
      </w:r>
      <w:r w:rsidR="00762379">
        <w:rPr>
          <w:rFonts w:cs="Arial"/>
          <w:sz w:val="20"/>
          <w:szCs w:val="20"/>
        </w:rPr>
        <w:t xml:space="preserve"> </w:t>
      </w:r>
      <w:r w:rsidR="00F04B3A" w:rsidRPr="00F04B3A">
        <w:rPr>
          <w:rFonts w:cs="Arial"/>
          <w:sz w:val="20"/>
          <w:szCs w:val="20"/>
        </w:rPr>
        <w:t xml:space="preserve">bude hradit platbu za předmět plnění </w:t>
      </w:r>
      <w:r>
        <w:rPr>
          <w:rFonts w:cs="Arial"/>
          <w:sz w:val="20"/>
          <w:szCs w:val="20"/>
        </w:rPr>
        <w:t>Zhotovitel</w:t>
      </w:r>
      <w:r w:rsidR="00762379">
        <w:rPr>
          <w:rFonts w:cs="Arial"/>
          <w:sz w:val="20"/>
          <w:szCs w:val="20"/>
        </w:rPr>
        <w:t xml:space="preserve">e </w:t>
      </w:r>
      <w:r w:rsidR="00F04B3A" w:rsidRPr="00F04B3A">
        <w:rPr>
          <w:rFonts w:cs="Arial"/>
          <w:sz w:val="20"/>
          <w:szCs w:val="20"/>
        </w:rPr>
        <w:t xml:space="preserve">bezhotovostním převodem na účet </w:t>
      </w:r>
      <w:r>
        <w:rPr>
          <w:rFonts w:cs="Arial"/>
          <w:sz w:val="20"/>
          <w:szCs w:val="20"/>
        </w:rPr>
        <w:t>Zhotovitel</w:t>
      </w:r>
      <w:r w:rsidR="00762379">
        <w:rPr>
          <w:rFonts w:cs="Arial"/>
          <w:sz w:val="20"/>
          <w:szCs w:val="20"/>
        </w:rPr>
        <w:t xml:space="preserve">e </w:t>
      </w:r>
      <w:r w:rsidR="00F04B3A" w:rsidRPr="00F04B3A">
        <w:rPr>
          <w:rFonts w:cs="Arial"/>
          <w:sz w:val="20"/>
          <w:szCs w:val="20"/>
        </w:rPr>
        <w:t xml:space="preserve">uvedený v záhlaví </w:t>
      </w:r>
      <w:r w:rsidR="00E65A95">
        <w:rPr>
          <w:rFonts w:cs="Arial"/>
          <w:sz w:val="20"/>
          <w:szCs w:val="20"/>
        </w:rPr>
        <w:t>smlouvy</w:t>
      </w:r>
      <w:r w:rsidR="00F04B3A" w:rsidRPr="00F04B3A">
        <w:rPr>
          <w:rFonts w:cs="Arial"/>
          <w:sz w:val="20"/>
          <w:szCs w:val="20"/>
        </w:rPr>
        <w:t xml:space="preserve">. </w:t>
      </w:r>
      <w:r>
        <w:rPr>
          <w:rFonts w:cs="Arial"/>
          <w:sz w:val="20"/>
          <w:szCs w:val="20"/>
        </w:rPr>
        <w:t>Zhotovitel</w:t>
      </w:r>
      <w:r w:rsidR="00F04B3A" w:rsidRPr="00F04B3A">
        <w:rPr>
          <w:rFonts w:cs="Arial"/>
          <w:sz w:val="20"/>
          <w:szCs w:val="20"/>
        </w:rPr>
        <w:t xml:space="preserve"> je pro provádění úhrad dle </w:t>
      </w:r>
      <w:r w:rsidR="00E65A95">
        <w:rPr>
          <w:rFonts w:cs="Arial"/>
          <w:sz w:val="20"/>
          <w:szCs w:val="20"/>
        </w:rPr>
        <w:t>smlouvy</w:t>
      </w:r>
      <w:r w:rsidR="00F04B3A" w:rsidRPr="00F04B3A">
        <w:rPr>
          <w:rFonts w:cs="Arial"/>
          <w:sz w:val="20"/>
          <w:szCs w:val="20"/>
        </w:rPr>
        <w:t xml:space="preserve"> povinen určit účet </w:t>
      </w:r>
      <w:r w:rsidR="00F04B3A" w:rsidRPr="00F04B3A">
        <w:rPr>
          <w:rFonts w:cs="Arial"/>
          <w:sz w:val="20"/>
          <w:szCs w:val="20"/>
        </w:rPr>
        <w:lastRenderedPageBreak/>
        <w:t xml:space="preserve">v peněžním ústavu v České republice. V případě, že bude mít </w:t>
      </w:r>
      <w:r>
        <w:rPr>
          <w:rFonts w:cs="Arial"/>
          <w:sz w:val="20"/>
          <w:szCs w:val="20"/>
        </w:rPr>
        <w:t>Zhotovitel</w:t>
      </w:r>
      <w:r w:rsidR="00762379">
        <w:rPr>
          <w:rFonts w:cs="Arial"/>
          <w:sz w:val="20"/>
          <w:szCs w:val="20"/>
        </w:rPr>
        <w:t xml:space="preserve">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03E032DF"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sidR="00750838">
        <w:rPr>
          <w:rFonts w:cs="Arial"/>
          <w:sz w:val="20"/>
          <w:szCs w:val="20"/>
        </w:rPr>
        <w:t>Zhotovitel</w:t>
      </w:r>
      <w:r>
        <w:rPr>
          <w:rFonts w:cs="Arial"/>
          <w:sz w:val="20"/>
          <w:szCs w:val="20"/>
        </w:rPr>
        <w:t xml:space="preserve">em </w:t>
      </w:r>
      <w:r w:rsidRPr="00F04B3A">
        <w:rPr>
          <w:rFonts w:cs="Arial"/>
          <w:sz w:val="20"/>
          <w:szCs w:val="20"/>
        </w:rPr>
        <w:t xml:space="preserve">dle </w:t>
      </w:r>
      <w:r w:rsidR="00E65A95">
        <w:rPr>
          <w:rFonts w:cs="Arial"/>
          <w:sz w:val="20"/>
          <w:szCs w:val="20"/>
        </w:rPr>
        <w:t>smlouvy</w:t>
      </w:r>
      <w:r w:rsidRPr="00F04B3A">
        <w:rPr>
          <w:rFonts w:cs="Arial"/>
          <w:sz w:val="20"/>
          <w:szCs w:val="20"/>
        </w:rPr>
        <w:t xml:space="preserve"> bude mít splatnost 30 dní ode dne prokazatelného doručení faktury (daňového dokladu) </w:t>
      </w:r>
      <w:r w:rsidR="00750838">
        <w:rPr>
          <w:rFonts w:cs="Arial"/>
          <w:sz w:val="20"/>
          <w:szCs w:val="20"/>
        </w:rPr>
        <w:t>Objednatel</w:t>
      </w:r>
      <w:r>
        <w:rPr>
          <w:rFonts w:cs="Arial"/>
          <w:sz w:val="20"/>
          <w:szCs w:val="20"/>
        </w:rPr>
        <w:t xml:space="preserve">i </w:t>
      </w:r>
      <w:r w:rsidRPr="00F04B3A">
        <w:rPr>
          <w:rFonts w:cs="Arial"/>
          <w:sz w:val="20"/>
          <w:szCs w:val="20"/>
        </w:rPr>
        <w:t xml:space="preserve">na fakturační adresu </w:t>
      </w:r>
      <w:r w:rsidR="00750838">
        <w:rPr>
          <w:rFonts w:cs="Arial"/>
          <w:sz w:val="20"/>
          <w:szCs w:val="20"/>
        </w:rPr>
        <w:t>Objednatel</w:t>
      </w:r>
      <w:r>
        <w:rPr>
          <w:rFonts w:cs="Arial"/>
          <w:sz w:val="20"/>
          <w:szCs w:val="20"/>
        </w:rPr>
        <w:t>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registrační číslo projektu: </w:t>
      </w:r>
      <w:r w:rsidR="00BC732A" w:rsidRPr="00BC732A">
        <w:rPr>
          <w:rFonts w:cs="Arial"/>
          <w:sz w:val="20"/>
          <w:szCs w:val="20"/>
        </w:rPr>
        <w:t>7211100053</w:t>
      </w:r>
      <w:r w:rsidR="00174375">
        <w:rPr>
          <w:rFonts w:cs="Arial"/>
          <w:sz w:val="20"/>
          <w:szCs w:val="20"/>
        </w:rPr>
        <w:t xml:space="preserve">, </w:t>
      </w:r>
      <w:r w:rsidRPr="00F04B3A">
        <w:rPr>
          <w:rFonts w:cs="Arial"/>
          <w:sz w:val="20"/>
          <w:szCs w:val="20"/>
        </w:rPr>
        <w:t xml:space="preserve">a další náležitosti dle této </w:t>
      </w:r>
      <w:r w:rsidR="00E65A95">
        <w:rPr>
          <w:rFonts w:cs="Arial"/>
          <w:sz w:val="20"/>
          <w:szCs w:val="20"/>
        </w:rPr>
        <w:t>smlouvy</w:t>
      </w:r>
      <w:r w:rsidRPr="00F04B3A">
        <w:rPr>
          <w:rFonts w:cs="Arial"/>
          <w:sz w:val="20"/>
          <w:szCs w:val="20"/>
        </w:rPr>
        <w:t xml:space="preserve">,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sidR="00FD1E17">
        <w:rPr>
          <w:rFonts w:cs="Arial"/>
          <w:sz w:val="20"/>
          <w:szCs w:val="20"/>
        </w:rPr>
        <w:t>díla</w:t>
      </w:r>
      <w:r w:rsidRPr="00F04B3A">
        <w:rPr>
          <w:rFonts w:cs="Arial"/>
          <w:sz w:val="20"/>
          <w:szCs w:val="20"/>
        </w:rPr>
        <w:t xml:space="preserve"> </w:t>
      </w:r>
      <w:r w:rsidR="00750838">
        <w:rPr>
          <w:rFonts w:cs="Arial"/>
          <w:sz w:val="20"/>
          <w:szCs w:val="20"/>
        </w:rPr>
        <w:t>Objednatel</w:t>
      </w:r>
      <w:r>
        <w:rPr>
          <w:rFonts w:cs="Arial"/>
          <w:sz w:val="20"/>
          <w:szCs w:val="20"/>
        </w:rPr>
        <w:t xml:space="preserve">em </w:t>
      </w:r>
      <w:r w:rsidRPr="00F04B3A">
        <w:rPr>
          <w:rFonts w:cs="Arial"/>
          <w:sz w:val="20"/>
          <w:szCs w:val="20"/>
        </w:rPr>
        <w:t xml:space="preserve">a další přílohy vyplývající ze </w:t>
      </w:r>
      <w:r w:rsidR="00E65A95">
        <w:rPr>
          <w:rFonts w:cs="Arial"/>
          <w:sz w:val="20"/>
          <w:szCs w:val="20"/>
        </w:rPr>
        <w:t>smlouvy</w:t>
      </w:r>
      <w:r w:rsidRPr="00F04B3A">
        <w:rPr>
          <w:rFonts w:cs="Arial"/>
          <w:sz w:val="20"/>
          <w:szCs w:val="20"/>
        </w:rPr>
        <w:t>.</w:t>
      </w:r>
    </w:p>
    <w:p w14:paraId="495499AC" w14:textId="051DBE53" w:rsidR="00E65388" w:rsidRPr="00B003F8" w:rsidRDefault="00E65388" w:rsidP="008A74A7">
      <w:pPr>
        <w:pStyle w:val="4sltext"/>
        <w:ind w:left="567" w:firstLine="0"/>
        <w:rPr>
          <w:rFonts w:cs="Arial"/>
        </w:rPr>
      </w:pPr>
      <w:bookmarkStart w:id="18" w:name="_Hlk127271933"/>
    </w:p>
    <w:p w14:paraId="65DAE370" w14:textId="33437D19" w:rsidR="00DC72E1" w:rsidRPr="00B003F8" w:rsidRDefault="00DC72E1" w:rsidP="008A74A7">
      <w:pPr>
        <w:pStyle w:val="4sltext"/>
        <w:numPr>
          <w:ilvl w:val="1"/>
          <w:numId w:val="2"/>
        </w:numPr>
        <w:ind w:left="567" w:hanging="567"/>
        <w:rPr>
          <w:rFonts w:cs="Arial"/>
        </w:rPr>
      </w:pPr>
      <w:r w:rsidRPr="008A74A7">
        <w:rPr>
          <w:rFonts w:cs="Arial"/>
          <w:sz w:val="20"/>
          <w:szCs w:val="20"/>
        </w:rPr>
        <w:t xml:space="preserve">V případě, bude-li faktura vystavená </w:t>
      </w:r>
      <w:r w:rsidR="00750838">
        <w:rPr>
          <w:rFonts w:cs="Arial"/>
          <w:sz w:val="20"/>
          <w:szCs w:val="20"/>
        </w:rPr>
        <w:t>Zhotovitel</w:t>
      </w:r>
      <w:r w:rsidRPr="008A74A7">
        <w:rPr>
          <w:rFonts w:cs="Arial"/>
          <w:sz w:val="20"/>
          <w:szCs w:val="20"/>
        </w:rPr>
        <w:t xml:space="preserve">em obsahovat chybné či neúplné údaje, je </w:t>
      </w:r>
      <w:r w:rsidR="00750838">
        <w:rPr>
          <w:rFonts w:cs="Arial"/>
          <w:sz w:val="20"/>
          <w:szCs w:val="20"/>
        </w:rPr>
        <w:t>Objednatel</w:t>
      </w:r>
      <w:r w:rsidRPr="008A74A7">
        <w:rPr>
          <w:rFonts w:cs="Arial"/>
          <w:sz w:val="20"/>
          <w:szCs w:val="20"/>
        </w:rPr>
        <w:t xml:space="preserve"> oprávněn vrátit fakturu </w:t>
      </w:r>
      <w:r w:rsidR="00750838">
        <w:rPr>
          <w:rFonts w:cs="Arial"/>
          <w:sz w:val="20"/>
          <w:szCs w:val="20"/>
        </w:rPr>
        <w:t>Zhotovitel</w:t>
      </w:r>
      <w:r w:rsidRPr="008A74A7">
        <w:rPr>
          <w:rFonts w:cs="Arial"/>
          <w:sz w:val="20"/>
          <w:szCs w:val="20"/>
        </w:rPr>
        <w:t xml:space="preserve">i zpět bez zaplacení. </w:t>
      </w:r>
      <w:r w:rsidR="00750838">
        <w:rPr>
          <w:rFonts w:cs="Arial"/>
          <w:sz w:val="20"/>
          <w:szCs w:val="20"/>
        </w:rPr>
        <w:t>Zhotovitel</w:t>
      </w:r>
      <w:r w:rsidRPr="008A74A7">
        <w:rPr>
          <w:rFonts w:cs="Arial"/>
          <w:sz w:val="20"/>
          <w:szCs w:val="20"/>
        </w:rPr>
        <w:t xml:space="preserve"> je povinen vystavit novou opravenou fakturu s novým datem splatnosti a doručit ji </w:t>
      </w:r>
      <w:r w:rsidR="00750838">
        <w:rPr>
          <w:rFonts w:cs="Arial"/>
          <w:sz w:val="20"/>
          <w:szCs w:val="20"/>
        </w:rPr>
        <w:t>Objednatel</w:t>
      </w:r>
      <w:r w:rsidRPr="008A74A7">
        <w:rPr>
          <w:rFonts w:cs="Arial"/>
          <w:sz w:val="20"/>
          <w:szCs w:val="20"/>
        </w:rPr>
        <w:t xml:space="preserve">i. V tomto případě nemá </w:t>
      </w:r>
      <w:r w:rsidR="00750838">
        <w:rPr>
          <w:rFonts w:cs="Arial"/>
          <w:sz w:val="20"/>
          <w:szCs w:val="20"/>
        </w:rPr>
        <w:t>Zhotovitel</w:t>
      </w:r>
      <w:r w:rsidRPr="008A74A7">
        <w:rPr>
          <w:rFonts w:cs="Arial"/>
          <w:sz w:val="20"/>
          <w:szCs w:val="20"/>
        </w:rPr>
        <w:t xml:space="preserve"> nárok na zaplacení fakturované částky, úrok z prodlení ani jakoukoli jinou sankci a </w:t>
      </w:r>
      <w:r w:rsidR="00750838">
        <w:rPr>
          <w:rFonts w:cs="Arial"/>
          <w:sz w:val="20"/>
          <w:szCs w:val="20"/>
        </w:rPr>
        <w:t>Objednatel</w:t>
      </w:r>
      <w:r w:rsidRPr="008A74A7">
        <w:rPr>
          <w:rFonts w:cs="Arial"/>
          <w:sz w:val="20"/>
          <w:szCs w:val="20"/>
        </w:rPr>
        <w:t xml:space="preserve"> není v prodlení se zaplacením fakturované částky. Lhůta splatnosti v délce 30 dnů počíná běžet znovu až ode dne doručení bezvadné faktury </w:t>
      </w:r>
      <w:r w:rsidR="00750838">
        <w:rPr>
          <w:rFonts w:cs="Arial"/>
          <w:sz w:val="20"/>
          <w:szCs w:val="20"/>
        </w:rPr>
        <w:t>Objednatel</w:t>
      </w:r>
      <w:r w:rsidRPr="008A74A7">
        <w:rPr>
          <w:rFonts w:cs="Arial"/>
          <w:sz w:val="20"/>
          <w:szCs w:val="20"/>
        </w:rPr>
        <w:t xml:space="preserve">i na fakturační adresu </w:t>
      </w:r>
      <w:r w:rsidR="00750838">
        <w:rPr>
          <w:rFonts w:cs="Arial"/>
          <w:sz w:val="20"/>
          <w:szCs w:val="20"/>
        </w:rPr>
        <w:t>Objednatel</w:t>
      </w:r>
      <w:r w:rsidRPr="008A74A7">
        <w:rPr>
          <w:rFonts w:cs="Arial"/>
          <w:sz w:val="20"/>
          <w:szCs w:val="20"/>
        </w:rPr>
        <w:t>e</w:t>
      </w:r>
      <w:bookmarkEnd w:id="18"/>
      <w:r w:rsidRPr="008A74A7">
        <w:rPr>
          <w:rFonts w:cs="Arial"/>
          <w:sz w:val="20"/>
          <w:szCs w:val="20"/>
        </w:rPr>
        <w:t xml:space="preserve">.    </w:t>
      </w:r>
    </w:p>
    <w:p w14:paraId="6079AB10" w14:textId="77777777" w:rsidR="00DC72E1" w:rsidRPr="00F04B3A" w:rsidRDefault="00DC72E1" w:rsidP="00234152">
      <w:pPr>
        <w:pStyle w:val="4sltext"/>
        <w:ind w:left="567" w:firstLine="0"/>
        <w:rPr>
          <w:rFonts w:cs="Arial"/>
          <w:sz w:val="20"/>
          <w:szCs w:val="20"/>
        </w:rPr>
      </w:pPr>
    </w:p>
    <w:p w14:paraId="2F335FBC" w14:textId="743166A9"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750838">
        <w:rPr>
          <w:rFonts w:cs="Arial"/>
          <w:sz w:val="20"/>
          <w:szCs w:val="20"/>
        </w:rPr>
        <w:t>Objednatel</w:t>
      </w:r>
      <w:r w:rsidR="005B484F">
        <w:rPr>
          <w:rFonts w:cs="Arial"/>
          <w:sz w:val="20"/>
          <w:szCs w:val="20"/>
        </w:rPr>
        <w:t xml:space="preserve">em </w:t>
      </w:r>
      <w:r w:rsidRPr="00F04B3A">
        <w:rPr>
          <w:rFonts w:cs="Arial"/>
          <w:sz w:val="20"/>
          <w:szCs w:val="20"/>
        </w:rPr>
        <w:t xml:space="preserve">se považuje za splněný dnem odepsání fakturované částky z účtu </w:t>
      </w:r>
      <w:r w:rsidR="00750838">
        <w:rPr>
          <w:rFonts w:cs="Arial"/>
          <w:sz w:val="20"/>
          <w:szCs w:val="20"/>
        </w:rPr>
        <w:t>Objednatel</w:t>
      </w:r>
      <w:r w:rsidR="005B484F">
        <w:rPr>
          <w:rFonts w:cs="Arial"/>
          <w:sz w:val="20"/>
          <w:szCs w:val="20"/>
        </w:rPr>
        <w:t>e</w:t>
      </w:r>
      <w:r w:rsidRPr="00F04B3A">
        <w:rPr>
          <w:rFonts w:cs="Arial"/>
          <w:sz w:val="20"/>
          <w:szCs w:val="20"/>
        </w:rPr>
        <w:t xml:space="preserve"> ve prospěch účtu </w:t>
      </w:r>
      <w:r w:rsidR="00750838">
        <w:rPr>
          <w:rFonts w:cs="Arial"/>
          <w:sz w:val="20"/>
          <w:szCs w:val="20"/>
        </w:rPr>
        <w:t>Zhotovitel</w:t>
      </w:r>
      <w:r w:rsidR="005B484F">
        <w:rPr>
          <w:rFonts w:cs="Arial"/>
          <w:sz w:val="20"/>
          <w:szCs w:val="20"/>
        </w:rPr>
        <w:t xml:space="preserve">e </w:t>
      </w:r>
      <w:r w:rsidRPr="00F04B3A">
        <w:rPr>
          <w:rFonts w:cs="Arial"/>
          <w:sz w:val="20"/>
          <w:szCs w:val="20"/>
        </w:rPr>
        <w:t xml:space="preserve">uvedeného shodně v záhlaví </w:t>
      </w:r>
      <w:r w:rsidR="00E65A95">
        <w:rPr>
          <w:rFonts w:cs="Arial"/>
          <w:sz w:val="20"/>
          <w:szCs w:val="20"/>
        </w:rPr>
        <w:t>smlouvy</w:t>
      </w:r>
      <w:r w:rsidRPr="00F04B3A">
        <w:rPr>
          <w:rFonts w:cs="Arial"/>
          <w:sz w:val="20"/>
          <w:szCs w:val="20"/>
        </w:rPr>
        <w:t xml:space="preserve"> a na faktuře </w:t>
      </w:r>
      <w:r w:rsidR="00750838">
        <w:rPr>
          <w:rFonts w:cs="Arial"/>
          <w:sz w:val="20"/>
          <w:szCs w:val="20"/>
        </w:rPr>
        <w:t>Zhotovitel</w:t>
      </w:r>
      <w:r w:rsidR="005B484F">
        <w:rPr>
          <w:rFonts w:cs="Arial"/>
          <w:sz w:val="20"/>
          <w:szCs w:val="20"/>
        </w:rPr>
        <w:t>em</w:t>
      </w:r>
      <w:r w:rsidRPr="00F04B3A">
        <w:rPr>
          <w:rFonts w:cs="Arial"/>
          <w:sz w:val="20"/>
          <w:szCs w:val="20"/>
        </w:rPr>
        <w:t xml:space="preserve"> vystavené.</w:t>
      </w:r>
    </w:p>
    <w:p w14:paraId="49FB897F" w14:textId="467FE8B3" w:rsidR="00F04B3A" w:rsidRPr="00B160A2" w:rsidRDefault="00750838" w:rsidP="000559A2">
      <w:pPr>
        <w:pStyle w:val="4sltext"/>
        <w:numPr>
          <w:ilvl w:val="1"/>
          <w:numId w:val="2"/>
        </w:numPr>
        <w:ind w:left="567" w:hanging="567"/>
        <w:rPr>
          <w:rFonts w:cs="Arial"/>
          <w:sz w:val="20"/>
          <w:szCs w:val="20"/>
        </w:rPr>
      </w:pPr>
      <w:r>
        <w:rPr>
          <w:rFonts w:cs="Arial"/>
          <w:sz w:val="20"/>
          <w:szCs w:val="20"/>
        </w:rPr>
        <w:t>Zhotovitel</w:t>
      </w:r>
      <w:r w:rsidR="00F04B3A" w:rsidRPr="00B160A2">
        <w:rPr>
          <w:rFonts w:cs="Arial"/>
          <w:sz w:val="20"/>
          <w:szCs w:val="20"/>
        </w:rPr>
        <w:t xml:space="preserve"> splní svou povinnost vy</w:t>
      </w:r>
      <w:r w:rsidR="00CD5C2F" w:rsidRPr="00B160A2">
        <w:rPr>
          <w:rFonts w:cs="Arial"/>
          <w:sz w:val="20"/>
          <w:szCs w:val="20"/>
        </w:rPr>
        <w:t xml:space="preserve">stavit a doručit daňový doklad </w:t>
      </w:r>
      <w:r>
        <w:rPr>
          <w:rFonts w:cs="Arial"/>
          <w:sz w:val="20"/>
          <w:szCs w:val="20"/>
        </w:rPr>
        <w:t>Objednatel</w:t>
      </w:r>
      <w:r w:rsidR="00CD5C2F" w:rsidRPr="00B160A2">
        <w:rPr>
          <w:rFonts w:cs="Arial"/>
          <w:sz w:val="20"/>
          <w:szCs w:val="20"/>
        </w:rPr>
        <w:t>i</w:t>
      </w:r>
      <w:r w:rsidR="00F04B3A" w:rsidRPr="00B160A2">
        <w:rPr>
          <w:rFonts w:cs="Arial"/>
          <w:sz w:val="20"/>
          <w:szCs w:val="20"/>
        </w:rPr>
        <w:t xml:space="preserve">: </w:t>
      </w:r>
    </w:p>
    <w:p w14:paraId="51D6AB78" w14:textId="3C026CD0" w:rsidR="00F04B3A" w:rsidRPr="00F04B3A" w:rsidRDefault="00F04B3A" w:rsidP="008A74A7">
      <w:pPr>
        <w:pStyle w:val="4sltext"/>
        <w:ind w:left="567" w:firstLine="0"/>
        <w:rPr>
          <w:rFonts w:cs="Arial"/>
          <w:sz w:val="20"/>
          <w:szCs w:val="20"/>
        </w:rPr>
      </w:pPr>
      <w:r w:rsidRPr="00F04B3A">
        <w:rPr>
          <w:rFonts w:cs="Arial"/>
          <w:sz w:val="20"/>
          <w:szCs w:val="20"/>
        </w:rPr>
        <w:t xml:space="preserve">V listinné podobě doručením </w:t>
      </w:r>
      <w:r w:rsidR="00750838">
        <w:rPr>
          <w:rFonts w:cs="Arial"/>
          <w:sz w:val="20"/>
          <w:szCs w:val="20"/>
        </w:rPr>
        <w:t>Objednatel</w:t>
      </w:r>
      <w:r w:rsidR="00A12399">
        <w:rPr>
          <w:rFonts w:cs="Arial"/>
          <w:sz w:val="20"/>
          <w:szCs w:val="20"/>
        </w:rPr>
        <w:t xml:space="preserve">i na </w:t>
      </w:r>
      <w:r w:rsidR="00750838">
        <w:rPr>
          <w:rFonts w:cs="Arial"/>
          <w:sz w:val="20"/>
          <w:szCs w:val="20"/>
        </w:rPr>
        <w:t>Objednatel</w:t>
      </w:r>
      <w:r w:rsidR="00A12399">
        <w:rPr>
          <w:rFonts w:cs="Arial"/>
          <w:sz w:val="20"/>
          <w:szCs w:val="20"/>
        </w:rPr>
        <w:t xml:space="preserve">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3D9271C9" w:rsidR="00F04B3A" w:rsidRPr="00F04B3A" w:rsidRDefault="00F04B3A" w:rsidP="000559A2">
      <w:pPr>
        <w:pStyle w:val="4sltext"/>
        <w:numPr>
          <w:ilvl w:val="1"/>
          <w:numId w:val="2"/>
        </w:numPr>
        <w:ind w:left="567" w:hanging="567"/>
        <w:rPr>
          <w:rFonts w:cs="Arial"/>
          <w:sz w:val="20"/>
          <w:szCs w:val="20"/>
        </w:rPr>
      </w:pPr>
      <w:r w:rsidRPr="55B4A58B">
        <w:rPr>
          <w:rFonts w:cs="Arial"/>
          <w:sz w:val="20"/>
          <w:szCs w:val="20"/>
        </w:rPr>
        <w:t xml:space="preserve">V případě užití elektronické fakturace </w:t>
      </w:r>
      <w:r w:rsidR="2D4FB9F1" w:rsidRPr="55B4A58B">
        <w:rPr>
          <w:rFonts w:cs="Arial"/>
          <w:sz w:val="20"/>
          <w:szCs w:val="20"/>
        </w:rPr>
        <w:t xml:space="preserve">si </w:t>
      </w:r>
      <w:r w:rsidR="00750838">
        <w:rPr>
          <w:rFonts w:cs="Arial"/>
          <w:sz w:val="20"/>
          <w:szCs w:val="20"/>
        </w:rPr>
        <w:t>Zhotovitel</w:t>
      </w:r>
      <w:r w:rsidR="2D4FB9F1" w:rsidRPr="55B4A58B">
        <w:rPr>
          <w:rFonts w:cs="Arial"/>
          <w:sz w:val="20"/>
          <w:szCs w:val="20"/>
        </w:rPr>
        <w:t xml:space="preserve"> vyžádá písemný souhlas </w:t>
      </w:r>
      <w:r w:rsidR="00750838">
        <w:rPr>
          <w:rFonts w:cs="Arial"/>
          <w:sz w:val="20"/>
          <w:szCs w:val="20"/>
        </w:rPr>
        <w:t>Objednatel</w:t>
      </w:r>
      <w:r w:rsidR="2D4FB9F1" w:rsidRPr="55B4A58B">
        <w:rPr>
          <w:rFonts w:cs="Arial"/>
          <w:sz w:val="20"/>
          <w:szCs w:val="20"/>
        </w:rPr>
        <w:t>e.</w:t>
      </w:r>
      <w:r w:rsidRPr="55B4A58B">
        <w:rPr>
          <w:rFonts w:cs="Arial"/>
          <w:sz w:val="20"/>
          <w:szCs w:val="20"/>
        </w:rPr>
        <w:t xml:space="preserve"> </w:t>
      </w:r>
    </w:p>
    <w:p w14:paraId="6D5EA9D3" w14:textId="4D37EDCB" w:rsidR="0097029E" w:rsidRPr="00F61796" w:rsidRDefault="0097029E" w:rsidP="00F61796">
      <w:pPr>
        <w:pStyle w:val="4sltext"/>
        <w:numPr>
          <w:ilvl w:val="1"/>
          <w:numId w:val="2"/>
        </w:numPr>
        <w:ind w:left="567" w:hanging="567"/>
        <w:rPr>
          <w:rFonts w:cs="Arial"/>
          <w:sz w:val="20"/>
          <w:szCs w:val="20"/>
        </w:rPr>
      </w:pPr>
      <w:bookmarkStart w:id="19" w:name="_Ref352844977"/>
      <w:r w:rsidRPr="00F61796">
        <w:rPr>
          <w:rFonts w:cs="Arial"/>
          <w:sz w:val="20"/>
          <w:szCs w:val="20"/>
        </w:rPr>
        <w:t xml:space="preserve">Smluvní strany sjednávají, že v případech, kdy </w:t>
      </w:r>
      <w:r w:rsidR="00750838">
        <w:rPr>
          <w:rFonts w:cs="Arial"/>
          <w:sz w:val="20"/>
          <w:szCs w:val="20"/>
        </w:rPr>
        <w:t>Objednatel</w:t>
      </w:r>
      <w:r w:rsidRPr="00F61796">
        <w:rPr>
          <w:rFonts w:cs="Arial"/>
          <w:sz w:val="20"/>
          <w:szCs w:val="20"/>
        </w:rPr>
        <w:t xml:space="preserve"> je, nebo může být ručitelem za odvedení daně z přidané hodnoty </w:t>
      </w:r>
      <w:r w:rsidR="00750838">
        <w:rPr>
          <w:rFonts w:cs="Arial"/>
          <w:sz w:val="20"/>
          <w:szCs w:val="20"/>
        </w:rPr>
        <w:t>Zhotovitel</w:t>
      </w:r>
      <w:r w:rsidR="003E6E0A" w:rsidRPr="00F61796">
        <w:rPr>
          <w:rFonts w:cs="Arial"/>
          <w:sz w:val="20"/>
          <w:szCs w:val="20"/>
        </w:rPr>
        <w:t xml:space="preserve">em </w:t>
      </w:r>
      <w:r w:rsidRPr="00F61796">
        <w:rPr>
          <w:rFonts w:cs="Arial"/>
          <w:sz w:val="20"/>
          <w:szCs w:val="20"/>
        </w:rPr>
        <w:t xml:space="preserve">z příslušného plnění, nebo pokud se jím </w:t>
      </w:r>
      <w:r w:rsidR="00750838">
        <w:rPr>
          <w:rFonts w:cs="Arial"/>
          <w:sz w:val="20"/>
          <w:szCs w:val="20"/>
        </w:rPr>
        <w:t>Objednatel</w:t>
      </w:r>
      <w:r w:rsidRPr="00F61796">
        <w:rPr>
          <w:rFonts w:cs="Arial"/>
          <w:sz w:val="20"/>
          <w:szCs w:val="20"/>
        </w:rPr>
        <w:t xml:space="preserve"> stane nebo může stát v důsledku změny zákonné úpravy, je </w:t>
      </w:r>
      <w:r w:rsidR="00750838">
        <w:rPr>
          <w:rFonts w:cs="Arial"/>
          <w:sz w:val="20"/>
          <w:szCs w:val="20"/>
        </w:rPr>
        <w:t>Objednatel</w:t>
      </w:r>
      <w:r w:rsidRPr="00F61796">
        <w:rPr>
          <w:rFonts w:cs="Arial"/>
          <w:sz w:val="20"/>
          <w:szCs w:val="20"/>
        </w:rPr>
        <w:t xml:space="preserve"> oprávněn uhradit na účet </w:t>
      </w:r>
      <w:r w:rsidR="00750838">
        <w:rPr>
          <w:rFonts w:cs="Arial"/>
          <w:sz w:val="20"/>
          <w:szCs w:val="20"/>
        </w:rPr>
        <w:t>Zhotovitel</w:t>
      </w:r>
      <w:r w:rsidR="003E6E0A" w:rsidRPr="00F61796">
        <w:rPr>
          <w:rFonts w:cs="Arial"/>
          <w:sz w:val="20"/>
          <w:szCs w:val="20"/>
        </w:rPr>
        <w:t xml:space="preserve">e </w:t>
      </w:r>
      <w:r w:rsidRPr="00F61796">
        <w:rPr>
          <w:rFonts w:cs="Arial"/>
          <w:sz w:val="20"/>
          <w:szCs w:val="20"/>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sidR="00750838">
        <w:rPr>
          <w:rFonts w:cs="Arial"/>
          <w:sz w:val="20"/>
          <w:szCs w:val="20"/>
        </w:rPr>
        <w:t>Objednatel</w:t>
      </w:r>
      <w:r w:rsidRPr="00F61796">
        <w:rPr>
          <w:rFonts w:cs="Arial"/>
          <w:sz w:val="20"/>
          <w:szCs w:val="20"/>
        </w:rPr>
        <w:t xml:space="preserve"> v takovém případě oprávněn místo </w:t>
      </w:r>
      <w:r w:rsidR="00750838">
        <w:rPr>
          <w:rFonts w:cs="Arial"/>
          <w:sz w:val="20"/>
          <w:szCs w:val="20"/>
        </w:rPr>
        <w:t>Zhotovitel</w:t>
      </w:r>
      <w:r w:rsidR="003E6E0A" w:rsidRPr="00F61796">
        <w:rPr>
          <w:rFonts w:cs="Arial"/>
          <w:sz w:val="20"/>
          <w:szCs w:val="20"/>
        </w:rPr>
        <w:t xml:space="preserve">i </w:t>
      </w:r>
      <w:r w:rsidRPr="00F61796">
        <w:rPr>
          <w:rFonts w:cs="Arial"/>
          <w:sz w:val="20"/>
          <w:szCs w:val="20"/>
        </w:rPr>
        <w:t xml:space="preserve">jako poskytovateli zdanitelného plnění uhradit v souladu s příslušnými ustanoveními zákona o DPH (tj. zejména dle ustanovení §§ 109, 109a, event. dalších) přímo na příslušný účet správce daně </w:t>
      </w:r>
      <w:r w:rsidR="00750838">
        <w:rPr>
          <w:rFonts w:cs="Arial"/>
          <w:sz w:val="20"/>
          <w:szCs w:val="20"/>
        </w:rPr>
        <w:t>Zhotovitel</w:t>
      </w:r>
      <w:r w:rsidR="00D5282A" w:rsidRPr="00F61796">
        <w:rPr>
          <w:rFonts w:cs="Arial"/>
          <w:sz w:val="20"/>
          <w:szCs w:val="20"/>
        </w:rPr>
        <w:t xml:space="preserve">e </w:t>
      </w:r>
      <w:r w:rsidRPr="00F61796">
        <w:rPr>
          <w:rFonts w:cs="Arial"/>
          <w:sz w:val="20"/>
          <w:szCs w:val="20"/>
        </w:rPr>
        <w:t xml:space="preserve"> jako poskytovatele zdanitelného plnění s údaji potřebnými pro identifikaci platby dle příslušných ustanovení zákona o DPH. Úhradou daně z přidané hodnoty na účet správce daně </w:t>
      </w:r>
      <w:r w:rsidR="00750838">
        <w:rPr>
          <w:rFonts w:cs="Arial"/>
          <w:sz w:val="20"/>
          <w:szCs w:val="20"/>
        </w:rPr>
        <w:t>Zhotovitel</w:t>
      </w:r>
      <w:r w:rsidR="00D5282A" w:rsidRPr="00F61796">
        <w:rPr>
          <w:rFonts w:cs="Arial"/>
          <w:sz w:val="20"/>
          <w:szCs w:val="20"/>
        </w:rPr>
        <w:t xml:space="preserve">e </w:t>
      </w:r>
      <w:r w:rsidRPr="00F61796">
        <w:rPr>
          <w:rFonts w:cs="Arial"/>
          <w:sz w:val="20"/>
          <w:szCs w:val="20"/>
        </w:rPr>
        <w:t xml:space="preserve">tak bude splněn závazek </w:t>
      </w:r>
      <w:r w:rsidR="00750838">
        <w:rPr>
          <w:rFonts w:cs="Arial"/>
          <w:sz w:val="20"/>
          <w:szCs w:val="20"/>
        </w:rPr>
        <w:t>Objednatel</w:t>
      </w:r>
      <w:r w:rsidRPr="00F61796">
        <w:rPr>
          <w:rFonts w:cs="Arial"/>
          <w:sz w:val="20"/>
          <w:szCs w:val="20"/>
        </w:rPr>
        <w:t xml:space="preserve">e vůči </w:t>
      </w:r>
      <w:r w:rsidR="00750838">
        <w:rPr>
          <w:rFonts w:cs="Arial"/>
          <w:sz w:val="20"/>
          <w:szCs w:val="20"/>
        </w:rPr>
        <w:t>Zhotovitel</w:t>
      </w:r>
      <w:r w:rsidR="00D5282A" w:rsidRPr="00F61796">
        <w:rPr>
          <w:rFonts w:cs="Arial"/>
          <w:sz w:val="20"/>
          <w:szCs w:val="20"/>
        </w:rPr>
        <w:t xml:space="preserve">i </w:t>
      </w:r>
      <w:r w:rsidRPr="00F61796">
        <w:rPr>
          <w:rFonts w:cs="Arial"/>
          <w:sz w:val="20"/>
          <w:szCs w:val="20"/>
        </w:rPr>
        <w:t xml:space="preserve">zaplatit cenu plnění v částce uhrazené na účet správce daně </w:t>
      </w:r>
      <w:r w:rsidR="00750838">
        <w:rPr>
          <w:rFonts w:cs="Arial"/>
          <w:sz w:val="20"/>
          <w:szCs w:val="20"/>
        </w:rPr>
        <w:t>Zhotovitel</w:t>
      </w:r>
      <w:r w:rsidR="00D5282A" w:rsidRPr="00F61796">
        <w:rPr>
          <w:rFonts w:cs="Arial"/>
          <w:sz w:val="20"/>
          <w:szCs w:val="20"/>
        </w:rPr>
        <w:t xml:space="preserve">e. </w:t>
      </w:r>
      <w:bookmarkEnd w:id="19"/>
    </w:p>
    <w:p w14:paraId="3397D0D6" w14:textId="71D53B56"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O postupu </w:t>
      </w:r>
      <w:r w:rsidR="00750838">
        <w:rPr>
          <w:rFonts w:cs="Arial"/>
          <w:sz w:val="20"/>
          <w:szCs w:val="20"/>
        </w:rPr>
        <w:t>Objednatel</w:t>
      </w:r>
      <w:r w:rsidR="00FB50D8">
        <w:rPr>
          <w:rFonts w:cs="Arial"/>
          <w:sz w:val="20"/>
          <w:szCs w:val="20"/>
        </w:rPr>
        <w:t xml:space="preserve">e </w:t>
      </w:r>
      <w:r w:rsidRPr="00F04B3A">
        <w:rPr>
          <w:rFonts w:cs="Arial"/>
          <w:sz w:val="20"/>
          <w:szCs w:val="20"/>
        </w:rPr>
        <w:t xml:space="preserve">dle </w:t>
      </w:r>
      <w:r w:rsidR="00A543E7">
        <w:rPr>
          <w:rFonts w:cs="Arial"/>
          <w:sz w:val="20"/>
          <w:szCs w:val="20"/>
        </w:rPr>
        <w:t xml:space="preserve">odstavce </w:t>
      </w:r>
      <w:r w:rsidR="00FF136F">
        <w:rPr>
          <w:rFonts w:cs="Arial"/>
          <w:sz w:val="20"/>
          <w:szCs w:val="20"/>
        </w:rPr>
        <w:t>5.1</w:t>
      </w:r>
      <w:r w:rsidR="00385EE5">
        <w:rPr>
          <w:rFonts w:cs="Arial"/>
          <w:sz w:val="20"/>
          <w:szCs w:val="20"/>
        </w:rPr>
        <w:t>3</w:t>
      </w:r>
      <w:r w:rsidR="00FF136F">
        <w:rPr>
          <w:rFonts w:cs="Arial"/>
          <w:sz w:val="20"/>
          <w:szCs w:val="20"/>
        </w:rPr>
        <w:t xml:space="preserve">. </w:t>
      </w:r>
      <w:r w:rsidRPr="00F04B3A">
        <w:rPr>
          <w:rFonts w:cs="Arial"/>
          <w:sz w:val="20"/>
          <w:szCs w:val="20"/>
        </w:rPr>
        <w:t xml:space="preserve">výše bude </w:t>
      </w:r>
      <w:r w:rsidR="00750838">
        <w:rPr>
          <w:rFonts w:cs="Arial"/>
          <w:sz w:val="20"/>
          <w:szCs w:val="20"/>
        </w:rPr>
        <w:t>Objednatel</w:t>
      </w:r>
      <w:r w:rsidR="00FB50D8">
        <w:rPr>
          <w:rFonts w:cs="Arial"/>
          <w:sz w:val="20"/>
          <w:szCs w:val="20"/>
        </w:rPr>
        <w:t xml:space="preserve"> </w:t>
      </w:r>
      <w:r w:rsidRPr="00F04B3A">
        <w:rPr>
          <w:rFonts w:cs="Arial"/>
          <w:sz w:val="20"/>
          <w:szCs w:val="20"/>
        </w:rPr>
        <w:t xml:space="preserve">písemně bez zbytečného odkladu informovat </w:t>
      </w:r>
      <w:r w:rsidR="00750838">
        <w:rPr>
          <w:rFonts w:cs="Arial"/>
          <w:sz w:val="20"/>
          <w:szCs w:val="20"/>
        </w:rPr>
        <w:t>Zhotovitel</w:t>
      </w:r>
      <w:r w:rsidR="00FB50D8">
        <w:rPr>
          <w:rFonts w:cs="Arial"/>
          <w:sz w:val="20"/>
          <w:szCs w:val="20"/>
        </w:rPr>
        <w:t xml:space="preserve">e </w:t>
      </w:r>
      <w:r w:rsidRPr="00F04B3A">
        <w:rPr>
          <w:rFonts w:cs="Arial"/>
          <w:sz w:val="20"/>
          <w:szCs w:val="20"/>
        </w:rPr>
        <w:t xml:space="preserve">jako </w:t>
      </w:r>
      <w:r w:rsidR="00FF136F">
        <w:rPr>
          <w:rFonts w:cs="Arial"/>
          <w:sz w:val="20"/>
          <w:szCs w:val="20"/>
        </w:rPr>
        <w:t xml:space="preserve">poskytovatele </w:t>
      </w:r>
      <w:r w:rsidRPr="00F04B3A">
        <w:rPr>
          <w:rFonts w:cs="Arial"/>
          <w:sz w:val="20"/>
          <w:szCs w:val="20"/>
        </w:rPr>
        <w:t>zdanitelného plnění, za nějž byla daň z přidané hodnoty takto odvedena.</w:t>
      </w:r>
    </w:p>
    <w:p w14:paraId="62337FED" w14:textId="1D2351E3"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Uhrazení závazku učiněné způsobem uvedeným </w:t>
      </w:r>
      <w:r w:rsidR="00A543E7">
        <w:rPr>
          <w:rFonts w:cs="Arial"/>
          <w:sz w:val="20"/>
          <w:szCs w:val="20"/>
        </w:rPr>
        <w:t>v odstavci 5.1</w:t>
      </w:r>
      <w:r w:rsidR="00385EE5">
        <w:rPr>
          <w:rFonts w:cs="Arial"/>
          <w:sz w:val="20"/>
          <w:szCs w:val="20"/>
        </w:rPr>
        <w:t>3</w:t>
      </w:r>
      <w:r w:rsidR="00A543E7">
        <w:rPr>
          <w:rFonts w:cs="Arial"/>
          <w:sz w:val="20"/>
          <w:szCs w:val="20"/>
        </w:rPr>
        <w:t xml:space="preserve">. </w:t>
      </w:r>
      <w:r w:rsidRPr="00F04B3A">
        <w:rPr>
          <w:rFonts w:cs="Arial"/>
          <w:sz w:val="20"/>
          <w:szCs w:val="20"/>
        </w:rPr>
        <w:t xml:space="preserve">výše je v souladu se zákonem o DPH a není porušením smluvních sankcí za neuhrazení finančních prostředků ze strany </w:t>
      </w:r>
      <w:r w:rsidR="00750838">
        <w:rPr>
          <w:rFonts w:cs="Arial"/>
          <w:sz w:val="20"/>
          <w:szCs w:val="20"/>
        </w:rPr>
        <w:t>Objednatel</w:t>
      </w:r>
      <w:r w:rsidR="00DF62ED">
        <w:rPr>
          <w:rFonts w:cs="Arial"/>
          <w:sz w:val="20"/>
          <w:szCs w:val="20"/>
        </w:rPr>
        <w:t xml:space="preserve">e </w:t>
      </w:r>
      <w:r w:rsidRPr="00F04B3A">
        <w:rPr>
          <w:rFonts w:cs="Arial"/>
          <w:sz w:val="20"/>
          <w:szCs w:val="20"/>
        </w:rPr>
        <w:t xml:space="preserve">a nezakládá ani nárok </w:t>
      </w:r>
      <w:r w:rsidR="00750838">
        <w:rPr>
          <w:rFonts w:cs="Arial"/>
          <w:sz w:val="20"/>
          <w:szCs w:val="20"/>
        </w:rPr>
        <w:t>Zhotovitel</w:t>
      </w:r>
      <w:r w:rsidR="00DF62ED">
        <w:rPr>
          <w:rFonts w:cs="Arial"/>
          <w:sz w:val="20"/>
          <w:szCs w:val="20"/>
        </w:rPr>
        <w:t xml:space="preserve">e </w:t>
      </w:r>
      <w:r w:rsidRPr="00F04B3A">
        <w:rPr>
          <w:rFonts w:cs="Arial"/>
          <w:sz w:val="20"/>
          <w:szCs w:val="20"/>
        </w:rPr>
        <w:t>na náhradu škody.</w:t>
      </w:r>
    </w:p>
    <w:p w14:paraId="6CBF8D4C" w14:textId="6B7F5676"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750838">
        <w:rPr>
          <w:rFonts w:cs="Arial"/>
          <w:sz w:val="20"/>
          <w:szCs w:val="20"/>
        </w:rPr>
        <w:t>Objednatel</w:t>
      </w:r>
      <w:r w:rsidR="00DF62ED">
        <w:rPr>
          <w:rFonts w:cs="Arial"/>
          <w:sz w:val="20"/>
          <w:szCs w:val="20"/>
        </w:rPr>
        <w:t xml:space="preserve"> </w:t>
      </w:r>
      <w:r w:rsidRPr="00F04B3A">
        <w:rPr>
          <w:rFonts w:cs="Arial"/>
          <w:sz w:val="20"/>
          <w:szCs w:val="20"/>
        </w:rPr>
        <w:t xml:space="preserve">je oprávněn pozastavit úhradu faktur/y </w:t>
      </w:r>
      <w:r w:rsidR="00750838">
        <w:rPr>
          <w:rFonts w:cs="Arial"/>
          <w:sz w:val="20"/>
          <w:szCs w:val="20"/>
        </w:rPr>
        <w:t>Zhotovitel</w:t>
      </w:r>
      <w:r w:rsidR="00DF62ED">
        <w:rPr>
          <w:rFonts w:cs="Arial"/>
          <w:sz w:val="20"/>
          <w:szCs w:val="20"/>
        </w:rPr>
        <w:t>i</w:t>
      </w:r>
      <w:r w:rsidRPr="00F04B3A">
        <w:rPr>
          <w:rFonts w:cs="Arial"/>
          <w:sz w:val="20"/>
          <w:szCs w:val="20"/>
        </w:rPr>
        <w:t xml:space="preserve">, pokud bude na </w:t>
      </w:r>
      <w:r w:rsidR="00750838">
        <w:rPr>
          <w:rFonts w:cs="Arial"/>
          <w:sz w:val="20"/>
          <w:szCs w:val="20"/>
        </w:rPr>
        <w:t>Zhotovitel</w:t>
      </w:r>
      <w:r w:rsidR="00DF62ED">
        <w:rPr>
          <w:rFonts w:cs="Arial"/>
          <w:sz w:val="20"/>
          <w:szCs w:val="20"/>
        </w:rPr>
        <w:t xml:space="preserve">e </w:t>
      </w:r>
      <w:r w:rsidRPr="00F04B3A">
        <w:rPr>
          <w:rFonts w:cs="Arial"/>
          <w:sz w:val="20"/>
          <w:szCs w:val="20"/>
        </w:rPr>
        <w:t xml:space="preserve">podán návrh na insolvenční řízení. </w:t>
      </w:r>
      <w:r w:rsidR="00750838">
        <w:rPr>
          <w:rFonts w:cs="Arial"/>
          <w:sz w:val="20"/>
          <w:szCs w:val="20"/>
        </w:rPr>
        <w:t>Objednatel</w:t>
      </w:r>
      <w:r w:rsidR="00DF62ED">
        <w:rPr>
          <w:rFonts w:cs="Arial"/>
          <w:sz w:val="20"/>
          <w:szCs w:val="20"/>
        </w:rPr>
        <w:t xml:space="preserve">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750838">
        <w:rPr>
          <w:rFonts w:cs="Arial"/>
          <w:sz w:val="20"/>
          <w:szCs w:val="20"/>
        </w:rPr>
        <w:t>Objednatel</w:t>
      </w:r>
      <w:r w:rsidR="00DF62ED">
        <w:rPr>
          <w:rFonts w:cs="Arial"/>
          <w:sz w:val="20"/>
          <w:szCs w:val="20"/>
        </w:rPr>
        <w:t xml:space="preserve">e </w:t>
      </w:r>
      <w:r w:rsidRPr="00F04B3A">
        <w:rPr>
          <w:rFonts w:cs="Arial"/>
          <w:sz w:val="20"/>
          <w:szCs w:val="20"/>
        </w:rPr>
        <w:t>a bude-li inso</w:t>
      </w:r>
      <w:r w:rsidR="00DF62ED">
        <w:rPr>
          <w:rFonts w:cs="Arial"/>
          <w:sz w:val="20"/>
          <w:szCs w:val="20"/>
        </w:rPr>
        <w:t xml:space="preserve">lvenční návrh odmítnut, uhradí </w:t>
      </w:r>
      <w:r w:rsidR="00750838">
        <w:rPr>
          <w:rFonts w:cs="Arial"/>
          <w:sz w:val="20"/>
          <w:szCs w:val="20"/>
        </w:rPr>
        <w:t>Objednatel</w:t>
      </w:r>
      <w:r w:rsidR="00DF62ED">
        <w:rPr>
          <w:rFonts w:cs="Arial"/>
          <w:sz w:val="20"/>
          <w:szCs w:val="20"/>
        </w:rPr>
        <w:t xml:space="preserve"> </w:t>
      </w:r>
      <w:r w:rsidRPr="00F04B3A">
        <w:rPr>
          <w:rFonts w:cs="Arial"/>
          <w:sz w:val="20"/>
          <w:szCs w:val="20"/>
        </w:rPr>
        <w:t xml:space="preserve">fakturu do 30 dnů ode dne, kdy obdrží od </w:t>
      </w:r>
      <w:r w:rsidR="00750838">
        <w:rPr>
          <w:rFonts w:cs="Arial"/>
          <w:sz w:val="20"/>
          <w:szCs w:val="20"/>
        </w:rPr>
        <w:t>Zhotovitel</w:t>
      </w:r>
      <w:r w:rsidR="00DF62ED">
        <w:rPr>
          <w:rFonts w:cs="Arial"/>
          <w:sz w:val="20"/>
          <w:szCs w:val="20"/>
        </w:rPr>
        <w:t xml:space="preserve">e </w:t>
      </w:r>
      <w:r w:rsidRPr="00F04B3A">
        <w:rPr>
          <w:rFonts w:cs="Arial"/>
          <w:sz w:val="20"/>
          <w:szCs w:val="20"/>
        </w:rPr>
        <w:t xml:space="preserve">rozhodnutí o odmítnutí insolvenčního návrhu s vyznačením právní moci. V případě, že bude rozhodnuto o způsobu řešení úpadku </w:t>
      </w:r>
      <w:r w:rsidR="00750838">
        <w:rPr>
          <w:rFonts w:cs="Arial"/>
          <w:sz w:val="20"/>
          <w:szCs w:val="20"/>
        </w:rPr>
        <w:t>Zhotovitel</w:t>
      </w:r>
      <w:r w:rsidR="00DF62ED">
        <w:rPr>
          <w:rFonts w:cs="Arial"/>
          <w:sz w:val="20"/>
          <w:szCs w:val="20"/>
        </w:rPr>
        <w:t>e</w:t>
      </w:r>
      <w:r w:rsidRPr="00F04B3A">
        <w:rPr>
          <w:rFonts w:cs="Arial"/>
          <w:sz w:val="20"/>
          <w:szCs w:val="20"/>
        </w:rPr>
        <w:t xml:space="preserve">, bude </w:t>
      </w:r>
      <w:r w:rsidR="00750838">
        <w:rPr>
          <w:rFonts w:cs="Arial"/>
          <w:sz w:val="20"/>
          <w:szCs w:val="20"/>
        </w:rPr>
        <w:t>Objednatel</w:t>
      </w:r>
      <w:r w:rsidR="00DF62ED">
        <w:rPr>
          <w:rFonts w:cs="Arial"/>
          <w:sz w:val="20"/>
          <w:szCs w:val="20"/>
        </w:rPr>
        <w:t xml:space="preserve">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5B52CCCC"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w:t>
      </w:r>
      <w:r w:rsidR="00FD1E17">
        <w:rPr>
          <w:rFonts w:cs="Arial"/>
          <w:sz w:val="20"/>
          <w:szCs w:val="20"/>
        </w:rPr>
        <w:t>díla</w:t>
      </w:r>
    </w:p>
    <w:p w14:paraId="59426673" w14:textId="3578317E" w:rsidR="004F43BF" w:rsidRPr="007C1E1B" w:rsidRDefault="00750838" w:rsidP="006D64E0">
      <w:pPr>
        <w:pStyle w:val="4sltext"/>
        <w:numPr>
          <w:ilvl w:val="1"/>
          <w:numId w:val="2"/>
        </w:numPr>
        <w:ind w:left="567" w:hanging="567"/>
        <w:rPr>
          <w:rFonts w:cs="Arial"/>
          <w:sz w:val="20"/>
          <w:szCs w:val="20"/>
        </w:rPr>
      </w:pPr>
      <w:r>
        <w:rPr>
          <w:rFonts w:cs="Arial"/>
          <w:sz w:val="20"/>
          <w:szCs w:val="20"/>
        </w:rPr>
        <w:t>Zhotovitel</w:t>
      </w:r>
      <w:r w:rsidR="004F43BF" w:rsidRPr="55B4A58B">
        <w:rPr>
          <w:rFonts w:cs="Arial"/>
          <w:sz w:val="20"/>
          <w:szCs w:val="20"/>
        </w:rPr>
        <w:t xml:space="preserve"> je povinen provést </w:t>
      </w:r>
      <w:r w:rsidR="00E65A95">
        <w:rPr>
          <w:rFonts w:cs="Arial"/>
          <w:sz w:val="20"/>
          <w:szCs w:val="20"/>
        </w:rPr>
        <w:t>d</w:t>
      </w:r>
      <w:r w:rsidR="00FD1E17">
        <w:rPr>
          <w:rFonts w:cs="Arial"/>
          <w:sz w:val="20"/>
          <w:szCs w:val="20"/>
        </w:rPr>
        <w:t>ílo</w:t>
      </w:r>
      <w:r w:rsidR="004F43BF" w:rsidRPr="55B4A58B">
        <w:rPr>
          <w:rFonts w:cs="Arial"/>
          <w:sz w:val="20"/>
          <w:szCs w:val="20"/>
        </w:rPr>
        <w:t xml:space="preserve"> na svůj náklad a na své nebezpečí </w:t>
      </w:r>
      <w:r w:rsidR="003169A7" w:rsidRPr="55B4A58B">
        <w:rPr>
          <w:rFonts w:cs="Arial"/>
          <w:sz w:val="20"/>
          <w:szCs w:val="20"/>
        </w:rPr>
        <w:t xml:space="preserve">řádně a včas, odborným způsobem, v kvalitě dohodnuté touto smlouvou bez vad a nedodělků tak, aby bylo způsobilé k trvalému užívání a aby </w:t>
      </w:r>
      <w:r w:rsidR="003169A7" w:rsidRPr="55B4A58B">
        <w:rPr>
          <w:rFonts w:cs="Arial"/>
          <w:sz w:val="20"/>
          <w:szCs w:val="20"/>
        </w:rPr>
        <w:lastRenderedPageBreak/>
        <w:t xml:space="preserve">bylo v souladu s příslušnými obecnými právními předpisy, technickými normami vztahujícími se k jakosti a vlastnostem </w:t>
      </w:r>
      <w:r w:rsidR="00FD1E17">
        <w:rPr>
          <w:rFonts w:cs="Arial"/>
          <w:sz w:val="20"/>
          <w:szCs w:val="20"/>
        </w:rPr>
        <w:t>díla</w:t>
      </w:r>
      <w:r w:rsidR="003169A7" w:rsidRPr="55B4A58B">
        <w:rPr>
          <w:rFonts w:cs="Arial"/>
          <w:sz w:val="20"/>
          <w:szCs w:val="20"/>
        </w:rPr>
        <w:t xml:space="preserve">, pokyny </w:t>
      </w:r>
      <w:r>
        <w:rPr>
          <w:rFonts w:cs="Arial"/>
          <w:sz w:val="20"/>
          <w:szCs w:val="20"/>
        </w:rPr>
        <w:t>Objednatel</w:t>
      </w:r>
      <w:r w:rsidR="003169A7" w:rsidRPr="55B4A58B">
        <w:rPr>
          <w:rFonts w:cs="Arial"/>
          <w:sz w:val="20"/>
          <w:szCs w:val="20"/>
        </w:rPr>
        <w:t>e a touto smlouvou</w:t>
      </w:r>
      <w:r w:rsidR="004F43BF" w:rsidRPr="55B4A58B">
        <w:rPr>
          <w:rFonts w:cs="Arial"/>
          <w:sz w:val="20"/>
          <w:szCs w:val="20"/>
        </w:rPr>
        <w:t xml:space="preserve">. </w:t>
      </w:r>
      <w:r w:rsidR="007C1E1B" w:rsidRPr="55B4A58B">
        <w:rPr>
          <w:rFonts w:cs="Arial"/>
          <w:sz w:val="20"/>
          <w:szCs w:val="20"/>
        </w:rPr>
        <w:t xml:space="preserve">Pokud je </w:t>
      </w:r>
      <w:r w:rsidR="00E65A95">
        <w:rPr>
          <w:rFonts w:cs="Arial"/>
          <w:sz w:val="20"/>
          <w:szCs w:val="20"/>
        </w:rPr>
        <w:t>d</w:t>
      </w:r>
      <w:r w:rsidR="00FD1E17">
        <w:rPr>
          <w:rFonts w:cs="Arial"/>
          <w:sz w:val="20"/>
          <w:szCs w:val="20"/>
        </w:rPr>
        <w:t>ílo</w:t>
      </w:r>
      <w:r w:rsidR="007C1E1B" w:rsidRPr="55B4A58B">
        <w:rPr>
          <w:rFonts w:cs="Arial"/>
          <w:sz w:val="20"/>
          <w:szCs w:val="20"/>
        </w:rPr>
        <w:t xml:space="preserve"> nebo jeho část realizováno na základě výkresů nebo technických specifikací, musí zcela odpovídat těmto  výkresům a technickým specifikacím. </w:t>
      </w:r>
      <w:r w:rsidR="00FD1E17">
        <w:rPr>
          <w:rFonts w:cs="Arial"/>
          <w:sz w:val="20"/>
          <w:szCs w:val="20"/>
        </w:rPr>
        <w:t>Dílo</w:t>
      </w:r>
      <w:r w:rsidR="007C1E1B" w:rsidRPr="55B4A58B">
        <w:rPr>
          <w:rFonts w:cs="Arial"/>
          <w:sz w:val="20"/>
          <w:szCs w:val="20"/>
        </w:rPr>
        <w:t xml:space="preserve"> musí být schopno podávat trvale standardní výkon v souladu se sjednanými vlastnostmi a kvalitou a plně vyhovovat sjednanému účelu.</w:t>
      </w:r>
    </w:p>
    <w:p w14:paraId="6361342C" w14:textId="3EBFEBF8" w:rsidR="004F43BF" w:rsidRPr="003632B0" w:rsidRDefault="00750838" w:rsidP="006D64E0">
      <w:pPr>
        <w:pStyle w:val="4sltext"/>
        <w:numPr>
          <w:ilvl w:val="1"/>
          <w:numId w:val="2"/>
        </w:numPr>
        <w:ind w:left="567" w:hanging="567"/>
        <w:rPr>
          <w:rFonts w:cs="Arial"/>
          <w:sz w:val="20"/>
          <w:szCs w:val="20"/>
        </w:rPr>
      </w:pPr>
      <w:r>
        <w:rPr>
          <w:rFonts w:cs="Arial"/>
          <w:sz w:val="20"/>
          <w:szCs w:val="20"/>
        </w:rPr>
        <w:t>Zhotovitel</w:t>
      </w:r>
      <w:r w:rsidR="004F43BF" w:rsidRPr="003632B0">
        <w:rPr>
          <w:rFonts w:cs="Arial"/>
          <w:sz w:val="20"/>
          <w:szCs w:val="20"/>
        </w:rPr>
        <w:t xml:space="preserve"> se zavazuje, že nepoužije při provádění </w:t>
      </w:r>
      <w:r w:rsidR="00FD1E17">
        <w:rPr>
          <w:rFonts w:cs="Arial"/>
          <w:sz w:val="20"/>
          <w:szCs w:val="20"/>
        </w:rPr>
        <w:t>díla</w:t>
      </w:r>
      <w:r w:rsidR="004F43BF" w:rsidRPr="003632B0">
        <w:rPr>
          <w:rFonts w:cs="Arial"/>
          <w:sz w:val="20"/>
          <w:szCs w:val="20"/>
        </w:rPr>
        <w:t xml:space="preserve">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w:t>
      </w:r>
      <w:r>
        <w:rPr>
          <w:rFonts w:cs="Arial"/>
          <w:sz w:val="20"/>
          <w:szCs w:val="20"/>
        </w:rPr>
        <w:t>Zhotovitel</w:t>
      </w:r>
      <w:r w:rsidR="00A07413">
        <w:rPr>
          <w:rFonts w:cs="Arial"/>
          <w:sz w:val="20"/>
          <w:szCs w:val="20"/>
        </w:rPr>
        <w:t xml:space="preserve">e </w:t>
      </w:r>
      <w:r w:rsidR="003107B8" w:rsidRPr="003107B8">
        <w:rPr>
          <w:rFonts w:cs="Arial"/>
          <w:sz w:val="20"/>
          <w:szCs w:val="20"/>
        </w:rPr>
        <w:t>a projektové</w:t>
      </w:r>
      <w:r w:rsidR="004F43BF" w:rsidRPr="003107B8">
        <w:rPr>
          <w:rFonts w:cs="Arial"/>
          <w:sz w:val="20"/>
          <w:szCs w:val="20"/>
        </w:rPr>
        <w:t xml:space="preserve"> dokumentace. </w:t>
      </w:r>
      <w:r>
        <w:rPr>
          <w:rFonts w:cs="Arial"/>
          <w:sz w:val="20"/>
          <w:szCs w:val="20"/>
        </w:rPr>
        <w:t>Zhotovitel</w:t>
      </w:r>
      <w:r w:rsidR="004F43BF" w:rsidRPr="003632B0">
        <w:rPr>
          <w:rFonts w:cs="Arial"/>
          <w:sz w:val="20"/>
          <w:szCs w:val="20"/>
        </w:rPr>
        <w:t xml:space="preserve"> </w:t>
      </w:r>
      <w:r>
        <w:rPr>
          <w:rFonts w:cs="Arial"/>
          <w:sz w:val="20"/>
          <w:szCs w:val="20"/>
        </w:rPr>
        <w:t>Objednatel</w:t>
      </w:r>
      <w:r w:rsidR="004F43BF" w:rsidRPr="003632B0">
        <w:rPr>
          <w:rFonts w:cs="Arial"/>
          <w:sz w:val="20"/>
          <w:szCs w:val="20"/>
        </w:rPr>
        <w:t xml:space="preserve">i zaručuje, že při provádění </w:t>
      </w:r>
      <w:r w:rsidR="00FD1E17">
        <w:rPr>
          <w:rFonts w:cs="Arial"/>
          <w:sz w:val="20"/>
          <w:szCs w:val="20"/>
        </w:rPr>
        <w:t>díla</w:t>
      </w:r>
      <w:r w:rsidR="004F43BF" w:rsidRPr="003632B0">
        <w:rPr>
          <w:rFonts w:cs="Arial"/>
          <w:sz w:val="20"/>
          <w:szCs w:val="20"/>
        </w:rPr>
        <w:t xml:space="preserve">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004F43BF" w:rsidRPr="003632B0">
        <w:rPr>
          <w:rFonts w:cs="Arial"/>
          <w:sz w:val="20"/>
          <w:szCs w:val="20"/>
        </w:rPr>
        <w:t xml:space="preserve">. </w:t>
      </w:r>
      <w:r w:rsidR="00FD1E17">
        <w:rPr>
          <w:rFonts w:cs="Arial"/>
          <w:sz w:val="20"/>
          <w:szCs w:val="20"/>
        </w:rPr>
        <w:t>Dílo</w:t>
      </w:r>
      <w:r w:rsidR="004F43BF" w:rsidRPr="003632B0">
        <w:rPr>
          <w:rFonts w:cs="Arial"/>
          <w:sz w:val="20"/>
          <w:szCs w:val="20"/>
        </w:rPr>
        <w:t xml:space="preserve"> bude realizováno pouze prostřednictvím kvalifikovaných osob.</w:t>
      </w:r>
      <w:r w:rsidR="003169A7">
        <w:rPr>
          <w:rFonts w:cs="Arial"/>
          <w:sz w:val="20"/>
          <w:szCs w:val="20"/>
        </w:rPr>
        <w:t xml:space="preserve"> </w:t>
      </w:r>
    </w:p>
    <w:p w14:paraId="231B797E" w14:textId="4DA6FB59" w:rsidR="004F43BF" w:rsidRDefault="00750838" w:rsidP="006D64E0">
      <w:pPr>
        <w:pStyle w:val="4sltext"/>
        <w:numPr>
          <w:ilvl w:val="1"/>
          <w:numId w:val="2"/>
        </w:numPr>
        <w:ind w:left="567" w:hanging="567"/>
        <w:rPr>
          <w:rFonts w:cs="Arial"/>
          <w:sz w:val="20"/>
          <w:szCs w:val="20"/>
        </w:rPr>
      </w:pPr>
      <w:r>
        <w:rPr>
          <w:rFonts w:cs="Arial"/>
          <w:sz w:val="20"/>
          <w:szCs w:val="20"/>
        </w:rPr>
        <w:t>Zhotovitel</w:t>
      </w:r>
      <w:r w:rsidR="003169A7" w:rsidRPr="2503B1DD">
        <w:rPr>
          <w:rFonts w:cs="Arial"/>
          <w:sz w:val="20"/>
          <w:szCs w:val="20"/>
        </w:rPr>
        <w:t xml:space="preserve"> je povinen akceptovat a realizovat všechny včas </w:t>
      </w:r>
      <w:r>
        <w:rPr>
          <w:rFonts w:cs="Arial"/>
          <w:sz w:val="20"/>
          <w:szCs w:val="20"/>
        </w:rPr>
        <w:t>Objednatel</w:t>
      </w:r>
      <w:r w:rsidR="003169A7" w:rsidRPr="2503B1DD">
        <w:rPr>
          <w:rFonts w:cs="Arial"/>
          <w:sz w:val="20"/>
          <w:szCs w:val="20"/>
        </w:rPr>
        <w:t>em uplatněné pokyny, připomínky a návrhy v případě, že tyto nejsou v rozporu s touto smlouvou</w:t>
      </w:r>
      <w:r w:rsidR="1D163C6C" w:rsidRPr="2503B1DD">
        <w:rPr>
          <w:rFonts w:cs="Arial"/>
          <w:sz w:val="20"/>
          <w:szCs w:val="20"/>
        </w:rPr>
        <w:t>,</w:t>
      </w:r>
      <w:r w:rsidR="003169A7" w:rsidRPr="2503B1DD">
        <w:rPr>
          <w:rFonts w:cs="Arial"/>
          <w:sz w:val="20"/>
          <w:szCs w:val="20"/>
        </w:rPr>
        <w:t xml:space="preserve"> s právními předpisy,</w:t>
      </w:r>
      <w:r w:rsidR="007625E5" w:rsidRPr="2503B1DD">
        <w:rPr>
          <w:rFonts w:cs="Arial"/>
          <w:sz w:val="20"/>
          <w:szCs w:val="20"/>
        </w:rPr>
        <w:t xml:space="preserve"> </w:t>
      </w:r>
      <w:r w:rsidR="003169A7" w:rsidRPr="2503B1DD">
        <w:rPr>
          <w:rFonts w:cs="Arial"/>
          <w:sz w:val="20"/>
          <w:szCs w:val="20"/>
        </w:rPr>
        <w:t xml:space="preserve">závaznými technickými normami či stanovisky orgánů státní správy. V případě jakéhokoli rozporu mezi výše uvedenými zdroji postupů, údajů či informací se </w:t>
      </w:r>
      <w:r>
        <w:rPr>
          <w:rFonts w:cs="Arial"/>
          <w:sz w:val="20"/>
          <w:szCs w:val="20"/>
        </w:rPr>
        <w:t>Zhotovitel</w:t>
      </w:r>
      <w:r w:rsidR="003169A7" w:rsidRPr="2503B1DD">
        <w:rPr>
          <w:rFonts w:cs="Arial"/>
          <w:sz w:val="20"/>
          <w:szCs w:val="20"/>
        </w:rPr>
        <w:t xml:space="preserve"> zavazuje </w:t>
      </w:r>
      <w:r>
        <w:rPr>
          <w:rFonts w:cs="Arial"/>
          <w:sz w:val="20"/>
          <w:szCs w:val="20"/>
        </w:rPr>
        <w:t>Objednatel</w:t>
      </w:r>
      <w:r w:rsidR="003169A7" w:rsidRPr="2503B1DD">
        <w:rPr>
          <w:rFonts w:cs="Arial"/>
          <w:sz w:val="20"/>
          <w:szCs w:val="20"/>
        </w:rPr>
        <w:t xml:space="preserve">e na tento rozpor písemně upozornit a vyžádat si od </w:t>
      </w:r>
      <w:r>
        <w:rPr>
          <w:rFonts w:cs="Arial"/>
          <w:sz w:val="20"/>
          <w:szCs w:val="20"/>
        </w:rPr>
        <w:t>Objednatel</w:t>
      </w:r>
      <w:r w:rsidR="003169A7" w:rsidRPr="2503B1DD">
        <w:rPr>
          <w:rFonts w:cs="Arial"/>
          <w:sz w:val="20"/>
          <w:szCs w:val="20"/>
        </w:rPr>
        <w:t xml:space="preserve">e pokyny, jak dále postupovat. Pokynem </w:t>
      </w:r>
      <w:r>
        <w:rPr>
          <w:rFonts w:cs="Arial"/>
          <w:sz w:val="20"/>
          <w:szCs w:val="20"/>
        </w:rPr>
        <w:t>Objednatel</w:t>
      </w:r>
      <w:r w:rsidR="003169A7" w:rsidRPr="2503B1DD">
        <w:rPr>
          <w:rFonts w:cs="Arial"/>
          <w:sz w:val="20"/>
          <w:szCs w:val="20"/>
        </w:rPr>
        <w:t xml:space="preserve">e se </w:t>
      </w:r>
      <w:r>
        <w:rPr>
          <w:rFonts w:cs="Arial"/>
          <w:sz w:val="20"/>
          <w:szCs w:val="20"/>
        </w:rPr>
        <w:t>Zhotovitel</w:t>
      </w:r>
      <w:r w:rsidR="003169A7" w:rsidRPr="2503B1DD">
        <w:rPr>
          <w:rFonts w:cs="Arial"/>
          <w:sz w:val="20"/>
          <w:szCs w:val="20"/>
        </w:rPr>
        <w:t xml:space="preserve"> zavazuje řídit.</w:t>
      </w:r>
    </w:p>
    <w:p w14:paraId="701093C3" w14:textId="76451338" w:rsidR="003169A7" w:rsidRDefault="00750838" w:rsidP="006D64E0">
      <w:pPr>
        <w:pStyle w:val="4sltext"/>
        <w:numPr>
          <w:ilvl w:val="1"/>
          <w:numId w:val="2"/>
        </w:numPr>
        <w:ind w:left="567" w:hanging="567"/>
        <w:rPr>
          <w:rFonts w:cs="Arial"/>
          <w:sz w:val="20"/>
          <w:szCs w:val="20"/>
        </w:rPr>
      </w:pPr>
      <w:r>
        <w:rPr>
          <w:rFonts w:cs="Arial"/>
          <w:sz w:val="20"/>
          <w:szCs w:val="20"/>
        </w:rPr>
        <w:t>Zhotovitel</w:t>
      </w:r>
      <w:r w:rsidR="003169A7" w:rsidRPr="55B4A58B">
        <w:rPr>
          <w:rFonts w:cs="Arial"/>
          <w:sz w:val="20"/>
          <w:szCs w:val="20"/>
        </w:rPr>
        <w:t xml:space="preserve"> se zavazuje provádět </w:t>
      </w:r>
      <w:r w:rsidR="00E65A95">
        <w:rPr>
          <w:rFonts w:cs="Arial"/>
          <w:sz w:val="20"/>
          <w:szCs w:val="20"/>
        </w:rPr>
        <w:t>d</w:t>
      </w:r>
      <w:r w:rsidR="00FD1E17">
        <w:rPr>
          <w:rFonts w:cs="Arial"/>
          <w:sz w:val="20"/>
          <w:szCs w:val="20"/>
        </w:rPr>
        <w:t>ílo</w:t>
      </w:r>
      <w:r w:rsidR="003169A7" w:rsidRPr="55B4A58B">
        <w:rPr>
          <w:rFonts w:cs="Arial"/>
          <w:sz w:val="20"/>
          <w:szCs w:val="20"/>
        </w:rPr>
        <w:t xml:space="preserve"> tak, aby po celou dobu realizace </w:t>
      </w:r>
      <w:r w:rsidR="00FD1E17">
        <w:rPr>
          <w:rFonts w:cs="Arial"/>
          <w:sz w:val="20"/>
          <w:szCs w:val="20"/>
        </w:rPr>
        <w:t>díla</w:t>
      </w:r>
      <w:r w:rsidR="003169A7" w:rsidRPr="55B4A58B">
        <w:rPr>
          <w:rFonts w:cs="Arial"/>
          <w:sz w:val="20"/>
          <w:szCs w:val="20"/>
        </w:rPr>
        <w:t xml:space="preserve"> byly dodrženy požadavky právních předpisů týkající se bezpečnosti a ochrany zdraví při práci. </w:t>
      </w:r>
      <w:r>
        <w:rPr>
          <w:rFonts w:cs="Arial"/>
          <w:sz w:val="20"/>
          <w:szCs w:val="20"/>
        </w:rPr>
        <w:t>Zhotovitel</w:t>
      </w:r>
      <w:r w:rsidR="003169A7" w:rsidRPr="55B4A58B">
        <w:rPr>
          <w:rFonts w:cs="Arial"/>
          <w:sz w:val="20"/>
          <w:szCs w:val="20"/>
        </w:rPr>
        <w:t xml:space="preserve"> se zavazuje dodržovat hygienické požadavky stanovené právními předpisy. </w:t>
      </w:r>
      <w:r>
        <w:rPr>
          <w:rFonts w:cs="Arial"/>
          <w:sz w:val="20"/>
          <w:szCs w:val="20"/>
        </w:rPr>
        <w:t>Zhotovitel</w:t>
      </w:r>
      <w:r w:rsidR="003169A7" w:rsidRPr="55B4A58B">
        <w:rPr>
          <w:rFonts w:cs="Arial"/>
          <w:sz w:val="20"/>
          <w:szCs w:val="20"/>
        </w:rPr>
        <w:t xml:space="preserve"> si zajistí vlastní dozor nad bezpečností práce. </w:t>
      </w:r>
      <w:r>
        <w:rPr>
          <w:rFonts w:cs="Arial"/>
          <w:sz w:val="20"/>
          <w:szCs w:val="20"/>
        </w:rPr>
        <w:t>Zhotovitel</w:t>
      </w:r>
      <w:r w:rsidR="003169A7" w:rsidRPr="55B4A58B">
        <w:rPr>
          <w:rFonts w:cs="Arial"/>
          <w:sz w:val="20"/>
          <w:szCs w:val="20"/>
        </w:rPr>
        <w:t xml:space="preserve"> se zavazuje, že bude nakládat s odpady vzniklými v průběhu realizace </w:t>
      </w:r>
      <w:r w:rsidR="00FD1E17">
        <w:rPr>
          <w:rFonts w:cs="Arial"/>
          <w:sz w:val="20"/>
          <w:szCs w:val="20"/>
        </w:rPr>
        <w:t>díla</w:t>
      </w:r>
      <w:r w:rsidR="003169A7" w:rsidRPr="55B4A58B">
        <w:rPr>
          <w:rFonts w:cs="Arial"/>
          <w:sz w:val="20"/>
          <w:szCs w:val="20"/>
        </w:rPr>
        <w:t xml:space="preserve"> v souladu s platnými právními předpisy.</w:t>
      </w:r>
      <w:r w:rsidR="001E6CEE" w:rsidRPr="55B4A58B">
        <w:rPr>
          <w:rFonts w:cs="Arial"/>
          <w:sz w:val="20"/>
          <w:szCs w:val="20"/>
        </w:rPr>
        <w:t xml:space="preserve"> </w:t>
      </w:r>
      <w:r>
        <w:rPr>
          <w:rFonts w:cs="Arial"/>
          <w:sz w:val="20"/>
          <w:szCs w:val="20"/>
        </w:rPr>
        <w:t>Zhotovitel</w:t>
      </w:r>
      <w:r w:rsidR="001E6CEE" w:rsidRPr="55B4A58B">
        <w:rPr>
          <w:rFonts w:cs="Arial"/>
          <w:sz w:val="20"/>
          <w:szCs w:val="20"/>
        </w:rPr>
        <w:t xml:space="preserve"> se zavazuje provést likvidaci či uložení veškerých odpadů vzniklých při plnění této </w:t>
      </w:r>
      <w:r w:rsidR="00E65A95">
        <w:rPr>
          <w:rFonts w:cs="Arial"/>
          <w:sz w:val="20"/>
          <w:szCs w:val="20"/>
        </w:rPr>
        <w:t>smlouvy</w:t>
      </w:r>
      <w:r w:rsidR="00E55C97" w:rsidRPr="55B4A58B">
        <w:rPr>
          <w:rFonts w:cs="Arial"/>
          <w:sz w:val="20"/>
          <w:szCs w:val="20"/>
        </w:rPr>
        <w:t xml:space="preserve"> a vyhotovit o tom čestné </w:t>
      </w:r>
      <w:r w:rsidR="007B2B46" w:rsidRPr="55B4A58B">
        <w:rPr>
          <w:rFonts w:cs="Arial"/>
          <w:sz w:val="20"/>
          <w:szCs w:val="20"/>
        </w:rPr>
        <w:t>prohlášení</w:t>
      </w:r>
      <w:r w:rsidR="001E6CEE" w:rsidRPr="55B4A58B">
        <w:rPr>
          <w:rFonts w:cs="Arial"/>
          <w:sz w:val="20"/>
          <w:szCs w:val="20"/>
        </w:rPr>
        <w:t xml:space="preserve">. </w:t>
      </w:r>
      <w:r>
        <w:rPr>
          <w:rFonts w:cs="Arial"/>
          <w:sz w:val="20"/>
          <w:szCs w:val="20"/>
        </w:rPr>
        <w:t>Zhotovitel</w:t>
      </w:r>
      <w:r w:rsidR="001E6CEE" w:rsidRPr="55B4A58B">
        <w:rPr>
          <w:rFonts w:cs="Arial"/>
          <w:sz w:val="20"/>
          <w:szCs w:val="20"/>
        </w:rPr>
        <w:t xml:space="preserve"> je povinen v této souvislosti vést evidenci o všech druzích odpadů vzniklých z jeho činnosti a vést evidenci o způsobu jejich zneškodňování.</w:t>
      </w:r>
    </w:p>
    <w:p w14:paraId="47019A7F" w14:textId="256CBDEB" w:rsidR="004F43BF" w:rsidRDefault="00750838" w:rsidP="006D64E0">
      <w:pPr>
        <w:pStyle w:val="4sltext"/>
        <w:numPr>
          <w:ilvl w:val="1"/>
          <w:numId w:val="2"/>
        </w:numPr>
        <w:ind w:left="567" w:hanging="567"/>
        <w:rPr>
          <w:rFonts w:cs="Arial"/>
          <w:sz w:val="20"/>
          <w:szCs w:val="20"/>
        </w:rPr>
      </w:pPr>
      <w:r>
        <w:rPr>
          <w:rFonts w:cs="Arial"/>
          <w:sz w:val="20"/>
          <w:szCs w:val="20"/>
        </w:rPr>
        <w:t>Zhotovitel</w:t>
      </w:r>
      <w:r w:rsidR="004F43BF" w:rsidRPr="2503B1DD">
        <w:rPr>
          <w:rFonts w:cs="Arial"/>
          <w:sz w:val="20"/>
          <w:szCs w:val="20"/>
        </w:rPr>
        <w:t xml:space="preserve"> se zavazuje vést </w:t>
      </w:r>
      <w:r w:rsidR="00BE1641" w:rsidRPr="2503B1DD">
        <w:rPr>
          <w:rFonts w:cs="Arial"/>
          <w:sz w:val="20"/>
          <w:szCs w:val="20"/>
        </w:rPr>
        <w:t xml:space="preserve">stavební </w:t>
      </w:r>
      <w:r w:rsidR="004F43BF" w:rsidRPr="2503B1DD">
        <w:rPr>
          <w:rFonts w:cs="Arial"/>
          <w:sz w:val="20"/>
          <w:szCs w:val="20"/>
        </w:rPr>
        <w:t xml:space="preserve">deník (dále </w:t>
      </w:r>
      <w:r w:rsidR="004F43BF" w:rsidRPr="2503B1DD">
        <w:rPr>
          <w:rFonts w:cs="Arial"/>
          <w:b/>
          <w:bCs/>
          <w:sz w:val="20"/>
          <w:szCs w:val="20"/>
        </w:rPr>
        <w:t>„Deník“</w:t>
      </w:r>
      <w:r w:rsidR="004F43BF" w:rsidRPr="2503B1DD">
        <w:rPr>
          <w:rFonts w:cs="Arial"/>
          <w:sz w:val="20"/>
          <w:szCs w:val="20"/>
        </w:rPr>
        <w:t>) ode dne převzetí staveniště</w:t>
      </w:r>
      <w:r w:rsidR="6AAB0959" w:rsidRPr="2503B1DD">
        <w:rPr>
          <w:rFonts w:cs="Arial"/>
          <w:sz w:val="20"/>
          <w:szCs w:val="20"/>
        </w:rPr>
        <w:t>/pracoviště</w:t>
      </w:r>
      <w:r w:rsidR="004F43BF" w:rsidRPr="2503B1DD">
        <w:rPr>
          <w:rFonts w:cs="Arial"/>
          <w:sz w:val="20"/>
          <w:szCs w:val="20"/>
        </w:rPr>
        <w:t>. Deník bude uložen na staveništi</w:t>
      </w:r>
      <w:r w:rsidR="266ECB84" w:rsidRPr="2503B1DD">
        <w:rPr>
          <w:rFonts w:cs="Arial"/>
          <w:sz w:val="20"/>
          <w:szCs w:val="20"/>
        </w:rPr>
        <w:t>/pracovišti</w:t>
      </w:r>
      <w:r w:rsidR="004F43BF" w:rsidRPr="2503B1DD">
        <w:rPr>
          <w:rFonts w:cs="Arial"/>
          <w:sz w:val="20"/>
          <w:szCs w:val="20"/>
        </w:rPr>
        <w:t xml:space="preserve"> u </w:t>
      </w:r>
      <w:r>
        <w:rPr>
          <w:rFonts w:cs="Arial"/>
          <w:sz w:val="20"/>
          <w:szCs w:val="20"/>
        </w:rPr>
        <w:t>Zhotovitel</w:t>
      </w:r>
      <w:r w:rsidR="004F43BF" w:rsidRPr="2503B1DD">
        <w:rPr>
          <w:rFonts w:cs="Arial"/>
          <w:sz w:val="20"/>
          <w:szCs w:val="20"/>
        </w:rPr>
        <w:t xml:space="preserve">e a musí být po celou dobu realizace </w:t>
      </w:r>
      <w:r w:rsidR="00FD1E17">
        <w:rPr>
          <w:rFonts w:cs="Arial"/>
          <w:sz w:val="20"/>
          <w:szCs w:val="20"/>
        </w:rPr>
        <w:t>díla</w:t>
      </w:r>
      <w:r w:rsidR="004F43BF" w:rsidRPr="2503B1DD">
        <w:rPr>
          <w:rFonts w:cs="Arial"/>
          <w:sz w:val="20"/>
          <w:szCs w:val="20"/>
        </w:rPr>
        <w:t xml:space="preserve"> přístupný </w:t>
      </w:r>
      <w:r>
        <w:rPr>
          <w:rFonts w:cs="Arial"/>
          <w:sz w:val="20"/>
          <w:szCs w:val="20"/>
        </w:rPr>
        <w:t>Objednatel</w:t>
      </w:r>
      <w:r w:rsidR="004F43BF" w:rsidRPr="2503B1DD">
        <w:rPr>
          <w:rFonts w:cs="Arial"/>
          <w:sz w:val="20"/>
          <w:szCs w:val="20"/>
        </w:rPr>
        <w:t xml:space="preserve">i či jeho zástupci. Do Deníku bude oprávněný pracovník </w:t>
      </w:r>
      <w:r>
        <w:rPr>
          <w:rFonts w:cs="Arial"/>
          <w:sz w:val="20"/>
          <w:szCs w:val="20"/>
        </w:rPr>
        <w:t>Zhotovitel</w:t>
      </w:r>
      <w:r w:rsidR="004F43BF" w:rsidRPr="2503B1DD">
        <w:rPr>
          <w:rFonts w:cs="Arial"/>
          <w:sz w:val="20"/>
          <w:szCs w:val="20"/>
        </w:rPr>
        <w:t xml:space="preserve">e provádět denně záznam o všech skutečnostech rozhodných pro plnění této </w:t>
      </w:r>
      <w:r w:rsidR="00E65A95">
        <w:rPr>
          <w:rFonts w:cs="Arial"/>
          <w:sz w:val="20"/>
          <w:szCs w:val="20"/>
        </w:rPr>
        <w:t>smlouvy</w:t>
      </w:r>
      <w:r w:rsidR="004F43BF" w:rsidRPr="2503B1DD">
        <w:rPr>
          <w:rFonts w:cs="Arial"/>
          <w:sz w:val="20"/>
          <w:szCs w:val="20"/>
        </w:rPr>
        <w:t xml:space="preserve">, zejména se jedná o údaje o časovém postupu prací a jejich jakosti, splnění sjednaných termínů, dále záznam a zdůvodnění případných odchylek od dokumentace odsouhlasených </w:t>
      </w:r>
      <w:r>
        <w:rPr>
          <w:rFonts w:cs="Arial"/>
          <w:sz w:val="20"/>
          <w:szCs w:val="20"/>
        </w:rPr>
        <w:t>Objednatel</w:t>
      </w:r>
      <w:r w:rsidR="004F43BF" w:rsidRPr="2503B1DD">
        <w:rPr>
          <w:rFonts w:cs="Arial"/>
          <w:sz w:val="20"/>
          <w:szCs w:val="20"/>
        </w:rPr>
        <w:t xml:space="preserve">em, údaje nutné pro posouzení prací orgány veřejné moci, údaje o vykonaných zkouškách a kontrole provádění </w:t>
      </w:r>
      <w:r w:rsidR="00FD1E17">
        <w:rPr>
          <w:rFonts w:cs="Arial"/>
          <w:sz w:val="20"/>
          <w:szCs w:val="20"/>
        </w:rPr>
        <w:t>díla</w:t>
      </w:r>
      <w:r w:rsidR="004F43BF" w:rsidRPr="2503B1DD">
        <w:rPr>
          <w:rFonts w:cs="Arial"/>
          <w:sz w:val="20"/>
          <w:szCs w:val="20"/>
        </w:rPr>
        <w:t xml:space="preserve"> </w:t>
      </w:r>
      <w:r>
        <w:rPr>
          <w:rFonts w:cs="Arial"/>
          <w:sz w:val="20"/>
          <w:szCs w:val="20"/>
        </w:rPr>
        <w:t>Objednatel</w:t>
      </w:r>
      <w:r w:rsidR="004F43BF" w:rsidRPr="2503B1DD">
        <w:rPr>
          <w:rFonts w:cs="Arial"/>
          <w:sz w:val="20"/>
          <w:szCs w:val="20"/>
        </w:rPr>
        <w:t xml:space="preserve">em, pravidelné záznamy o počasí a počtech pracovníků </w:t>
      </w:r>
      <w:r>
        <w:rPr>
          <w:rFonts w:cs="Arial"/>
          <w:sz w:val="20"/>
          <w:szCs w:val="20"/>
        </w:rPr>
        <w:t>Zhotovitel</w:t>
      </w:r>
      <w:r w:rsidR="004F43BF" w:rsidRPr="2503B1DD">
        <w:rPr>
          <w:rFonts w:cs="Arial"/>
          <w:sz w:val="20"/>
          <w:szCs w:val="20"/>
        </w:rPr>
        <w:t>e či užitých třetích osob (</w:t>
      </w:r>
      <w:r w:rsidR="43E1F12C" w:rsidRPr="2503B1DD">
        <w:rPr>
          <w:rFonts w:cs="Arial"/>
          <w:sz w:val="20"/>
          <w:szCs w:val="20"/>
        </w:rPr>
        <w:t>pod</w:t>
      </w:r>
      <w:r w:rsidR="004F43BF" w:rsidRPr="2503B1DD">
        <w:rPr>
          <w:rFonts w:cs="Arial"/>
          <w:sz w:val="20"/>
          <w:szCs w:val="20"/>
        </w:rPr>
        <w:t xml:space="preserve">dodavatelů). Skutečnosti do deníku nezanesené jdou k tíži </w:t>
      </w:r>
      <w:r>
        <w:rPr>
          <w:rFonts w:cs="Arial"/>
          <w:sz w:val="20"/>
          <w:szCs w:val="20"/>
        </w:rPr>
        <w:t>Zhotovitel</w:t>
      </w:r>
      <w:r w:rsidR="004F43BF" w:rsidRPr="2503B1DD">
        <w:rPr>
          <w:rFonts w:cs="Arial"/>
          <w:sz w:val="20"/>
          <w:szCs w:val="20"/>
        </w:rPr>
        <w:t>e.</w:t>
      </w:r>
    </w:p>
    <w:p w14:paraId="2390E151" w14:textId="4817BC87" w:rsidR="004F43BF" w:rsidRDefault="00750838" w:rsidP="006D64E0">
      <w:pPr>
        <w:pStyle w:val="4sltext"/>
        <w:numPr>
          <w:ilvl w:val="1"/>
          <w:numId w:val="2"/>
        </w:numPr>
        <w:ind w:left="567" w:hanging="567"/>
        <w:rPr>
          <w:rFonts w:cs="Arial"/>
          <w:sz w:val="20"/>
          <w:szCs w:val="20"/>
        </w:rPr>
      </w:pPr>
      <w:r>
        <w:rPr>
          <w:rFonts w:cs="Arial"/>
          <w:sz w:val="20"/>
          <w:szCs w:val="20"/>
        </w:rPr>
        <w:t>Objednatel</w:t>
      </w:r>
      <w:r w:rsidR="004F43BF" w:rsidRPr="55B4A58B">
        <w:rPr>
          <w:rFonts w:cs="Arial"/>
          <w:sz w:val="20"/>
          <w:szCs w:val="20"/>
        </w:rPr>
        <w:t xml:space="preserve"> je oprávněn kdykoli kontrolovat způsob provádění </w:t>
      </w:r>
      <w:r w:rsidR="00FD1E17">
        <w:rPr>
          <w:rFonts w:cs="Arial"/>
          <w:sz w:val="20"/>
          <w:szCs w:val="20"/>
        </w:rPr>
        <w:t>díla</w:t>
      </w:r>
      <w:r w:rsidR="004F43BF" w:rsidRPr="55B4A58B">
        <w:rPr>
          <w:rFonts w:cs="Arial"/>
          <w:sz w:val="20"/>
          <w:szCs w:val="20"/>
        </w:rPr>
        <w:t xml:space="preserve"> a </w:t>
      </w:r>
      <w:r>
        <w:rPr>
          <w:rFonts w:cs="Arial"/>
          <w:sz w:val="20"/>
          <w:szCs w:val="20"/>
        </w:rPr>
        <w:t>Zhotovitel</w:t>
      </w:r>
      <w:r w:rsidR="004F43BF" w:rsidRPr="55B4A58B">
        <w:rPr>
          <w:rFonts w:cs="Arial"/>
          <w:sz w:val="20"/>
          <w:szCs w:val="20"/>
        </w:rPr>
        <w:t xml:space="preserve"> je povinen ke kontrole poskytnout potřebnou součinnost. </w:t>
      </w:r>
      <w:r w:rsidR="003169A7" w:rsidRPr="55B4A58B">
        <w:rPr>
          <w:rFonts w:cs="Arial"/>
          <w:sz w:val="20"/>
          <w:szCs w:val="20"/>
        </w:rPr>
        <w:t xml:space="preserve">Zjistí-li </w:t>
      </w:r>
      <w:r>
        <w:rPr>
          <w:rFonts w:cs="Arial"/>
          <w:sz w:val="20"/>
          <w:szCs w:val="20"/>
        </w:rPr>
        <w:t>Objednatel</w:t>
      </w:r>
      <w:r w:rsidR="6D53BF32" w:rsidRPr="55B4A58B">
        <w:rPr>
          <w:rFonts w:cs="Arial"/>
          <w:sz w:val="20"/>
          <w:szCs w:val="20"/>
        </w:rPr>
        <w:t xml:space="preserve">, že </w:t>
      </w:r>
      <w:r>
        <w:rPr>
          <w:rFonts w:cs="Arial"/>
          <w:sz w:val="20"/>
          <w:szCs w:val="20"/>
        </w:rPr>
        <w:t>Zhotovitel</w:t>
      </w:r>
      <w:r w:rsidR="003169A7" w:rsidRPr="55B4A58B">
        <w:rPr>
          <w:rFonts w:cs="Arial"/>
          <w:sz w:val="20"/>
          <w:szCs w:val="20"/>
        </w:rPr>
        <w:t xml:space="preserve"> při provádění </w:t>
      </w:r>
      <w:r w:rsidR="00FD1E17">
        <w:rPr>
          <w:rFonts w:cs="Arial"/>
          <w:sz w:val="20"/>
          <w:szCs w:val="20"/>
        </w:rPr>
        <w:t>díla</w:t>
      </w:r>
      <w:r w:rsidR="003169A7" w:rsidRPr="55B4A58B">
        <w:rPr>
          <w:rFonts w:cs="Arial"/>
          <w:sz w:val="20"/>
          <w:szCs w:val="20"/>
        </w:rPr>
        <w:t xml:space="preserve"> nedodržuje předepsané technologické postupy, nebo provádí </w:t>
      </w:r>
      <w:r w:rsidR="00E65A95">
        <w:rPr>
          <w:rFonts w:cs="Arial"/>
          <w:sz w:val="20"/>
          <w:szCs w:val="20"/>
        </w:rPr>
        <w:t>d</w:t>
      </w:r>
      <w:r w:rsidR="00FD1E17">
        <w:rPr>
          <w:rFonts w:cs="Arial"/>
          <w:sz w:val="20"/>
          <w:szCs w:val="20"/>
        </w:rPr>
        <w:t>ílo</w:t>
      </w:r>
      <w:r w:rsidR="003169A7" w:rsidRPr="55B4A58B">
        <w:rPr>
          <w:rFonts w:cs="Arial"/>
          <w:sz w:val="20"/>
          <w:szCs w:val="20"/>
        </w:rPr>
        <w:t xml:space="preserve"> zřejmě nekvalitně, uplatní u </w:t>
      </w:r>
      <w:r>
        <w:rPr>
          <w:rFonts w:cs="Arial"/>
          <w:sz w:val="20"/>
          <w:szCs w:val="20"/>
        </w:rPr>
        <w:t>Zhotovitel</w:t>
      </w:r>
      <w:r w:rsidR="003169A7" w:rsidRPr="55B4A58B">
        <w:rPr>
          <w:rFonts w:cs="Arial"/>
          <w:sz w:val="20"/>
          <w:szCs w:val="20"/>
        </w:rPr>
        <w:t xml:space="preserve">e požadavek na nápravu. </w:t>
      </w:r>
      <w:r>
        <w:rPr>
          <w:rFonts w:cs="Arial"/>
          <w:sz w:val="20"/>
          <w:szCs w:val="20"/>
        </w:rPr>
        <w:t>Zhotovitel</w:t>
      </w:r>
      <w:r w:rsidR="003169A7" w:rsidRPr="55B4A58B">
        <w:rPr>
          <w:rFonts w:cs="Arial"/>
          <w:sz w:val="20"/>
          <w:szCs w:val="20"/>
        </w:rPr>
        <w:t xml:space="preserve"> se zavazuje zjištěné vady v dohodnuté lhůtě na své náklady odstranit. Neodstraní-li zjištěné vady ani v dohodnuté lhůtě, má </w:t>
      </w:r>
      <w:r>
        <w:rPr>
          <w:rFonts w:cs="Arial"/>
          <w:sz w:val="20"/>
          <w:szCs w:val="20"/>
        </w:rPr>
        <w:t>Objednatel</w:t>
      </w:r>
      <w:r w:rsidR="003169A7" w:rsidRPr="55B4A58B">
        <w:rPr>
          <w:rFonts w:cs="Arial"/>
          <w:sz w:val="20"/>
          <w:szCs w:val="20"/>
        </w:rPr>
        <w:t xml:space="preserve"> právo pozastavit úhradu jakýchkoli plateb, které by jinak měl povinnost na základě této </w:t>
      </w:r>
      <w:r w:rsidR="00E65A95">
        <w:rPr>
          <w:rFonts w:cs="Arial"/>
          <w:sz w:val="20"/>
          <w:szCs w:val="20"/>
        </w:rPr>
        <w:t>smlouvy</w:t>
      </w:r>
      <w:r w:rsidR="003169A7" w:rsidRPr="55B4A58B">
        <w:rPr>
          <w:rFonts w:cs="Arial"/>
          <w:sz w:val="20"/>
          <w:szCs w:val="20"/>
        </w:rPr>
        <w:t xml:space="preserve"> poskytovat.</w:t>
      </w:r>
    </w:p>
    <w:p w14:paraId="0820987A" w14:textId="78B3E2B4" w:rsidR="006C781E" w:rsidRDefault="00750838" w:rsidP="006D64E0">
      <w:pPr>
        <w:pStyle w:val="4sltext"/>
        <w:numPr>
          <w:ilvl w:val="1"/>
          <w:numId w:val="2"/>
        </w:numPr>
        <w:ind w:left="567" w:hanging="567"/>
        <w:rPr>
          <w:rFonts w:cs="Arial"/>
          <w:sz w:val="20"/>
          <w:szCs w:val="20"/>
        </w:rPr>
      </w:pPr>
      <w:r>
        <w:rPr>
          <w:rFonts w:cs="Arial"/>
          <w:sz w:val="20"/>
          <w:szCs w:val="20"/>
        </w:rPr>
        <w:t>Zhotovitel</w:t>
      </w:r>
      <w:r w:rsidR="006C781E" w:rsidRPr="0098323F">
        <w:rPr>
          <w:rFonts w:cs="Arial"/>
          <w:sz w:val="20"/>
          <w:szCs w:val="20"/>
        </w:rPr>
        <w:t xml:space="preserve"> je povinen vyzvat </w:t>
      </w:r>
      <w:r>
        <w:rPr>
          <w:rFonts w:cs="Arial"/>
          <w:sz w:val="20"/>
          <w:szCs w:val="20"/>
        </w:rPr>
        <w:t>Objednatel</w:t>
      </w:r>
      <w:r w:rsidR="006C781E" w:rsidRPr="0098323F">
        <w:rPr>
          <w:rFonts w:cs="Arial"/>
          <w:sz w:val="20"/>
          <w:szCs w:val="20"/>
        </w:rPr>
        <w:t xml:space="preserve">e ke kontrole prací, které budou v dalším pracovním postupu zakryty nebo se stanou nepřístupnými, nejméně tři pracovní dny předem. </w:t>
      </w:r>
      <w:r>
        <w:rPr>
          <w:rFonts w:cs="Arial"/>
          <w:sz w:val="20"/>
          <w:szCs w:val="20"/>
        </w:rPr>
        <w:t>Objednatel</w:t>
      </w:r>
      <w:r w:rsidR="006C781E" w:rsidRPr="0098323F">
        <w:rPr>
          <w:rFonts w:cs="Arial"/>
          <w:sz w:val="20"/>
          <w:szCs w:val="20"/>
        </w:rPr>
        <w:t xml:space="preserve"> je povinen reagovat do tří pracovních dnů od výzvy, jinak se má za to, že </w:t>
      </w:r>
      <w:r>
        <w:rPr>
          <w:rFonts w:cs="Arial"/>
          <w:sz w:val="20"/>
          <w:szCs w:val="20"/>
        </w:rPr>
        <w:t>Objednatel</w:t>
      </w:r>
      <w:r w:rsidR="006C781E" w:rsidRPr="0098323F">
        <w:rPr>
          <w:rFonts w:cs="Arial"/>
          <w:sz w:val="20"/>
          <w:szCs w:val="20"/>
        </w:rPr>
        <w:t xml:space="preserve"> souhlasí se zakrytím konstrukcí.</w:t>
      </w:r>
      <w:r w:rsidR="006C781E">
        <w:rPr>
          <w:rFonts w:cs="Arial"/>
          <w:sz w:val="20"/>
          <w:szCs w:val="20"/>
        </w:rPr>
        <w:t xml:space="preserve"> </w:t>
      </w:r>
      <w:r w:rsidR="006C781E" w:rsidRPr="0098323F">
        <w:rPr>
          <w:rFonts w:cs="Arial"/>
          <w:sz w:val="20"/>
          <w:szCs w:val="20"/>
        </w:rPr>
        <w:t xml:space="preserve">Nevyzve-li </w:t>
      </w:r>
      <w:r>
        <w:rPr>
          <w:rFonts w:cs="Arial"/>
          <w:sz w:val="20"/>
          <w:szCs w:val="20"/>
        </w:rPr>
        <w:t>Zhotovitel</w:t>
      </w:r>
      <w:r w:rsidR="006C781E" w:rsidRPr="0098323F">
        <w:rPr>
          <w:rFonts w:cs="Arial"/>
          <w:sz w:val="20"/>
          <w:szCs w:val="20"/>
        </w:rPr>
        <w:t xml:space="preserve"> </w:t>
      </w:r>
      <w:r>
        <w:rPr>
          <w:rFonts w:cs="Arial"/>
          <w:sz w:val="20"/>
          <w:szCs w:val="20"/>
        </w:rPr>
        <w:t>Objednatel</w:t>
      </w:r>
      <w:r w:rsidR="006C781E" w:rsidRPr="0098323F">
        <w:rPr>
          <w:rFonts w:cs="Arial"/>
          <w:sz w:val="20"/>
          <w:szCs w:val="20"/>
        </w:rPr>
        <w:t xml:space="preserve">e ke kontrole prací, které budou v dalším pracovním postupu zakryty nebo se stanou nepřístupnými, v souladu s předchozím odstavcem, a </w:t>
      </w:r>
      <w:r w:rsidR="004B7B13" w:rsidRPr="0098323F">
        <w:rPr>
          <w:rFonts w:cs="Arial"/>
          <w:sz w:val="20"/>
          <w:szCs w:val="20"/>
        </w:rPr>
        <w:t>zakryje-li</w:t>
      </w:r>
      <w:r w:rsidR="006C781E" w:rsidRPr="0098323F">
        <w:rPr>
          <w:rFonts w:cs="Arial"/>
          <w:sz w:val="20"/>
          <w:szCs w:val="20"/>
        </w:rPr>
        <w:t xml:space="preserve"> danou část </w:t>
      </w:r>
      <w:r w:rsidR="00FD1E17">
        <w:rPr>
          <w:rFonts w:cs="Arial"/>
          <w:sz w:val="20"/>
          <w:szCs w:val="20"/>
        </w:rPr>
        <w:t>díla</w:t>
      </w:r>
      <w:r w:rsidR="006C781E" w:rsidRPr="0098323F">
        <w:rPr>
          <w:rFonts w:cs="Arial"/>
          <w:sz w:val="20"/>
          <w:szCs w:val="20"/>
        </w:rPr>
        <w:t xml:space="preserve">, je </w:t>
      </w:r>
      <w:r>
        <w:rPr>
          <w:rFonts w:cs="Arial"/>
          <w:sz w:val="20"/>
          <w:szCs w:val="20"/>
        </w:rPr>
        <w:t>Zhotovitel</w:t>
      </w:r>
      <w:r w:rsidR="006C781E" w:rsidRPr="0098323F">
        <w:rPr>
          <w:rFonts w:cs="Arial"/>
          <w:sz w:val="20"/>
          <w:szCs w:val="20"/>
        </w:rPr>
        <w:t xml:space="preserve"> povinen na pokyn </w:t>
      </w:r>
      <w:r>
        <w:rPr>
          <w:rFonts w:cs="Arial"/>
          <w:sz w:val="20"/>
          <w:szCs w:val="20"/>
        </w:rPr>
        <w:t>Objednatel</w:t>
      </w:r>
      <w:r w:rsidR="006C781E" w:rsidRPr="0098323F">
        <w:rPr>
          <w:rFonts w:cs="Arial"/>
          <w:sz w:val="20"/>
          <w:szCs w:val="20"/>
        </w:rPr>
        <w:t xml:space="preserve">e danou část na své náklady odkrýt a po provedení kontroly </w:t>
      </w:r>
      <w:r>
        <w:rPr>
          <w:rFonts w:cs="Arial"/>
          <w:sz w:val="20"/>
          <w:szCs w:val="20"/>
        </w:rPr>
        <w:t>Objednatel</w:t>
      </w:r>
      <w:r w:rsidR="006C781E" w:rsidRPr="0098323F">
        <w:rPr>
          <w:rFonts w:cs="Arial"/>
          <w:sz w:val="20"/>
          <w:szCs w:val="20"/>
        </w:rPr>
        <w:t xml:space="preserve">em tuto část </w:t>
      </w:r>
      <w:r w:rsidR="00FD1E17">
        <w:rPr>
          <w:rFonts w:cs="Arial"/>
          <w:sz w:val="20"/>
          <w:szCs w:val="20"/>
        </w:rPr>
        <w:t>díla</w:t>
      </w:r>
      <w:r w:rsidR="006C781E" w:rsidRPr="0098323F">
        <w:rPr>
          <w:rFonts w:cs="Arial"/>
          <w:sz w:val="20"/>
          <w:szCs w:val="20"/>
        </w:rPr>
        <w:t xml:space="preserve"> opět uvést na své náklady do původního stavu.</w:t>
      </w:r>
    </w:p>
    <w:p w14:paraId="65862EB3" w14:textId="1978F72D" w:rsidR="007C1E1B" w:rsidRDefault="00750838" w:rsidP="006D64E0">
      <w:pPr>
        <w:pStyle w:val="4sltext"/>
        <w:numPr>
          <w:ilvl w:val="1"/>
          <w:numId w:val="2"/>
        </w:numPr>
        <w:ind w:left="567" w:hanging="567"/>
        <w:rPr>
          <w:rFonts w:cs="Arial"/>
          <w:sz w:val="20"/>
          <w:szCs w:val="20"/>
        </w:rPr>
      </w:pPr>
      <w:r>
        <w:rPr>
          <w:rFonts w:cs="Arial"/>
          <w:sz w:val="20"/>
          <w:szCs w:val="20"/>
        </w:rPr>
        <w:t>Zhotovitel</w:t>
      </w:r>
      <w:r w:rsidR="007C1E1B">
        <w:rPr>
          <w:rFonts w:cs="Arial"/>
          <w:sz w:val="20"/>
          <w:szCs w:val="20"/>
        </w:rPr>
        <w:t xml:space="preserve"> je povinen přesně dodržovat dohodnutý harmonogram. </w:t>
      </w:r>
      <w:r>
        <w:rPr>
          <w:rFonts w:cs="Arial"/>
          <w:sz w:val="20"/>
          <w:szCs w:val="20"/>
        </w:rPr>
        <w:t>Zhotovitel</w:t>
      </w:r>
      <w:r w:rsidR="007C1E1B">
        <w:rPr>
          <w:rFonts w:cs="Arial"/>
          <w:sz w:val="20"/>
          <w:szCs w:val="20"/>
        </w:rPr>
        <w:t xml:space="preserve"> bere na vědomí, že instalace a montáž </w:t>
      </w:r>
      <w:r w:rsidR="00FD1E17">
        <w:rPr>
          <w:rFonts w:cs="Arial"/>
          <w:sz w:val="20"/>
          <w:szCs w:val="20"/>
        </w:rPr>
        <w:t>díla</w:t>
      </w:r>
      <w:r w:rsidR="007C1E1B">
        <w:rPr>
          <w:rFonts w:cs="Arial"/>
          <w:sz w:val="20"/>
          <w:szCs w:val="20"/>
        </w:rPr>
        <w:t xml:space="preserve"> </w:t>
      </w:r>
      <w:r w:rsidR="007B59AC">
        <w:rPr>
          <w:rFonts w:cs="Arial"/>
          <w:sz w:val="20"/>
          <w:szCs w:val="20"/>
        </w:rPr>
        <w:t xml:space="preserve">bude prováděna za provozu podniku </w:t>
      </w:r>
      <w:r>
        <w:rPr>
          <w:rFonts w:cs="Arial"/>
          <w:sz w:val="20"/>
          <w:szCs w:val="20"/>
        </w:rPr>
        <w:t>Objednatel</w:t>
      </w:r>
      <w:r w:rsidR="007B59AC">
        <w:rPr>
          <w:rFonts w:cs="Arial"/>
          <w:sz w:val="20"/>
          <w:szCs w:val="20"/>
        </w:rPr>
        <w:t xml:space="preserve">e a veškeré činnosti, které budou nebo můžou mít vliv na provoz podniku </w:t>
      </w:r>
      <w:r>
        <w:rPr>
          <w:rFonts w:cs="Arial"/>
          <w:sz w:val="20"/>
          <w:szCs w:val="20"/>
        </w:rPr>
        <w:t>Objednatel</w:t>
      </w:r>
      <w:r w:rsidR="007B59AC">
        <w:rPr>
          <w:rFonts w:cs="Arial"/>
          <w:sz w:val="20"/>
          <w:szCs w:val="20"/>
        </w:rPr>
        <w:t xml:space="preserve">e je potřeba přesně načasovat a zkoordinovat. Případné prodlení nebo načasování dílčích činností v rozporu s harmonogramem může způsobit přerušení či zastavení podniku </w:t>
      </w:r>
      <w:r>
        <w:rPr>
          <w:rFonts w:cs="Arial"/>
          <w:sz w:val="20"/>
          <w:szCs w:val="20"/>
        </w:rPr>
        <w:t>Objednatel</w:t>
      </w:r>
      <w:r w:rsidR="007B59AC">
        <w:rPr>
          <w:rFonts w:cs="Arial"/>
          <w:sz w:val="20"/>
          <w:szCs w:val="20"/>
        </w:rPr>
        <w:t xml:space="preserve">e či jiné komplikace v provozu podniku </w:t>
      </w:r>
      <w:r>
        <w:rPr>
          <w:rFonts w:cs="Arial"/>
          <w:sz w:val="20"/>
          <w:szCs w:val="20"/>
        </w:rPr>
        <w:t>Objednatel</w:t>
      </w:r>
      <w:r w:rsidR="007B59AC">
        <w:rPr>
          <w:rFonts w:cs="Arial"/>
          <w:sz w:val="20"/>
          <w:szCs w:val="20"/>
        </w:rPr>
        <w:t xml:space="preserve">e a </w:t>
      </w:r>
      <w:r>
        <w:rPr>
          <w:rFonts w:cs="Arial"/>
          <w:sz w:val="20"/>
          <w:szCs w:val="20"/>
        </w:rPr>
        <w:t>Objednatel</w:t>
      </w:r>
      <w:r w:rsidR="007B59AC">
        <w:rPr>
          <w:rFonts w:cs="Arial"/>
          <w:sz w:val="20"/>
          <w:szCs w:val="20"/>
        </w:rPr>
        <w:t xml:space="preserve">i v důsledku toho může vzniknout škoda značného rozsahu. Pokud k tomu dojde, jde způsobená škoda k tíži </w:t>
      </w:r>
      <w:r>
        <w:rPr>
          <w:rFonts w:cs="Arial"/>
          <w:sz w:val="20"/>
          <w:szCs w:val="20"/>
        </w:rPr>
        <w:t>Zhotovitel</w:t>
      </w:r>
      <w:r w:rsidR="00480D43">
        <w:rPr>
          <w:rFonts w:cs="Arial"/>
          <w:sz w:val="20"/>
          <w:szCs w:val="20"/>
        </w:rPr>
        <w:t>e.</w:t>
      </w:r>
    </w:p>
    <w:p w14:paraId="06A17D71" w14:textId="6A91153F"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FD1E17">
        <w:rPr>
          <w:rFonts w:cs="Arial"/>
          <w:sz w:val="20"/>
          <w:szCs w:val="20"/>
        </w:rPr>
        <w:t>díla</w:t>
      </w:r>
      <w:r>
        <w:rPr>
          <w:rFonts w:cs="Arial"/>
          <w:sz w:val="20"/>
          <w:szCs w:val="20"/>
        </w:rPr>
        <w:t xml:space="preserve">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 xml:space="preserve">k narušení provozu </w:t>
      </w:r>
      <w:r w:rsidR="00750838">
        <w:rPr>
          <w:rFonts w:cs="Arial"/>
          <w:sz w:val="20"/>
          <w:szCs w:val="20"/>
        </w:rPr>
        <w:t>Objednatel</w:t>
      </w:r>
      <w:r w:rsidRPr="00E04DBF">
        <w:rPr>
          <w:rFonts w:cs="Arial"/>
          <w:sz w:val="20"/>
          <w:szCs w:val="20"/>
        </w:rPr>
        <w:t>e</w:t>
      </w:r>
      <w:r w:rsidR="00FE477B">
        <w:rPr>
          <w:rFonts w:cs="Arial"/>
          <w:sz w:val="20"/>
          <w:szCs w:val="20"/>
        </w:rPr>
        <w:t>.</w:t>
      </w:r>
    </w:p>
    <w:p w14:paraId="67BA7393" w14:textId="2BB60747" w:rsidR="00AD724E" w:rsidRDefault="00750838" w:rsidP="006D64E0">
      <w:pPr>
        <w:pStyle w:val="4sltext"/>
        <w:numPr>
          <w:ilvl w:val="1"/>
          <w:numId w:val="2"/>
        </w:numPr>
        <w:ind w:left="567" w:hanging="567"/>
        <w:rPr>
          <w:rFonts w:cs="Arial"/>
          <w:sz w:val="20"/>
          <w:szCs w:val="20"/>
        </w:rPr>
      </w:pPr>
      <w:r>
        <w:rPr>
          <w:rFonts w:cs="Arial"/>
          <w:sz w:val="20"/>
          <w:szCs w:val="20"/>
        </w:rPr>
        <w:t>Zhotovitel</w:t>
      </w:r>
      <w:r w:rsidR="00AD724E" w:rsidRPr="55B4A58B">
        <w:rPr>
          <w:rFonts w:cs="Arial"/>
          <w:sz w:val="20"/>
          <w:szCs w:val="20"/>
        </w:rPr>
        <w:t xml:space="preserve"> </w:t>
      </w:r>
      <w:r w:rsidR="001F3F2B" w:rsidRPr="55B4A58B">
        <w:rPr>
          <w:rFonts w:cs="Arial"/>
          <w:sz w:val="20"/>
          <w:szCs w:val="20"/>
        </w:rPr>
        <w:t>v rámci protokolu o předání a převzetí staveniště</w:t>
      </w:r>
      <w:r w:rsidR="654BEF6E" w:rsidRPr="55B4A58B">
        <w:rPr>
          <w:rFonts w:cs="Arial"/>
          <w:sz w:val="20"/>
          <w:szCs w:val="20"/>
        </w:rPr>
        <w:t>/pracoviště</w:t>
      </w:r>
      <w:r w:rsidR="001F3F2B" w:rsidRPr="55B4A58B">
        <w:rPr>
          <w:rFonts w:cs="Arial"/>
          <w:sz w:val="20"/>
          <w:szCs w:val="20"/>
        </w:rPr>
        <w:t xml:space="preserve"> vyjádří svůj souhlas, že se důkladně seznámil se všemi místními provozní</w:t>
      </w:r>
      <w:r w:rsidR="570511BC" w:rsidRPr="55B4A58B">
        <w:rPr>
          <w:rFonts w:cs="Arial"/>
          <w:sz w:val="20"/>
          <w:szCs w:val="20"/>
        </w:rPr>
        <w:t>mi</w:t>
      </w:r>
      <w:r w:rsidR="001F3F2B" w:rsidRPr="55B4A58B">
        <w:rPr>
          <w:rFonts w:cs="Arial"/>
          <w:sz w:val="20"/>
          <w:szCs w:val="20"/>
        </w:rPr>
        <w:t xml:space="preserve"> předpisy, které platí v areálu </w:t>
      </w:r>
      <w:r>
        <w:rPr>
          <w:rFonts w:cs="Arial"/>
          <w:sz w:val="20"/>
          <w:szCs w:val="20"/>
        </w:rPr>
        <w:t>Objednatel</w:t>
      </w:r>
      <w:r w:rsidR="006071B4" w:rsidRPr="55B4A58B">
        <w:rPr>
          <w:rFonts w:cs="Arial"/>
          <w:sz w:val="20"/>
          <w:szCs w:val="20"/>
        </w:rPr>
        <w:t>e,</w:t>
      </w:r>
      <w:r w:rsidR="001F3F2B" w:rsidRPr="55B4A58B">
        <w:rPr>
          <w:rFonts w:cs="Arial"/>
          <w:sz w:val="20"/>
          <w:szCs w:val="20"/>
        </w:rPr>
        <w:t xml:space="preserve"> a to zejména s předpisy o bezpečnosti práce a ochraně zdraví osob. </w:t>
      </w:r>
      <w:r>
        <w:rPr>
          <w:rFonts w:cs="Arial"/>
          <w:sz w:val="20"/>
          <w:szCs w:val="20"/>
        </w:rPr>
        <w:t>Zhotovitel</w:t>
      </w:r>
      <w:r w:rsidR="001F3F2B" w:rsidRPr="55B4A58B">
        <w:rPr>
          <w:rFonts w:cs="Arial"/>
          <w:sz w:val="20"/>
          <w:szCs w:val="20"/>
        </w:rPr>
        <w:t xml:space="preserve"> před podpisem předávacího protokolu </w:t>
      </w:r>
      <w:r w:rsidR="001F3F2B" w:rsidRPr="55B4A58B">
        <w:rPr>
          <w:rFonts w:cs="Arial"/>
          <w:sz w:val="20"/>
          <w:szCs w:val="20"/>
        </w:rPr>
        <w:lastRenderedPageBreak/>
        <w:t>o předání a převzetí staveniště</w:t>
      </w:r>
      <w:r w:rsidR="6BB285D2" w:rsidRPr="55B4A58B">
        <w:rPr>
          <w:rFonts w:cs="Arial"/>
          <w:sz w:val="20"/>
          <w:szCs w:val="20"/>
        </w:rPr>
        <w:t>/pracoviště</w:t>
      </w:r>
      <w:r w:rsidR="001F3F2B" w:rsidRPr="55B4A58B">
        <w:rPr>
          <w:rFonts w:cs="Arial"/>
          <w:sz w:val="20"/>
          <w:szCs w:val="20"/>
        </w:rPr>
        <w:t xml:space="preserve"> definuje všechny osoby realizačního týmu včetně </w:t>
      </w:r>
      <w:r w:rsidR="00B11B91" w:rsidRPr="55B4A58B">
        <w:rPr>
          <w:rFonts w:cs="Arial"/>
          <w:sz w:val="20"/>
          <w:szCs w:val="20"/>
        </w:rPr>
        <w:t xml:space="preserve">osoby odpovědné za dodržování BOZP. </w:t>
      </w:r>
    </w:p>
    <w:p w14:paraId="76F0B37A" w14:textId="36F555BB" w:rsidR="001E6CEE" w:rsidRDefault="00750838" w:rsidP="006D64E0">
      <w:pPr>
        <w:pStyle w:val="4sltext"/>
        <w:numPr>
          <w:ilvl w:val="1"/>
          <w:numId w:val="2"/>
        </w:numPr>
        <w:ind w:left="567" w:hanging="567"/>
        <w:rPr>
          <w:rFonts w:cs="Arial"/>
          <w:sz w:val="20"/>
          <w:szCs w:val="20"/>
        </w:rPr>
      </w:pPr>
      <w:r>
        <w:rPr>
          <w:rFonts w:cs="Arial"/>
          <w:sz w:val="20"/>
          <w:szCs w:val="20"/>
        </w:rPr>
        <w:t>Zhotovitel</w:t>
      </w:r>
      <w:r w:rsidR="001E6CEE" w:rsidRPr="2503B1DD">
        <w:rPr>
          <w:rFonts w:cs="Arial"/>
          <w:sz w:val="20"/>
          <w:szCs w:val="20"/>
        </w:rPr>
        <w:t xml:space="preserve"> je povinen pravidelně kontrolovat stav a čistotu </w:t>
      </w:r>
      <w:r w:rsidR="0477A854" w:rsidRPr="2503B1DD">
        <w:rPr>
          <w:rFonts w:cs="Arial"/>
          <w:sz w:val="20"/>
          <w:szCs w:val="20"/>
        </w:rPr>
        <w:t>s</w:t>
      </w:r>
      <w:r w:rsidR="001E6CEE" w:rsidRPr="2503B1DD">
        <w:rPr>
          <w:rFonts w:cs="Arial"/>
          <w:sz w:val="20"/>
          <w:szCs w:val="20"/>
        </w:rPr>
        <w:t>taveniště</w:t>
      </w:r>
      <w:r w:rsidR="3F193E12" w:rsidRPr="2503B1DD">
        <w:rPr>
          <w:rFonts w:cs="Arial"/>
          <w:sz w:val="20"/>
          <w:szCs w:val="20"/>
        </w:rPr>
        <w:t>/pracoviště</w:t>
      </w:r>
      <w:r w:rsidR="001E6CEE" w:rsidRPr="2503B1DD">
        <w:rPr>
          <w:rFonts w:cs="Arial"/>
          <w:sz w:val="20"/>
          <w:szCs w:val="20"/>
        </w:rPr>
        <w:t xml:space="preserve"> a sousedících objektů, prostor a komunikací a udržovat zde pořádek a čistotu. Případné škody na </w:t>
      </w:r>
      <w:r w:rsidR="1D5D17F6" w:rsidRPr="2503B1DD">
        <w:rPr>
          <w:rFonts w:cs="Arial"/>
          <w:sz w:val="20"/>
          <w:szCs w:val="20"/>
        </w:rPr>
        <w:t>s</w:t>
      </w:r>
      <w:r w:rsidR="001E6CEE" w:rsidRPr="2503B1DD">
        <w:rPr>
          <w:rFonts w:cs="Arial"/>
          <w:sz w:val="20"/>
          <w:szCs w:val="20"/>
        </w:rPr>
        <w:t>taveništi</w:t>
      </w:r>
      <w:r w:rsidR="605652F1" w:rsidRPr="2503B1DD">
        <w:rPr>
          <w:rFonts w:cs="Arial"/>
          <w:sz w:val="20"/>
          <w:szCs w:val="20"/>
        </w:rPr>
        <w:t>/pracovišti</w:t>
      </w:r>
      <w:r w:rsidR="001E6CEE" w:rsidRPr="2503B1DD">
        <w:rPr>
          <w:rFonts w:cs="Arial"/>
          <w:sz w:val="20"/>
          <w:szCs w:val="20"/>
        </w:rPr>
        <w:t xml:space="preserve"> a sousedících objektech, prostorách a komunikacích způsobené při realizaci </w:t>
      </w:r>
      <w:r w:rsidR="00FD1E17">
        <w:rPr>
          <w:rFonts w:cs="Arial"/>
          <w:sz w:val="20"/>
          <w:szCs w:val="20"/>
        </w:rPr>
        <w:t>díla</w:t>
      </w:r>
      <w:r w:rsidR="001E6CEE" w:rsidRPr="2503B1DD">
        <w:rPr>
          <w:rFonts w:cs="Arial"/>
          <w:sz w:val="20"/>
          <w:szCs w:val="20"/>
        </w:rPr>
        <w:t xml:space="preserve"> odstraní </w:t>
      </w:r>
      <w:r>
        <w:rPr>
          <w:rFonts w:cs="Arial"/>
          <w:sz w:val="20"/>
          <w:szCs w:val="20"/>
        </w:rPr>
        <w:t>Zhotovitel</w:t>
      </w:r>
      <w:r w:rsidR="001E6CEE" w:rsidRPr="2503B1DD">
        <w:rPr>
          <w:rFonts w:cs="Arial"/>
          <w:sz w:val="20"/>
          <w:szCs w:val="20"/>
        </w:rPr>
        <w:t xml:space="preserve"> na vlastní náklady ihned po vzniku škody. Pokud tak </w:t>
      </w:r>
      <w:r>
        <w:rPr>
          <w:rFonts w:cs="Arial"/>
          <w:sz w:val="20"/>
          <w:szCs w:val="20"/>
        </w:rPr>
        <w:t>Zhotovitel</w:t>
      </w:r>
      <w:r w:rsidR="001E6CEE" w:rsidRPr="2503B1DD">
        <w:rPr>
          <w:rFonts w:cs="Arial"/>
          <w:sz w:val="20"/>
          <w:szCs w:val="20"/>
        </w:rPr>
        <w:t xml:space="preserve"> neučiní, má </w:t>
      </w:r>
      <w:r>
        <w:rPr>
          <w:rFonts w:cs="Arial"/>
          <w:sz w:val="20"/>
          <w:szCs w:val="20"/>
        </w:rPr>
        <w:t>Objednatel</w:t>
      </w:r>
      <w:r w:rsidR="001E6CEE" w:rsidRPr="2503B1DD">
        <w:rPr>
          <w:rFonts w:cs="Arial"/>
          <w:sz w:val="20"/>
          <w:szCs w:val="20"/>
        </w:rPr>
        <w:t xml:space="preserve"> právo tyto škody odstranit sám či prostřednictvím třetích osob na náklady </w:t>
      </w:r>
      <w:r>
        <w:rPr>
          <w:rFonts w:cs="Arial"/>
          <w:sz w:val="20"/>
          <w:szCs w:val="20"/>
        </w:rPr>
        <w:t>Zhotovitel</w:t>
      </w:r>
      <w:r w:rsidR="001E6CEE" w:rsidRPr="2503B1DD">
        <w:rPr>
          <w:rFonts w:cs="Arial"/>
          <w:sz w:val="20"/>
          <w:szCs w:val="20"/>
        </w:rPr>
        <w:t>e.</w:t>
      </w:r>
    </w:p>
    <w:p w14:paraId="18DC26A2" w14:textId="241ADBDE" w:rsidR="008A7393" w:rsidRPr="00363A44" w:rsidRDefault="009209B6" w:rsidP="00576D67">
      <w:pPr>
        <w:pStyle w:val="ListParagraph"/>
        <w:numPr>
          <w:ilvl w:val="1"/>
          <w:numId w:val="2"/>
        </w:numPr>
        <w:ind w:left="567" w:hanging="567"/>
        <w:jc w:val="both"/>
        <w:rPr>
          <w:rFonts w:cs="Arial"/>
          <w:szCs w:val="20"/>
        </w:rPr>
      </w:pPr>
      <w:bookmarkStart w:id="20" w:name="_Ref51856519"/>
      <w:bookmarkStart w:id="21" w:name="_Ref51946815"/>
      <w:r w:rsidRPr="00576D67">
        <w:rPr>
          <w:rFonts w:ascii="Arial" w:hAnsi="Arial" w:cs="Arial"/>
          <w:szCs w:val="20"/>
          <w:lang w:eastAsia="ar-SA"/>
        </w:rPr>
        <w:t xml:space="preserve">Vedoucí týmu, který bude provádět montáž </w:t>
      </w:r>
      <w:r w:rsidR="00FD1E17">
        <w:rPr>
          <w:rFonts w:ascii="Arial" w:hAnsi="Arial" w:cs="Arial"/>
          <w:szCs w:val="20"/>
          <w:lang w:eastAsia="ar-SA"/>
        </w:rPr>
        <w:t>díla</w:t>
      </w:r>
      <w:r w:rsidR="007D0C9D" w:rsidRPr="00576D67">
        <w:rPr>
          <w:rFonts w:ascii="Arial" w:hAnsi="Arial" w:cs="Arial"/>
          <w:szCs w:val="20"/>
          <w:lang w:eastAsia="ar-SA"/>
        </w:rPr>
        <w:t>,</w:t>
      </w:r>
      <w:r w:rsidRPr="00576D67">
        <w:rPr>
          <w:rFonts w:ascii="Arial" w:hAnsi="Arial" w:cs="Arial"/>
          <w:szCs w:val="20"/>
          <w:lang w:eastAsia="ar-SA"/>
        </w:rPr>
        <w:t xml:space="preserve"> musí být </w:t>
      </w:r>
      <w:r w:rsidR="008A7393" w:rsidRPr="00576D67">
        <w:rPr>
          <w:rFonts w:ascii="Arial" w:hAnsi="Arial" w:cs="Arial"/>
          <w:szCs w:val="20"/>
          <w:lang w:eastAsia="ar-SA"/>
        </w:rPr>
        <w:t>odborně způsobil</w:t>
      </w:r>
      <w:r w:rsidRPr="00576D67">
        <w:rPr>
          <w:rFonts w:ascii="Arial" w:hAnsi="Arial" w:cs="Arial"/>
          <w:szCs w:val="20"/>
          <w:lang w:eastAsia="ar-SA"/>
        </w:rPr>
        <w:t>á</w:t>
      </w:r>
      <w:r w:rsidR="008A7393" w:rsidRPr="00576D67">
        <w:rPr>
          <w:rFonts w:ascii="Arial" w:hAnsi="Arial" w:cs="Arial"/>
          <w:szCs w:val="20"/>
          <w:lang w:eastAsia="ar-SA"/>
        </w:rPr>
        <w:t xml:space="preserve"> osob</w:t>
      </w:r>
      <w:r w:rsidRPr="00576D67">
        <w:rPr>
          <w:rFonts w:ascii="Arial" w:hAnsi="Arial" w:cs="Arial"/>
          <w:szCs w:val="20"/>
          <w:lang w:eastAsia="ar-SA"/>
        </w:rPr>
        <w:t>a</w:t>
      </w:r>
      <w:r w:rsidR="008A7393" w:rsidRPr="00576D67">
        <w:rPr>
          <w:rFonts w:ascii="Arial" w:hAnsi="Arial" w:cs="Arial"/>
          <w:szCs w:val="20"/>
          <w:lang w:eastAsia="ar-SA"/>
        </w:rPr>
        <w:t xml:space="preserve"> v elektrotechnice dle </w:t>
      </w:r>
      <w:r w:rsidR="000A4417" w:rsidRPr="000A4417">
        <w:rPr>
          <w:rFonts w:ascii="Arial" w:hAnsi="Arial" w:cs="Arial"/>
          <w:szCs w:val="20"/>
          <w:lang w:eastAsia="ar-SA"/>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20"/>
      <w:r w:rsidR="00C64EE9" w:rsidRPr="000A4417">
        <w:rPr>
          <w:rFonts w:cs="Arial"/>
          <w:szCs w:val="20"/>
        </w:rPr>
        <w:t>.</w:t>
      </w:r>
      <w:bookmarkEnd w:id="21"/>
      <w:r w:rsidR="00177A29" w:rsidRPr="000A4417">
        <w:rPr>
          <w:rFonts w:cs="Arial"/>
          <w:szCs w:val="20"/>
        </w:rPr>
        <w:t xml:space="preserve"> </w:t>
      </w:r>
      <w:bookmarkStart w:id="22" w:name="_Hlk52538471"/>
      <w:r w:rsidR="00177A29" w:rsidRPr="000A4417">
        <w:rPr>
          <w:rFonts w:ascii="Arial" w:hAnsi="Arial" w:cs="Arial"/>
          <w:szCs w:val="20"/>
          <w:lang w:eastAsia="ar-SA"/>
        </w:rPr>
        <w:t xml:space="preserve">Zároveň platí podmínka, že musí být při montáži </w:t>
      </w:r>
      <w:r w:rsidR="00FD1E17">
        <w:rPr>
          <w:rFonts w:ascii="Arial" w:hAnsi="Arial" w:cs="Arial"/>
          <w:szCs w:val="20"/>
          <w:lang w:eastAsia="ar-SA"/>
        </w:rPr>
        <w:t>díla</w:t>
      </w:r>
      <w:r w:rsidR="00177A29" w:rsidRPr="000A4417">
        <w:rPr>
          <w:rFonts w:ascii="Arial" w:hAnsi="Arial" w:cs="Arial"/>
          <w:szCs w:val="20"/>
          <w:lang w:eastAsia="ar-SA"/>
        </w:rPr>
        <w:t xml:space="preserve"> přítomna vždy minimálně jedna osoba s kvalifikací pod číslem 26-014-H - elektromontér fotovoltaických systémů.</w:t>
      </w:r>
      <w:bookmarkEnd w:id="22"/>
    </w:p>
    <w:p w14:paraId="4A526BC8" w14:textId="33383B52" w:rsidR="00C64EE9" w:rsidRPr="00427907" w:rsidRDefault="00750838" w:rsidP="00C64EE9">
      <w:pPr>
        <w:pStyle w:val="4sltext"/>
        <w:numPr>
          <w:ilvl w:val="1"/>
          <w:numId w:val="2"/>
        </w:numPr>
        <w:ind w:left="567" w:hanging="567"/>
        <w:rPr>
          <w:rFonts w:cs="Arial"/>
          <w:sz w:val="20"/>
          <w:szCs w:val="20"/>
        </w:rPr>
      </w:pPr>
      <w:bookmarkStart w:id="23" w:name="_Ref51944774"/>
      <w:r>
        <w:rPr>
          <w:rFonts w:cs="Arial"/>
          <w:sz w:val="20"/>
          <w:szCs w:val="20"/>
        </w:rPr>
        <w:t>Objednatel</w:t>
      </w:r>
      <w:r w:rsidR="00C64EE9" w:rsidRPr="00427907">
        <w:rPr>
          <w:rFonts w:cs="Arial"/>
          <w:sz w:val="20"/>
          <w:szCs w:val="20"/>
        </w:rPr>
        <w:t xml:space="preserve"> výslovně požaduje, aby zaměstnanci </w:t>
      </w:r>
      <w:r>
        <w:rPr>
          <w:rFonts w:cs="Arial"/>
          <w:sz w:val="20"/>
          <w:szCs w:val="20"/>
        </w:rPr>
        <w:t>Zhotovitel</w:t>
      </w:r>
      <w:r w:rsidR="00C64EE9" w:rsidRPr="00427907">
        <w:rPr>
          <w:rFonts w:cs="Arial"/>
          <w:sz w:val="20"/>
          <w:szCs w:val="20"/>
        </w:rPr>
        <w:t>e:</w:t>
      </w:r>
      <w:bookmarkEnd w:id="23"/>
    </w:p>
    <w:p w14:paraId="12E9E8FF" w14:textId="51CF69BC" w:rsidR="000A4417" w:rsidRPr="00D065B4" w:rsidRDefault="000A4417" w:rsidP="004955D1">
      <w:pPr>
        <w:pStyle w:val="4sltext"/>
        <w:numPr>
          <w:ilvl w:val="2"/>
          <w:numId w:val="15"/>
        </w:numPr>
        <w:ind w:left="851" w:hanging="284"/>
        <w:rPr>
          <w:rFonts w:cs="Arial"/>
          <w:sz w:val="20"/>
          <w:szCs w:val="20"/>
          <w:lang w:eastAsia="cs-CZ"/>
        </w:rPr>
      </w:pPr>
      <w:r w:rsidRPr="2503B1DD">
        <w:rPr>
          <w:rFonts w:cs="Arial"/>
          <w:sz w:val="20"/>
          <w:szCs w:val="20"/>
          <w:lang w:eastAsia="cs-CZ"/>
        </w:rPr>
        <w:t>Dodržovali interní bezpečnostn</w:t>
      </w:r>
      <w:r w:rsidR="00427B64" w:rsidRPr="2503B1DD">
        <w:rPr>
          <w:rFonts w:cs="Arial"/>
          <w:sz w:val="20"/>
          <w:szCs w:val="20"/>
          <w:lang w:eastAsia="cs-CZ"/>
        </w:rPr>
        <w:t>í</w:t>
      </w:r>
      <w:r w:rsidRPr="2503B1DD">
        <w:rPr>
          <w:rFonts w:cs="Arial"/>
          <w:sz w:val="20"/>
          <w:szCs w:val="20"/>
          <w:lang w:eastAsia="cs-CZ"/>
        </w:rPr>
        <w:t xml:space="preserve"> předpisy dané </w:t>
      </w:r>
      <w:r w:rsidR="00750838">
        <w:rPr>
          <w:rFonts w:cs="Arial"/>
          <w:sz w:val="20"/>
          <w:szCs w:val="20"/>
          <w:lang w:eastAsia="cs-CZ"/>
        </w:rPr>
        <w:t>Objednatel</w:t>
      </w:r>
      <w:r w:rsidRPr="2503B1DD">
        <w:rPr>
          <w:rFonts w:cs="Arial"/>
          <w:sz w:val="20"/>
          <w:szCs w:val="20"/>
          <w:lang w:eastAsia="cs-CZ"/>
        </w:rPr>
        <w:t>em</w:t>
      </w:r>
      <w:r w:rsidR="008C04A8" w:rsidRPr="2503B1DD">
        <w:rPr>
          <w:rFonts w:cs="Arial"/>
          <w:sz w:val="20"/>
          <w:szCs w:val="20"/>
          <w:lang w:eastAsia="cs-CZ"/>
        </w:rPr>
        <w:t xml:space="preserve"> – </w:t>
      </w:r>
      <w:r w:rsidR="00750838">
        <w:rPr>
          <w:rFonts w:cs="Arial"/>
          <w:sz w:val="20"/>
          <w:szCs w:val="20"/>
          <w:lang w:eastAsia="cs-CZ"/>
        </w:rPr>
        <w:t>Objednatel</w:t>
      </w:r>
      <w:r w:rsidR="008C04A8" w:rsidRPr="2503B1DD">
        <w:rPr>
          <w:rFonts w:cs="Arial"/>
          <w:sz w:val="20"/>
          <w:szCs w:val="20"/>
          <w:lang w:eastAsia="cs-CZ"/>
        </w:rPr>
        <w:t xml:space="preserve"> zajistí proškolení osob na straně </w:t>
      </w:r>
      <w:r w:rsidR="00750838">
        <w:rPr>
          <w:rFonts w:cs="Arial"/>
          <w:sz w:val="20"/>
          <w:szCs w:val="20"/>
          <w:lang w:eastAsia="cs-CZ"/>
        </w:rPr>
        <w:t>Zhotovitel</w:t>
      </w:r>
      <w:r w:rsidR="008C04A8" w:rsidRPr="2503B1DD">
        <w:rPr>
          <w:rFonts w:cs="Arial"/>
          <w:sz w:val="20"/>
          <w:szCs w:val="20"/>
          <w:lang w:eastAsia="cs-CZ"/>
        </w:rPr>
        <w:t xml:space="preserve">e z interních předpisů </w:t>
      </w:r>
      <w:r w:rsidR="00750838">
        <w:rPr>
          <w:rFonts w:cs="Arial"/>
          <w:sz w:val="20"/>
          <w:szCs w:val="20"/>
          <w:lang w:eastAsia="cs-CZ"/>
        </w:rPr>
        <w:t>Objednatel</w:t>
      </w:r>
      <w:r w:rsidR="008C04A8" w:rsidRPr="2503B1DD">
        <w:rPr>
          <w:rFonts w:cs="Arial"/>
          <w:sz w:val="20"/>
          <w:szCs w:val="20"/>
          <w:lang w:eastAsia="cs-CZ"/>
        </w:rPr>
        <w:t>e, zejména s ohledem na oblast PO, BOZP apod</w:t>
      </w:r>
      <w:r w:rsidR="7B0F911A" w:rsidRPr="2503B1DD">
        <w:rPr>
          <w:rFonts w:cs="Arial"/>
          <w:sz w:val="20"/>
          <w:szCs w:val="20"/>
          <w:lang w:eastAsia="cs-CZ"/>
        </w:rPr>
        <w:t>.</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43137133"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xml:space="preserve">, které si </w:t>
      </w:r>
      <w:r w:rsidR="00750838">
        <w:rPr>
          <w:rFonts w:cs="Arial"/>
          <w:sz w:val="20"/>
          <w:szCs w:val="20"/>
          <w:lang w:eastAsia="cs-CZ"/>
        </w:rPr>
        <w:t>Zhotovitel</w:t>
      </w:r>
      <w:r w:rsidR="001F403B">
        <w:rPr>
          <w:rFonts w:cs="Arial"/>
          <w:sz w:val="20"/>
          <w:szCs w:val="20"/>
          <w:lang w:eastAsia="cs-CZ"/>
        </w:rPr>
        <w:t xml:space="preserve"> zajistí, popř. toalety</w:t>
      </w:r>
      <w:r>
        <w:rPr>
          <w:rFonts w:cs="Arial"/>
          <w:sz w:val="20"/>
          <w:szCs w:val="20"/>
          <w:lang w:eastAsia="cs-CZ"/>
        </w:rPr>
        <w:t xml:space="preserve"> určené </w:t>
      </w:r>
      <w:r w:rsidR="00750838">
        <w:rPr>
          <w:rFonts w:cs="Arial"/>
          <w:sz w:val="20"/>
          <w:szCs w:val="20"/>
          <w:lang w:eastAsia="cs-CZ"/>
        </w:rPr>
        <w:t>Objednatel</w:t>
      </w:r>
      <w:r>
        <w:rPr>
          <w:rFonts w:cs="Arial"/>
          <w:sz w:val="20"/>
          <w:szCs w:val="20"/>
          <w:lang w:eastAsia="cs-CZ"/>
        </w:rPr>
        <w:t>em.</w:t>
      </w:r>
    </w:p>
    <w:p w14:paraId="6B2792BA" w14:textId="3DA6AFB5" w:rsidR="00C64EE9" w:rsidRDefault="00C64EE9" w:rsidP="00C64EE9">
      <w:pPr>
        <w:pStyle w:val="4sltext"/>
        <w:numPr>
          <w:ilvl w:val="2"/>
          <w:numId w:val="15"/>
        </w:numPr>
        <w:ind w:left="851" w:hanging="284"/>
        <w:rPr>
          <w:rFonts w:cs="Arial"/>
          <w:sz w:val="20"/>
          <w:szCs w:val="20"/>
          <w:lang w:eastAsia="cs-CZ"/>
        </w:rPr>
      </w:pPr>
      <w:r w:rsidRPr="2503B1DD">
        <w:rPr>
          <w:rFonts w:cs="Arial"/>
          <w:sz w:val="20"/>
          <w:szCs w:val="20"/>
          <w:lang w:eastAsia="cs-CZ"/>
        </w:rPr>
        <w:t xml:space="preserve">Nevstupovali do jiných objektů, s výjimkou </w:t>
      </w:r>
      <w:r w:rsidR="7562B881" w:rsidRPr="2503B1DD">
        <w:rPr>
          <w:rFonts w:cs="Arial"/>
          <w:sz w:val="20"/>
          <w:szCs w:val="20"/>
          <w:lang w:eastAsia="cs-CZ"/>
        </w:rPr>
        <w:t>s</w:t>
      </w:r>
      <w:r w:rsidRPr="2503B1DD">
        <w:rPr>
          <w:rFonts w:cs="Arial"/>
          <w:sz w:val="20"/>
          <w:szCs w:val="20"/>
          <w:lang w:eastAsia="cs-CZ"/>
        </w:rPr>
        <w:t>taveniště</w:t>
      </w:r>
      <w:r w:rsidR="0DE31C6A" w:rsidRPr="2503B1DD">
        <w:rPr>
          <w:rFonts w:cs="Arial"/>
          <w:sz w:val="20"/>
          <w:szCs w:val="20"/>
          <w:lang w:eastAsia="cs-CZ"/>
        </w:rPr>
        <w:t>/pracoviště</w:t>
      </w:r>
      <w:r w:rsidRPr="2503B1DD">
        <w:rPr>
          <w:rFonts w:cs="Arial"/>
          <w:sz w:val="20"/>
          <w:szCs w:val="20"/>
          <w:lang w:eastAsia="cs-CZ"/>
        </w:rPr>
        <w:t>.</w:t>
      </w:r>
    </w:p>
    <w:p w14:paraId="50668932" w14:textId="408A829E"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12" w:history="1">
        <w:r w:rsidR="005A4E08" w:rsidRPr="00922D8B">
          <w:rPr>
            <w:rStyle w:val="Hyperlink"/>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w:t>
      </w:r>
      <w:r w:rsidR="00750838">
        <w:rPr>
          <w:rFonts w:cs="Arial"/>
          <w:sz w:val="20"/>
          <w:szCs w:val="20"/>
          <w:lang w:eastAsia="cs-CZ"/>
        </w:rPr>
        <w:t>Objednatel</w:t>
      </w:r>
      <w:r w:rsidRPr="00B160A2">
        <w:rPr>
          <w:rFonts w:cs="Arial"/>
          <w:sz w:val="20"/>
          <w:szCs w:val="20"/>
          <w:lang w:eastAsia="cs-CZ"/>
        </w:rPr>
        <w:t xml:space="preserve">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71E9C2A3" w:rsidRPr="55B4A58B">
        <w:rPr>
          <w:rFonts w:cs="Arial"/>
          <w:sz w:val="20"/>
          <w:szCs w:val="20"/>
          <w:lang w:eastAsia="cs-CZ"/>
        </w:rPr>
        <w:t xml:space="preserve"> a</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w:t>
      </w:r>
      <w:r w:rsidR="00750838">
        <w:rPr>
          <w:rFonts w:cs="Arial"/>
          <w:sz w:val="20"/>
          <w:szCs w:val="20"/>
          <w:lang w:eastAsia="cs-CZ"/>
        </w:rPr>
        <w:t>Objednatel</w:t>
      </w:r>
      <w:r w:rsidR="00D4735E" w:rsidRPr="00B160A2">
        <w:rPr>
          <w:rFonts w:cs="Arial"/>
          <w:sz w:val="20"/>
          <w:szCs w:val="20"/>
          <w:lang w:eastAsia="cs-CZ"/>
        </w:rPr>
        <w:t>e.</w:t>
      </w:r>
    </w:p>
    <w:p w14:paraId="0B2250CD" w14:textId="50FB06C6" w:rsidR="00360837" w:rsidRPr="00360837" w:rsidRDefault="00360837" w:rsidP="00360837"/>
    <w:p w14:paraId="3E827727" w14:textId="3C0D3F03"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Předání </w:t>
      </w:r>
      <w:r w:rsidR="00FD1E17">
        <w:rPr>
          <w:rFonts w:cs="Arial"/>
          <w:bCs/>
          <w:sz w:val="20"/>
          <w:szCs w:val="20"/>
        </w:rPr>
        <w:t>díla</w:t>
      </w:r>
    </w:p>
    <w:p w14:paraId="2E21F33A" w14:textId="21726D0A" w:rsidR="00985F75" w:rsidRPr="000C6AD6" w:rsidRDefault="00FD1E17" w:rsidP="2503B1DD">
      <w:pPr>
        <w:pStyle w:val="4sltext"/>
        <w:numPr>
          <w:ilvl w:val="1"/>
          <w:numId w:val="2"/>
        </w:numPr>
        <w:ind w:left="567" w:hanging="567"/>
        <w:rPr>
          <w:rFonts w:cs="Arial"/>
          <w:sz w:val="20"/>
          <w:szCs w:val="20"/>
        </w:rPr>
      </w:pPr>
      <w:r>
        <w:rPr>
          <w:rFonts w:cs="Arial"/>
          <w:sz w:val="20"/>
          <w:szCs w:val="20"/>
        </w:rPr>
        <w:t>Dílo</w:t>
      </w:r>
      <w:r w:rsidR="00985F75" w:rsidRPr="2503B1DD">
        <w:rPr>
          <w:rFonts w:cs="Arial"/>
          <w:sz w:val="20"/>
          <w:szCs w:val="20"/>
        </w:rPr>
        <w:t xml:space="preserve"> je dokončeno v</w:t>
      </w:r>
      <w:r w:rsidR="00CF0152" w:rsidRPr="2503B1DD">
        <w:rPr>
          <w:rFonts w:cs="Arial"/>
          <w:sz w:val="20"/>
          <w:szCs w:val="20"/>
        </w:rPr>
        <w:t> </w:t>
      </w:r>
      <w:r w:rsidR="00985F75" w:rsidRPr="2503B1DD">
        <w:rPr>
          <w:rFonts w:cs="Arial"/>
          <w:sz w:val="20"/>
          <w:szCs w:val="20"/>
        </w:rPr>
        <w:t>okamžiku</w:t>
      </w:r>
      <w:r w:rsidR="00CF0152" w:rsidRPr="2503B1DD">
        <w:rPr>
          <w:rFonts w:cs="Arial"/>
          <w:sz w:val="20"/>
          <w:szCs w:val="20"/>
        </w:rPr>
        <w:t xml:space="preserve"> </w:t>
      </w:r>
      <w:r w:rsidR="00D358FF" w:rsidRPr="2503B1DD">
        <w:rPr>
          <w:rFonts w:cs="Arial"/>
          <w:sz w:val="20"/>
          <w:szCs w:val="20"/>
        </w:rPr>
        <w:t>závěrečné kontrolní prohlídky</w:t>
      </w:r>
      <w:r w:rsidR="00985F75" w:rsidRPr="2503B1DD">
        <w:rPr>
          <w:rFonts w:cs="Arial"/>
          <w:sz w:val="20"/>
          <w:szCs w:val="20"/>
        </w:rPr>
        <w:t>, kdy má všechny dohodnuté vlastnosti</w:t>
      </w:r>
      <w:r w:rsidR="000158F2" w:rsidRPr="2503B1DD">
        <w:rPr>
          <w:rFonts w:cs="Arial"/>
          <w:sz w:val="20"/>
          <w:szCs w:val="20"/>
        </w:rPr>
        <w:t xml:space="preserve"> </w:t>
      </w:r>
      <w:r w:rsidR="00985F75" w:rsidRPr="2503B1DD">
        <w:rPr>
          <w:rFonts w:cs="Arial"/>
          <w:sz w:val="20"/>
          <w:szCs w:val="20"/>
        </w:rPr>
        <w:t>a</w:t>
      </w:r>
      <w:r w:rsidR="000158F2" w:rsidRPr="2503B1DD">
        <w:rPr>
          <w:rFonts w:cs="Arial"/>
          <w:sz w:val="20"/>
          <w:szCs w:val="20"/>
        </w:rPr>
        <w:t xml:space="preserve"> </w:t>
      </w:r>
      <w:r w:rsidR="00750838">
        <w:rPr>
          <w:rFonts w:cs="Arial"/>
          <w:sz w:val="20"/>
          <w:szCs w:val="20"/>
        </w:rPr>
        <w:t>Zhotovitel</w:t>
      </w:r>
      <w:r w:rsidR="00985F75" w:rsidRPr="2503B1DD">
        <w:rPr>
          <w:rFonts w:cs="Arial"/>
          <w:sz w:val="20"/>
          <w:szCs w:val="20"/>
        </w:rPr>
        <w:t xml:space="preserve"> předvede jeho způsobilost sloužit dohodnutému účelu. </w:t>
      </w:r>
      <w:r w:rsidR="00C33A6F" w:rsidRPr="2503B1DD">
        <w:rPr>
          <w:rFonts w:cs="Arial"/>
          <w:sz w:val="20"/>
          <w:szCs w:val="20"/>
        </w:rPr>
        <w:t xml:space="preserve">Tato skutečnost bude potvrzena podpisem protokolu o předání </w:t>
      </w:r>
      <w:r w:rsidR="29CD111E" w:rsidRPr="2503B1DD">
        <w:rPr>
          <w:rFonts w:cs="Arial"/>
          <w:sz w:val="20"/>
          <w:szCs w:val="20"/>
        </w:rPr>
        <w:t xml:space="preserve">a převzetí </w:t>
      </w:r>
      <w:r>
        <w:rPr>
          <w:rFonts w:cs="Arial"/>
          <w:sz w:val="20"/>
          <w:szCs w:val="20"/>
        </w:rPr>
        <w:t>díla</w:t>
      </w:r>
      <w:r w:rsidR="00C33A6F" w:rsidRPr="2503B1DD">
        <w:rPr>
          <w:rFonts w:cs="Arial"/>
          <w:sz w:val="20"/>
          <w:szCs w:val="20"/>
        </w:rPr>
        <w:t xml:space="preserve"> ze strany </w:t>
      </w:r>
      <w:r w:rsidR="00750838">
        <w:rPr>
          <w:rFonts w:cs="Arial"/>
          <w:sz w:val="20"/>
          <w:szCs w:val="20"/>
        </w:rPr>
        <w:t>Objednatel</w:t>
      </w:r>
      <w:r w:rsidR="00C33A6F" w:rsidRPr="2503B1DD">
        <w:rPr>
          <w:rFonts w:cs="Arial"/>
          <w:sz w:val="20"/>
          <w:szCs w:val="20"/>
        </w:rPr>
        <w:t>e</w:t>
      </w:r>
      <w:r w:rsidR="002C4B2F" w:rsidRPr="2503B1DD">
        <w:rPr>
          <w:rFonts w:cs="Arial"/>
          <w:sz w:val="20"/>
          <w:szCs w:val="20"/>
        </w:rPr>
        <w:t>.</w:t>
      </w:r>
      <w:r w:rsidR="00C33A6F" w:rsidRPr="2503B1DD">
        <w:rPr>
          <w:rFonts w:cs="Arial"/>
          <w:sz w:val="20"/>
          <w:szCs w:val="20"/>
        </w:rPr>
        <w:t xml:space="preserve"> </w:t>
      </w:r>
      <w:r w:rsidR="00985F75" w:rsidRPr="2503B1DD">
        <w:rPr>
          <w:rFonts w:cs="Arial"/>
          <w:sz w:val="20"/>
          <w:szCs w:val="20"/>
        </w:rPr>
        <w:t xml:space="preserve">Způsobilost sloužit dohodnutému účelu bude prokázána provedením </w:t>
      </w:r>
      <w:r w:rsidR="00D14580" w:rsidRPr="2503B1DD">
        <w:rPr>
          <w:rFonts w:cs="Arial"/>
          <w:sz w:val="20"/>
          <w:szCs w:val="20"/>
        </w:rPr>
        <w:t xml:space="preserve">všech dohodnutých </w:t>
      </w:r>
      <w:r w:rsidR="00985F75" w:rsidRPr="2503B1DD">
        <w:rPr>
          <w:rFonts w:cs="Arial"/>
          <w:sz w:val="20"/>
          <w:szCs w:val="20"/>
        </w:rPr>
        <w:t>funkčních zkoušek</w:t>
      </w:r>
      <w:r w:rsidR="008C3408" w:rsidRPr="2503B1DD">
        <w:rPr>
          <w:rFonts w:cs="Arial"/>
          <w:sz w:val="20"/>
          <w:szCs w:val="20"/>
        </w:rPr>
        <w:t xml:space="preserve"> v rozsahu jednotlivých dílčích zkoušek s komplexním vyzkoušením celého </w:t>
      </w:r>
      <w:r>
        <w:rPr>
          <w:rFonts w:cs="Arial"/>
          <w:sz w:val="20"/>
          <w:szCs w:val="20"/>
        </w:rPr>
        <w:t>díla</w:t>
      </w:r>
      <w:r w:rsidR="002C4B2F" w:rsidRPr="2503B1DD">
        <w:rPr>
          <w:rFonts w:cs="Arial"/>
          <w:sz w:val="20"/>
          <w:szCs w:val="20"/>
        </w:rPr>
        <w:t>,</w:t>
      </w:r>
      <w:r w:rsidR="008C3408" w:rsidRPr="2503B1DD">
        <w:rPr>
          <w:rFonts w:cs="Arial"/>
          <w:sz w:val="20"/>
          <w:szCs w:val="20"/>
        </w:rPr>
        <w:t xml:space="preserve"> </w:t>
      </w:r>
      <w:r w:rsidR="009D1309" w:rsidRPr="2503B1DD">
        <w:rPr>
          <w:rFonts w:cs="Arial"/>
          <w:sz w:val="20"/>
          <w:szCs w:val="20"/>
        </w:rPr>
        <w:t xml:space="preserve">dle plánu kontrol a zkoušek, který bude připraven </w:t>
      </w:r>
      <w:r w:rsidR="00750838">
        <w:rPr>
          <w:rFonts w:cs="Arial"/>
          <w:sz w:val="20"/>
          <w:szCs w:val="20"/>
        </w:rPr>
        <w:t>Zhotovitel</w:t>
      </w:r>
      <w:r w:rsidR="009D1309" w:rsidRPr="2503B1DD">
        <w:rPr>
          <w:rFonts w:cs="Arial"/>
          <w:sz w:val="20"/>
          <w:szCs w:val="20"/>
        </w:rPr>
        <w:t xml:space="preserve">em a následně schválen </w:t>
      </w:r>
      <w:r w:rsidR="00750838">
        <w:rPr>
          <w:rFonts w:cs="Arial"/>
          <w:sz w:val="20"/>
          <w:szCs w:val="20"/>
        </w:rPr>
        <w:t>Objednatel</w:t>
      </w:r>
      <w:r w:rsidR="009D1309" w:rsidRPr="2503B1DD">
        <w:rPr>
          <w:rFonts w:cs="Arial"/>
          <w:sz w:val="20"/>
          <w:szCs w:val="20"/>
        </w:rPr>
        <w:t xml:space="preserve">em v rámci zápisu v </w:t>
      </w:r>
      <w:r w:rsidR="00C33A6F" w:rsidRPr="2503B1DD">
        <w:rPr>
          <w:rFonts w:cs="Arial"/>
          <w:sz w:val="20"/>
          <w:szCs w:val="20"/>
        </w:rPr>
        <w:t>Deníku</w:t>
      </w:r>
      <w:r w:rsidR="00985F75" w:rsidRPr="2503B1DD">
        <w:rPr>
          <w:rFonts w:cs="Arial"/>
          <w:sz w:val="20"/>
          <w:szCs w:val="20"/>
        </w:rPr>
        <w:t>.</w:t>
      </w:r>
    </w:p>
    <w:p w14:paraId="7F7B551D" w14:textId="1CE52B49" w:rsidR="00FF2472" w:rsidRPr="00FF2472" w:rsidRDefault="009D1309" w:rsidP="2503B1DD">
      <w:pPr>
        <w:pStyle w:val="4sltext"/>
        <w:numPr>
          <w:ilvl w:val="1"/>
          <w:numId w:val="2"/>
        </w:numPr>
        <w:ind w:left="567" w:hanging="567"/>
        <w:rPr>
          <w:rFonts w:cs="Arial"/>
          <w:sz w:val="20"/>
          <w:szCs w:val="20"/>
        </w:rPr>
      </w:pPr>
      <w:r w:rsidRPr="55B4A58B">
        <w:rPr>
          <w:rFonts w:cs="Arial"/>
          <w:sz w:val="20"/>
          <w:szCs w:val="20"/>
        </w:rPr>
        <w:t xml:space="preserve">Na základě výsledků dílčích a komplexních zkoušek zahrnující individuální vyzkoušení budou zpracovány zápisy o provedených dílčích zkouškách a o provedené komplexní zkoušce. Před uvedením do provozu zpracuje </w:t>
      </w:r>
      <w:r w:rsidR="00750838">
        <w:rPr>
          <w:rFonts w:cs="Arial"/>
          <w:sz w:val="20"/>
          <w:szCs w:val="20"/>
        </w:rPr>
        <w:t>Zhotovitel</w:t>
      </w:r>
      <w:r w:rsidRPr="55B4A58B">
        <w:rPr>
          <w:rFonts w:cs="Arial"/>
          <w:sz w:val="20"/>
          <w:szCs w:val="20"/>
        </w:rPr>
        <w:t xml:space="preserve"> provozní řády všech technologických celků. Na závěr komplexní zkoušky proběhne garanční měření. Tyto dokumenty</w:t>
      </w:r>
      <w:r w:rsidR="00FF2472" w:rsidRPr="55B4A58B">
        <w:rPr>
          <w:rFonts w:cs="Arial"/>
          <w:sz w:val="20"/>
          <w:szCs w:val="20"/>
        </w:rPr>
        <w:t xml:space="preserve"> (výsledky zkoušek)</w:t>
      </w:r>
      <w:r w:rsidRPr="55B4A58B">
        <w:rPr>
          <w:rFonts w:cs="Arial"/>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w:t>
      </w:r>
      <w:r w:rsidR="00FD1E17">
        <w:rPr>
          <w:rFonts w:cs="Arial"/>
          <w:sz w:val="20"/>
          <w:szCs w:val="20"/>
        </w:rPr>
        <w:t>díla</w:t>
      </w:r>
      <w:r w:rsidRPr="55B4A58B">
        <w:rPr>
          <w:rFonts w:cs="Arial"/>
          <w:sz w:val="20"/>
          <w:szCs w:val="20"/>
        </w:rPr>
        <w:t xml:space="preserve">. Bude také provedeno zaškolení obsluhy </w:t>
      </w:r>
      <w:r w:rsidR="00750838">
        <w:rPr>
          <w:rFonts w:cs="Arial"/>
          <w:sz w:val="20"/>
          <w:szCs w:val="20"/>
        </w:rPr>
        <w:t>Objednatel</w:t>
      </w:r>
      <w:r w:rsidR="422D665B" w:rsidRPr="55B4A58B">
        <w:rPr>
          <w:rFonts w:cs="Arial"/>
          <w:sz w:val="20"/>
          <w:szCs w:val="20"/>
        </w:rPr>
        <w:t xml:space="preserve">e </w:t>
      </w:r>
      <w:r w:rsidRPr="55B4A58B">
        <w:rPr>
          <w:rFonts w:cs="Arial"/>
          <w:sz w:val="20"/>
          <w:szCs w:val="20"/>
        </w:rPr>
        <w:t xml:space="preserve">a všech oprávněných osob </w:t>
      </w:r>
      <w:r w:rsidR="00750838">
        <w:rPr>
          <w:rFonts w:cs="Arial"/>
          <w:sz w:val="20"/>
          <w:szCs w:val="20"/>
        </w:rPr>
        <w:t>Objednatel</w:t>
      </w:r>
      <w:r w:rsidR="0D91BE42" w:rsidRPr="55B4A58B">
        <w:rPr>
          <w:rFonts w:cs="Arial"/>
          <w:sz w:val="20"/>
          <w:szCs w:val="20"/>
        </w:rPr>
        <w:t>e</w:t>
      </w:r>
      <w:r w:rsidRPr="55B4A58B">
        <w:rPr>
          <w:rFonts w:cs="Arial"/>
          <w:sz w:val="20"/>
          <w:szCs w:val="20"/>
        </w:rPr>
        <w:t xml:space="preserve"> s důrazem na zajištění trvalé udržitelných parametrů, splnění všech požadavků na ochranu přírody a krajiny, hygienických požadavků a požadavků na </w:t>
      </w:r>
      <w:r w:rsidR="3C4B0219" w:rsidRPr="55B4A58B">
        <w:rPr>
          <w:rFonts w:cs="Arial"/>
          <w:sz w:val="20"/>
          <w:szCs w:val="20"/>
        </w:rPr>
        <w:t>bezpečnost</w:t>
      </w:r>
      <w:r w:rsidRPr="55B4A58B">
        <w:rPr>
          <w:rFonts w:cs="Arial"/>
          <w:sz w:val="20"/>
          <w:szCs w:val="20"/>
        </w:rPr>
        <w:t xml:space="preserve"> práce.</w:t>
      </w:r>
    </w:p>
    <w:p w14:paraId="0F558918" w14:textId="29363193"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00750838">
        <w:rPr>
          <w:rFonts w:cs="Arial"/>
          <w:bCs/>
          <w:sz w:val="20"/>
          <w:szCs w:val="20"/>
        </w:rPr>
        <w:t>Zhotovitel</w:t>
      </w:r>
      <w:r w:rsidRPr="00FF2472">
        <w:rPr>
          <w:rFonts w:cs="Arial"/>
          <w:bCs/>
          <w:sz w:val="20"/>
          <w:szCs w:val="20"/>
        </w:rPr>
        <w:t xml:space="preserve"> </w:t>
      </w:r>
      <w:r w:rsidR="005D7663" w:rsidRPr="00FF2472">
        <w:rPr>
          <w:rFonts w:cs="Arial"/>
          <w:bCs/>
          <w:sz w:val="20"/>
          <w:szCs w:val="20"/>
        </w:rPr>
        <w:t>zavazuj</w:t>
      </w:r>
      <w:r w:rsidR="005D7663" w:rsidRPr="008C04A8">
        <w:rPr>
          <w:rFonts w:cs="Arial"/>
          <w:bCs/>
          <w:sz w:val="20"/>
          <w:szCs w:val="20"/>
        </w:rPr>
        <w:t xml:space="preserve">e dokončené </w:t>
      </w:r>
      <w:r w:rsidR="00E65A95">
        <w:rPr>
          <w:rFonts w:cs="Arial"/>
          <w:bCs/>
          <w:sz w:val="20"/>
          <w:szCs w:val="20"/>
        </w:rPr>
        <w:t>d</w:t>
      </w:r>
      <w:r w:rsidR="00FD1E17">
        <w:rPr>
          <w:rFonts w:cs="Arial"/>
          <w:bCs/>
          <w:sz w:val="20"/>
          <w:szCs w:val="20"/>
        </w:rPr>
        <w:t>ílo</w:t>
      </w:r>
      <w:r w:rsidR="005D7663" w:rsidRPr="008C04A8">
        <w:rPr>
          <w:rFonts w:cs="Arial"/>
          <w:bCs/>
          <w:sz w:val="20"/>
          <w:szCs w:val="20"/>
        </w:rPr>
        <w:t xml:space="preserve"> bez vad a nedodělků </w:t>
      </w:r>
      <w:r w:rsidR="000A4417" w:rsidRPr="008C04A8">
        <w:rPr>
          <w:rFonts w:cs="Arial"/>
          <w:bCs/>
          <w:sz w:val="20"/>
          <w:szCs w:val="20"/>
        </w:rPr>
        <w:t xml:space="preserve">(vyjma vad a nedodělků, které nebrání řádnému užívání </w:t>
      </w:r>
      <w:r w:rsidR="00FD1E17">
        <w:rPr>
          <w:rFonts w:cs="Arial"/>
          <w:bCs/>
          <w:sz w:val="20"/>
          <w:szCs w:val="20"/>
        </w:rPr>
        <w:t>díla</w:t>
      </w:r>
      <w:r w:rsidR="000A4417" w:rsidRPr="008C04A8">
        <w:rPr>
          <w:rFonts w:cs="Arial"/>
          <w:bCs/>
          <w:sz w:val="20"/>
          <w:szCs w:val="20"/>
        </w:rPr>
        <w:t xml:space="preserve">) </w:t>
      </w:r>
      <w:r w:rsidR="005D7663" w:rsidRPr="008C04A8">
        <w:rPr>
          <w:rFonts w:cs="Arial"/>
          <w:bCs/>
          <w:sz w:val="20"/>
          <w:szCs w:val="20"/>
        </w:rPr>
        <w:t xml:space="preserve">protokolárně </w:t>
      </w:r>
      <w:r w:rsidRPr="008C04A8">
        <w:rPr>
          <w:rFonts w:cs="Arial"/>
          <w:bCs/>
          <w:sz w:val="20"/>
          <w:szCs w:val="20"/>
        </w:rPr>
        <w:t xml:space="preserve">předat </w:t>
      </w:r>
      <w:r w:rsidR="00750838">
        <w:rPr>
          <w:rFonts w:cs="Arial"/>
          <w:bCs/>
          <w:sz w:val="20"/>
          <w:szCs w:val="20"/>
        </w:rPr>
        <w:t>Objednatel</w:t>
      </w:r>
      <w:r w:rsidR="005D7663" w:rsidRPr="008C04A8">
        <w:rPr>
          <w:rFonts w:cs="Arial"/>
          <w:bCs/>
          <w:sz w:val="20"/>
          <w:szCs w:val="20"/>
        </w:rPr>
        <w:t>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FD1E17">
        <w:rPr>
          <w:rFonts w:cs="Arial"/>
          <w:bCs/>
          <w:sz w:val="20"/>
          <w:szCs w:val="20"/>
        </w:rPr>
        <w:t>díla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w:t>
      </w:r>
      <w:r w:rsidR="00750838">
        <w:rPr>
          <w:rFonts w:cs="Arial"/>
          <w:bCs/>
          <w:sz w:val="20"/>
          <w:szCs w:val="20"/>
        </w:rPr>
        <w:t>Objednatel</w:t>
      </w:r>
      <w:r w:rsidRPr="000C6AD6">
        <w:rPr>
          <w:rFonts w:cs="Arial"/>
          <w:bCs/>
          <w:sz w:val="20"/>
          <w:szCs w:val="20"/>
        </w:rPr>
        <w:t xml:space="preserve"> přev</w:t>
      </w:r>
      <w:r w:rsidR="009F0898">
        <w:rPr>
          <w:rFonts w:cs="Arial"/>
          <w:bCs/>
          <w:sz w:val="20"/>
          <w:szCs w:val="20"/>
        </w:rPr>
        <w:t>ezme</w:t>
      </w:r>
      <w:r w:rsidR="003F10EF">
        <w:rPr>
          <w:rFonts w:cs="Arial"/>
          <w:bCs/>
          <w:sz w:val="20"/>
          <w:szCs w:val="20"/>
        </w:rPr>
        <w:t xml:space="preserve"> </w:t>
      </w:r>
      <w:r w:rsidR="00E65A95">
        <w:rPr>
          <w:rFonts w:cs="Arial"/>
          <w:bCs/>
          <w:sz w:val="20"/>
          <w:szCs w:val="20"/>
        </w:rPr>
        <w:t>d</w:t>
      </w:r>
      <w:r w:rsidR="00FD1E17">
        <w:rPr>
          <w:rFonts w:cs="Arial"/>
          <w:bCs/>
          <w:sz w:val="20"/>
          <w:szCs w:val="20"/>
        </w:rPr>
        <w:t>ílo</w:t>
      </w:r>
      <w:r w:rsidRPr="000C6AD6">
        <w:rPr>
          <w:rFonts w:cs="Arial"/>
          <w:bCs/>
          <w:sz w:val="20"/>
          <w:szCs w:val="20"/>
        </w:rPr>
        <w:t xml:space="preserve">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xml:space="preserve">, které nebrání řádnému užívání </w:t>
      </w:r>
      <w:r w:rsidR="00FD1E17">
        <w:rPr>
          <w:rFonts w:cs="Arial"/>
          <w:bCs/>
          <w:sz w:val="20"/>
          <w:szCs w:val="20"/>
        </w:rPr>
        <w:t>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18B5C8B7" w:rsidR="003F10EF" w:rsidRPr="003F10EF" w:rsidRDefault="00D632C4" w:rsidP="003F10EF">
      <w:pPr>
        <w:pStyle w:val="4sltext"/>
        <w:numPr>
          <w:ilvl w:val="1"/>
          <w:numId w:val="2"/>
        </w:numPr>
        <w:ind w:left="567" w:firstLine="0"/>
        <w:rPr>
          <w:rFonts w:cs="Arial"/>
          <w:bCs/>
          <w:sz w:val="20"/>
          <w:szCs w:val="20"/>
        </w:rPr>
      </w:pPr>
      <w:bookmarkStart w:id="24" w:name="_Hlk127432413"/>
      <w:r w:rsidRPr="003C419B">
        <w:rPr>
          <w:rFonts w:cs="Arial"/>
          <w:sz w:val="20"/>
          <w:szCs w:val="20"/>
        </w:rPr>
        <w:lastRenderedPageBreak/>
        <w:t xml:space="preserve">Prokázání plné funkčnosti </w:t>
      </w:r>
      <w:r w:rsidR="00FD1E17">
        <w:rPr>
          <w:rFonts w:cs="Arial"/>
          <w:sz w:val="20"/>
          <w:szCs w:val="20"/>
        </w:rPr>
        <w:t>díla</w:t>
      </w:r>
      <w:r w:rsidRPr="003C419B">
        <w:rPr>
          <w:rFonts w:cs="Arial"/>
          <w:sz w:val="20"/>
          <w:szCs w:val="20"/>
        </w:rPr>
        <w:t xml:space="preserve"> bude provedeno v rámci </w:t>
      </w:r>
      <w:r w:rsidRPr="005A14BB">
        <w:rPr>
          <w:rFonts w:cs="Arial"/>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w:t>
      </w:r>
      <w:r w:rsidR="00FD1E17">
        <w:rPr>
          <w:rFonts w:cs="Arial"/>
          <w:sz w:val="20"/>
          <w:szCs w:val="20"/>
        </w:rPr>
        <w:t>díla</w:t>
      </w:r>
      <w:r w:rsidRPr="003C419B">
        <w:rPr>
          <w:rFonts w:cs="Arial"/>
          <w:sz w:val="20"/>
          <w:szCs w:val="20"/>
        </w:rPr>
        <w:t>.</w:t>
      </w:r>
      <w:bookmarkEnd w:id="24"/>
      <w:r w:rsidRPr="003C419B">
        <w:rPr>
          <w:rFonts w:cs="Arial"/>
          <w:sz w:val="20"/>
          <w:szCs w:val="20"/>
        </w:rPr>
        <w:t xml:space="preserve"> </w:t>
      </w:r>
      <w:bookmarkStart w:id="25" w:name="_Hlk127432441"/>
      <w:r w:rsidRPr="003C419B">
        <w:rPr>
          <w:rFonts w:cs="Arial"/>
          <w:sz w:val="20"/>
          <w:szCs w:val="20"/>
        </w:rPr>
        <w:t>Ověřovací provoz bude zakončen podpisem</w:t>
      </w:r>
      <w:bookmarkEnd w:id="25"/>
      <w:r w:rsidRPr="003C419B">
        <w:rPr>
          <w:rFonts w:cs="Arial"/>
          <w:sz w:val="20"/>
          <w:szCs w:val="20"/>
        </w:rPr>
        <w:t xml:space="preserve"> </w:t>
      </w:r>
      <w:bookmarkStart w:id="26"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26"/>
    </w:p>
    <w:p w14:paraId="3C38D1F6" w14:textId="340DB30C" w:rsidR="00D632C4" w:rsidRPr="003C419B" w:rsidRDefault="00FD1E17" w:rsidP="005A14BB">
      <w:pPr>
        <w:pStyle w:val="4sltext"/>
        <w:numPr>
          <w:ilvl w:val="1"/>
          <w:numId w:val="2"/>
        </w:numPr>
        <w:ind w:left="567" w:firstLine="0"/>
        <w:rPr>
          <w:rFonts w:cs="Arial"/>
          <w:bCs/>
          <w:sz w:val="20"/>
          <w:szCs w:val="20"/>
        </w:rPr>
      </w:pPr>
      <w:r>
        <w:rPr>
          <w:rFonts w:cs="Arial"/>
          <w:sz w:val="20"/>
          <w:szCs w:val="20"/>
        </w:rPr>
        <w:t>Dílo</w:t>
      </w:r>
      <w:r w:rsidR="003F10EF">
        <w:rPr>
          <w:rFonts w:cs="Arial"/>
          <w:sz w:val="20"/>
          <w:szCs w:val="20"/>
        </w:rPr>
        <w:t xml:space="preserve"> je plně</w:t>
      </w:r>
      <w:r w:rsidR="004A0AEE" w:rsidRPr="004A0AEE">
        <w:rPr>
          <w:rFonts w:cs="Arial"/>
          <w:sz w:val="20"/>
          <w:szCs w:val="20"/>
        </w:rPr>
        <w:t xml:space="preserve"> funkčn</w:t>
      </w:r>
      <w:r w:rsidR="00712174">
        <w:rPr>
          <w:rFonts w:cs="Arial"/>
          <w:sz w:val="20"/>
          <w:szCs w:val="20"/>
        </w:rPr>
        <w:t>í</w:t>
      </w:r>
      <w:r w:rsidR="004A0AEE" w:rsidRPr="004A0AEE">
        <w:rPr>
          <w:rFonts w:cs="Arial"/>
          <w:sz w:val="20"/>
          <w:szCs w:val="20"/>
        </w:rPr>
        <w:t xml:space="preserve"> </w:t>
      </w:r>
      <w:r w:rsidR="003F10EF">
        <w:rPr>
          <w:rFonts w:cs="Arial"/>
          <w:sz w:val="20"/>
          <w:szCs w:val="20"/>
        </w:rPr>
        <w:t>po</w:t>
      </w:r>
      <w:r w:rsidR="004A0AEE" w:rsidRPr="004A0AEE">
        <w:rPr>
          <w:rFonts w:cs="Arial"/>
          <w:sz w:val="20"/>
          <w:szCs w:val="20"/>
        </w:rPr>
        <w:t xml:space="preserve"> odstranění všech vad a nedodělků. Odstranění všech vad a nedodělků bude zakončeno podpisem</w:t>
      </w:r>
      <w:r w:rsidR="003F10EF">
        <w:rPr>
          <w:rFonts w:cs="Arial"/>
          <w:sz w:val="20"/>
          <w:szCs w:val="20"/>
        </w:rPr>
        <w:t xml:space="preserve"> </w:t>
      </w:r>
      <w:r w:rsidR="004A0AEE" w:rsidRPr="004A0AEE">
        <w:rPr>
          <w:rFonts w:cs="Arial"/>
          <w:sz w:val="20"/>
          <w:szCs w:val="20"/>
        </w:rPr>
        <w:t>soupisu vad a nedodělků s</w:t>
      </w:r>
      <w:r w:rsidR="00712174">
        <w:rPr>
          <w:rFonts w:cs="Arial"/>
          <w:sz w:val="20"/>
          <w:szCs w:val="20"/>
        </w:rPr>
        <w:t> </w:t>
      </w:r>
      <w:r w:rsidR="003F10EF">
        <w:rPr>
          <w:rFonts w:cs="Arial"/>
          <w:sz w:val="20"/>
          <w:szCs w:val="20"/>
        </w:rPr>
        <w:t>potvrzením o jejich o</w:t>
      </w:r>
      <w:r w:rsidR="00712174">
        <w:rPr>
          <w:rFonts w:cs="Arial"/>
          <w:sz w:val="20"/>
          <w:szCs w:val="20"/>
        </w:rPr>
        <w:t>d</w:t>
      </w:r>
      <w:r w:rsidR="003F10EF">
        <w:rPr>
          <w:rFonts w:cs="Arial"/>
          <w:sz w:val="20"/>
          <w:szCs w:val="20"/>
        </w:rPr>
        <w:t>str</w:t>
      </w:r>
      <w:r w:rsidR="00712174">
        <w:rPr>
          <w:rFonts w:cs="Arial"/>
          <w:sz w:val="20"/>
          <w:szCs w:val="20"/>
        </w:rPr>
        <w:t>a</w:t>
      </w:r>
      <w:r w:rsidR="003F10EF">
        <w:rPr>
          <w:rFonts w:cs="Arial"/>
          <w:sz w:val="20"/>
          <w:szCs w:val="20"/>
        </w:rPr>
        <w:t>nění, oběma smluvními stranami</w:t>
      </w:r>
      <w:r w:rsidR="008072C6">
        <w:rPr>
          <w:rFonts w:cs="Arial"/>
          <w:sz w:val="20"/>
          <w:szCs w:val="20"/>
        </w:rPr>
        <w:t>.</w:t>
      </w:r>
    </w:p>
    <w:p w14:paraId="5F791A42" w14:textId="0E26D1A0"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w:t>
      </w:r>
      <w:r w:rsidR="00750838">
        <w:rPr>
          <w:rFonts w:cs="Arial"/>
          <w:bCs/>
          <w:sz w:val="20"/>
          <w:szCs w:val="20"/>
        </w:rPr>
        <w:t>Zhotovitel</w:t>
      </w:r>
      <w:r>
        <w:rPr>
          <w:rFonts w:cs="Arial"/>
          <w:bCs/>
          <w:sz w:val="20"/>
          <w:szCs w:val="20"/>
        </w:rPr>
        <w:t xml:space="preserve">e provést </w:t>
      </w:r>
      <w:r w:rsidR="00E65A95">
        <w:rPr>
          <w:rFonts w:cs="Arial"/>
          <w:bCs/>
          <w:sz w:val="20"/>
          <w:szCs w:val="20"/>
        </w:rPr>
        <w:t>d</w:t>
      </w:r>
      <w:r w:rsidR="00FD1E17">
        <w:rPr>
          <w:rFonts w:cs="Arial"/>
          <w:bCs/>
          <w:sz w:val="20"/>
          <w:szCs w:val="20"/>
        </w:rPr>
        <w:t>ílo</w:t>
      </w:r>
      <w:r>
        <w:rPr>
          <w:rFonts w:cs="Arial"/>
          <w:bCs/>
          <w:sz w:val="20"/>
          <w:szCs w:val="20"/>
        </w:rPr>
        <w:t xml:space="preserve">, budou </w:t>
      </w:r>
      <w:r w:rsidR="00750838">
        <w:rPr>
          <w:rFonts w:cs="Arial"/>
          <w:bCs/>
          <w:sz w:val="20"/>
          <w:szCs w:val="20"/>
        </w:rPr>
        <w:t>Objednatel</w:t>
      </w:r>
      <w:r>
        <w:rPr>
          <w:rFonts w:cs="Arial"/>
          <w:bCs/>
          <w:sz w:val="20"/>
          <w:szCs w:val="20"/>
        </w:rPr>
        <w:t>i předány v</w:t>
      </w:r>
      <w:r w:rsidR="00712174">
        <w:rPr>
          <w:rFonts w:cs="Arial"/>
          <w:bCs/>
          <w:sz w:val="20"/>
          <w:szCs w:val="20"/>
        </w:rPr>
        <w:t> </w:t>
      </w:r>
      <w:r>
        <w:rPr>
          <w:rFonts w:cs="Arial"/>
          <w:bCs/>
          <w:sz w:val="20"/>
          <w:szCs w:val="20"/>
        </w:rPr>
        <w:t>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docx a xlsx) a </w:t>
      </w:r>
      <w:r w:rsidR="00E325C1">
        <w:rPr>
          <w:rFonts w:cs="Arial"/>
          <w:bCs/>
          <w:sz w:val="20"/>
          <w:szCs w:val="20"/>
        </w:rPr>
        <w:t>tam, kde</w:t>
      </w:r>
      <w:r>
        <w:rPr>
          <w:rFonts w:cs="Arial"/>
          <w:bCs/>
          <w:sz w:val="20"/>
          <w:szCs w:val="20"/>
        </w:rPr>
        <w:t xml:space="preserve"> to nebude objektivně možné, ve formátu pdf. Výkresy budou ve formátu dw</w:t>
      </w:r>
      <w:r w:rsidR="00A61BEC">
        <w:rPr>
          <w:rFonts w:cs="Arial"/>
          <w:bCs/>
          <w:sz w:val="20"/>
          <w:szCs w:val="20"/>
        </w:rPr>
        <w:t>g</w:t>
      </w:r>
      <w:r>
        <w:rPr>
          <w:rFonts w:cs="Arial"/>
          <w:bCs/>
          <w:sz w:val="20"/>
          <w:szCs w:val="20"/>
        </w:rPr>
        <w:t>.</w:t>
      </w:r>
    </w:p>
    <w:p w14:paraId="43F14D30" w14:textId="1EC7C36D" w:rsidR="00D14580" w:rsidRDefault="00D14580" w:rsidP="006D64E0">
      <w:pPr>
        <w:pStyle w:val="4sltext"/>
        <w:numPr>
          <w:ilvl w:val="1"/>
          <w:numId w:val="2"/>
        </w:numPr>
        <w:ind w:left="567" w:hanging="567"/>
        <w:rPr>
          <w:rFonts w:cs="Arial"/>
          <w:bCs/>
          <w:sz w:val="20"/>
          <w:szCs w:val="20"/>
        </w:rPr>
      </w:pPr>
      <w:r>
        <w:rPr>
          <w:rFonts w:cs="Arial"/>
          <w:bCs/>
          <w:sz w:val="20"/>
          <w:szCs w:val="20"/>
        </w:rPr>
        <w:t>V</w:t>
      </w:r>
      <w:r w:rsidR="00712174">
        <w:rPr>
          <w:rFonts w:cs="Arial"/>
          <w:bCs/>
          <w:sz w:val="20"/>
          <w:szCs w:val="20"/>
        </w:rPr>
        <w:t> </w:t>
      </w:r>
      <w:r>
        <w:rPr>
          <w:rFonts w:cs="Arial"/>
          <w:bCs/>
          <w:sz w:val="20"/>
          <w:szCs w:val="20"/>
        </w:rPr>
        <w:t xml:space="preserve">případě, že funkční zkoušky nebudou úspěšné, zavazuje se </w:t>
      </w:r>
      <w:r w:rsidR="00750838">
        <w:rPr>
          <w:rFonts w:cs="Arial"/>
          <w:bCs/>
          <w:sz w:val="20"/>
          <w:szCs w:val="20"/>
        </w:rPr>
        <w:t>Zhotovitel</w:t>
      </w:r>
      <w:r>
        <w:rPr>
          <w:rFonts w:cs="Arial"/>
          <w:bCs/>
          <w:sz w:val="20"/>
          <w:szCs w:val="20"/>
        </w:rPr>
        <w:t xml:space="preserve">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w:t>
      </w:r>
      <w:r w:rsidR="00712174">
        <w:rPr>
          <w:rFonts w:cs="Arial"/>
          <w:bCs/>
          <w:sz w:val="20"/>
          <w:szCs w:val="20"/>
        </w:rPr>
        <w:t> </w:t>
      </w:r>
      <w:r w:rsidR="0093166F">
        <w:rPr>
          <w:rFonts w:cs="Arial"/>
          <w:bCs/>
          <w:sz w:val="20"/>
          <w:szCs w:val="20"/>
        </w:rPr>
        <w:t>opakováním funkčních zkoušek zejména spotřebovaný materiál, média a další provozní náklady, jdou k</w:t>
      </w:r>
      <w:r w:rsidR="00712174">
        <w:rPr>
          <w:rFonts w:cs="Arial"/>
          <w:bCs/>
          <w:sz w:val="20"/>
          <w:szCs w:val="20"/>
        </w:rPr>
        <w:t> </w:t>
      </w:r>
      <w:r w:rsidR="0093166F">
        <w:rPr>
          <w:rFonts w:cs="Arial"/>
          <w:bCs/>
          <w:sz w:val="20"/>
          <w:szCs w:val="20"/>
        </w:rPr>
        <w:t xml:space="preserve">tíži </w:t>
      </w:r>
      <w:r w:rsidR="00750838">
        <w:rPr>
          <w:rFonts w:cs="Arial"/>
          <w:bCs/>
          <w:sz w:val="20"/>
          <w:szCs w:val="20"/>
        </w:rPr>
        <w:t>Zhotovitel</w:t>
      </w:r>
      <w:r w:rsidR="0093166F">
        <w:rPr>
          <w:rFonts w:cs="Arial"/>
          <w:bCs/>
          <w:sz w:val="20"/>
          <w:szCs w:val="20"/>
        </w:rPr>
        <w:t xml:space="preserve">e. Po odstranění všech nedostatků vyzve </w:t>
      </w:r>
      <w:r w:rsidR="00750838">
        <w:rPr>
          <w:rFonts w:cs="Arial"/>
          <w:bCs/>
          <w:sz w:val="20"/>
          <w:szCs w:val="20"/>
        </w:rPr>
        <w:t>Zhotovitel</w:t>
      </w:r>
      <w:r w:rsidR="0093166F">
        <w:rPr>
          <w:rFonts w:cs="Arial"/>
          <w:bCs/>
          <w:sz w:val="20"/>
          <w:szCs w:val="20"/>
        </w:rPr>
        <w:t xml:space="preserve"> </w:t>
      </w:r>
      <w:r w:rsidR="00750838">
        <w:rPr>
          <w:rFonts w:cs="Arial"/>
          <w:bCs/>
          <w:sz w:val="20"/>
          <w:szCs w:val="20"/>
        </w:rPr>
        <w:t>Objednatel</w:t>
      </w:r>
      <w:r w:rsidR="0093166F">
        <w:rPr>
          <w:rFonts w:cs="Arial"/>
          <w:bCs/>
          <w:sz w:val="20"/>
          <w:szCs w:val="20"/>
        </w:rPr>
        <w:t>e ke konání náhradních funkčních zkoušek.</w:t>
      </w:r>
    </w:p>
    <w:p w14:paraId="1B2B03E8" w14:textId="41468A8B" w:rsidR="006C781E" w:rsidRPr="000C6AD6" w:rsidRDefault="00750838" w:rsidP="006D64E0">
      <w:pPr>
        <w:pStyle w:val="4sltext"/>
        <w:numPr>
          <w:ilvl w:val="1"/>
          <w:numId w:val="2"/>
        </w:numPr>
        <w:ind w:left="567" w:hanging="567"/>
        <w:rPr>
          <w:rFonts w:cs="Arial"/>
          <w:bCs/>
          <w:sz w:val="20"/>
          <w:szCs w:val="20"/>
        </w:rPr>
      </w:pPr>
      <w:r>
        <w:rPr>
          <w:rFonts w:cs="Arial"/>
          <w:sz w:val="20"/>
          <w:szCs w:val="20"/>
        </w:rPr>
        <w:t>Objednatel</w:t>
      </w:r>
      <w:r w:rsidR="006C781E" w:rsidRPr="008C04A8">
        <w:rPr>
          <w:rFonts w:cs="Arial"/>
          <w:sz w:val="20"/>
          <w:szCs w:val="20"/>
        </w:rPr>
        <w:t xml:space="preserve"> má právo zcela nebo z</w:t>
      </w:r>
      <w:r w:rsidR="00712174">
        <w:rPr>
          <w:rFonts w:cs="Arial"/>
          <w:sz w:val="20"/>
          <w:szCs w:val="20"/>
        </w:rPr>
        <w:t> </w:t>
      </w:r>
      <w:r w:rsidR="006C781E" w:rsidRPr="008C04A8">
        <w:rPr>
          <w:rFonts w:cs="Arial"/>
          <w:sz w:val="20"/>
          <w:szCs w:val="20"/>
        </w:rPr>
        <w:t xml:space="preserve">části převzetí </w:t>
      </w:r>
      <w:r w:rsidR="00FD1E17">
        <w:rPr>
          <w:rFonts w:cs="Arial"/>
          <w:sz w:val="20"/>
          <w:szCs w:val="20"/>
        </w:rPr>
        <w:t>díla</w:t>
      </w:r>
      <w:r w:rsidR="006C781E" w:rsidRPr="008C04A8">
        <w:rPr>
          <w:rFonts w:cs="Arial"/>
          <w:sz w:val="20"/>
          <w:szCs w:val="20"/>
        </w:rPr>
        <w:t xml:space="preserve"> či jeho části odmítnout, jestliže </w:t>
      </w:r>
      <w:r w:rsidR="00E65A95">
        <w:rPr>
          <w:rFonts w:cs="Arial"/>
          <w:sz w:val="20"/>
          <w:szCs w:val="20"/>
        </w:rPr>
        <w:t>d</w:t>
      </w:r>
      <w:r w:rsidR="00FD1E17">
        <w:rPr>
          <w:rFonts w:cs="Arial"/>
          <w:sz w:val="20"/>
          <w:szCs w:val="20"/>
        </w:rPr>
        <w:t>ílo</w:t>
      </w:r>
      <w:r w:rsidR="006C781E" w:rsidRPr="008C04A8">
        <w:rPr>
          <w:rFonts w:cs="Arial"/>
          <w:sz w:val="20"/>
          <w:szCs w:val="20"/>
        </w:rPr>
        <w:t xml:space="preserve"> bude vykazovat vady a/nebo nedodělky</w:t>
      </w:r>
      <w:r w:rsidR="006C3776" w:rsidRPr="008C04A8">
        <w:rPr>
          <w:rFonts w:cs="Arial"/>
          <w:sz w:val="20"/>
          <w:szCs w:val="20"/>
        </w:rPr>
        <w:t xml:space="preserve"> bránící řádnému užívání </w:t>
      </w:r>
      <w:r w:rsidR="00FD1E17">
        <w:rPr>
          <w:rFonts w:cs="Arial"/>
          <w:sz w:val="20"/>
          <w:szCs w:val="20"/>
        </w:rPr>
        <w:t>díla</w:t>
      </w:r>
      <w:r w:rsidR="006C781E" w:rsidRPr="008C04A8">
        <w:rPr>
          <w:rFonts w:cs="Arial"/>
          <w:sz w:val="20"/>
          <w:szCs w:val="20"/>
        </w:rPr>
        <w:t>. Převzetím</w:t>
      </w:r>
      <w:r w:rsidR="006C781E" w:rsidRPr="0098323F">
        <w:rPr>
          <w:rFonts w:cs="Arial"/>
          <w:sz w:val="20"/>
          <w:szCs w:val="20"/>
        </w:rPr>
        <w:t xml:space="preserve"> </w:t>
      </w:r>
      <w:r w:rsidR="00FD1E17">
        <w:rPr>
          <w:rFonts w:cs="Arial"/>
          <w:sz w:val="20"/>
          <w:szCs w:val="20"/>
        </w:rPr>
        <w:t>díla</w:t>
      </w:r>
      <w:r w:rsidR="006C781E" w:rsidRPr="0098323F">
        <w:rPr>
          <w:rFonts w:cs="Arial"/>
          <w:sz w:val="20"/>
          <w:szCs w:val="20"/>
        </w:rPr>
        <w:t xml:space="preserve"> s</w:t>
      </w:r>
      <w:r w:rsidR="00712174">
        <w:rPr>
          <w:rFonts w:cs="Arial"/>
          <w:sz w:val="20"/>
          <w:szCs w:val="20"/>
        </w:rPr>
        <w:t> </w:t>
      </w:r>
      <w:r w:rsidR="006C781E" w:rsidRPr="0098323F">
        <w:rPr>
          <w:rFonts w:cs="Arial"/>
          <w:sz w:val="20"/>
          <w:szCs w:val="20"/>
        </w:rPr>
        <w:t xml:space="preserve">vadami není dotčeno ustanovení této </w:t>
      </w:r>
      <w:r w:rsidR="00E65A95">
        <w:rPr>
          <w:rFonts w:cs="Arial"/>
          <w:sz w:val="20"/>
          <w:szCs w:val="20"/>
        </w:rPr>
        <w:t>smlouvy</w:t>
      </w:r>
      <w:r w:rsidR="006C781E" w:rsidRPr="0098323F">
        <w:rPr>
          <w:rFonts w:cs="Arial"/>
          <w:sz w:val="20"/>
          <w:szCs w:val="20"/>
        </w:rPr>
        <w:t xml:space="preserve"> o smluvní pokutě. Až do okamžiku odstranění poslední vady a/nebo posledního nedodělku se </w:t>
      </w:r>
      <w:r w:rsidR="00E65A95">
        <w:rPr>
          <w:rFonts w:cs="Arial"/>
          <w:sz w:val="20"/>
          <w:szCs w:val="20"/>
        </w:rPr>
        <w:t>d</w:t>
      </w:r>
      <w:r w:rsidR="00FD1E17">
        <w:rPr>
          <w:rFonts w:cs="Arial"/>
          <w:sz w:val="20"/>
          <w:szCs w:val="20"/>
        </w:rPr>
        <w:t>ílo</w:t>
      </w:r>
      <w:r w:rsidR="006C781E" w:rsidRPr="0098323F">
        <w:rPr>
          <w:rFonts w:cs="Arial"/>
          <w:sz w:val="20"/>
          <w:szCs w:val="20"/>
        </w:rPr>
        <w:t xml:space="preserve"> nepovažuje za řádně dokončené.</w:t>
      </w:r>
    </w:p>
    <w:p w14:paraId="5C418A1C" w14:textId="104B729D"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w:t>
      </w:r>
      <w:r w:rsidR="00750838">
        <w:rPr>
          <w:rFonts w:cs="Arial"/>
          <w:sz w:val="20"/>
          <w:szCs w:val="20"/>
        </w:rPr>
        <w:t>Zhotovitel</w:t>
      </w:r>
      <w:r w:rsidRPr="000C6AD6">
        <w:rPr>
          <w:rFonts w:cs="Arial"/>
          <w:sz w:val="20"/>
          <w:szCs w:val="20"/>
        </w:rPr>
        <w:t xml:space="preserve"> </w:t>
      </w:r>
      <w:r w:rsidR="00E65A95">
        <w:rPr>
          <w:rFonts w:cs="Arial"/>
          <w:sz w:val="20"/>
          <w:szCs w:val="20"/>
        </w:rPr>
        <w:t>d</w:t>
      </w:r>
      <w:r w:rsidR="00FD1E17">
        <w:rPr>
          <w:rFonts w:cs="Arial"/>
          <w:sz w:val="20"/>
          <w:szCs w:val="20"/>
        </w:rPr>
        <w:t>ílo</w:t>
      </w:r>
      <w:r w:rsidRPr="000C6AD6">
        <w:rPr>
          <w:rFonts w:cs="Arial"/>
          <w:sz w:val="20"/>
          <w:szCs w:val="20"/>
        </w:rPr>
        <w:t xml:space="preserve"> řádně ve stanoveném termínu, je </w:t>
      </w:r>
      <w:r w:rsidR="00750838">
        <w:rPr>
          <w:rFonts w:cs="Arial"/>
          <w:sz w:val="20"/>
          <w:szCs w:val="20"/>
        </w:rPr>
        <w:t>Objednatel</w:t>
      </w:r>
      <w:r w:rsidRPr="000C6AD6">
        <w:rPr>
          <w:rFonts w:cs="Arial"/>
          <w:sz w:val="20"/>
          <w:szCs w:val="20"/>
        </w:rPr>
        <w:t xml:space="preserve"> oprávněn </w:t>
      </w:r>
      <w:r w:rsidR="00E65A95">
        <w:rPr>
          <w:rFonts w:cs="Arial"/>
          <w:sz w:val="20"/>
          <w:szCs w:val="20"/>
        </w:rPr>
        <w:t>d</w:t>
      </w:r>
      <w:r w:rsidR="00FD1E17">
        <w:rPr>
          <w:rFonts w:cs="Arial"/>
          <w:sz w:val="20"/>
          <w:szCs w:val="20"/>
        </w:rPr>
        <w:t>ílo</w:t>
      </w:r>
      <w:r w:rsidRPr="000C6AD6">
        <w:rPr>
          <w:rFonts w:cs="Arial"/>
          <w:sz w:val="20"/>
          <w:szCs w:val="20"/>
        </w:rPr>
        <w:t xml:space="preserve"> dokončit sám nebo prostřednictvím třetí odborně způsobilé osoby, a to na náklady </w:t>
      </w:r>
      <w:r w:rsidR="00750838">
        <w:rPr>
          <w:rFonts w:cs="Arial"/>
          <w:sz w:val="20"/>
          <w:szCs w:val="20"/>
        </w:rPr>
        <w:t>Zhotovitel</w:t>
      </w:r>
      <w:r w:rsidRPr="000C6AD6">
        <w:rPr>
          <w:rFonts w:cs="Arial"/>
          <w:sz w:val="20"/>
          <w:szCs w:val="20"/>
        </w:rPr>
        <w:t xml:space="preserve">e. To platí i pro případ předání části </w:t>
      </w:r>
      <w:r w:rsidR="00FD1E17">
        <w:rPr>
          <w:rFonts w:cs="Arial"/>
          <w:sz w:val="20"/>
          <w:szCs w:val="20"/>
        </w:rPr>
        <w:t>díla</w:t>
      </w:r>
      <w:r w:rsidRPr="000C6AD6">
        <w:rPr>
          <w:rFonts w:cs="Arial"/>
          <w:sz w:val="20"/>
          <w:szCs w:val="20"/>
        </w:rPr>
        <w:t xml:space="preserve"> </w:t>
      </w:r>
      <w:r w:rsidR="00750838">
        <w:rPr>
          <w:rFonts w:cs="Arial"/>
          <w:sz w:val="20"/>
          <w:szCs w:val="20"/>
        </w:rPr>
        <w:t>Objednatel</w:t>
      </w:r>
      <w:r w:rsidRPr="000C6AD6">
        <w:rPr>
          <w:rFonts w:cs="Arial"/>
          <w:sz w:val="20"/>
          <w:szCs w:val="20"/>
        </w:rPr>
        <w:t xml:space="preserve">i, vykazuje-li předaná část </w:t>
      </w:r>
      <w:r w:rsidR="00FD1E17">
        <w:rPr>
          <w:rFonts w:cs="Arial"/>
          <w:sz w:val="20"/>
          <w:szCs w:val="20"/>
        </w:rPr>
        <w:t>díla</w:t>
      </w:r>
      <w:r w:rsidRPr="000C6AD6">
        <w:rPr>
          <w:rFonts w:cs="Arial"/>
          <w:sz w:val="20"/>
          <w:szCs w:val="20"/>
        </w:rPr>
        <w:t xml:space="preserve"> vady, jež </w:t>
      </w:r>
      <w:r w:rsidR="00750838">
        <w:rPr>
          <w:rFonts w:cs="Arial"/>
          <w:sz w:val="20"/>
          <w:szCs w:val="20"/>
        </w:rPr>
        <w:t>Zhotovitel</w:t>
      </w:r>
      <w:r w:rsidRPr="000C6AD6">
        <w:rPr>
          <w:rFonts w:cs="Arial"/>
          <w:sz w:val="20"/>
          <w:szCs w:val="20"/>
        </w:rPr>
        <w:t xml:space="preserve"> neodstraní ve lhůtách uvedených v</w:t>
      </w:r>
      <w:r w:rsidR="00712174">
        <w:rPr>
          <w:rFonts w:cs="Arial"/>
          <w:sz w:val="20"/>
          <w:szCs w:val="20"/>
        </w:rPr>
        <w:t> </w:t>
      </w:r>
      <w:r w:rsidRPr="000C6AD6">
        <w:rPr>
          <w:rFonts w:cs="Arial"/>
          <w:sz w:val="20"/>
          <w:szCs w:val="20"/>
        </w:rPr>
        <w:t xml:space="preserve">protokolu o předání a převzetí </w:t>
      </w:r>
      <w:r w:rsidR="00FD1E17">
        <w:rPr>
          <w:rFonts w:cs="Arial"/>
          <w:sz w:val="20"/>
          <w:szCs w:val="20"/>
        </w:rPr>
        <w:t>díla</w:t>
      </w:r>
      <w:r w:rsidRPr="000C6AD6">
        <w:rPr>
          <w:rFonts w:cs="Arial"/>
          <w:sz w:val="20"/>
          <w:szCs w:val="20"/>
        </w:rPr>
        <w:t>.</w:t>
      </w:r>
    </w:p>
    <w:p w14:paraId="595C422A" w14:textId="070E0E4D" w:rsidR="001E6CEE" w:rsidRPr="001E6CEE" w:rsidRDefault="00750838" w:rsidP="2503B1DD">
      <w:pPr>
        <w:pStyle w:val="4sltext"/>
        <w:numPr>
          <w:ilvl w:val="1"/>
          <w:numId w:val="2"/>
        </w:numPr>
        <w:ind w:left="567" w:hanging="567"/>
        <w:rPr>
          <w:rFonts w:cs="Arial"/>
          <w:sz w:val="20"/>
          <w:szCs w:val="20"/>
        </w:rPr>
      </w:pPr>
      <w:r>
        <w:rPr>
          <w:rFonts w:cs="Arial"/>
          <w:sz w:val="20"/>
          <w:szCs w:val="20"/>
        </w:rPr>
        <w:t>Zhotovitel</w:t>
      </w:r>
      <w:r w:rsidR="001E6CEE" w:rsidRPr="2503B1DD">
        <w:rPr>
          <w:rFonts w:cs="Arial"/>
          <w:sz w:val="20"/>
          <w:szCs w:val="20"/>
        </w:rPr>
        <w:t xml:space="preserve"> je povinen v</w:t>
      </w:r>
      <w:r w:rsidR="00712174" w:rsidRPr="2503B1DD">
        <w:rPr>
          <w:rFonts w:cs="Arial"/>
          <w:sz w:val="20"/>
          <w:szCs w:val="20"/>
        </w:rPr>
        <w:t> </w:t>
      </w:r>
      <w:r w:rsidR="001E6CEE" w:rsidRPr="2503B1DD">
        <w:rPr>
          <w:rFonts w:cs="Arial"/>
          <w:sz w:val="20"/>
          <w:szCs w:val="20"/>
        </w:rPr>
        <w:t xml:space="preserve">termínu dohodnutém pro dokončení </w:t>
      </w:r>
      <w:r w:rsidR="00FD1E17">
        <w:rPr>
          <w:rFonts w:cs="Arial"/>
          <w:sz w:val="20"/>
          <w:szCs w:val="20"/>
        </w:rPr>
        <w:t>díla</w:t>
      </w:r>
      <w:r w:rsidR="001E6CEE" w:rsidRPr="2503B1DD">
        <w:rPr>
          <w:rFonts w:cs="Arial"/>
          <w:sz w:val="20"/>
          <w:szCs w:val="20"/>
        </w:rPr>
        <w:t xml:space="preserve"> předat </w:t>
      </w:r>
      <w:r>
        <w:rPr>
          <w:rFonts w:cs="Arial"/>
          <w:sz w:val="20"/>
          <w:szCs w:val="20"/>
        </w:rPr>
        <w:t>Objednatel</w:t>
      </w:r>
      <w:r w:rsidR="001E6CEE" w:rsidRPr="2503B1DD">
        <w:rPr>
          <w:rFonts w:cs="Arial"/>
          <w:sz w:val="20"/>
          <w:szCs w:val="20"/>
        </w:rPr>
        <w:t xml:space="preserve">i i </w:t>
      </w:r>
      <w:r w:rsidR="5154B900" w:rsidRPr="2503B1DD">
        <w:rPr>
          <w:rFonts w:cs="Arial"/>
          <w:sz w:val="20"/>
          <w:szCs w:val="20"/>
        </w:rPr>
        <w:t>s</w:t>
      </w:r>
      <w:r w:rsidR="001E6CEE" w:rsidRPr="2503B1DD">
        <w:rPr>
          <w:rFonts w:cs="Arial"/>
          <w:sz w:val="20"/>
          <w:szCs w:val="20"/>
        </w:rPr>
        <w:t>taveniště</w:t>
      </w:r>
      <w:r w:rsidR="75E32876" w:rsidRPr="2503B1DD">
        <w:rPr>
          <w:rFonts w:cs="Arial"/>
          <w:sz w:val="20"/>
          <w:szCs w:val="20"/>
        </w:rPr>
        <w:t>/pracoviště</w:t>
      </w:r>
      <w:r w:rsidR="001E6CEE" w:rsidRPr="2503B1DD">
        <w:rPr>
          <w:rFonts w:cs="Arial"/>
          <w:sz w:val="20"/>
          <w:szCs w:val="20"/>
        </w:rPr>
        <w:t xml:space="preserve">, a to vyklizené a </w:t>
      </w:r>
      <w:r w:rsidR="00FF1006" w:rsidRPr="2503B1DD">
        <w:rPr>
          <w:rFonts w:cs="Arial"/>
          <w:sz w:val="20"/>
          <w:szCs w:val="20"/>
        </w:rPr>
        <w:t>v</w:t>
      </w:r>
      <w:r w:rsidR="00712174" w:rsidRPr="2503B1DD">
        <w:rPr>
          <w:rFonts w:cs="Arial"/>
          <w:sz w:val="20"/>
          <w:szCs w:val="20"/>
        </w:rPr>
        <w:t> </w:t>
      </w:r>
      <w:r w:rsidR="001E6CEE" w:rsidRPr="2503B1DD">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61FD3B4C" w:rsidR="001E6CEE" w:rsidRDefault="001E6CEE" w:rsidP="006D64E0">
      <w:pPr>
        <w:pStyle w:val="4sltext"/>
        <w:numPr>
          <w:ilvl w:val="1"/>
          <w:numId w:val="2"/>
        </w:numPr>
        <w:ind w:left="567" w:hanging="567"/>
        <w:rPr>
          <w:rFonts w:cs="Arial"/>
          <w:sz w:val="20"/>
          <w:szCs w:val="20"/>
        </w:rPr>
      </w:pPr>
      <w:r w:rsidRPr="007B2B46">
        <w:rPr>
          <w:rFonts w:cs="Arial"/>
          <w:sz w:val="20"/>
          <w:szCs w:val="20"/>
        </w:rPr>
        <w:t xml:space="preserve">Vlastníkem </w:t>
      </w:r>
      <w:r w:rsidR="00FD1E17">
        <w:rPr>
          <w:rFonts w:cs="Arial"/>
          <w:sz w:val="20"/>
          <w:szCs w:val="20"/>
        </w:rPr>
        <w:t>díla</w:t>
      </w:r>
      <w:r w:rsidR="008167D3" w:rsidRPr="007B2B46">
        <w:rPr>
          <w:rFonts w:cs="Arial"/>
          <w:sz w:val="20"/>
          <w:szCs w:val="20"/>
        </w:rPr>
        <w:t xml:space="preserve"> je do uhrazení ceny </w:t>
      </w:r>
      <w:r w:rsidR="00FD1E17">
        <w:rPr>
          <w:rFonts w:cs="Arial"/>
          <w:sz w:val="20"/>
          <w:szCs w:val="20"/>
        </w:rPr>
        <w:t>díla</w:t>
      </w:r>
      <w:r w:rsidR="008167D3" w:rsidRPr="007B2B46">
        <w:rPr>
          <w:rFonts w:cs="Arial"/>
          <w:sz w:val="20"/>
          <w:szCs w:val="20"/>
        </w:rPr>
        <w:t xml:space="preserve"> dle bodu 5.1 </w:t>
      </w:r>
      <w:r w:rsidR="00750838">
        <w:rPr>
          <w:rFonts w:cs="Arial"/>
          <w:sz w:val="20"/>
          <w:szCs w:val="20"/>
        </w:rPr>
        <w:t>Zhotovitel</w:t>
      </w:r>
      <w:r w:rsidR="007B2B46">
        <w:rPr>
          <w:rFonts w:cs="Arial"/>
          <w:sz w:val="20"/>
          <w:szCs w:val="20"/>
        </w:rPr>
        <w:t>.</w:t>
      </w:r>
    </w:p>
    <w:p w14:paraId="2BFB6269" w14:textId="07BDCA3B"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 xml:space="preserve">íle nese až do jeho dokončení a předání </w:t>
      </w:r>
      <w:r w:rsidR="00750838">
        <w:rPr>
          <w:rFonts w:cs="Arial"/>
          <w:sz w:val="20"/>
          <w:szCs w:val="20"/>
        </w:rPr>
        <w:t>Objednatel</w:t>
      </w:r>
      <w:r>
        <w:rPr>
          <w:rFonts w:cs="Arial"/>
          <w:sz w:val="20"/>
          <w:szCs w:val="20"/>
        </w:rPr>
        <w:t xml:space="preserve">i </w:t>
      </w:r>
      <w:r w:rsidR="00750838">
        <w:rPr>
          <w:rFonts w:cs="Arial"/>
          <w:sz w:val="20"/>
          <w:szCs w:val="20"/>
        </w:rPr>
        <w:t>Zhotovitel</w:t>
      </w:r>
      <w:r>
        <w:rPr>
          <w:rFonts w:cs="Arial"/>
          <w:sz w:val="20"/>
          <w:szCs w:val="20"/>
        </w:rPr>
        <w:t>.</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6FFF6287" w:rsidR="00882F65" w:rsidRPr="00D065B4" w:rsidRDefault="00750838" w:rsidP="007D3576">
      <w:pPr>
        <w:pStyle w:val="4sltext"/>
        <w:numPr>
          <w:ilvl w:val="1"/>
          <w:numId w:val="2"/>
        </w:numPr>
        <w:ind w:left="567" w:hanging="567"/>
        <w:rPr>
          <w:rFonts w:cs="Arial"/>
          <w:lang w:eastAsia="en-US"/>
        </w:rPr>
      </w:pPr>
      <w:r>
        <w:rPr>
          <w:rFonts w:cs="Arial"/>
          <w:sz w:val="20"/>
          <w:szCs w:val="20"/>
        </w:rPr>
        <w:t>Zhotovitel</w:t>
      </w:r>
      <w:r w:rsidR="001E6CEE" w:rsidRPr="55B4A58B">
        <w:rPr>
          <w:rFonts w:cs="Arial"/>
          <w:sz w:val="20"/>
          <w:szCs w:val="20"/>
        </w:rPr>
        <w:t xml:space="preserve"> poskytuje </w:t>
      </w:r>
      <w:r>
        <w:rPr>
          <w:rFonts w:cs="Arial"/>
          <w:sz w:val="20"/>
          <w:szCs w:val="20"/>
        </w:rPr>
        <w:t>Objednatel</w:t>
      </w:r>
      <w:r w:rsidR="001E6CEE" w:rsidRPr="55B4A58B">
        <w:rPr>
          <w:rFonts w:cs="Arial"/>
          <w:sz w:val="20"/>
          <w:szCs w:val="20"/>
        </w:rPr>
        <w:t xml:space="preserve">i </w:t>
      </w:r>
      <w:r w:rsidR="00F461DA" w:rsidRPr="55B4A58B">
        <w:rPr>
          <w:rFonts w:cs="Arial"/>
          <w:sz w:val="20"/>
          <w:szCs w:val="20"/>
        </w:rPr>
        <w:t xml:space="preserve">produktovou </w:t>
      </w:r>
      <w:r w:rsidR="001E6CEE" w:rsidRPr="55B4A58B">
        <w:rPr>
          <w:rFonts w:cs="Arial"/>
          <w:sz w:val="20"/>
          <w:szCs w:val="20"/>
        </w:rPr>
        <w:t xml:space="preserve">záruku </w:t>
      </w:r>
      <w:r w:rsidR="00E325C1" w:rsidRPr="55B4A58B">
        <w:rPr>
          <w:rFonts w:cs="Arial"/>
          <w:sz w:val="20"/>
          <w:szCs w:val="20"/>
        </w:rPr>
        <w:t>n</w:t>
      </w:r>
      <w:r w:rsidR="001E6CEE" w:rsidRPr="55B4A58B">
        <w:rPr>
          <w:rFonts w:cs="Arial"/>
          <w:sz w:val="20"/>
          <w:szCs w:val="20"/>
        </w:rPr>
        <w:t xml:space="preserve">a </w:t>
      </w:r>
      <w:r w:rsidR="007D3576" w:rsidRPr="55B4A58B">
        <w:rPr>
          <w:rFonts w:cs="Arial"/>
          <w:sz w:val="20"/>
          <w:szCs w:val="20"/>
        </w:rPr>
        <w:t>fotovoltaické panely</w:t>
      </w:r>
      <w:r w:rsidR="00D365BC" w:rsidRPr="55B4A58B">
        <w:rPr>
          <w:rFonts w:cs="Arial"/>
          <w:sz w:val="20"/>
          <w:szCs w:val="20"/>
        </w:rPr>
        <w:t xml:space="preserve"> </w:t>
      </w:r>
      <w:r w:rsidR="001E6CEE" w:rsidRPr="55B4A58B">
        <w:rPr>
          <w:rFonts w:cs="Arial"/>
          <w:sz w:val="20"/>
          <w:szCs w:val="20"/>
        </w:rPr>
        <w:t>v</w:t>
      </w:r>
      <w:r w:rsidR="00712174" w:rsidRPr="55B4A58B">
        <w:rPr>
          <w:rFonts w:cs="Arial"/>
          <w:sz w:val="20"/>
          <w:szCs w:val="20"/>
        </w:rPr>
        <w:t> </w:t>
      </w:r>
      <w:r w:rsidR="001E6CEE" w:rsidRPr="55B4A58B">
        <w:rPr>
          <w:rFonts w:cs="Arial"/>
          <w:sz w:val="20"/>
          <w:szCs w:val="20"/>
        </w:rPr>
        <w:t>délce</w:t>
      </w:r>
      <w:r w:rsidR="007D3576" w:rsidRPr="55B4A58B">
        <w:rPr>
          <w:rFonts w:cs="Arial"/>
          <w:sz w:val="20"/>
          <w:szCs w:val="20"/>
        </w:rPr>
        <w:t xml:space="preserve"> </w:t>
      </w:r>
      <w:r w:rsidR="00F461DA" w:rsidRPr="55B4A58B">
        <w:rPr>
          <w:rFonts w:cs="Arial"/>
          <w:sz w:val="20"/>
          <w:szCs w:val="20"/>
        </w:rPr>
        <w:t>1</w:t>
      </w:r>
      <w:r w:rsidR="00957ECD" w:rsidRPr="55B4A58B">
        <w:rPr>
          <w:rFonts w:cs="Arial"/>
          <w:sz w:val="20"/>
          <w:szCs w:val="20"/>
        </w:rPr>
        <w:t>2</w:t>
      </w:r>
      <w:r w:rsidR="007D3576" w:rsidRPr="55B4A58B">
        <w:rPr>
          <w:rFonts w:cs="Arial"/>
          <w:sz w:val="20"/>
          <w:szCs w:val="20"/>
        </w:rPr>
        <w:t>let</w:t>
      </w:r>
      <w:r w:rsidR="00882F65" w:rsidRPr="55B4A58B">
        <w:rPr>
          <w:rFonts w:cs="Arial"/>
          <w:sz w:val="20"/>
          <w:szCs w:val="20"/>
        </w:rPr>
        <w:t xml:space="preserve">. </w:t>
      </w:r>
      <w:r>
        <w:rPr>
          <w:rFonts w:cs="Arial"/>
          <w:sz w:val="20"/>
          <w:szCs w:val="20"/>
        </w:rPr>
        <w:t>Zhotovitel</w:t>
      </w:r>
      <w:r w:rsidR="00882F65" w:rsidRPr="55B4A58B">
        <w:rPr>
          <w:rFonts w:cs="Arial"/>
          <w:sz w:val="20"/>
          <w:szCs w:val="20"/>
        </w:rPr>
        <w:t xml:space="preserve"> poskytuje </w:t>
      </w:r>
      <w:r>
        <w:rPr>
          <w:rFonts w:cs="Arial"/>
          <w:sz w:val="20"/>
          <w:szCs w:val="20"/>
        </w:rPr>
        <w:t>Objednatel</w:t>
      </w:r>
      <w:r w:rsidR="00882F65" w:rsidRPr="55B4A58B">
        <w:rPr>
          <w:rFonts w:cs="Arial"/>
          <w:sz w:val="20"/>
          <w:szCs w:val="20"/>
        </w:rPr>
        <w:t xml:space="preserve">i záruku na </w:t>
      </w:r>
      <w:r w:rsidR="00581A45" w:rsidRPr="55B4A58B">
        <w:rPr>
          <w:rFonts w:cs="Arial"/>
          <w:sz w:val="20"/>
          <w:szCs w:val="20"/>
        </w:rPr>
        <w:t xml:space="preserve">všechny použité </w:t>
      </w:r>
      <w:r w:rsidR="00F06933" w:rsidRPr="55B4A58B">
        <w:rPr>
          <w:rFonts w:cs="Arial"/>
          <w:sz w:val="20"/>
          <w:szCs w:val="20"/>
        </w:rPr>
        <w:t>střída</w:t>
      </w:r>
      <w:r w:rsidR="00CC4171" w:rsidRPr="55B4A58B">
        <w:rPr>
          <w:rFonts w:cs="Arial"/>
          <w:sz w:val="20"/>
          <w:szCs w:val="20"/>
        </w:rPr>
        <w:t>če</w:t>
      </w:r>
      <w:r w:rsidR="00882F65" w:rsidRPr="55B4A58B">
        <w:rPr>
          <w:rFonts w:cs="Arial"/>
          <w:sz w:val="20"/>
          <w:szCs w:val="20"/>
        </w:rPr>
        <w:t xml:space="preserve"> v</w:t>
      </w:r>
      <w:r w:rsidR="00712174" w:rsidRPr="55B4A58B">
        <w:rPr>
          <w:rFonts w:cs="Arial"/>
          <w:sz w:val="20"/>
          <w:szCs w:val="20"/>
        </w:rPr>
        <w:t> </w:t>
      </w:r>
      <w:r w:rsidR="00882F65" w:rsidRPr="55B4A58B">
        <w:rPr>
          <w:rFonts w:cs="Arial"/>
          <w:sz w:val="20"/>
          <w:szCs w:val="20"/>
        </w:rPr>
        <w:t xml:space="preserve">délce minimálně </w:t>
      </w:r>
      <w:r w:rsidR="00B67D39" w:rsidRPr="55B4A58B">
        <w:rPr>
          <w:rFonts w:cs="Arial"/>
          <w:sz w:val="20"/>
          <w:szCs w:val="20"/>
        </w:rPr>
        <w:t>20</w:t>
      </w:r>
      <w:r w:rsidR="00882F65" w:rsidRPr="55B4A58B">
        <w:rPr>
          <w:rFonts w:cs="Arial"/>
          <w:sz w:val="20"/>
          <w:szCs w:val="20"/>
        </w:rPr>
        <w:t xml:space="preserve"> let. Jedná se o garantovanou záruku, což znamená, že produkt nebude mít vady materiálu a zpracování a bude fungovat v</w:t>
      </w:r>
      <w:r w:rsidR="00712174" w:rsidRPr="55B4A58B">
        <w:rPr>
          <w:rFonts w:cs="Arial"/>
          <w:sz w:val="20"/>
          <w:szCs w:val="20"/>
        </w:rPr>
        <w:t> </w:t>
      </w:r>
      <w:r w:rsidR="00882F65" w:rsidRPr="55B4A58B">
        <w:rPr>
          <w:rFonts w:cs="Arial"/>
          <w:sz w:val="20"/>
          <w:szCs w:val="20"/>
        </w:rPr>
        <w:t>souladu s</w:t>
      </w:r>
      <w:r w:rsidR="00712174" w:rsidRPr="55B4A58B">
        <w:rPr>
          <w:rFonts w:cs="Arial"/>
          <w:sz w:val="20"/>
          <w:szCs w:val="20"/>
        </w:rPr>
        <w:t> </w:t>
      </w:r>
      <w:r w:rsidR="00882F65" w:rsidRPr="55B4A58B">
        <w:rPr>
          <w:rFonts w:cs="Arial"/>
          <w:sz w:val="20"/>
          <w:szCs w:val="20"/>
        </w:rPr>
        <w:t>dodanou specifikací.</w:t>
      </w:r>
    </w:p>
    <w:p w14:paraId="7CDFCE18" w14:textId="7A254D88" w:rsidR="00882F65" w:rsidRPr="00D065B4" w:rsidRDefault="00750838" w:rsidP="00882F65">
      <w:pPr>
        <w:pStyle w:val="4sltext"/>
        <w:numPr>
          <w:ilvl w:val="1"/>
          <w:numId w:val="2"/>
        </w:numPr>
        <w:ind w:left="567" w:hanging="567"/>
        <w:rPr>
          <w:rFonts w:cs="Arial"/>
          <w:lang w:eastAsia="en-US"/>
        </w:rPr>
      </w:pPr>
      <w:r>
        <w:rPr>
          <w:rFonts w:cs="Arial"/>
          <w:sz w:val="20"/>
          <w:szCs w:val="20"/>
        </w:rPr>
        <w:t>Zhotovitel</w:t>
      </w:r>
      <w:r w:rsidR="00882F65" w:rsidRPr="00D065B4">
        <w:rPr>
          <w:rFonts w:cs="Arial"/>
          <w:sz w:val="20"/>
          <w:szCs w:val="20"/>
        </w:rPr>
        <w:t xml:space="preserve"> poskytuje </w:t>
      </w:r>
      <w:r>
        <w:rPr>
          <w:rFonts w:cs="Arial"/>
          <w:sz w:val="20"/>
          <w:szCs w:val="20"/>
        </w:rPr>
        <w:t>Objednatel</w:t>
      </w:r>
      <w:r w:rsidR="00882F65" w:rsidRPr="00D065B4">
        <w:rPr>
          <w:rFonts w:cs="Arial"/>
          <w:sz w:val="20"/>
          <w:szCs w:val="20"/>
        </w:rPr>
        <w:t>i záruku na výkonové optimizéry v</w:t>
      </w:r>
      <w:r w:rsidR="00712174">
        <w:rPr>
          <w:rFonts w:cs="Arial"/>
          <w:sz w:val="20"/>
          <w:szCs w:val="20"/>
        </w:rPr>
        <w:t> </w:t>
      </w:r>
      <w:r w:rsidR="00882F65" w:rsidRPr="00D065B4">
        <w:rPr>
          <w:rFonts w:cs="Arial"/>
          <w:sz w:val="20"/>
          <w:szCs w:val="20"/>
        </w:rPr>
        <w:t>délce minimálně 2</w:t>
      </w:r>
      <w:r w:rsidR="00744EE4" w:rsidRPr="00D065B4">
        <w:rPr>
          <w:rFonts w:cs="Arial"/>
          <w:sz w:val="20"/>
          <w:szCs w:val="20"/>
        </w:rPr>
        <w:t>5</w:t>
      </w:r>
      <w:r w:rsidR="00882F65"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00882F65" w:rsidRPr="00D065B4">
        <w:rPr>
          <w:rFonts w:cs="Arial"/>
          <w:sz w:val="20"/>
          <w:szCs w:val="20"/>
        </w:rPr>
        <w:t>souladu s</w:t>
      </w:r>
      <w:r w:rsidR="00712174">
        <w:rPr>
          <w:rFonts w:cs="Arial"/>
          <w:sz w:val="20"/>
          <w:szCs w:val="20"/>
        </w:rPr>
        <w:t> </w:t>
      </w:r>
      <w:r w:rsidR="00882F65" w:rsidRPr="00D065B4">
        <w:rPr>
          <w:rFonts w:cs="Arial"/>
          <w:sz w:val="20"/>
          <w:szCs w:val="20"/>
        </w:rPr>
        <w:t>dodanou specifikací.</w:t>
      </w:r>
    </w:p>
    <w:p w14:paraId="7CAB94F7" w14:textId="0793A7A2"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FD1E17">
        <w:rPr>
          <w:rFonts w:cs="Arial"/>
          <w:sz w:val="20"/>
          <w:szCs w:val="20"/>
        </w:rPr>
        <w:t>díla</w:t>
      </w:r>
      <w:r w:rsidRPr="00D065B4">
        <w:rPr>
          <w:rFonts w:cs="Arial"/>
          <w:sz w:val="20"/>
          <w:szCs w:val="20"/>
        </w:rPr>
        <w:t xml:space="preserve"> pak poskytuje záruku v</w:t>
      </w:r>
      <w:r w:rsidR="00712174">
        <w:rPr>
          <w:rFonts w:cs="Arial"/>
          <w:sz w:val="20"/>
          <w:szCs w:val="20"/>
        </w:rPr>
        <w:t> </w:t>
      </w:r>
      <w:r w:rsidRPr="00D065B4">
        <w:rPr>
          <w:rFonts w:cs="Arial"/>
          <w:sz w:val="20"/>
          <w:szCs w:val="20"/>
        </w:rPr>
        <w:t xml:space="preserve">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FD1E17">
        <w:rPr>
          <w:rFonts w:cs="Arial"/>
          <w:sz w:val="20"/>
          <w:szCs w:val="20"/>
        </w:rPr>
        <w:t>díla</w:t>
      </w:r>
      <w:r w:rsidRPr="00D065B4">
        <w:rPr>
          <w:rFonts w:cs="Arial"/>
          <w:sz w:val="20"/>
          <w:szCs w:val="20"/>
        </w:rPr>
        <w:t xml:space="preserve"> </w:t>
      </w:r>
      <w:r w:rsidR="00750838">
        <w:rPr>
          <w:rFonts w:cs="Arial"/>
          <w:sz w:val="20"/>
          <w:szCs w:val="20"/>
        </w:rPr>
        <w:t>Objednatel</w:t>
      </w:r>
      <w:r w:rsidRPr="00D065B4">
        <w:rPr>
          <w:rFonts w:cs="Arial"/>
          <w:sz w:val="20"/>
          <w:szCs w:val="20"/>
        </w:rPr>
        <w:t>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FD1E17">
        <w:rPr>
          <w:rFonts w:cs="Arial"/>
          <w:sz w:val="20"/>
          <w:szCs w:val="20"/>
        </w:rPr>
        <w:t>díla</w:t>
      </w:r>
      <w:r w:rsidR="00480D43" w:rsidRPr="00D065B4">
        <w:rPr>
          <w:rFonts w:cs="Arial"/>
          <w:sz w:val="20"/>
          <w:szCs w:val="20"/>
        </w:rPr>
        <w:t xml:space="preserve">, za které </w:t>
      </w:r>
      <w:r w:rsidR="00750838">
        <w:rPr>
          <w:rFonts w:cs="Arial"/>
          <w:sz w:val="20"/>
          <w:szCs w:val="20"/>
        </w:rPr>
        <w:t>Zhotovitel</w:t>
      </w:r>
      <w:r w:rsidR="00480D43" w:rsidRPr="00D065B4">
        <w:rPr>
          <w:rFonts w:cs="Arial"/>
          <w:sz w:val="20"/>
          <w:szCs w:val="20"/>
        </w:rPr>
        <w:t xml:space="preserve"> přejímá odpovědnost v</w:t>
      </w:r>
      <w:r w:rsidR="00712174">
        <w:rPr>
          <w:rFonts w:cs="Arial"/>
          <w:sz w:val="20"/>
          <w:szCs w:val="20"/>
        </w:rPr>
        <w:t> </w:t>
      </w:r>
      <w:r w:rsidR="00480D43" w:rsidRPr="00D065B4">
        <w:rPr>
          <w:rFonts w:cs="Arial"/>
          <w:sz w:val="20"/>
          <w:szCs w:val="20"/>
        </w:rPr>
        <w:t>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750838">
        <w:rPr>
          <w:rFonts w:cs="Arial"/>
          <w:sz w:val="20"/>
          <w:szCs w:val="20"/>
        </w:rPr>
        <w:t>Objednatel</w:t>
      </w:r>
      <w:r w:rsidR="00897B84" w:rsidRPr="000C6AD6">
        <w:rPr>
          <w:rFonts w:cs="Arial"/>
          <w:sz w:val="20"/>
          <w:szCs w:val="20"/>
        </w:rPr>
        <w:t xml:space="preserve"> je v</w:t>
      </w:r>
      <w:r w:rsidR="00712174">
        <w:rPr>
          <w:rFonts w:cs="Arial"/>
          <w:sz w:val="20"/>
          <w:szCs w:val="20"/>
        </w:rPr>
        <w:t> </w:t>
      </w:r>
      <w:r w:rsidR="00897B84" w:rsidRPr="000C6AD6">
        <w:rPr>
          <w:rFonts w:cs="Arial"/>
          <w:sz w:val="20"/>
          <w:szCs w:val="20"/>
        </w:rPr>
        <w:t>záruční lhůtě oprávněn uplatnit jakékoli vady (nerozhodno</w:t>
      </w:r>
      <w:r w:rsidR="00D82169">
        <w:rPr>
          <w:rFonts w:cs="Arial"/>
          <w:sz w:val="20"/>
          <w:szCs w:val="20"/>
        </w:rPr>
        <w:t>,</w:t>
      </w:r>
      <w:r w:rsidR="00897B84" w:rsidRPr="000C6AD6">
        <w:rPr>
          <w:rFonts w:cs="Arial"/>
          <w:sz w:val="20"/>
          <w:szCs w:val="20"/>
        </w:rPr>
        <w:t xml:space="preserve"> zda zjevné či skryté), které v</w:t>
      </w:r>
      <w:r w:rsidR="00712174">
        <w:rPr>
          <w:rFonts w:cs="Arial"/>
          <w:sz w:val="20"/>
          <w:szCs w:val="20"/>
        </w:rPr>
        <w:t> </w:t>
      </w:r>
      <w:r w:rsidR="00897B84" w:rsidRPr="000C6AD6">
        <w:rPr>
          <w:rFonts w:cs="Arial"/>
          <w:sz w:val="20"/>
          <w:szCs w:val="20"/>
        </w:rPr>
        <w:t xml:space="preserve">průběhu trvání záruky na </w:t>
      </w:r>
      <w:r w:rsidR="0080517A">
        <w:rPr>
          <w:rFonts w:cs="Arial"/>
          <w:sz w:val="20"/>
          <w:szCs w:val="20"/>
        </w:rPr>
        <w:t>d</w:t>
      </w:r>
      <w:r w:rsidR="00897B84" w:rsidRPr="000C6AD6">
        <w:rPr>
          <w:rFonts w:cs="Arial"/>
          <w:sz w:val="20"/>
          <w:szCs w:val="20"/>
        </w:rPr>
        <w:t>íle zjistí.</w:t>
      </w:r>
    </w:p>
    <w:p w14:paraId="5D7EB400" w14:textId="41B8D60B" w:rsidR="000C3C3A" w:rsidRPr="000C6AD6" w:rsidRDefault="000C3C3A" w:rsidP="006D64E0">
      <w:pPr>
        <w:pStyle w:val="4sltext"/>
        <w:numPr>
          <w:ilvl w:val="1"/>
          <w:numId w:val="2"/>
        </w:numPr>
        <w:ind w:left="567" w:hanging="567"/>
        <w:rPr>
          <w:rFonts w:cs="Arial"/>
          <w:sz w:val="20"/>
          <w:szCs w:val="20"/>
        </w:rPr>
      </w:pPr>
      <w:r>
        <w:rPr>
          <w:rFonts w:cs="Arial"/>
          <w:sz w:val="20"/>
          <w:szCs w:val="20"/>
        </w:rPr>
        <w:t>V</w:t>
      </w:r>
      <w:r w:rsidR="00712174">
        <w:rPr>
          <w:rFonts w:cs="Arial"/>
          <w:sz w:val="20"/>
          <w:szCs w:val="20"/>
        </w:rPr>
        <w:t> </w:t>
      </w:r>
      <w:r>
        <w:rPr>
          <w:rFonts w:cs="Arial"/>
          <w:sz w:val="20"/>
          <w:szCs w:val="20"/>
        </w:rPr>
        <w:t>případě, kdy dojde z</w:t>
      </w:r>
      <w:r w:rsidR="00712174">
        <w:rPr>
          <w:rFonts w:cs="Arial"/>
          <w:sz w:val="20"/>
          <w:szCs w:val="20"/>
        </w:rPr>
        <w:t> </w:t>
      </w:r>
      <w:r>
        <w:rPr>
          <w:rFonts w:cs="Arial"/>
          <w:sz w:val="20"/>
          <w:szCs w:val="20"/>
        </w:rPr>
        <w:t>jakéhokoli důvodu k</w:t>
      </w:r>
      <w:r w:rsidR="00712174">
        <w:rPr>
          <w:rFonts w:cs="Arial"/>
          <w:sz w:val="20"/>
          <w:szCs w:val="20"/>
        </w:rPr>
        <w:t> </w:t>
      </w:r>
      <w:r>
        <w:rPr>
          <w:rFonts w:cs="Arial"/>
          <w:sz w:val="20"/>
          <w:szCs w:val="20"/>
        </w:rPr>
        <w:t xml:space="preserve">předčasnému ukončení této </w:t>
      </w:r>
      <w:r w:rsidR="00E65A95">
        <w:rPr>
          <w:rFonts w:cs="Arial"/>
          <w:sz w:val="20"/>
          <w:szCs w:val="20"/>
        </w:rPr>
        <w:t>smlouvy</w:t>
      </w:r>
      <w:r>
        <w:rPr>
          <w:rFonts w:cs="Arial"/>
          <w:sz w:val="20"/>
          <w:szCs w:val="20"/>
        </w:rPr>
        <w:t xml:space="preserve">, začíná běžet záruční doba okamžikem jednostranného převzetí </w:t>
      </w:r>
      <w:r w:rsidR="00FD1E17">
        <w:rPr>
          <w:rFonts w:cs="Arial"/>
          <w:sz w:val="20"/>
          <w:szCs w:val="20"/>
        </w:rPr>
        <w:t>díla</w:t>
      </w:r>
      <w:r>
        <w:rPr>
          <w:rFonts w:cs="Arial"/>
          <w:sz w:val="20"/>
          <w:szCs w:val="20"/>
        </w:rPr>
        <w:t xml:space="preserve"> nebo jeho části </w:t>
      </w:r>
      <w:r w:rsidR="00750838">
        <w:rPr>
          <w:rFonts w:cs="Arial"/>
          <w:sz w:val="20"/>
          <w:szCs w:val="20"/>
        </w:rPr>
        <w:t>Objednatel</w:t>
      </w:r>
      <w:r>
        <w:rPr>
          <w:rFonts w:cs="Arial"/>
          <w:sz w:val="20"/>
          <w:szCs w:val="20"/>
        </w:rPr>
        <w:t xml:space="preserve">em. Záruka se vztahuje na </w:t>
      </w:r>
      <w:r w:rsidR="00E65A95">
        <w:rPr>
          <w:rFonts w:cs="Arial"/>
          <w:sz w:val="20"/>
          <w:szCs w:val="20"/>
        </w:rPr>
        <w:t>d</w:t>
      </w:r>
      <w:r w:rsidR="00FD1E17">
        <w:rPr>
          <w:rFonts w:cs="Arial"/>
          <w:sz w:val="20"/>
          <w:szCs w:val="20"/>
        </w:rPr>
        <w:t>ílo</w:t>
      </w:r>
      <w:r>
        <w:rPr>
          <w:rFonts w:cs="Arial"/>
          <w:sz w:val="20"/>
          <w:szCs w:val="20"/>
        </w:rPr>
        <w:t xml:space="preserve"> nebo jeho část, v</w:t>
      </w:r>
      <w:r w:rsidR="00712174">
        <w:rPr>
          <w:rFonts w:cs="Arial"/>
          <w:sz w:val="20"/>
          <w:szCs w:val="20"/>
        </w:rPr>
        <w:t> </w:t>
      </w:r>
      <w:r>
        <w:rPr>
          <w:rFonts w:cs="Arial"/>
          <w:sz w:val="20"/>
          <w:szCs w:val="20"/>
        </w:rPr>
        <w:t>rozsahu, v</w:t>
      </w:r>
      <w:r w:rsidR="00712174">
        <w:rPr>
          <w:rFonts w:cs="Arial"/>
          <w:sz w:val="20"/>
          <w:szCs w:val="20"/>
        </w:rPr>
        <w:t> </w:t>
      </w:r>
      <w:r>
        <w:rPr>
          <w:rFonts w:cs="Arial"/>
          <w:sz w:val="20"/>
          <w:szCs w:val="20"/>
        </w:rPr>
        <w:t xml:space="preserve">jakém je </w:t>
      </w:r>
      <w:r w:rsidR="00750838">
        <w:rPr>
          <w:rFonts w:cs="Arial"/>
          <w:sz w:val="20"/>
          <w:szCs w:val="20"/>
        </w:rPr>
        <w:t>Zhotovitel</w:t>
      </w:r>
      <w:r>
        <w:rPr>
          <w:rFonts w:cs="Arial"/>
          <w:sz w:val="20"/>
          <w:szCs w:val="20"/>
        </w:rPr>
        <w:t xml:space="preserve"> dokončil do okamžiku převzetí </w:t>
      </w:r>
      <w:r w:rsidR="00FD1E17">
        <w:rPr>
          <w:rFonts w:cs="Arial"/>
          <w:sz w:val="20"/>
          <w:szCs w:val="20"/>
        </w:rPr>
        <w:t>díla</w:t>
      </w:r>
      <w:r>
        <w:rPr>
          <w:rFonts w:cs="Arial"/>
          <w:sz w:val="20"/>
          <w:szCs w:val="20"/>
        </w:rPr>
        <w:t xml:space="preserve"> nebo jeho části </w:t>
      </w:r>
      <w:r w:rsidR="00750838">
        <w:rPr>
          <w:rFonts w:cs="Arial"/>
          <w:sz w:val="20"/>
          <w:szCs w:val="20"/>
        </w:rPr>
        <w:t>Objednatel</w:t>
      </w:r>
      <w:r>
        <w:rPr>
          <w:rFonts w:cs="Arial"/>
          <w:sz w:val="20"/>
          <w:szCs w:val="20"/>
        </w:rPr>
        <w:t>em.</w:t>
      </w:r>
    </w:p>
    <w:p w14:paraId="60CC4FF8" w14:textId="447F8D9C" w:rsidR="000C3C3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FD1E17">
        <w:rPr>
          <w:rFonts w:cs="Arial"/>
          <w:spacing w:val="-2"/>
          <w:sz w:val="20"/>
          <w:szCs w:val="20"/>
        </w:rPr>
        <w:t>díla</w:t>
      </w:r>
      <w:r w:rsidRPr="00E325C1">
        <w:rPr>
          <w:rFonts w:cs="Arial"/>
          <w:spacing w:val="-2"/>
          <w:sz w:val="20"/>
          <w:szCs w:val="20"/>
        </w:rPr>
        <w:t xml:space="preserve"> vytknuté v</w:t>
      </w:r>
      <w:r w:rsidR="00712174">
        <w:rPr>
          <w:rFonts w:cs="Arial"/>
          <w:spacing w:val="-2"/>
          <w:sz w:val="20"/>
          <w:szCs w:val="20"/>
        </w:rPr>
        <w:t> </w:t>
      </w:r>
      <w:r w:rsidRPr="00E325C1">
        <w:rPr>
          <w:rFonts w:cs="Arial"/>
          <w:spacing w:val="-2"/>
          <w:sz w:val="20"/>
          <w:szCs w:val="20"/>
        </w:rPr>
        <w:t xml:space="preserve">záruční době je </w:t>
      </w:r>
      <w:r w:rsidR="00750838">
        <w:rPr>
          <w:rFonts w:cs="Arial"/>
          <w:spacing w:val="-2"/>
          <w:sz w:val="20"/>
          <w:szCs w:val="20"/>
        </w:rPr>
        <w:t>Zhotovitel</w:t>
      </w:r>
      <w:r w:rsidRPr="00E325C1">
        <w:rPr>
          <w:rFonts w:cs="Arial"/>
          <w:spacing w:val="-2"/>
          <w:sz w:val="20"/>
          <w:szCs w:val="20"/>
        </w:rPr>
        <w:t xml:space="preserve">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FD1E17">
        <w:rPr>
          <w:rFonts w:cs="Arial"/>
          <w:spacing w:val="-2"/>
          <w:sz w:val="20"/>
          <w:szCs w:val="20"/>
        </w:rPr>
        <w:t>díla</w:t>
      </w:r>
      <w:r w:rsidR="00B52B1A" w:rsidRPr="00E325C1">
        <w:rPr>
          <w:rFonts w:cs="Arial"/>
          <w:spacing w:val="-2"/>
          <w:sz w:val="20"/>
          <w:szCs w:val="20"/>
        </w:rPr>
        <w:t xml:space="preserve">, se </w:t>
      </w:r>
      <w:r w:rsidR="00750838">
        <w:rPr>
          <w:rFonts w:cs="Arial"/>
          <w:spacing w:val="-2"/>
          <w:sz w:val="20"/>
          <w:szCs w:val="20"/>
        </w:rPr>
        <w:t>Zhotovitel</w:t>
      </w:r>
      <w:r w:rsidR="00B52B1A" w:rsidRPr="00E325C1">
        <w:rPr>
          <w:rFonts w:cs="Arial"/>
          <w:spacing w:val="-2"/>
          <w:sz w:val="20"/>
          <w:szCs w:val="20"/>
        </w:rPr>
        <w:t xml:space="preserve">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w:t>
      </w:r>
      <w:r w:rsidR="00230D72" w:rsidRPr="55B4A58B">
        <w:rPr>
          <w:rFonts w:cs="Arial"/>
          <w:sz w:val="20"/>
          <w:szCs w:val="20"/>
        </w:rPr>
        <w:t xml:space="preserve">následujících </w:t>
      </w:r>
      <w:r w:rsidR="00AC5344" w:rsidRPr="00E325C1">
        <w:rPr>
          <w:rFonts w:cs="Arial"/>
          <w:spacing w:val="-2"/>
          <w:sz w:val="20"/>
          <w:szCs w:val="20"/>
        </w:rPr>
        <w:t xml:space="preserve">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 xml:space="preserve">-li </w:t>
      </w:r>
      <w:r w:rsidR="00750838">
        <w:rPr>
          <w:rFonts w:cs="Arial"/>
          <w:spacing w:val="-2"/>
          <w:sz w:val="20"/>
          <w:szCs w:val="20"/>
        </w:rPr>
        <w:t>Zhotovitel</w:t>
      </w:r>
      <w:r w:rsidRPr="007149A0">
        <w:rPr>
          <w:rFonts w:cs="Arial"/>
          <w:spacing w:val="-2"/>
          <w:sz w:val="20"/>
          <w:szCs w:val="20"/>
        </w:rPr>
        <w:t xml:space="preserve"> v</w:t>
      </w:r>
      <w:r w:rsidR="00712174">
        <w:rPr>
          <w:rFonts w:cs="Arial"/>
          <w:spacing w:val="-2"/>
          <w:sz w:val="20"/>
          <w:szCs w:val="20"/>
        </w:rPr>
        <w:t> </w:t>
      </w:r>
      <w:r w:rsidRPr="007149A0">
        <w:rPr>
          <w:rFonts w:cs="Arial"/>
          <w:spacing w:val="-2"/>
          <w:sz w:val="20"/>
          <w:szCs w:val="20"/>
        </w:rPr>
        <w:t>prodlení s</w:t>
      </w:r>
      <w:r w:rsidR="00712174">
        <w:rPr>
          <w:rFonts w:cs="Arial"/>
          <w:spacing w:val="-2"/>
          <w:sz w:val="20"/>
          <w:szCs w:val="20"/>
        </w:rPr>
        <w:t> </w:t>
      </w:r>
      <w:r w:rsidRPr="007149A0">
        <w:rPr>
          <w:rFonts w:cs="Arial"/>
          <w:spacing w:val="-2"/>
          <w:sz w:val="20"/>
          <w:szCs w:val="20"/>
        </w:rPr>
        <w:t xml:space="preserve">odstraněním vytknutých vad, je vady oprávněn na náklady </w:t>
      </w:r>
      <w:r w:rsidR="00750838">
        <w:rPr>
          <w:rFonts w:cs="Arial"/>
          <w:spacing w:val="-2"/>
          <w:sz w:val="20"/>
          <w:szCs w:val="20"/>
        </w:rPr>
        <w:t>Zhotovitel</w:t>
      </w:r>
      <w:r w:rsidRPr="007149A0">
        <w:rPr>
          <w:rFonts w:cs="Arial"/>
          <w:spacing w:val="-2"/>
          <w:sz w:val="20"/>
          <w:szCs w:val="20"/>
        </w:rPr>
        <w:t xml:space="preserve">e odstranit </w:t>
      </w:r>
      <w:r w:rsidR="00750838">
        <w:rPr>
          <w:rFonts w:cs="Arial"/>
          <w:spacing w:val="-2"/>
          <w:sz w:val="20"/>
          <w:szCs w:val="20"/>
        </w:rPr>
        <w:t>Objednatel</w:t>
      </w:r>
      <w:r w:rsidR="00AC5344" w:rsidRPr="007149A0">
        <w:rPr>
          <w:rFonts w:cs="Arial"/>
          <w:spacing w:val="-2"/>
          <w:sz w:val="20"/>
          <w:szCs w:val="20"/>
        </w:rPr>
        <w:t xml:space="preserve"> sám nebo prostřednictvím </w:t>
      </w:r>
      <w:r w:rsidR="00AC5344" w:rsidRPr="007149A0">
        <w:rPr>
          <w:rFonts w:cs="Arial"/>
          <w:spacing w:val="-2"/>
          <w:sz w:val="20"/>
          <w:szCs w:val="20"/>
        </w:rPr>
        <w:lastRenderedPageBreak/>
        <w:t>třetích osob</w:t>
      </w:r>
      <w:r w:rsidRPr="007149A0">
        <w:rPr>
          <w:rFonts w:cs="Arial"/>
          <w:spacing w:val="-2"/>
          <w:sz w:val="20"/>
          <w:szCs w:val="20"/>
        </w:rPr>
        <w:t xml:space="preserve">. </w:t>
      </w:r>
      <w:r w:rsidR="00B52B1A" w:rsidRPr="0098323F">
        <w:rPr>
          <w:rFonts w:cs="Arial"/>
          <w:sz w:val="20"/>
          <w:szCs w:val="20"/>
        </w:rPr>
        <w:t xml:space="preserve">Takto vzniklé náklady je </w:t>
      </w:r>
      <w:r w:rsidR="00750838">
        <w:rPr>
          <w:rFonts w:cs="Arial"/>
          <w:sz w:val="20"/>
          <w:szCs w:val="20"/>
        </w:rPr>
        <w:t>Zhotovitel</w:t>
      </w:r>
      <w:r w:rsidR="00B52B1A" w:rsidRPr="0098323F">
        <w:rPr>
          <w:rFonts w:cs="Arial"/>
          <w:sz w:val="20"/>
          <w:szCs w:val="20"/>
        </w:rPr>
        <w:t xml:space="preserve"> povinen uhradit </w:t>
      </w:r>
      <w:r w:rsidR="00750838">
        <w:rPr>
          <w:rFonts w:cs="Arial"/>
          <w:sz w:val="20"/>
          <w:szCs w:val="20"/>
        </w:rPr>
        <w:t>Objednatel</w:t>
      </w:r>
      <w:r w:rsidR="00B52B1A" w:rsidRPr="0098323F">
        <w:rPr>
          <w:rFonts w:cs="Arial"/>
          <w:sz w:val="20"/>
          <w:szCs w:val="20"/>
        </w:rPr>
        <w:t xml:space="preserve">i do </w:t>
      </w:r>
      <w:r w:rsidR="00B52B1A">
        <w:rPr>
          <w:rFonts w:cs="Arial"/>
          <w:sz w:val="20"/>
          <w:szCs w:val="20"/>
        </w:rPr>
        <w:t>14</w:t>
      </w:r>
      <w:r w:rsidR="00B52B1A" w:rsidRPr="0098323F">
        <w:rPr>
          <w:rFonts w:cs="Arial"/>
          <w:sz w:val="20"/>
          <w:szCs w:val="20"/>
        </w:rPr>
        <w:t xml:space="preserve"> dnů od obdržení faktury vystavené </w:t>
      </w:r>
      <w:r w:rsidR="00750838">
        <w:rPr>
          <w:rFonts w:cs="Arial"/>
          <w:sz w:val="20"/>
          <w:szCs w:val="20"/>
        </w:rPr>
        <w:t>Objednatel</w:t>
      </w:r>
      <w:r w:rsidR="00B52B1A" w:rsidRPr="0098323F">
        <w:rPr>
          <w:rFonts w:cs="Arial"/>
          <w:sz w:val="20"/>
          <w:szCs w:val="20"/>
        </w:rPr>
        <w:t xml:space="preserve">em. Tímto není dotčena odpovědnost </w:t>
      </w:r>
      <w:r w:rsidR="00750838">
        <w:rPr>
          <w:rFonts w:cs="Arial"/>
          <w:sz w:val="20"/>
          <w:szCs w:val="20"/>
        </w:rPr>
        <w:t>Zhotovitel</w:t>
      </w:r>
      <w:r w:rsidR="00B52B1A" w:rsidRPr="0098323F">
        <w:rPr>
          <w:rFonts w:cs="Arial"/>
          <w:sz w:val="20"/>
          <w:szCs w:val="20"/>
        </w:rPr>
        <w:t>e za škodu, která vznikla v</w:t>
      </w:r>
      <w:r w:rsidR="00712174">
        <w:rPr>
          <w:rFonts w:cs="Arial"/>
          <w:sz w:val="20"/>
          <w:szCs w:val="20"/>
        </w:rPr>
        <w:t> </w:t>
      </w:r>
      <w:r w:rsidR="00B52B1A" w:rsidRPr="0098323F">
        <w:rPr>
          <w:rFonts w:cs="Arial"/>
          <w:sz w:val="20"/>
          <w:szCs w:val="20"/>
        </w:rPr>
        <w:t>příčinné souvislosti s</w:t>
      </w:r>
      <w:r w:rsidR="00712174">
        <w:rPr>
          <w:rFonts w:cs="Arial"/>
          <w:sz w:val="20"/>
          <w:szCs w:val="20"/>
        </w:rPr>
        <w:t> </w:t>
      </w:r>
      <w:r w:rsidR="00B52B1A" w:rsidRPr="0098323F">
        <w:rPr>
          <w:rFonts w:cs="Arial"/>
          <w:sz w:val="20"/>
          <w:szCs w:val="20"/>
        </w:rPr>
        <w:t>vadou.</w:t>
      </w:r>
    </w:p>
    <w:p w14:paraId="21B5D5E7" w14:textId="17CE3C84" w:rsidR="00072F21" w:rsidRPr="00750838" w:rsidRDefault="00072F21" w:rsidP="25CCD1EB">
      <w:pPr>
        <w:pStyle w:val="4sltext"/>
        <w:numPr>
          <w:ilvl w:val="1"/>
          <w:numId w:val="2"/>
        </w:numPr>
        <w:ind w:left="567" w:hanging="567"/>
        <w:rPr>
          <w:rFonts w:cs="Arial"/>
          <w:sz w:val="20"/>
          <w:szCs w:val="20"/>
        </w:rPr>
      </w:pPr>
      <w:r>
        <w:rPr>
          <w:rFonts w:cs="Arial"/>
          <w:spacing w:val="-2"/>
          <w:sz w:val="20"/>
          <w:szCs w:val="20"/>
        </w:rPr>
        <w:t xml:space="preserve">Vady budou nahlášeny na e-mail </w:t>
      </w:r>
      <w:r w:rsidR="00750838">
        <w:rPr>
          <w:rFonts w:cs="Arial"/>
          <w:spacing w:val="-2"/>
          <w:sz w:val="20"/>
          <w:szCs w:val="20"/>
        </w:rPr>
        <w:t>Zhotovitel</w:t>
      </w:r>
      <w:r>
        <w:rPr>
          <w:rFonts w:cs="Arial"/>
          <w:spacing w:val="-2"/>
          <w:sz w:val="20"/>
          <w:szCs w:val="20"/>
        </w:rPr>
        <w:t xml:space="preserve">e </w:t>
      </w:r>
      <w:r w:rsidR="5AE96872" w:rsidRPr="25CCD1EB">
        <w:rPr>
          <w:rFonts w:cs="Arial"/>
          <w:sz w:val="20"/>
          <w:szCs w:val="20"/>
          <w:lang w:val="cs"/>
        </w:rPr>
        <w:t>[</w:t>
      </w:r>
      <w:r w:rsidR="5AE96872" w:rsidRPr="25CCD1EB">
        <w:rPr>
          <w:rFonts w:cs="Arial"/>
          <w:b/>
          <w:bCs/>
          <w:sz w:val="20"/>
          <w:szCs w:val="20"/>
          <w:highlight w:val="yellow"/>
          <w:lang w:val="cs"/>
        </w:rPr>
        <w:t>doplní účastník</w:t>
      </w:r>
      <w:r w:rsidR="5AE96872" w:rsidRPr="25CCD1EB">
        <w:rPr>
          <w:rFonts w:cs="Arial"/>
          <w:sz w:val="20"/>
          <w:szCs w:val="20"/>
          <w:lang w:val="cs"/>
        </w:rPr>
        <w:t>].</w:t>
      </w:r>
    </w:p>
    <w:p w14:paraId="1924D37C" w14:textId="2C9C4B05" w:rsidR="00BE7A72" w:rsidRPr="00AD724E" w:rsidRDefault="00BE7A72" w:rsidP="006D64E0">
      <w:pPr>
        <w:pStyle w:val="4sltext"/>
        <w:numPr>
          <w:ilvl w:val="1"/>
          <w:numId w:val="2"/>
        </w:numPr>
        <w:ind w:left="567" w:hanging="567"/>
        <w:rPr>
          <w:rFonts w:cs="Arial"/>
          <w:spacing w:val="-2"/>
          <w:sz w:val="20"/>
          <w:szCs w:val="20"/>
        </w:rPr>
      </w:pPr>
      <w:r w:rsidRPr="25CCD1EB">
        <w:rPr>
          <w:rFonts w:cs="Arial"/>
          <w:sz w:val="20"/>
          <w:szCs w:val="20"/>
        </w:rPr>
        <w:t>V</w:t>
      </w:r>
      <w:r w:rsidR="00712174" w:rsidRPr="25CCD1EB">
        <w:rPr>
          <w:rFonts w:cs="Arial"/>
          <w:sz w:val="20"/>
          <w:szCs w:val="20"/>
        </w:rPr>
        <w:t> </w:t>
      </w:r>
      <w:r w:rsidRPr="25CCD1EB">
        <w:rPr>
          <w:rFonts w:cs="Arial"/>
          <w:sz w:val="20"/>
          <w:szCs w:val="20"/>
        </w:rPr>
        <w:t xml:space="preserve">případě, se na majetek </w:t>
      </w:r>
      <w:r w:rsidR="00750838" w:rsidRPr="25CCD1EB">
        <w:rPr>
          <w:rFonts w:cs="Arial"/>
          <w:sz w:val="20"/>
          <w:szCs w:val="20"/>
        </w:rPr>
        <w:t>Zhotovitel</w:t>
      </w:r>
      <w:r w:rsidRPr="25CCD1EB">
        <w:rPr>
          <w:rFonts w:cs="Arial"/>
          <w:sz w:val="20"/>
          <w:szCs w:val="20"/>
        </w:rPr>
        <w:t xml:space="preserve">e bude pravomocně vyhlášen konkurs, resp. </w:t>
      </w:r>
      <w:r w:rsidR="00712174" w:rsidRPr="25CCD1EB">
        <w:rPr>
          <w:rFonts w:cs="Arial"/>
          <w:sz w:val="20"/>
          <w:szCs w:val="20"/>
        </w:rPr>
        <w:t>V </w:t>
      </w:r>
      <w:r w:rsidRPr="25CCD1EB">
        <w:rPr>
          <w:rFonts w:cs="Arial"/>
          <w:sz w:val="20"/>
          <w:szCs w:val="20"/>
        </w:rPr>
        <w:t xml:space="preserve">případě, že bude pravomocně zjištěn úpadek </w:t>
      </w:r>
      <w:r w:rsidR="00750838" w:rsidRPr="25CCD1EB">
        <w:rPr>
          <w:rFonts w:cs="Arial"/>
          <w:sz w:val="20"/>
          <w:szCs w:val="20"/>
        </w:rPr>
        <w:t>Zhotovitel</w:t>
      </w:r>
      <w:r w:rsidRPr="25CCD1EB">
        <w:rPr>
          <w:rFonts w:cs="Arial"/>
          <w:sz w:val="20"/>
          <w:szCs w:val="20"/>
        </w:rPr>
        <w:t>e, a to v</w:t>
      </w:r>
      <w:r w:rsidR="00712174" w:rsidRPr="25CCD1EB">
        <w:rPr>
          <w:rFonts w:cs="Arial"/>
          <w:sz w:val="20"/>
          <w:szCs w:val="20"/>
        </w:rPr>
        <w:t> </w:t>
      </w:r>
      <w:r w:rsidRPr="25CCD1EB">
        <w:rPr>
          <w:rFonts w:cs="Arial"/>
          <w:sz w:val="20"/>
          <w:szCs w:val="20"/>
        </w:rPr>
        <w:t>době, kdy ještě nebyl</w:t>
      </w:r>
      <w:r w:rsidR="002D23DF" w:rsidRPr="25CCD1EB">
        <w:rPr>
          <w:rFonts w:cs="Arial"/>
          <w:sz w:val="20"/>
          <w:szCs w:val="20"/>
        </w:rPr>
        <w:t xml:space="preserve">o vyplaceno zádržné </w:t>
      </w:r>
      <w:r w:rsidRPr="25CCD1EB">
        <w:rPr>
          <w:rFonts w:cs="Arial"/>
          <w:sz w:val="20"/>
          <w:szCs w:val="20"/>
        </w:rPr>
        <w:t xml:space="preserve">, ujednání o záruce zaniká a Cena </w:t>
      </w:r>
      <w:r w:rsidR="00FD1E17" w:rsidRPr="25CCD1EB">
        <w:rPr>
          <w:rFonts w:cs="Arial"/>
          <w:sz w:val="20"/>
          <w:szCs w:val="20"/>
        </w:rPr>
        <w:t>díla</w:t>
      </w:r>
      <w:r w:rsidRPr="25CCD1EB">
        <w:rPr>
          <w:rFonts w:cs="Arial"/>
          <w:sz w:val="20"/>
          <w:szCs w:val="20"/>
        </w:rPr>
        <w:t xml:space="preserve"> se automaticky snižuje o </w:t>
      </w:r>
      <w:r w:rsidR="4A5001AD" w:rsidRPr="25CCD1EB">
        <w:rPr>
          <w:rFonts w:cs="Arial"/>
          <w:sz w:val="20"/>
          <w:szCs w:val="20"/>
        </w:rPr>
        <w:t>15</w:t>
      </w:r>
      <w:r w:rsidRPr="25CCD1EB">
        <w:rPr>
          <w:rFonts w:cs="Arial"/>
          <w:sz w:val="20"/>
          <w:szCs w:val="20"/>
        </w:rPr>
        <w:t>% z</w:t>
      </w:r>
      <w:r w:rsidR="00712174" w:rsidRPr="25CCD1EB">
        <w:rPr>
          <w:rFonts w:cs="Arial"/>
          <w:sz w:val="20"/>
          <w:szCs w:val="20"/>
        </w:rPr>
        <w:t> </w:t>
      </w:r>
      <w:r w:rsidRPr="25CCD1EB">
        <w:rPr>
          <w:rFonts w:cs="Arial"/>
          <w:sz w:val="20"/>
          <w:szCs w:val="20"/>
        </w:rPr>
        <w:t xml:space="preserve">Ceny </w:t>
      </w:r>
      <w:r w:rsidR="00FD1E17" w:rsidRPr="25CCD1EB">
        <w:rPr>
          <w:rFonts w:cs="Arial"/>
          <w:sz w:val="20"/>
          <w:szCs w:val="20"/>
        </w:rPr>
        <w:t>díla</w:t>
      </w:r>
      <w:r w:rsidRPr="25CCD1EB">
        <w:rPr>
          <w:rFonts w:cs="Arial"/>
          <w:sz w:val="20"/>
          <w:szCs w:val="20"/>
        </w:rPr>
        <w:t xml:space="preserve">. Dohodnuté snížení Ceny </w:t>
      </w:r>
      <w:r w:rsidR="00FD1E17" w:rsidRPr="25CCD1EB">
        <w:rPr>
          <w:rFonts w:cs="Arial"/>
          <w:sz w:val="20"/>
          <w:szCs w:val="20"/>
        </w:rPr>
        <w:t>díla</w:t>
      </w:r>
      <w:r w:rsidRPr="25CCD1EB">
        <w:rPr>
          <w:rFonts w:cs="Arial"/>
          <w:sz w:val="20"/>
          <w:szCs w:val="20"/>
        </w:rPr>
        <w:t xml:space="preserve">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15244644" w:rsidR="00383019" w:rsidRPr="00383019" w:rsidRDefault="00750838" w:rsidP="00383019">
      <w:pPr>
        <w:pStyle w:val="4sltext"/>
        <w:numPr>
          <w:ilvl w:val="1"/>
          <w:numId w:val="2"/>
        </w:numPr>
        <w:ind w:left="567" w:hanging="567"/>
        <w:rPr>
          <w:rFonts w:cs="Arial"/>
          <w:sz w:val="20"/>
          <w:szCs w:val="20"/>
        </w:rPr>
      </w:pPr>
      <w:r>
        <w:rPr>
          <w:rFonts w:cs="Arial"/>
          <w:sz w:val="20"/>
          <w:szCs w:val="20"/>
        </w:rPr>
        <w:t>Zhotovitel</w:t>
      </w:r>
      <w:r w:rsidR="00383019" w:rsidRPr="00383019">
        <w:rPr>
          <w:rFonts w:cs="Arial"/>
          <w:sz w:val="20"/>
          <w:szCs w:val="20"/>
        </w:rPr>
        <w:t xml:space="preserve"> prohlašuje, že má ke dni podpisu </w:t>
      </w:r>
      <w:r w:rsidR="00E65A95">
        <w:rPr>
          <w:rFonts w:cs="Arial"/>
          <w:sz w:val="20"/>
          <w:szCs w:val="20"/>
        </w:rPr>
        <w:t>smlouvy</w:t>
      </w:r>
      <w:r w:rsidR="00383019" w:rsidRPr="00383019">
        <w:rPr>
          <w:rFonts w:cs="Arial"/>
          <w:sz w:val="20"/>
          <w:szCs w:val="20"/>
        </w:rPr>
        <w:t xml:space="preserve"> platně uzavřeno příslušné pojištění</w:t>
      </w:r>
    </w:p>
    <w:p w14:paraId="5CCB606C" w14:textId="51E59774" w:rsidR="00383019" w:rsidRPr="00383019" w:rsidRDefault="00383019" w:rsidP="00383019">
      <w:pPr>
        <w:pStyle w:val="4sltext"/>
        <w:numPr>
          <w:ilvl w:val="2"/>
          <w:numId w:val="15"/>
        </w:numPr>
        <w:rPr>
          <w:rFonts w:cs="Arial"/>
          <w:sz w:val="20"/>
          <w:szCs w:val="20"/>
        </w:rPr>
      </w:pPr>
      <w:r w:rsidRPr="00383019">
        <w:rPr>
          <w:rFonts w:cs="Arial"/>
          <w:sz w:val="20"/>
          <w:szCs w:val="20"/>
        </w:rPr>
        <w:t>pro případ odpovědnosti za škodu způsobenou třetí osobě vzniklou v</w:t>
      </w:r>
      <w:r w:rsidR="00712174">
        <w:rPr>
          <w:rFonts w:cs="Arial"/>
          <w:sz w:val="20"/>
          <w:szCs w:val="20"/>
        </w:rPr>
        <w:t> </w:t>
      </w:r>
      <w:r w:rsidRPr="00383019">
        <w:rPr>
          <w:rFonts w:cs="Arial"/>
          <w:sz w:val="20"/>
          <w:szCs w:val="20"/>
        </w:rPr>
        <w:t>souvislosti s</w:t>
      </w:r>
      <w:r w:rsidR="00712174">
        <w:rPr>
          <w:rFonts w:cs="Arial"/>
          <w:sz w:val="20"/>
          <w:szCs w:val="20"/>
        </w:rPr>
        <w:t> </w:t>
      </w:r>
      <w:r w:rsidRPr="00383019">
        <w:rPr>
          <w:rFonts w:cs="Arial"/>
          <w:sz w:val="20"/>
          <w:szCs w:val="20"/>
        </w:rPr>
        <w:t>výkonem jeho podnikatelské činnosti s</w:t>
      </w:r>
      <w:r w:rsidR="000712BF">
        <w:rPr>
          <w:rFonts w:cs="Arial"/>
          <w:sz w:val="20"/>
          <w:szCs w:val="20"/>
        </w:rPr>
        <w:t xml:space="preserve"> limitem pojistného plnění  </w:t>
      </w:r>
      <w:r w:rsidRPr="00383019">
        <w:rPr>
          <w:rFonts w:cs="Arial"/>
          <w:sz w:val="20"/>
          <w:szCs w:val="20"/>
        </w:rPr>
        <w:t xml:space="preserve">ve výši min. </w:t>
      </w:r>
      <w:r w:rsidR="00730C7F">
        <w:rPr>
          <w:rFonts w:cs="Arial"/>
          <w:sz w:val="20"/>
          <w:szCs w:val="20"/>
        </w:rPr>
        <w:t>25</w:t>
      </w:r>
      <w:r w:rsidRPr="00383019">
        <w:rPr>
          <w:rFonts w:cs="Arial"/>
          <w:sz w:val="20"/>
          <w:szCs w:val="20"/>
        </w:rPr>
        <w:t>.000.000,- Kč.</w:t>
      </w:r>
    </w:p>
    <w:p w14:paraId="652FD332" w14:textId="0BF045B6" w:rsidR="00383019" w:rsidRPr="00383019" w:rsidRDefault="00712174" w:rsidP="00383019">
      <w:pPr>
        <w:pStyle w:val="4sltext"/>
        <w:ind w:left="567" w:firstLine="0"/>
        <w:rPr>
          <w:rFonts w:cs="Arial"/>
          <w:sz w:val="20"/>
          <w:szCs w:val="20"/>
        </w:rPr>
      </w:pPr>
      <w:r w:rsidRPr="00383019">
        <w:rPr>
          <w:rFonts w:cs="Arial"/>
          <w:sz w:val="20"/>
          <w:szCs w:val="20"/>
        </w:rPr>
        <w:t>A</w:t>
      </w:r>
      <w:r w:rsidR="00383019" w:rsidRPr="00383019">
        <w:rPr>
          <w:rFonts w:cs="Arial"/>
          <w:sz w:val="20"/>
          <w:szCs w:val="20"/>
        </w:rPr>
        <w:t xml:space="preserve"> zavazuje se jej mít uzavřené po celou dobu trvání </w:t>
      </w:r>
      <w:r w:rsidR="00E65A95">
        <w:rPr>
          <w:rFonts w:cs="Arial"/>
          <w:sz w:val="20"/>
          <w:szCs w:val="20"/>
        </w:rPr>
        <w:t>smlouvy</w:t>
      </w:r>
      <w:r w:rsidR="00383019" w:rsidRPr="00383019">
        <w:rPr>
          <w:rFonts w:cs="Arial"/>
          <w:sz w:val="20"/>
          <w:szCs w:val="20"/>
        </w:rPr>
        <w:t>.</w:t>
      </w:r>
    </w:p>
    <w:p w14:paraId="76C5FEDA" w14:textId="743D16AE" w:rsidR="00383019" w:rsidRPr="00383019" w:rsidRDefault="00750838" w:rsidP="00383019">
      <w:pPr>
        <w:pStyle w:val="4sltext"/>
        <w:numPr>
          <w:ilvl w:val="1"/>
          <w:numId w:val="2"/>
        </w:numPr>
        <w:ind w:left="567" w:hanging="567"/>
        <w:rPr>
          <w:rFonts w:cs="Arial"/>
          <w:sz w:val="20"/>
          <w:szCs w:val="20"/>
        </w:rPr>
      </w:pPr>
      <w:r>
        <w:rPr>
          <w:rFonts w:cs="Arial"/>
          <w:sz w:val="20"/>
          <w:szCs w:val="20"/>
        </w:rPr>
        <w:t>Zhotovitel</w:t>
      </w:r>
      <w:r w:rsidR="00383019" w:rsidRPr="55B4A58B">
        <w:rPr>
          <w:rFonts w:cs="Arial"/>
          <w:sz w:val="20"/>
          <w:szCs w:val="20"/>
        </w:rPr>
        <w:t xml:space="preserve"> předloží </w:t>
      </w:r>
      <w:r>
        <w:rPr>
          <w:rFonts w:cs="Arial"/>
          <w:sz w:val="20"/>
          <w:szCs w:val="20"/>
        </w:rPr>
        <w:t>Objednatel</w:t>
      </w:r>
      <w:r w:rsidR="00383019" w:rsidRPr="55B4A58B">
        <w:rPr>
          <w:rFonts w:cs="Arial"/>
          <w:sz w:val="20"/>
          <w:szCs w:val="20"/>
        </w:rPr>
        <w:t xml:space="preserve">i </w:t>
      </w:r>
      <w:r w:rsidR="4482C2A7" w:rsidRPr="55B4A58B">
        <w:rPr>
          <w:rFonts w:cs="Arial"/>
          <w:sz w:val="20"/>
          <w:szCs w:val="20"/>
        </w:rPr>
        <w:t>kopii</w:t>
      </w:r>
      <w:r w:rsidR="00FB60DD" w:rsidRPr="55B4A58B">
        <w:rPr>
          <w:rFonts w:cs="Arial"/>
          <w:sz w:val="20"/>
          <w:szCs w:val="20"/>
        </w:rPr>
        <w:t xml:space="preserve"> </w:t>
      </w:r>
      <w:r w:rsidR="0B888C7D" w:rsidRPr="55B4A58B">
        <w:rPr>
          <w:rFonts w:cs="Arial"/>
          <w:sz w:val="20"/>
          <w:szCs w:val="20"/>
        </w:rPr>
        <w:t xml:space="preserve">pojistné </w:t>
      </w:r>
      <w:r w:rsidR="00E65A95">
        <w:rPr>
          <w:rFonts w:cs="Arial"/>
          <w:sz w:val="20"/>
          <w:szCs w:val="20"/>
        </w:rPr>
        <w:t>smlouvy</w:t>
      </w:r>
      <w:r w:rsidR="0B888C7D" w:rsidRPr="55B4A58B">
        <w:rPr>
          <w:rFonts w:cs="Arial"/>
          <w:sz w:val="20"/>
          <w:szCs w:val="20"/>
        </w:rPr>
        <w:t xml:space="preserve"> nebo</w:t>
      </w:r>
      <w:r w:rsidR="00383019" w:rsidRPr="55B4A58B">
        <w:rPr>
          <w:rFonts w:cs="Arial"/>
          <w:sz w:val="20"/>
          <w:szCs w:val="20"/>
        </w:rPr>
        <w:t xml:space="preserve"> pojistné</w:t>
      </w:r>
      <w:r w:rsidR="00B67C16" w:rsidRPr="55B4A58B">
        <w:rPr>
          <w:rFonts w:cs="Arial"/>
          <w:sz w:val="20"/>
          <w:szCs w:val="20"/>
        </w:rPr>
        <w:t xml:space="preserve">ho certifikátu  </w:t>
      </w:r>
      <w:r w:rsidR="00383019" w:rsidRPr="55B4A58B">
        <w:rPr>
          <w:rFonts w:cs="Arial"/>
          <w:sz w:val="20"/>
          <w:szCs w:val="20"/>
        </w:rPr>
        <w:t xml:space="preserve">před podpisem </w:t>
      </w:r>
      <w:r w:rsidR="00E65A95">
        <w:rPr>
          <w:rFonts w:cs="Arial"/>
          <w:sz w:val="20"/>
          <w:szCs w:val="20"/>
        </w:rPr>
        <w:t>smlouvy</w:t>
      </w:r>
      <w:r w:rsidR="204B6859" w:rsidRPr="55B4A58B">
        <w:rPr>
          <w:rFonts w:cs="Arial"/>
          <w:sz w:val="20"/>
          <w:szCs w:val="20"/>
        </w:rPr>
        <w:t>.</w:t>
      </w:r>
      <w:r w:rsidR="00BB4920" w:rsidRPr="55B4A58B">
        <w:rPr>
          <w:rFonts w:cs="Arial"/>
          <w:sz w:val="20"/>
          <w:szCs w:val="20"/>
        </w:rPr>
        <w:t xml:space="preserve"> </w:t>
      </w:r>
      <w:r w:rsidR="0064382B" w:rsidRPr="55B4A58B">
        <w:rPr>
          <w:rFonts w:cs="Arial"/>
          <w:sz w:val="20"/>
          <w:szCs w:val="20"/>
        </w:rPr>
        <w:t>s</w:t>
      </w:r>
      <w:r w:rsidR="00BB4920" w:rsidRPr="55B4A58B">
        <w:rPr>
          <w:rFonts w:cs="Arial"/>
          <w:sz w:val="20"/>
          <w:szCs w:val="20"/>
        </w:rPr>
        <w:t xml:space="preserve"> tím, že </w:t>
      </w:r>
      <w:r>
        <w:rPr>
          <w:rFonts w:cs="Arial"/>
          <w:sz w:val="20"/>
          <w:szCs w:val="20"/>
        </w:rPr>
        <w:t>Objednatel</w:t>
      </w:r>
      <w:r w:rsidR="00BB4920" w:rsidRPr="55B4A58B">
        <w:rPr>
          <w:rFonts w:cs="Arial"/>
          <w:sz w:val="20"/>
          <w:szCs w:val="20"/>
        </w:rPr>
        <w:t xml:space="preserve"> je oprávněn si udělat </w:t>
      </w:r>
      <w:r w:rsidR="007761BF" w:rsidRPr="55B4A58B">
        <w:rPr>
          <w:rFonts w:cs="Arial"/>
          <w:sz w:val="20"/>
          <w:szCs w:val="20"/>
        </w:rPr>
        <w:t xml:space="preserve">kopii předložených dokumentů. </w:t>
      </w:r>
    </w:p>
    <w:p w14:paraId="24CEE6C3" w14:textId="23C36B93" w:rsidR="00383019" w:rsidRPr="00383019" w:rsidRDefault="00750838" w:rsidP="00383019">
      <w:pPr>
        <w:pStyle w:val="4sltext"/>
        <w:numPr>
          <w:ilvl w:val="1"/>
          <w:numId w:val="2"/>
        </w:numPr>
        <w:ind w:left="567" w:hanging="567"/>
        <w:rPr>
          <w:rFonts w:cs="Arial"/>
          <w:sz w:val="20"/>
          <w:szCs w:val="20"/>
        </w:rPr>
      </w:pPr>
      <w:r>
        <w:rPr>
          <w:rFonts w:cs="Arial"/>
          <w:sz w:val="20"/>
          <w:szCs w:val="20"/>
        </w:rPr>
        <w:t>Zhotovitel</w:t>
      </w:r>
      <w:r w:rsidR="00383019" w:rsidRPr="00383019">
        <w:rPr>
          <w:rFonts w:cs="Arial"/>
          <w:sz w:val="20"/>
          <w:szCs w:val="20"/>
        </w:rPr>
        <w:t xml:space="preserve"> je povinen zajistit nepřetržité trvání pojištění v</w:t>
      </w:r>
      <w:r w:rsidR="00712174">
        <w:rPr>
          <w:rFonts w:cs="Arial"/>
          <w:sz w:val="20"/>
          <w:szCs w:val="20"/>
        </w:rPr>
        <w:t> </w:t>
      </w:r>
      <w:r w:rsidR="00383019" w:rsidRPr="00383019">
        <w:rPr>
          <w:rFonts w:cs="Arial"/>
          <w:sz w:val="20"/>
          <w:szCs w:val="20"/>
        </w:rPr>
        <w:t xml:space="preserve">dohodnutém rozsahu a po dohodnutou dobu. </w:t>
      </w:r>
      <w:r w:rsidR="00777143" w:rsidRPr="000D56C3">
        <w:rPr>
          <w:rFonts w:cs="Arial"/>
          <w:sz w:val="20"/>
          <w:szCs w:val="20"/>
        </w:rPr>
        <w:t>V případě snížení limitu pojistného plnění pod minimální požadovanou výši</w:t>
      </w:r>
      <w:r w:rsidR="00777143">
        <w:rPr>
          <w:rStyle w:val="cf01"/>
        </w:rPr>
        <w:t xml:space="preserve"> </w:t>
      </w:r>
      <w:r w:rsidR="00383019" w:rsidRPr="00383019">
        <w:rPr>
          <w:rFonts w:cs="Arial"/>
          <w:sz w:val="20"/>
          <w:szCs w:val="20"/>
        </w:rPr>
        <w:t xml:space="preserve">či ukončení pojistné </w:t>
      </w:r>
      <w:r w:rsidR="00E65A95">
        <w:rPr>
          <w:rFonts w:cs="Arial"/>
          <w:sz w:val="20"/>
          <w:szCs w:val="20"/>
        </w:rPr>
        <w:t>smlouvy</w:t>
      </w:r>
      <w:r w:rsidR="00383019" w:rsidRPr="00383019">
        <w:rPr>
          <w:rFonts w:cs="Arial"/>
          <w:sz w:val="20"/>
          <w:szCs w:val="20"/>
        </w:rPr>
        <w:t xml:space="preserve"> během doby trvání této </w:t>
      </w:r>
      <w:r w:rsidR="00E65A95">
        <w:rPr>
          <w:rFonts w:cs="Arial"/>
          <w:sz w:val="20"/>
          <w:szCs w:val="20"/>
        </w:rPr>
        <w:t>smlouvy</w:t>
      </w:r>
      <w:r w:rsidR="00383019" w:rsidRPr="00383019">
        <w:rPr>
          <w:rFonts w:cs="Arial"/>
          <w:sz w:val="20"/>
          <w:szCs w:val="20"/>
        </w:rPr>
        <w:t xml:space="preserve">, je </w:t>
      </w:r>
      <w:r>
        <w:rPr>
          <w:rFonts w:cs="Arial"/>
          <w:sz w:val="20"/>
          <w:szCs w:val="20"/>
        </w:rPr>
        <w:t>Zhotovitel</w:t>
      </w:r>
      <w:r w:rsidR="00383019" w:rsidRPr="00383019">
        <w:rPr>
          <w:rFonts w:cs="Arial"/>
          <w:sz w:val="20"/>
          <w:szCs w:val="20"/>
        </w:rPr>
        <w:t xml:space="preserve"> povinen informovat </w:t>
      </w:r>
      <w:r>
        <w:rPr>
          <w:rFonts w:cs="Arial"/>
          <w:sz w:val="20"/>
          <w:szCs w:val="20"/>
        </w:rPr>
        <w:t>Objednatel</w:t>
      </w:r>
      <w:r w:rsidR="00383019" w:rsidRPr="00383019">
        <w:rPr>
          <w:rFonts w:cs="Arial"/>
          <w:sz w:val="20"/>
          <w:szCs w:val="20"/>
        </w:rPr>
        <w:t xml:space="preserve">e nejpozději ke dni účinnosti změny pojistného plnění či ke dni ukončení pojistné </w:t>
      </w:r>
      <w:r w:rsidR="00E65A95">
        <w:rPr>
          <w:rFonts w:cs="Arial"/>
          <w:sz w:val="20"/>
          <w:szCs w:val="20"/>
        </w:rPr>
        <w:t>smlouvy</w:t>
      </w:r>
      <w:r w:rsidR="00383019" w:rsidRPr="00383019">
        <w:rPr>
          <w:rFonts w:cs="Arial"/>
          <w:sz w:val="20"/>
          <w:szCs w:val="20"/>
        </w:rPr>
        <w:t>.</w:t>
      </w:r>
    </w:p>
    <w:p w14:paraId="30777A2B" w14:textId="60C15599"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 xml:space="preserve">Pokud nebude mít </w:t>
      </w:r>
      <w:r w:rsidR="00750838">
        <w:rPr>
          <w:rFonts w:cs="Arial"/>
          <w:sz w:val="20"/>
          <w:szCs w:val="20"/>
        </w:rPr>
        <w:t>Zhotovitel</w:t>
      </w:r>
      <w:r w:rsidRPr="00383019">
        <w:rPr>
          <w:rFonts w:cs="Arial"/>
          <w:sz w:val="20"/>
          <w:szCs w:val="20"/>
        </w:rPr>
        <w:t xml:space="preserve"> sjednáno pojištění nebo nebude mít sjednáno pojištění s</w:t>
      </w:r>
      <w:r w:rsidR="00712174">
        <w:rPr>
          <w:rFonts w:cs="Arial"/>
          <w:sz w:val="20"/>
          <w:szCs w:val="20"/>
        </w:rPr>
        <w:t> </w:t>
      </w:r>
      <w:r w:rsidRPr="00383019">
        <w:rPr>
          <w:rFonts w:cs="Arial"/>
          <w:sz w:val="20"/>
          <w:szCs w:val="20"/>
        </w:rPr>
        <w:t xml:space="preserve">odpovídajícím pojistným plněním, je </w:t>
      </w:r>
      <w:r w:rsidR="00750838">
        <w:rPr>
          <w:rFonts w:cs="Arial"/>
          <w:sz w:val="20"/>
          <w:szCs w:val="20"/>
        </w:rPr>
        <w:t>Objednatel</w:t>
      </w:r>
      <w:r w:rsidRPr="00383019">
        <w:rPr>
          <w:rFonts w:cs="Arial"/>
          <w:sz w:val="20"/>
          <w:szCs w:val="20"/>
        </w:rPr>
        <w:t xml:space="preserve"> oprávněn pozastavit provádění </w:t>
      </w:r>
      <w:r w:rsidR="00FD1E17">
        <w:rPr>
          <w:rFonts w:cs="Arial"/>
          <w:sz w:val="20"/>
          <w:szCs w:val="20"/>
        </w:rPr>
        <w:t>díla</w:t>
      </w:r>
      <w:r w:rsidRPr="00383019">
        <w:rPr>
          <w:rFonts w:cs="Arial"/>
          <w:sz w:val="20"/>
          <w:szCs w:val="20"/>
        </w:rPr>
        <w:t xml:space="preserve">. O tuto dobu se však neprodlužuje dohodnutý termín pro předání </w:t>
      </w:r>
      <w:r w:rsidR="00FD1E17">
        <w:rPr>
          <w:rFonts w:cs="Arial"/>
          <w:sz w:val="20"/>
          <w:szCs w:val="20"/>
        </w:rPr>
        <w:t>díla</w:t>
      </w:r>
      <w:r w:rsidRPr="00383019">
        <w:rPr>
          <w:rFonts w:cs="Arial"/>
          <w:sz w:val="20"/>
          <w:szCs w:val="20"/>
        </w:rPr>
        <w:t>.</w:t>
      </w:r>
    </w:p>
    <w:p w14:paraId="7296875A" w14:textId="48F37F8A"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w:t>
      </w:r>
      <w:r w:rsidR="00712174">
        <w:rPr>
          <w:rFonts w:cs="Arial"/>
          <w:sz w:val="20"/>
          <w:szCs w:val="20"/>
        </w:rPr>
        <w:t> </w:t>
      </w:r>
      <w:r w:rsidRPr="00383019">
        <w:rPr>
          <w:rFonts w:cs="Arial"/>
          <w:sz w:val="20"/>
          <w:szCs w:val="20"/>
        </w:rPr>
        <w:t xml:space="preserve">případě výše uvedené změny pojistné </w:t>
      </w:r>
      <w:r w:rsidR="00E65A95">
        <w:rPr>
          <w:rFonts w:cs="Arial"/>
          <w:sz w:val="20"/>
          <w:szCs w:val="20"/>
        </w:rPr>
        <w:t>smlouvy</w:t>
      </w:r>
      <w:r w:rsidRPr="00383019">
        <w:rPr>
          <w:rFonts w:cs="Arial"/>
          <w:sz w:val="20"/>
          <w:szCs w:val="20"/>
        </w:rPr>
        <w:t xml:space="preserve"> nebo jejího nového sjednání je </w:t>
      </w:r>
      <w:r w:rsidR="00750838">
        <w:rPr>
          <w:rFonts w:cs="Arial"/>
          <w:sz w:val="20"/>
          <w:szCs w:val="20"/>
        </w:rPr>
        <w:t>Zhotovitel</w:t>
      </w:r>
      <w:r w:rsidRPr="00383019">
        <w:rPr>
          <w:rFonts w:cs="Arial"/>
          <w:sz w:val="20"/>
          <w:szCs w:val="20"/>
        </w:rPr>
        <w:t xml:space="preserve"> povinen a </w:t>
      </w:r>
      <w:r w:rsidR="00750838">
        <w:rPr>
          <w:rFonts w:cs="Arial"/>
          <w:sz w:val="20"/>
          <w:szCs w:val="20"/>
        </w:rPr>
        <w:t>Objednatel</w:t>
      </w:r>
      <w:r w:rsidRPr="00383019">
        <w:rPr>
          <w:rFonts w:cs="Arial"/>
          <w:sz w:val="20"/>
          <w:szCs w:val="20"/>
        </w:rPr>
        <w:t xml:space="preserve"> oprávněn postupovat obdobně podle odst. 1</w:t>
      </w:r>
      <w:r w:rsidR="003448ED">
        <w:rPr>
          <w:rFonts w:cs="Arial"/>
          <w:sz w:val="20"/>
          <w:szCs w:val="20"/>
        </w:rPr>
        <w:t>0</w:t>
      </w:r>
      <w:r w:rsidRPr="00383019">
        <w:rPr>
          <w:rFonts w:cs="Arial"/>
          <w:sz w:val="20"/>
          <w:szCs w:val="20"/>
        </w:rPr>
        <w:t xml:space="preserve">.2. </w:t>
      </w:r>
      <w:r w:rsidR="00E65A95">
        <w:rPr>
          <w:rFonts w:cs="Arial"/>
          <w:sz w:val="20"/>
          <w:szCs w:val="20"/>
        </w:rPr>
        <w:t>Smlouvy</w:t>
      </w:r>
      <w:r w:rsidRPr="00383019">
        <w:rPr>
          <w:rFonts w:cs="Arial"/>
          <w:sz w:val="20"/>
          <w:szCs w:val="20"/>
        </w:rPr>
        <w:t>.</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405E3B74" w:rsidR="005D7663" w:rsidRPr="00D065B4" w:rsidRDefault="00750838" w:rsidP="006D64E0">
      <w:pPr>
        <w:pStyle w:val="4sltext"/>
        <w:numPr>
          <w:ilvl w:val="1"/>
          <w:numId w:val="2"/>
        </w:numPr>
        <w:ind w:left="567" w:hanging="567"/>
        <w:rPr>
          <w:rFonts w:cs="Arial"/>
          <w:sz w:val="20"/>
          <w:szCs w:val="20"/>
        </w:rPr>
      </w:pPr>
      <w:r>
        <w:rPr>
          <w:rFonts w:cs="Arial"/>
          <w:sz w:val="20"/>
          <w:szCs w:val="20"/>
        </w:rPr>
        <w:t>Objednatel</w:t>
      </w:r>
      <w:r w:rsidR="00B52B1A" w:rsidRPr="55B4A58B">
        <w:rPr>
          <w:rFonts w:cs="Arial"/>
          <w:sz w:val="20"/>
          <w:szCs w:val="20"/>
        </w:rPr>
        <w:t xml:space="preserve"> se zavazuje za prodlení s</w:t>
      </w:r>
      <w:r w:rsidR="00712174" w:rsidRPr="55B4A58B">
        <w:rPr>
          <w:rFonts w:cs="Arial"/>
          <w:sz w:val="20"/>
          <w:szCs w:val="20"/>
        </w:rPr>
        <w:t> </w:t>
      </w:r>
      <w:r w:rsidR="00B52B1A" w:rsidRPr="55B4A58B">
        <w:rPr>
          <w:rFonts w:cs="Arial"/>
          <w:sz w:val="20"/>
          <w:szCs w:val="20"/>
        </w:rPr>
        <w:t xml:space="preserve">úhradou ceny za </w:t>
      </w:r>
      <w:r w:rsidR="00E65A95">
        <w:rPr>
          <w:rFonts w:cs="Arial"/>
          <w:sz w:val="20"/>
          <w:szCs w:val="20"/>
        </w:rPr>
        <w:t>d</w:t>
      </w:r>
      <w:r w:rsidR="00FD1E17">
        <w:rPr>
          <w:rFonts w:cs="Arial"/>
          <w:sz w:val="20"/>
          <w:szCs w:val="20"/>
        </w:rPr>
        <w:t>ílo</w:t>
      </w:r>
      <w:r w:rsidR="00B52B1A" w:rsidRPr="55B4A58B">
        <w:rPr>
          <w:rFonts w:cs="Arial"/>
          <w:sz w:val="20"/>
          <w:szCs w:val="20"/>
        </w:rPr>
        <w:t xml:space="preserve"> zaplatit </w:t>
      </w:r>
      <w:r>
        <w:rPr>
          <w:rFonts w:cs="Arial"/>
          <w:sz w:val="20"/>
          <w:szCs w:val="20"/>
        </w:rPr>
        <w:t>Zhotovitel</w:t>
      </w:r>
      <w:r w:rsidR="00B52B1A" w:rsidRPr="55B4A58B">
        <w:rPr>
          <w:rFonts w:cs="Arial"/>
          <w:sz w:val="20"/>
          <w:szCs w:val="20"/>
        </w:rPr>
        <w:t>i úrok z</w:t>
      </w:r>
      <w:r w:rsidR="00712174" w:rsidRPr="55B4A58B">
        <w:rPr>
          <w:rFonts w:cs="Arial"/>
          <w:sz w:val="20"/>
          <w:szCs w:val="20"/>
        </w:rPr>
        <w:t> </w:t>
      </w:r>
      <w:r w:rsidR="00B52B1A" w:rsidRPr="55B4A58B">
        <w:rPr>
          <w:rFonts w:cs="Arial"/>
          <w:sz w:val="20"/>
          <w:szCs w:val="20"/>
        </w:rPr>
        <w:t>prodlení ve výši 0,0</w:t>
      </w:r>
      <w:r w:rsidR="00A526CC" w:rsidRPr="55B4A58B">
        <w:rPr>
          <w:rFonts w:cs="Arial"/>
          <w:sz w:val="20"/>
          <w:szCs w:val="20"/>
        </w:rPr>
        <w:t xml:space="preserve">2 </w:t>
      </w:r>
      <w:r w:rsidR="00B52B1A" w:rsidRPr="55B4A58B">
        <w:rPr>
          <w:rFonts w:cs="Arial"/>
          <w:sz w:val="20"/>
          <w:szCs w:val="20"/>
        </w:rPr>
        <w:t>% z</w:t>
      </w:r>
      <w:r w:rsidR="00712174" w:rsidRPr="55B4A58B">
        <w:rPr>
          <w:rFonts w:cs="Arial"/>
          <w:sz w:val="20"/>
          <w:szCs w:val="20"/>
        </w:rPr>
        <w:t> </w:t>
      </w:r>
      <w:r w:rsidR="00B52B1A" w:rsidRPr="55B4A58B">
        <w:rPr>
          <w:rFonts w:cs="Arial"/>
          <w:sz w:val="20"/>
          <w:szCs w:val="20"/>
        </w:rPr>
        <w:t>dlužné částky</w:t>
      </w:r>
      <w:r w:rsidR="00C01620" w:rsidRPr="55B4A58B">
        <w:rPr>
          <w:rFonts w:cs="Arial"/>
          <w:sz w:val="20"/>
          <w:szCs w:val="20"/>
        </w:rPr>
        <w:t xml:space="preserve"> bez DPH uvedené na faktuře</w:t>
      </w:r>
      <w:r w:rsidR="00B52B1A" w:rsidRPr="55B4A58B">
        <w:rPr>
          <w:rFonts w:cs="Arial"/>
          <w:sz w:val="20"/>
          <w:szCs w:val="20"/>
        </w:rPr>
        <w:t>, za každý započatý den prodlení.</w:t>
      </w:r>
    </w:p>
    <w:p w14:paraId="2EB4236A" w14:textId="74525BA3" w:rsidR="00B52B1A" w:rsidRPr="00D065B4" w:rsidRDefault="00750838" w:rsidP="006D64E0">
      <w:pPr>
        <w:pStyle w:val="4sltext"/>
        <w:numPr>
          <w:ilvl w:val="1"/>
          <w:numId w:val="2"/>
        </w:numPr>
        <w:ind w:left="567" w:hanging="567"/>
        <w:rPr>
          <w:rFonts w:cs="Arial"/>
          <w:sz w:val="20"/>
          <w:szCs w:val="20"/>
        </w:rPr>
      </w:pPr>
      <w:r>
        <w:rPr>
          <w:rFonts w:cs="Arial"/>
          <w:sz w:val="20"/>
          <w:szCs w:val="20"/>
        </w:rPr>
        <w:t>Zhotovitel</w:t>
      </w:r>
      <w:r w:rsidR="00B52B1A" w:rsidRPr="00D065B4">
        <w:rPr>
          <w:rFonts w:cs="Arial"/>
          <w:sz w:val="20"/>
          <w:szCs w:val="20"/>
        </w:rPr>
        <w:t xml:space="preserve"> se zavazuje zaplatit </w:t>
      </w:r>
      <w:r>
        <w:rPr>
          <w:rFonts w:cs="Arial"/>
          <w:sz w:val="20"/>
          <w:szCs w:val="20"/>
        </w:rPr>
        <w:t>Objednatel</w:t>
      </w:r>
      <w:r w:rsidR="00B52B1A" w:rsidRPr="00D065B4">
        <w:rPr>
          <w:rFonts w:cs="Arial"/>
          <w:sz w:val="20"/>
          <w:szCs w:val="20"/>
        </w:rPr>
        <w:t>i smluvní pokutu v</w:t>
      </w:r>
      <w:r w:rsidR="00712174">
        <w:rPr>
          <w:rFonts w:cs="Arial"/>
          <w:sz w:val="20"/>
          <w:szCs w:val="20"/>
        </w:rPr>
        <w:t> </w:t>
      </w:r>
      <w:r w:rsidR="00B52B1A" w:rsidRPr="00D065B4">
        <w:rPr>
          <w:rFonts w:cs="Arial"/>
          <w:sz w:val="20"/>
          <w:szCs w:val="20"/>
        </w:rPr>
        <w:t xml:space="preserve">případě, kdy je </w:t>
      </w:r>
      <w:r>
        <w:rPr>
          <w:rFonts w:cs="Arial"/>
          <w:sz w:val="20"/>
          <w:szCs w:val="20"/>
        </w:rPr>
        <w:t>Zhotovitel</w:t>
      </w:r>
      <w:r w:rsidR="00B52B1A" w:rsidRPr="00D065B4">
        <w:rPr>
          <w:rFonts w:cs="Arial"/>
          <w:sz w:val="20"/>
          <w:szCs w:val="20"/>
        </w:rPr>
        <w:t xml:space="preserve"> v</w:t>
      </w:r>
      <w:r w:rsidR="00712174">
        <w:rPr>
          <w:rFonts w:cs="Arial"/>
          <w:sz w:val="20"/>
          <w:szCs w:val="20"/>
        </w:rPr>
        <w:t> </w:t>
      </w:r>
      <w:r w:rsidR="00B52B1A" w:rsidRPr="00D065B4">
        <w:rPr>
          <w:rFonts w:cs="Arial"/>
          <w:sz w:val="20"/>
          <w:szCs w:val="20"/>
        </w:rPr>
        <w:t>prodlení s:</w:t>
      </w:r>
    </w:p>
    <w:p w14:paraId="20D4A31E" w14:textId="1AE216C3" w:rsidR="00612A02" w:rsidRPr="00D065B4" w:rsidRDefault="00612A02" w:rsidP="2503B1DD">
      <w:pPr>
        <w:pStyle w:val="ListParagraph"/>
        <w:numPr>
          <w:ilvl w:val="0"/>
          <w:numId w:val="12"/>
        </w:numPr>
        <w:rPr>
          <w:rFonts w:ascii="Arial" w:hAnsi="Arial" w:cs="Arial"/>
          <w:lang w:eastAsia="ar-SA"/>
        </w:rPr>
      </w:pPr>
      <w:r w:rsidRPr="55B4A58B">
        <w:rPr>
          <w:rFonts w:ascii="Arial" w:hAnsi="Arial" w:cs="Arial"/>
          <w:lang w:eastAsia="ar-SA"/>
        </w:rPr>
        <w:t>S</w:t>
      </w:r>
      <w:r w:rsidR="00712174" w:rsidRPr="55B4A58B">
        <w:rPr>
          <w:rFonts w:ascii="Arial" w:hAnsi="Arial" w:cs="Arial"/>
          <w:lang w:eastAsia="ar-SA"/>
        </w:rPr>
        <w:t> </w:t>
      </w:r>
      <w:r w:rsidRPr="55B4A58B">
        <w:rPr>
          <w:rFonts w:ascii="Arial" w:hAnsi="Arial" w:cs="Arial"/>
          <w:lang w:eastAsia="ar-SA"/>
        </w:rPr>
        <w:t>převzetím staveniště</w:t>
      </w:r>
      <w:r w:rsidR="41BB0B2F" w:rsidRPr="55B4A58B">
        <w:rPr>
          <w:rFonts w:ascii="Arial" w:hAnsi="Arial" w:cs="Arial"/>
          <w:lang w:eastAsia="ar-SA"/>
        </w:rPr>
        <w:t>/pracoviště</w:t>
      </w:r>
      <w:r w:rsidRPr="55B4A58B">
        <w:rPr>
          <w:rFonts w:ascii="Arial" w:hAnsi="Arial" w:cs="Arial"/>
          <w:lang w:eastAsia="ar-SA"/>
        </w:rPr>
        <w:t xml:space="preserve"> </w:t>
      </w:r>
      <w:r w:rsidR="00712174" w:rsidRPr="55B4A58B">
        <w:rPr>
          <w:rFonts w:ascii="Arial" w:hAnsi="Arial" w:cs="Arial"/>
          <w:lang w:eastAsia="ar-SA"/>
        </w:rPr>
        <w:t>–</w:t>
      </w:r>
      <w:r w:rsidRPr="55B4A58B">
        <w:rPr>
          <w:rFonts w:ascii="Arial" w:hAnsi="Arial" w:cs="Arial"/>
          <w:lang w:eastAsia="ar-SA"/>
        </w:rPr>
        <w:t xml:space="preserve"> nedostaví-li se </w:t>
      </w:r>
      <w:r w:rsidR="00750838">
        <w:rPr>
          <w:rFonts w:ascii="Arial" w:hAnsi="Arial" w:cs="Arial"/>
          <w:lang w:eastAsia="ar-SA"/>
        </w:rPr>
        <w:t>Zhotovitel</w:t>
      </w:r>
      <w:r w:rsidRPr="55B4A58B">
        <w:rPr>
          <w:rFonts w:ascii="Arial" w:hAnsi="Arial" w:cs="Arial"/>
          <w:lang w:eastAsia="ar-SA"/>
        </w:rPr>
        <w:t xml:space="preserve"> k</w:t>
      </w:r>
      <w:r w:rsidR="00712174" w:rsidRPr="55B4A58B">
        <w:rPr>
          <w:rFonts w:ascii="Arial" w:hAnsi="Arial" w:cs="Arial"/>
          <w:lang w:eastAsia="ar-SA"/>
        </w:rPr>
        <w:t> </w:t>
      </w:r>
      <w:r w:rsidRPr="55B4A58B">
        <w:rPr>
          <w:rFonts w:ascii="Arial" w:hAnsi="Arial" w:cs="Arial"/>
          <w:lang w:eastAsia="ar-SA"/>
        </w:rPr>
        <w:t>převzetí staveniště</w:t>
      </w:r>
      <w:r w:rsidR="4F2CF780" w:rsidRPr="55B4A58B">
        <w:rPr>
          <w:rFonts w:ascii="Arial" w:hAnsi="Arial" w:cs="Arial"/>
          <w:lang w:eastAsia="ar-SA"/>
        </w:rPr>
        <w:t>/pracoviště</w:t>
      </w:r>
      <w:r w:rsidRPr="55B4A58B">
        <w:rPr>
          <w:rFonts w:ascii="Arial" w:hAnsi="Arial" w:cs="Arial"/>
          <w:lang w:eastAsia="ar-SA"/>
        </w:rPr>
        <w:t xml:space="preserve"> ve stanoveném termínu, je </w:t>
      </w:r>
      <w:r w:rsidR="00750838">
        <w:rPr>
          <w:rFonts w:ascii="Arial" w:hAnsi="Arial" w:cs="Arial"/>
          <w:lang w:eastAsia="ar-SA"/>
        </w:rPr>
        <w:t>Objednatel</w:t>
      </w:r>
      <w:r w:rsidRPr="55B4A58B">
        <w:rPr>
          <w:rFonts w:ascii="Arial" w:hAnsi="Arial" w:cs="Arial"/>
          <w:lang w:eastAsia="ar-SA"/>
        </w:rPr>
        <w:t xml:space="preserve"> oprávněn po </w:t>
      </w:r>
      <w:r w:rsidR="00750838">
        <w:rPr>
          <w:rFonts w:ascii="Arial" w:hAnsi="Arial" w:cs="Arial"/>
          <w:lang w:eastAsia="ar-SA"/>
        </w:rPr>
        <w:t>Zhotovitel</w:t>
      </w:r>
      <w:r w:rsidRPr="55B4A58B">
        <w:rPr>
          <w:rFonts w:ascii="Arial" w:hAnsi="Arial" w:cs="Arial"/>
          <w:lang w:eastAsia="ar-SA"/>
        </w:rPr>
        <w:t xml:space="preserve">i požadovat úhradu smluvní pokuty ve výši </w:t>
      </w:r>
      <w:r w:rsidR="00262120" w:rsidRPr="55B4A58B">
        <w:rPr>
          <w:rFonts w:ascii="Arial" w:hAnsi="Arial" w:cs="Arial"/>
          <w:lang w:eastAsia="ar-SA"/>
        </w:rPr>
        <w:t>1</w:t>
      </w:r>
      <w:r w:rsidRPr="55B4A58B">
        <w:rPr>
          <w:rFonts w:ascii="Arial" w:hAnsi="Arial" w:cs="Arial"/>
          <w:lang w:eastAsia="ar-SA"/>
        </w:rPr>
        <w:t>0 000,- Kč</w:t>
      </w:r>
      <w:r w:rsidR="002376B2" w:rsidRPr="55B4A58B">
        <w:rPr>
          <w:rFonts w:ascii="Arial" w:hAnsi="Arial" w:cs="Arial"/>
          <w:lang w:eastAsia="ar-SA"/>
        </w:rPr>
        <w:t xml:space="preserve"> za každý i započatý den prodlení.</w:t>
      </w:r>
    </w:p>
    <w:p w14:paraId="4FBF675C" w14:textId="4DD7240C" w:rsidR="005D7663" w:rsidRPr="00D065B4" w:rsidRDefault="00B52B1A" w:rsidP="00B52B1A">
      <w:pPr>
        <w:pStyle w:val="4sltext"/>
        <w:numPr>
          <w:ilvl w:val="0"/>
          <w:numId w:val="12"/>
        </w:numPr>
        <w:rPr>
          <w:rFonts w:cs="Arial"/>
          <w:sz w:val="20"/>
          <w:szCs w:val="20"/>
        </w:rPr>
      </w:pPr>
      <w:r w:rsidRPr="00D065B4">
        <w:rPr>
          <w:rFonts w:cs="Arial"/>
          <w:sz w:val="20"/>
          <w:szCs w:val="20"/>
        </w:rPr>
        <w:t>s</w:t>
      </w:r>
      <w:r w:rsidR="00712174">
        <w:rPr>
          <w:rFonts w:cs="Arial"/>
          <w:sz w:val="20"/>
          <w:szCs w:val="20"/>
        </w:rPr>
        <w:t> </w:t>
      </w:r>
      <w:r w:rsidRPr="00D065B4">
        <w:rPr>
          <w:rFonts w:cs="Arial"/>
          <w:sz w:val="20"/>
          <w:szCs w:val="20"/>
        </w:rPr>
        <w:t xml:space="preserve">dokončením či předáním </w:t>
      </w:r>
      <w:r w:rsidR="00FD1E17">
        <w:rPr>
          <w:rFonts w:cs="Arial"/>
          <w:sz w:val="20"/>
          <w:szCs w:val="20"/>
        </w:rPr>
        <w:t>díla</w:t>
      </w:r>
      <w:r w:rsidRPr="00D065B4">
        <w:rPr>
          <w:rFonts w:cs="Arial"/>
          <w:sz w:val="20"/>
          <w:szCs w:val="20"/>
        </w:rPr>
        <w:t xml:space="preserve"> v</w:t>
      </w:r>
      <w:r w:rsidR="00712174">
        <w:rPr>
          <w:rFonts w:cs="Arial"/>
          <w:sz w:val="20"/>
          <w:szCs w:val="20"/>
        </w:rPr>
        <w:t> </w:t>
      </w:r>
      <w:r w:rsidRPr="00D065B4">
        <w:rPr>
          <w:rFonts w:cs="Arial"/>
          <w:sz w:val="20"/>
          <w:szCs w:val="20"/>
        </w:rPr>
        <w:t>dohodnuté lhůtě nebo s</w:t>
      </w:r>
      <w:r w:rsidR="00712174">
        <w:rPr>
          <w:rFonts w:cs="Arial"/>
          <w:sz w:val="20"/>
          <w:szCs w:val="20"/>
        </w:rPr>
        <w:t> </w:t>
      </w:r>
      <w:r w:rsidRPr="00D065B4">
        <w:rPr>
          <w:rFonts w:cs="Arial"/>
          <w:sz w:val="20"/>
          <w:szCs w:val="20"/>
        </w:rPr>
        <w:t>dodržením lhůt označených v</w:t>
      </w:r>
      <w:r w:rsidR="00712174">
        <w:rPr>
          <w:rFonts w:cs="Arial"/>
          <w:sz w:val="20"/>
          <w:szCs w:val="20"/>
        </w:rPr>
        <w:t> </w:t>
      </w:r>
      <w:r w:rsidRPr="00D065B4">
        <w:rPr>
          <w:rFonts w:cs="Arial"/>
          <w:sz w:val="20"/>
          <w:szCs w:val="20"/>
        </w:rPr>
        <w:t>harmonogramu jako důležité termíny nebo v</w:t>
      </w:r>
      <w:r w:rsidR="00712174">
        <w:rPr>
          <w:rFonts w:cs="Arial"/>
          <w:sz w:val="20"/>
          <w:szCs w:val="20"/>
        </w:rPr>
        <w:t> </w:t>
      </w:r>
      <w:r w:rsidRPr="00D065B4">
        <w:rPr>
          <w:rFonts w:cs="Arial"/>
          <w:sz w:val="20"/>
          <w:szCs w:val="20"/>
        </w:rPr>
        <w:t>prodlení s</w:t>
      </w:r>
      <w:r w:rsidR="00712174">
        <w:rPr>
          <w:rFonts w:cs="Arial"/>
          <w:sz w:val="20"/>
          <w:szCs w:val="20"/>
        </w:rPr>
        <w:t> </w:t>
      </w:r>
      <w:r w:rsidRPr="00D065B4">
        <w:rPr>
          <w:rFonts w:cs="Arial"/>
          <w:sz w:val="20"/>
          <w:szCs w:val="20"/>
        </w:rPr>
        <w:t xml:space="preserve">odstraněním vady či nedodělku </w:t>
      </w:r>
      <w:r w:rsidR="00FD1E17">
        <w:rPr>
          <w:rFonts w:cs="Arial"/>
          <w:sz w:val="20"/>
          <w:szCs w:val="20"/>
        </w:rPr>
        <w:t>díla</w:t>
      </w:r>
      <w:r w:rsidRPr="00D065B4">
        <w:rPr>
          <w:rFonts w:cs="Arial"/>
          <w:sz w:val="20"/>
          <w:szCs w:val="20"/>
        </w:rPr>
        <w:t xml:space="preserve"> vytčené v</w:t>
      </w:r>
      <w:r w:rsidR="00712174">
        <w:rPr>
          <w:rFonts w:cs="Arial"/>
          <w:sz w:val="20"/>
          <w:szCs w:val="20"/>
        </w:rPr>
        <w:t> </w:t>
      </w:r>
      <w:r w:rsidRPr="00D065B4">
        <w:rPr>
          <w:rFonts w:cs="Arial"/>
          <w:sz w:val="20"/>
          <w:szCs w:val="20"/>
        </w:rPr>
        <w:t>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w:t>
      </w:r>
      <w:r w:rsidR="00712174">
        <w:rPr>
          <w:rFonts w:cs="Arial"/>
          <w:sz w:val="20"/>
          <w:szCs w:val="20"/>
        </w:rPr>
        <w:t> </w:t>
      </w:r>
      <w:r w:rsidRPr="00D065B4">
        <w:rPr>
          <w:rFonts w:cs="Arial"/>
          <w:sz w:val="20"/>
          <w:szCs w:val="20"/>
        </w:rPr>
        <w:t>porušením konkrétní povinnosti</w:t>
      </w:r>
      <w:r w:rsidR="005D7663" w:rsidRPr="00D065B4">
        <w:rPr>
          <w:rFonts w:cs="Arial"/>
          <w:sz w:val="20"/>
          <w:szCs w:val="20"/>
        </w:rPr>
        <w:t>.</w:t>
      </w:r>
    </w:p>
    <w:p w14:paraId="56339CDC" w14:textId="15642A22" w:rsidR="009E32A7" w:rsidRPr="00D065B4" w:rsidRDefault="009E32A7" w:rsidP="2503B1DD">
      <w:pPr>
        <w:pStyle w:val="ListParagraph"/>
        <w:numPr>
          <w:ilvl w:val="0"/>
          <w:numId w:val="12"/>
        </w:numPr>
        <w:rPr>
          <w:rFonts w:ascii="Arial" w:hAnsi="Arial" w:cs="Arial"/>
          <w:lang w:eastAsia="ar-SA"/>
        </w:rPr>
      </w:pPr>
      <w:r w:rsidRPr="2503B1DD">
        <w:rPr>
          <w:rFonts w:ascii="Arial" w:hAnsi="Arial" w:cs="Arial"/>
          <w:lang w:eastAsia="ar-SA"/>
        </w:rPr>
        <w:t>S</w:t>
      </w:r>
      <w:r w:rsidR="00712174" w:rsidRPr="2503B1DD">
        <w:rPr>
          <w:rFonts w:ascii="Arial" w:hAnsi="Arial" w:cs="Arial"/>
          <w:lang w:eastAsia="ar-SA"/>
        </w:rPr>
        <w:t> </w:t>
      </w:r>
      <w:r w:rsidRPr="2503B1DD">
        <w:rPr>
          <w:rFonts w:ascii="Arial" w:hAnsi="Arial" w:cs="Arial"/>
          <w:lang w:eastAsia="ar-SA"/>
        </w:rPr>
        <w:t>vyklizením staveniště</w:t>
      </w:r>
      <w:r w:rsidR="5AA4FA29" w:rsidRPr="2503B1DD">
        <w:rPr>
          <w:rFonts w:ascii="Arial" w:hAnsi="Arial" w:cs="Arial"/>
          <w:lang w:eastAsia="ar-SA"/>
        </w:rPr>
        <w:t>/pracoviště</w:t>
      </w:r>
      <w:r w:rsidRPr="2503B1DD">
        <w:rPr>
          <w:rFonts w:ascii="Arial" w:hAnsi="Arial" w:cs="Arial"/>
          <w:lang w:eastAsia="ar-SA"/>
        </w:rPr>
        <w:t xml:space="preserve"> </w:t>
      </w:r>
      <w:r w:rsidR="00712174" w:rsidRPr="2503B1DD">
        <w:rPr>
          <w:rFonts w:ascii="Arial" w:hAnsi="Arial" w:cs="Arial"/>
          <w:lang w:eastAsia="ar-SA"/>
        </w:rPr>
        <w:t>–</w:t>
      </w:r>
      <w:r w:rsidRPr="2503B1DD">
        <w:rPr>
          <w:rFonts w:ascii="Arial" w:hAnsi="Arial" w:cs="Arial"/>
          <w:lang w:eastAsia="ar-SA"/>
        </w:rPr>
        <w:t xml:space="preserve"> pokud </w:t>
      </w:r>
      <w:r w:rsidR="00750838">
        <w:rPr>
          <w:rFonts w:ascii="Arial" w:hAnsi="Arial" w:cs="Arial"/>
          <w:lang w:eastAsia="ar-SA"/>
        </w:rPr>
        <w:t>Zhotovitel</w:t>
      </w:r>
      <w:r w:rsidRPr="2503B1DD">
        <w:rPr>
          <w:rFonts w:ascii="Arial" w:hAnsi="Arial" w:cs="Arial"/>
          <w:lang w:eastAsia="ar-SA"/>
        </w:rPr>
        <w:t xml:space="preserve"> nevyklidí staveniště</w:t>
      </w:r>
      <w:r w:rsidR="39E6B0BE" w:rsidRPr="2503B1DD">
        <w:rPr>
          <w:rFonts w:ascii="Arial" w:hAnsi="Arial" w:cs="Arial"/>
          <w:lang w:eastAsia="ar-SA"/>
        </w:rPr>
        <w:t>/pracoviště</w:t>
      </w:r>
      <w:r w:rsidRPr="2503B1DD">
        <w:rPr>
          <w:rFonts w:ascii="Arial" w:hAnsi="Arial" w:cs="Arial"/>
          <w:lang w:eastAsia="ar-SA"/>
        </w:rPr>
        <w:t xml:space="preserve"> ve sjednaném termínu, je </w:t>
      </w:r>
      <w:r w:rsidR="00750838">
        <w:rPr>
          <w:rFonts w:ascii="Arial" w:hAnsi="Arial" w:cs="Arial"/>
          <w:lang w:eastAsia="ar-SA"/>
        </w:rPr>
        <w:t>Objednatel</w:t>
      </w:r>
      <w:r w:rsidRPr="2503B1DD">
        <w:rPr>
          <w:rFonts w:ascii="Arial" w:hAnsi="Arial" w:cs="Arial"/>
          <w:lang w:eastAsia="ar-SA"/>
        </w:rPr>
        <w:t xml:space="preserve"> oprávněn požadovat po </w:t>
      </w:r>
      <w:r w:rsidR="00750838">
        <w:rPr>
          <w:rFonts w:ascii="Arial" w:hAnsi="Arial" w:cs="Arial"/>
          <w:lang w:eastAsia="ar-SA"/>
        </w:rPr>
        <w:t>Zhotovitel</w:t>
      </w:r>
      <w:r w:rsidRPr="2503B1DD">
        <w:rPr>
          <w:rFonts w:ascii="Arial" w:hAnsi="Arial" w:cs="Arial"/>
          <w:lang w:eastAsia="ar-SA"/>
        </w:rPr>
        <w:t>i úhradu smluvní pokuty ve výši 25 000,- Kč za každý i započatý den prodlení.</w:t>
      </w:r>
    </w:p>
    <w:p w14:paraId="2BB3A440" w14:textId="1FD21510"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w:t>
      </w:r>
      <w:r w:rsidR="00712174">
        <w:rPr>
          <w:rFonts w:cs="Arial"/>
          <w:sz w:val="20"/>
          <w:szCs w:val="20"/>
        </w:rPr>
        <w:t> </w:t>
      </w:r>
      <w:r w:rsidRPr="000C6AD6">
        <w:rPr>
          <w:rFonts w:cs="Arial"/>
          <w:sz w:val="20"/>
          <w:szCs w:val="20"/>
        </w:rPr>
        <w:t>jaké smluvní pokutu přesahuje.</w:t>
      </w:r>
    </w:p>
    <w:p w14:paraId="7E539D28" w14:textId="73F30DEE" w:rsidR="00C01620" w:rsidRPr="00C01620" w:rsidRDefault="00750838" w:rsidP="2503B1DD">
      <w:pPr>
        <w:pStyle w:val="ListParagraph"/>
        <w:numPr>
          <w:ilvl w:val="1"/>
          <w:numId w:val="2"/>
        </w:numPr>
        <w:ind w:left="567" w:hanging="567"/>
        <w:jc w:val="both"/>
        <w:rPr>
          <w:rFonts w:ascii="Arial" w:hAnsi="Arial" w:cs="Arial"/>
          <w:lang w:eastAsia="ar-SA"/>
        </w:rPr>
      </w:pPr>
      <w:r>
        <w:rPr>
          <w:rFonts w:ascii="Arial" w:hAnsi="Arial" w:cs="Arial"/>
          <w:lang w:eastAsia="ar-SA"/>
        </w:rPr>
        <w:t>Zhotovitel</w:t>
      </w:r>
      <w:r w:rsidR="00C01620" w:rsidRPr="55B4A58B">
        <w:rPr>
          <w:rFonts w:ascii="Arial" w:hAnsi="Arial" w:cs="Arial"/>
          <w:lang w:eastAsia="ar-SA"/>
        </w:rPr>
        <w:t xml:space="preserve"> podpisem </w:t>
      </w:r>
      <w:r w:rsidR="00E65A95">
        <w:rPr>
          <w:rFonts w:ascii="Arial" w:hAnsi="Arial" w:cs="Arial"/>
          <w:lang w:eastAsia="ar-SA"/>
        </w:rPr>
        <w:t>smlouvy</w:t>
      </w:r>
      <w:r w:rsidR="00C01620" w:rsidRPr="55B4A58B">
        <w:rPr>
          <w:rFonts w:ascii="Arial" w:hAnsi="Arial" w:cs="Arial"/>
          <w:lang w:eastAsia="ar-SA"/>
        </w:rPr>
        <w:t xml:space="preserve"> bere na vědomí a souhlasí s tím, že sjednaný termín řádného předání </w:t>
      </w:r>
      <w:r w:rsidR="00FD1E17">
        <w:rPr>
          <w:rFonts w:ascii="Arial" w:hAnsi="Arial" w:cs="Arial"/>
          <w:lang w:eastAsia="ar-SA"/>
        </w:rPr>
        <w:t>díla</w:t>
      </w:r>
      <w:r w:rsidR="00C01620" w:rsidRPr="55B4A58B">
        <w:rPr>
          <w:rFonts w:ascii="Arial" w:hAnsi="Arial" w:cs="Arial"/>
          <w:lang w:eastAsia="ar-SA"/>
        </w:rPr>
        <w:t xml:space="preserve"> zadavateli je do termínu uvedeném v čl. 3.1.4 této </w:t>
      </w:r>
      <w:r w:rsidR="00E65A95">
        <w:rPr>
          <w:rFonts w:ascii="Arial" w:hAnsi="Arial" w:cs="Arial"/>
          <w:lang w:eastAsia="ar-SA"/>
        </w:rPr>
        <w:t>smlouvy</w:t>
      </w:r>
      <w:r w:rsidR="00C01620" w:rsidRPr="55B4A58B">
        <w:rPr>
          <w:rFonts w:ascii="Arial" w:hAnsi="Arial" w:cs="Arial"/>
          <w:lang w:eastAsia="ar-SA"/>
        </w:rPr>
        <w:t xml:space="preserve">,  a je krajním termínem akceptovatelným pro </w:t>
      </w:r>
      <w:r>
        <w:rPr>
          <w:rFonts w:ascii="Arial" w:hAnsi="Arial" w:cs="Arial"/>
          <w:lang w:eastAsia="ar-SA"/>
        </w:rPr>
        <w:t>Objednatel</w:t>
      </w:r>
      <w:r w:rsidR="00C01620" w:rsidRPr="55B4A58B">
        <w:rPr>
          <w:rFonts w:ascii="Arial" w:hAnsi="Arial" w:cs="Arial"/>
          <w:lang w:eastAsia="ar-SA"/>
        </w:rPr>
        <w:t xml:space="preserve">e. V případě prodlení </w:t>
      </w:r>
      <w:r>
        <w:rPr>
          <w:rFonts w:ascii="Arial" w:hAnsi="Arial" w:cs="Arial"/>
          <w:lang w:eastAsia="ar-SA"/>
        </w:rPr>
        <w:t>Zhotovitel</w:t>
      </w:r>
      <w:r w:rsidR="00C01620" w:rsidRPr="55B4A58B">
        <w:rPr>
          <w:rFonts w:ascii="Arial" w:hAnsi="Arial" w:cs="Arial"/>
          <w:lang w:eastAsia="ar-SA"/>
        </w:rPr>
        <w:t xml:space="preserve">e s předáním </w:t>
      </w:r>
      <w:r w:rsidR="00FD1E17">
        <w:rPr>
          <w:rFonts w:ascii="Arial" w:hAnsi="Arial" w:cs="Arial"/>
          <w:lang w:eastAsia="ar-SA"/>
        </w:rPr>
        <w:t>díla</w:t>
      </w:r>
      <w:r w:rsidR="00C01620" w:rsidRPr="55B4A58B">
        <w:rPr>
          <w:rFonts w:ascii="Arial" w:hAnsi="Arial" w:cs="Arial"/>
          <w:lang w:eastAsia="ar-SA"/>
        </w:rPr>
        <w:t xml:space="preserve"> bez vad  </w:t>
      </w:r>
      <w:r>
        <w:rPr>
          <w:rFonts w:ascii="Arial" w:hAnsi="Arial" w:cs="Arial"/>
          <w:lang w:eastAsia="ar-SA"/>
        </w:rPr>
        <w:t>Objednatel</w:t>
      </w:r>
      <w:r w:rsidR="00C01620" w:rsidRPr="55B4A58B">
        <w:rPr>
          <w:rFonts w:ascii="Arial" w:hAnsi="Arial" w:cs="Arial"/>
          <w:lang w:eastAsia="ar-SA"/>
        </w:rPr>
        <w:t xml:space="preserve">i je </w:t>
      </w:r>
      <w:r>
        <w:rPr>
          <w:rFonts w:ascii="Arial" w:hAnsi="Arial" w:cs="Arial"/>
          <w:lang w:eastAsia="ar-SA"/>
        </w:rPr>
        <w:t>Zhotovitel</w:t>
      </w:r>
      <w:r w:rsidR="00C01620" w:rsidRPr="55B4A58B">
        <w:rPr>
          <w:rFonts w:ascii="Arial" w:hAnsi="Arial" w:cs="Arial"/>
          <w:lang w:eastAsia="ar-SA"/>
        </w:rPr>
        <w:t xml:space="preserve"> srozuměn s tím, že </w:t>
      </w:r>
      <w:r>
        <w:rPr>
          <w:rFonts w:ascii="Arial" w:hAnsi="Arial" w:cs="Arial"/>
          <w:lang w:eastAsia="ar-SA"/>
        </w:rPr>
        <w:t>Objednatel</w:t>
      </w:r>
      <w:r w:rsidR="00C01620" w:rsidRPr="55B4A58B">
        <w:rPr>
          <w:rFonts w:ascii="Arial" w:hAnsi="Arial" w:cs="Arial"/>
          <w:lang w:eastAsia="ar-SA"/>
        </w:rPr>
        <w:t>i způsobeným prodlením znemožní čerpání finančních prostředků ze Státního fondu životního prostředí (dále jen „</w:t>
      </w:r>
      <w:r w:rsidR="00C01620" w:rsidRPr="55B4A58B">
        <w:rPr>
          <w:rFonts w:ascii="Arial" w:hAnsi="Arial" w:cs="Arial"/>
          <w:b/>
          <w:bCs/>
          <w:lang w:eastAsia="ar-SA"/>
        </w:rPr>
        <w:t>SFŽP</w:t>
      </w:r>
      <w:r w:rsidR="00A95EF8" w:rsidRPr="55B4A58B">
        <w:rPr>
          <w:rFonts w:ascii="Arial" w:hAnsi="Arial" w:cs="Arial"/>
          <w:lang w:eastAsia="ar-SA"/>
        </w:rPr>
        <w:t>“</w:t>
      </w:r>
      <w:r w:rsidR="00C01620" w:rsidRPr="55B4A58B">
        <w:rPr>
          <w:rFonts w:ascii="Arial" w:hAnsi="Arial" w:cs="Arial"/>
          <w:lang w:eastAsia="ar-SA"/>
        </w:rPr>
        <w:t xml:space="preserve">) a Modernizačního fondu, jejichž poskytnutí a čerpání je podmíněno řádným a včasným dodáním </w:t>
      </w:r>
      <w:r w:rsidR="00FD1E17">
        <w:rPr>
          <w:rFonts w:ascii="Arial" w:hAnsi="Arial" w:cs="Arial"/>
          <w:lang w:eastAsia="ar-SA"/>
        </w:rPr>
        <w:t>díla</w:t>
      </w:r>
      <w:r w:rsidR="00C01620" w:rsidRPr="55B4A58B">
        <w:rPr>
          <w:rFonts w:ascii="Arial" w:hAnsi="Arial" w:cs="Arial"/>
          <w:lang w:eastAsia="ar-SA"/>
        </w:rPr>
        <w:t xml:space="preserve"> dle této </w:t>
      </w:r>
      <w:r w:rsidR="00E65A95">
        <w:rPr>
          <w:rFonts w:ascii="Arial" w:hAnsi="Arial" w:cs="Arial"/>
          <w:lang w:eastAsia="ar-SA"/>
        </w:rPr>
        <w:t>smlouvy</w:t>
      </w:r>
      <w:r w:rsidR="00C01620" w:rsidRPr="55B4A58B">
        <w:rPr>
          <w:rFonts w:ascii="Arial" w:hAnsi="Arial" w:cs="Arial"/>
          <w:lang w:eastAsia="ar-SA"/>
        </w:rPr>
        <w:t xml:space="preserve"> a zároveň úhradou celé ceny </w:t>
      </w:r>
      <w:r w:rsidR="00FD1E17">
        <w:rPr>
          <w:rFonts w:ascii="Arial" w:hAnsi="Arial" w:cs="Arial"/>
          <w:lang w:eastAsia="ar-SA"/>
        </w:rPr>
        <w:t>díla</w:t>
      </w:r>
      <w:r w:rsidR="00C01620" w:rsidRPr="55B4A58B">
        <w:rPr>
          <w:rFonts w:ascii="Arial" w:hAnsi="Arial" w:cs="Arial"/>
          <w:lang w:eastAsia="ar-SA"/>
        </w:rPr>
        <w:t xml:space="preserve"> </w:t>
      </w:r>
      <w:r>
        <w:rPr>
          <w:rFonts w:ascii="Arial" w:hAnsi="Arial" w:cs="Arial"/>
          <w:lang w:eastAsia="ar-SA"/>
        </w:rPr>
        <w:t>Objednatel</w:t>
      </w:r>
      <w:r w:rsidR="00C01620" w:rsidRPr="55B4A58B">
        <w:rPr>
          <w:rFonts w:ascii="Arial" w:hAnsi="Arial" w:cs="Arial"/>
          <w:lang w:eastAsia="ar-SA"/>
        </w:rPr>
        <w:t xml:space="preserve">em. </w:t>
      </w:r>
      <w:r w:rsidR="00C01620" w:rsidRPr="55B4A58B">
        <w:rPr>
          <w:rFonts w:ascii="Arial" w:hAnsi="Arial" w:cs="Arial"/>
          <w:lang w:eastAsia="ar-SA"/>
        </w:rPr>
        <w:lastRenderedPageBreak/>
        <w:t xml:space="preserve">Smluvní strany se pro případ, že nedojde k řádnému předání </w:t>
      </w:r>
      <w:r w:rsidR="00FD1E17">
        <w:rPr>
          <w:rFonts w:ascii="Arial" w:hAnsi="Arial" w:cs="Arial"/>
          <w:lang w:eastAsia="ar-SA"/>
        </w:rPr>
        <w:t>díla</w:t>
      </w:r>
      <w:r w:rsidR="00C01620" w:rsidRPr="55B4A58B">
        <w:rPr>
          <w:rFonts w:ascii="Arial" w:hAnsi="Arial" w:cs="Arial"/>
          <w:lang w:eastAsia="ar-SA"/>
        </w:rPr>
        <w:t xml:space="preserve"> bez vad </w:t>
      </w:r>
      <w:r>
        <w:rPr>
          <w:rFonts w:ascii="Arial" w:hAnsi="Arial" w:cs="Arial"/>
          <w:lang w:eastAsia="ar-SA"/>
        </w:rPr>
        <w:t>Zhotovitel</w:t>
      </w:r>
      <w:r w:rsidR="00C01620" w:rsidRPr="55B4A58B">
        <w:rPr>
          <w:rFonts w:ascii="Arial" w:hAnsi="Arial" w:cs="Arial"/>
          <w:lang w:eastAsia="ar-SA"/>
        </w:rPr>
        <w:t xml:space="preserve">em ani do dodatečného hraničního termínu stanoveného </w:t>
      </w:r>
      <w:r>
        <w:rPr>
          <w:rFonts w:ascii="Arial" w:hAnsi="Arial" w:cs="Arial"/>
          <w:lang w:eastAsia="ar-SA"/>
        </w:rPr>
        <w:t>Objednatel</w:t>
      </w:r>
      <w:r w:rsidR="00C01620" w:rsidRPr="55B4A58B">
        <w:rPr>
          <w:rFonts w:ascii="Arial" w:hAnsi="Arial" w:cs="Arial"/>
          <w:lang w:eastAsia="ar-SA"/>
        </w:rPr>
        <w:t xml:space="preserve">em a </w:t>
      </w:r>
      <w:r>
        <w:rPr>
          <w:rFonts w:ascii="Arial" w:hAnsi="Arial" w:cs="Arial"/>
          <w:lang w:eastAsia="ar-SA"/>
        </w:rPr>
        <w:t>Objednatel</w:t>
      </w:r>
      <w:r w:rsidR="00C01620" w:rsidRPr="55B4A58B">
        <w:rPr>
          <w:rFonts w:ascii="Arial" w:hAnsi="Arial" w:cs="Arial"/>
          <w:lang w:eastAsia="ar-SA"/>
        </w:rPr>
        <w:t xml:space="preserve"> z tohoto důvodu nebude moci čerpat finanční prostředky (dotaci) v rámci SFŽP, nebo nebude</w:t>
      </w:r>
      <w:r w:rsidR="0056717F" w:rsidRPr="55B4A58B">
        <w:rPr>
          <w:rFonts w:ascii="Arial" w:hAnsi="Arial" w:cs="Arial"/>
          <w:lang w:eastAsia="ar-SA"/>
        </w:rPr>
        <w:t xml:space="preserve"> FVE </w:t>
      </w:r>
      <w:r w:rsidR="00C01620" w:rsidRPr="55B4A58B">
        <w:rPr>
          <w:rFonts w:ascii="Arial" w:hAnsi="Arial" w:cs="Arial"/>
          <w:lang w:eastAsia="ar-SA"/>
        </w:rPr>
        <w:t xml:space="preserve">vinou zpoždění připojena do sítě, dohodly, že </w:t>
      </w:r>
      <w:r>
        <w:rPr>
          <w:rFonts w:ascii="Arial" w:hAnsi="Arial" w:cs="Arial"/>
          <w:lang w:eastAsia="ar-SA"/>
        </w:rPr>
        <w:t>Zhotovitel</w:t>
      </w:r>
      <w:r w:rsidR="00C01620" w:rsidRPr="55B4A58B">
        <w:rPr>
          <w:rFonts w:ascii="Arial" w:hAnsi="Arial" w:cs="Arial"/>
          <w:lang w:eastAsia="ar-SA"/>
        </w:rPr>
        <w:t xml:space="preserve"> je povinen </w:t>
      </w:r>
      <w:r>
        <w:rPr>
          <w:rFonts w:ascii="Arial" w:hAnsi="Arial" w:cs="Arial"/>
          <w:lang w:eastAsia="ar-SA"/>
        </w:rPr>
        <w:t>Objednatel</w:t>
      </w:r>
      <w:r w:rsidR="00C01620" w:rsidRPr="55B4A58B">
        <w:rPr>
          <w:rFonts w:ascii="Arial" w:hAnsi="Arial" w:cs="Arial"/>
          <w:lang w:eastAsia="ar-SA"/>
        </w:rPr>
        <w:t xml:space="preserve">i zaplatit smluvní pokutu ve výši 20 % z ceny </w:t>
      </w:r>
      <w:r w:rsidR="00FD1E17">
        <w:rPr>
          <w:rFonts w:ascii="Arial" w:hAnsi="Arial" w:cs="Arial"/>
          <w:lang w:eastAsia="ar-SA"/>
        </w:rPr>
        <w:t>díla</w:t>
      </w:r>
      <w:r w:rsidR="00C01620" w:rsidRPr="55B4A58B">
        <w:rPr>
          <w:rFonts w:ascii="Arial" w:hAnsi="Arial" w:cs="Arial"/>
          <w:lang w:eastAsia="ar-SA"/>
        </w:rPr>
        <w:t xml:space="preserve"> bez DPH podle odst. 4.1, a to se splatností 14 dnů od doručení výzvy </w:t>
      </w:r>
      <w:r>
        <w:rPr>
          <w:rFonts w:ascii="Arial" w:hAnsi="Arial" w:cs="Arial"/>
          <w:lang w:eastAsia="ar-SA"/>
        </w:rPr>
        <w:t>Objednatel</w:t>
      </w:r>
      <w:r w:rsidR="00C01620" w:rsidRPr="55B4A58B">
        <w:rPr>
          <w:rFonts w:ascii="Arial" w:hAnsi="Arial" w:cs="Arial"/>
          <w:lang w:eastAsia="ar-SA"/>
        </w:rPr>
        <w:t xml:space="preserve">e k její úhradě. </w:t>
      </w:r>
      <w:r>
        <w:rPr>
          <w:rFonts w:ascii="Arial" w:hAnsi="Arial" w:cs="Arial"/>
          <w:lang w:eastAsia="ar-SA"/>
        </w:rPr>
        <w:t>Objednatel</w:t>
      </w:r>
      <w:r w:rsidR="00C01620" w:rsidRPr="55B4A58B">
        <w:rPr>
          <w:rFonts w:ascii="Arial" w:hAnsi="Arial" w:cs="Arial"/>
          <w:lang w:eastAsia="ar-SA"/>
        </w:rPr>
        <w:t xml:space="preserve"> je oprávněn jednostranně započíst svoji pohledávku k </w:t>
      </w:r>
      <w:r>
        <w:rPr>
          <w:rFonts w:ascii="Arial" w:hAnsi="Arial" w:cs="Arial"/>
          <w:lang w:eastAsia="ar-SA"/>
        </w:rPr>
        <w:t>Zhotovitel</w:t>
      </w:r>
      <w:r w:rsidR="00C01620" w:rsidRPr="55B4A58B">
        <w:rPr>
          <w:rFonts w:ascii="Arial" w:hAnsi="Arial" w:cs="Arial"/>
          <w:lang w:eastAsia="ar-SA"/>
        </w:rPr>
        <w:t xml:space="preserve">i ze smluvní pokuty vůči svým závazkům k </w:t>
      </w:r>
      <w:r>
        <w:rPr>
          <w:rFonts w:ascii="Arial" w:hAnsi="Arial" w:cs="Arial"/>
          <w:lang w:eastAsia="ar-SA"/>
        </w:rPr>
        <w:t>Zhotovitel</w:t>
      </w:r>
      <w:r w:rsidR="00C01620" w:rsidRPr="55B4A58B">
        <w:rPr>
          <w:rFonts w:ascii="Arial" w:hAnsi="Arial" w:cs="Arial"/>
          <w:lang w:eastAsia="ar-SA"/>
        </w:rPr>
        <w:t xml:space="preserve">i. </w:t>
      </w:r>
    </w:p>
    <w:p w14:paraId="29BA485D" w14:textId="52B2C669" w:rsidR="00013307" w:rsidRPr="00013307" w:rsidRDefault="00013307" w:rsidP="00013307">
      <w:pPr>
        <w:pStyle w:val="4sltext"/>
        <w:numPr>
          <w:ilvl w:val="1"/>
          <w:numId w:val="2"/>
        </w:numPr>
        <w:rPr>
          <w:rFonts w:cs="Arial"/>
          <w:sz w:val="20"/>
          <w:szCs w:val="20"/>
        </w:rPr>
      </w:pPr>
      <w:r w:rsidRPr="00013307">
        <w:rPr>
          <w:rFonts w:cs="Arial"/>
          <w:sz w:val="20"/>
          <w:szCs w:val="20"/>
        </w:rPr>
        <w:t>V</w:t>
      </w:r>
      <w:r w:rsidR="00712174">
        <w:rPr>
          <w:rFonts w:cs="Arial"/>
          <w:sz w:val="20"/>
          <w:szCs w:val="20"/>
        </w:rPr>
        <w:t> </w:t>
      </w:r>
      <w:r w:rsidRPr="00013307">
        <w:rPr>
          <w:rFonts w:cs="Arial"/>
          <w:sz w:val="20"/>
          <w:szCs w:val="20"/>
        </w:rPr>
        <w:t>případě porušení právních a ostatních obecně závazných předpisů k</w:t>
      </w:r>
      <w:r w:rsidR="00712174">
        <w:rPr>
          <w:rFonts w:cs="Arial"/>
          <w:sz w:val="20"/>
          <w:szCs w:val="20"/>
        </w:rPr>
        <w:t> </w:t>
      </w:r>
      <w:r w:rsidRPr="00013307">
        <w:rPr>
          <w:rFonts w:cs="Arial"/>
          <w:sz w:val="20"/>
          <w:szCs w:val="20"/>
        </w:rPr>
        <w:t>zajištění BOZP, PO, nakládání s</w:t>
      </w:r>
      <w:r w:rsidR="00712174">
        <w:rPr>
          <w:rFonts w:cs="Arial"/>
          <w:sz w:val="20"/>
          <w:szCs w:val="20"/>
        </w:rPr>
        <w:t> </w:t>
      </w:r>
      <w:r w:rsidRPr="00013307">
        <w:rPr>
          <w:rFonts w:cs="Arial"/>
          <w:sz w:val="20"/>
          <w:szCs w:val="20"/>
        </w:rPr>
        <w:t xml:space="preserve">odpady a vnitřních předpisů </w:t>
      </w:r>
      <w:r w:rsidR="00750838">
        <w:rPr>
          <w:rFonts w:cs="Arial"/>
          <w:sz w:val="20"/>
          <w:szCs w:val="20"/>
        </w:rPr>
        <w:t>Objednatel</w:t>
      </w:r>
      <w:r w:rsidRPr="00013307">
        <w:rPr>
          <w:rFonts w:cs="Arial"/>
          <w:sz w:val="20"/>
          <w:szCs w:val="20"/>
        </w:rPr>
        <w:t xml:space="preserve">e, je </w:t>
      </w:r>
      <w:r w:rsidR="00750838">
        <w:rPr>
          <w:rFonts w:cs="Arial"/>
          <w:sz w:val="20"/>
          <w:szCs w:val="20"/>
        </w:rPr>
        <w:t>Objednatel</w:t>
      </w:r>
      <w:r w:rsidRPr="00013307">
        <w:rPr>
          <w:rFonts w:cs="Arial"/>
          <w:sz w:val="20"/>
          <w:szCs w:val="20"/>
        </w:rPr>
        <w:t xml:space="preserve"> oprávněn požadovat po </w:t>
      </w:r>
      <w:r w:rsidR="00750838">
        <w:rPr>
          <w:rFonts w:cs="Arial"/>
          <w:sz w:val="20"/>
          <w:szCs w:val="20"/>
        </w:rPr>
        <w:t>Zhotovitel</w:t>
      </w:r>
      <w:r w:rsidRPr="00013307">
        <w:rPr>
          <w:rFonts w:cs="Arial"/>
          <w:sz w:val="20"/>
          <w:szCs w:val="20"/>
        </w:rPr>
        <w:t>i úhradu smluvní pokuty ve výši stanovené v</w:t>
      </w:r>
      <w:r w:rsidR="00712174">
        <w:rPr>
          <w:rFonts w:cs="Arial"/>
          <w:sz w:val="20"/>
          <w:szCs w:val="20"/>
        </w:rPr>
        <w:t> </w:t>
      </w:r>
      <w:r w:rsidRPr="00013307">
        <w:rPr>
          <w:rFonts w:cs="Arial"/>
          <w:sz w:val="20"/>
          <w:szCs w:val="20"/>
        </w:rPr>
        <w:t>Registru bezpečnostních požadavků ČEPRO, a.s. (dále jen „</w:t>
      </w:r>
      <w:r w:rsidRPr="009F570C">
        <w:rPr>
          <w:rFonts w:cs="Arial"/>
          <w:b/>
          <w:bCs/>
          <w:sz w:val="20"/>
          <w:szCs w:val="20"/>
        </w:rPr>
        <w:t>Registr</w:t>
      </w:r>
      <w:r w:rsidRPr="00013307">
        <w:rPr>
          <w:rFonts w:cs="Arial"/>
          <w:sz w:val="20"/>
          <w:szCs w:val="20"/>
        </w:rPr>
        <w:t xml:space="preserve">“), který tvoří nedílnou součást této </w:t>
      </w:r>
      <w:r w:rsidR="00E65A95">
        <w:rPr>
          <w:rFonts w:cs="Arial"/>
          <w:sz w:val="20"/>
          <w:szCs w:val="20"/>
        </w:rPr>
        <w:t>smlouvy</w:t>
      </w:r>
      <w:r w:rsidRPr="00013307">
        <w:rPr>
          <w:rFonts w:cs="Arial"/>
          <w:sz w:val="20"/>
          <w:szCs w:val="20"/>
        </w:rPr>
        <w:t>. Nestanoví-li Registr podle předchozí věty smluvní pokutu za příslušné porušení právních předpisů k</w:t>
      </w:r>
      <w:r w:rsidR="00712174">
        <w:rPr>
          <w:rFonts w:cs="Arial"/>
          <w:sz w:val="20"/>
          <w:szCs w:val="20"/>
        </w:rPr>
        <w:t> </w:t>
      </w:r>
      <w:r w:rsidRPr="00013307">
        <w:rPr>
          <w:rFonts w:cs="Arial"/>
          <w:sz w:val="20"/>
          <w:szCs w:val="20"/>
        </w:rPr>
        <w:t>zajištění BOZP a požární ochrany upravujících nakládání s</w:t>
      </w:r>
      <w:r w:rsidR="00712174">
        <w:rPr>
          <w:rFonts w:cs="Arial"/>
          <w:sz w:val="20"/>
          <w:szCs w:val="20"/>
        </w:rPr>
        <w:t> </w:t>
      </w:r>
      <w:r w:rsidRPr="00013307">
        <w:rPr>
          <w:rFonts w:cs="Arial"/>
          <w:sz w:val="20"/>
          <w:szCs w:val="20"/>
        </w:rPr>
        <w:t xml:space="preserve">odpady a/nebo vnitřních předpisů </w:t>
      </w:r>
      <w:r w:rsidR="00750838">
        <w:rPr>
          <w:rFonts w:cs="Arial"/>
          <w:sz w:val="20"/>
          <w:szCs w:val="20"/>
        </w:rPr>
        <w:t>Objednatel</w:t>
      </w:r>
      <w:r w:rsidRPr="00013307">
        <w:rPr>
          <w:rFonts w:cs="Arial"/>
          <w:sz w:val="20"/>
          <w:szCs w:val="20"/>
        </w:rPr>
        <w:t>e, pak činí smluvní pokuta částku 5 000,- Kč za každý jednotlivý případ porušení. Porušení bude zaznamenáno v</w:t>
      </w:r>
      <w:r w:rsidR="00712174">
        <w:rPr>
          <w:rFonts w:cs="Arial"/>
          <w:sz w:val="20"/>
          <w:szCs w:val="20"/>
        </w:rPr>
        <w:t> </w:t>
      </w:r>
      <w:r w:rsidRPr="00013307">
        <w:rPr>
          <w:rFonts w:cs="Arial"/>
          <w:sz w:val="20"/>
          <w:szCs w:val="20"/>
        </w:rPr>
        <w:t xml:space="preserve">deníku oprávněným Zástupcem </w:t>
      </w:r>
      <w:r w:rsidR="00750838">
        <w:rPr>
          <w:rFonts w:cs="Arial"/>
          <w:sz w:val="20"/>
          <w:szCs w:val="20"/>
        </w:rPr>
        <w:t>Objednatel</w:t>
      </w:r>
      <w:r w:rsidRPr="00013307">
        <w:rPr>
          <w:rFonts w:cs="Arial"/>
          <w:sz w:val="20"/>
          <w:szCs w:val="20"/>
        </w:rPr>
        <w:t>e.</w:t>
      </w:r>
    </w:p>
    <w:p w14:paraId="6F87FFA6" w14:textId="59F8ACCB" w:rsidR="00013307" w:rsidRPr="00013307" w:rsidRDefault="00013307" w:rsidP="00013307">
      <w:pPr>
        <w:pStyle w:val="4sltext"/>
        <w:numPr>
          <w:ilvl w:val="1"/>
          <w:numId w:val="2"/>
        </w:numPr>
        <w:rPr>
          <w:rFonts w:cs="Arial"/>
          <w:sz w:val="20"/>
          <w:szCs w:val="20"/>
        </w:rPr>
      </w:pPr>
      <w:r w:rsidRPr="55B4A58B">
        <w:rPr>
          <w:rFonts w:cs="Arial"/>
          <w:sz w:val="20"/>
          <w:szCs w:val="20"/>
        </w:rPr>
        <w:t xml:space="preserve">Pokud </w:t>
      </w:r>
      <w:r w:rsidR="00750838">
        <w:rPr>
          <w:rFonts w:cs="Arial"/>
          <w:sz w:val="20"/>
          <w:szCs w:val="20"/>
        </w:rPr>
        <w:t>Zhotovitel</w:t>
      </w:r>
      <w:r w:rsidRPr="55B4A58B">
        <w:rPr>
          <w:rFonts w:cs="Arial"/>
          <w:sz w:val="20"/>
          <w:szCs w:val="20"/>
        </w:rPr>
        <w:t xml:space="preserve"> uvede nepravdivé údaje v</w:t>
      </w:r>
      <w:r w:rsidR="00712174" w:rsidRPr="55B4A58B">
        <w:rPr>
          <w:rFonts w:cs="Arial"/>
          <w:sz w:val="20"/>
          <w:szCs w:val="20"/>
        </w:rPr>
        <w:t> </w:t>
      </w:r>
      <w:r w:rsidRPr="55B4A58B">
        <w:rPr>
          <w:rFonts w:cs="Arial"/>
          <w:sz w:val="20"/>
          <w:szCs w:val="20"/>
        </w:rPr>
        <w:t xml:space="preserve">čestném prohlášení o neexistenci střetu zájmů a pravdivosti údajů o skutečném majiteli, které je přílohou č. </w:t>
      </w:r>
      <w:r w:rsidR="5AA4B055" w:rsidRPr="55B4A58B">
        <w:rPr>
          <w:rFonts w:cs="Arial"/>
          <w:sz w:val="20"/>
          <w:szCs w:val="20"/>
        </w:rPr>
        <w:t>3</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zavazuje se uhradit </w:t>
      </w:r>
      <w:r w:rsidR="00750838">
        <w:rPr>
          <w:rFonts w:cs="Arial"/>
          <w:sz w:val="20"/>
          <w:szCs w:val="20"/>
        </w:rPr>
        <w:t>Objednatel</w:t>
      </w:r>
      <w:r w:rsidRPr="55B4A58B">
        <w:rPr>
          <w:rFonts w:cs="Arial"/>
          <w:sz w:val="20"/>
          <w:szCs w:val="20"/>
        </w:rPr>
        <w:t>i smluvní pokutu ve výši ve výši 50 000,- Kč.</w:t>
      </w:r>
    </w:p>
    <w:p w14:paraId="4F67774B" w14:textId="4DA6B7B7" w:rsidR="00013307" w:rsidRPr="00013307" w:rsidRDefault="00013307" w:rsidP="00013307">
      <w:pPr>
        <w:pStyle w:val="4sltext"/>
        <w:numPr>
          <w:ilvl w:val="1"/>
          <w:numId w:val="2"/>
        </w:numPr>
        <w:rPr>
          <w:rFonts w:cs="Arial"/>
          <w:sz w:val="20"/>
          <w:szCs w:val="20"/>
        </w:rPr>
      </w:pPr>
      <w:r w:rsidRPr="250F0A86">
        <w:rPr>
          <w:rFonts w:cs="Arial"/>
          <w:sz w:val="20"/>
          <w:szCs w:val="20"/>
        </w:rPr>
        <w:t xml:space="preserve">V případě, že </w:t>
      </w:r>
      <w:r w:rsidR="00750838">
        <w:rPr>
          <w:rFonts w:cs="Arial"/>
          <w:sz w:val="20"/>
          <w:szCs w:val="20"/>
        </w:rPr>
        <w:t>Zhotovitel</w:t>
      </w:r>
      <w:r w:rsidRPr="250F0A86">
        <w:rPr>
          <w:rFonts w:cs="Arial"/>
          <w:sz w:val="20"/>
          <w:szCs w:val="20"/>
        </w:rPr>
        <w:t xml:space="preserve"> poruší povinnost dle odst. </w:t>
      </w:r>
      <w:r w:rsidR="003C0058" w:rsidRPr="250F0A86">
        <w:rPr>
          <w:rFonts w:cs="Arial"/>
          <w:sz w:val="20"/>
          <w:szCs w:val="20"/>
        </w:rPr>
        <w:t>1</w:t>
      </w:r>
      <w:r w:rsidR="00B50423" w:rsidRPr="250F0A86">
        <w:rPr>
          <w:rFonts w:cs="Arial"/>
          <w:sz w:val="20"/>
          <w:szCs w:val="20"/>
        </w:rPr>
        <w:t>5.1</w:t>
      </w:r>
      <w:r w:rsidR="1C6B0BCC" w:rsidRPr="250F0A86">
        <w:rPr>
          <w:rFonts w:cs="Arial"/>
          <w:sz w:val="20"/>
          <w:szCs w:val="20"/>
        </w:rPr>
        <w:t>3</w:t>
      </w:r>
      <w:r w:rsidRPr="250F0A86">
        <w:rPr>
          <w:rFonts w:cs="Arial"/>
          <w:sz w:val="20"/>
          <w:szCs w:val="20"/>
        </w:rPr>
        <w:t xml:space="preserve">. této </w:t>
      </w:r>
      <w:r w:rsidR="00E65A95">
        <w:rPr>
          <w:rFonts w:cs="Arial"/>
          <w:sz w:val="20"/>
          <w:szCs w:val="20"/>
        </w:rPr>
        <w:t>smlouvy</w:t>
      </w:r>
      <w:r w:rsidRPr="250F0A86">
        <w:rPr>
          <w:rFonts w:cs="Arial"/>
          <w:sz w:val="20"/>
          <w:szCs w:val="20"/>
        </w:rPr>
        <w:t xml:space="preserve"> informovat </w:t>
      </w:r>
      <w:r w:rsidR="00750838">
        <w:rPr>
          <w:rFonts w:cs="Arial"/>
          <w:sz w:val="20"/>
          <w:szCs w:val="20"/>
        </w:rPr>
        <w:t>Objednatel</w:t>
      </w:r>
      <w:r w:rsidRPr="250F0A86">
        <w:rPr>
          <w:rFonts w:cs="Arial"/>
          <w:sz w:val="20"/>
          <w:szCs w:val="20"/>
        </w:rPr>
        <w:t xml:space="preserve">e o změně v zápisu údajů o jeho skutečném majiteli nebo o změně v zápisu údajů o skutečném majiteli poddodavatele, jehož prostřednictvím </w:t>
      </w:r>
      <w:r w:rsidR="00750838">
        <w:rPr>
          <w:rFonts w:cs="Arial"/>
          <w:sz w:val="20"/>
          <w:szCs w:val="20"/>
        </w:rPr>
        <w:t>Zhotovitel</w:t>
      </w:r>
      <w:r w:rsidRPr="250F0A86">
        <w:rPr>
          <w:rFonts w:cs="Arial"/>
          <w:sz w:val="20"/>
          <w:szCs w:val="20"/>
        </w:rPr>
        <w:t xml:space="preserve"> v zadávacím  řízení vedoucím k uzavření této </w:t>
      </w:r>
      <w:r w:rsidR="00E65A95">
        <w:rPr>
          <w:rFonts w:cs="Arial"/>
          <w:sz w:val="20"/>
          <w:szCs w:val="20"/>
        </w:rPr>
        <w:t>smlouvy</w:t>
      </w:r>
      <w:r w:rsidRPr="250F0A86">
        <w:rPr>
          <w:rFonts w:cs="Arial"/>
          <w:sz w:val="20"/>
          <w:szCs w:val="20"/>
        </w:rPr>
        <w:t xml:space="preserve"> prokazoval kvalifikaci, zavazuje se uhradit </w:t>
      </w:r>
      <w:r w:rsidR="00750838">
        <w:rPr>
          <w:rFonts w:cs="Arial"/>
          <w:sz w:val="20"/>
          <w:szCs w:val="20"/>
        </w:rPr>
        <w:t>Objednatel</w:t>
      </w:r>
      <w:r w:rsidRPr="250F0A86">
        <w:rPr>
          <w:rFonts w:cs="Arial"/>
          <w:sz w:val="20"/>
          <w:szCs w:val="20"/>
        </w:rPr>
        <w:t xml:space="preserve">i smluvní pokutu ve výši </w:t>
      </w:r>
      <w:r w:rsidR="003C0058" w:rsidRPr="250F0A86">
        <w:rPr>
          <w:rFonts w:cs="Arial"/>
          <w:sz w:val="20"/>
          <w:szCs w:val="20"/>
        </w:rPr>
        <w:t xml:space="preserve"> </w:t>
      </w:r>
      <w:r w:rsidRPr="250F0A86">
        <w:rPr>
          <w:rFonts w:cs="Arial"/>
          <w:sz w:val="20"/>
          <w:szCs w:val="20"/>
        </w:rPr>
        <w:t xml:space="preserve">1 000,- Kč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750838">
        <w:rPr>
          <w:rFonts w:cs="Arial"/>
          <w:sz w:val="20"/>
          <w:szCs w:val="20"/>
        </w:rPr>
        <w:t>Zhotovitel</w:t>
      </w:r>
      <w:r w:rsidRPr="250F0A86">
        <w:rPr>
          <w:rFonts w:cs="Arial"/>
          <w:sz w:val="20"/>
          <w:szCs w:val="20"/>
        </w:rPr>
        <w:t>e  nebo poddodavatele z titulu osoby s koncovým vlivem, nebo smluvní pokutu ve výši 500,-  Kč  za každý započatý den prodlení s porušením této povinnosti, došlo li v důsledku této změny k zápisu jakékoliv jiné změny.</w:t>
      </w:r>
    </w:p>
    <w:p w14:paraId="4F5858FA" w14:textId="0B7DBD2D" w:rsidR="00013307" w:rsidRPr="00013307" w:rsidRDefault="00013307" w:rsidP="00013307">
      <w:pPr>
        <w:pStyle w:val="4sltext"/>
        <w:numPr>
          <w:ilvl w:val="1"/>
          <w:numId w:val="2"/>
        </w:numPr>
        <w:rPr>
          <w:rFonts w:cs="Arial"/>
          <w:sz w:val="20"/>
          <w:szCs w:val="20"/>
        </w:rPr>
      </w:pPr>
      <w:r w:rsidRPr="55B4A58B">
        <w:rPr>
          <w:rFonts w:cs="Arial"/>
          <w:sz w:val="20"/>
          <w:szCs w:val="20"/>
        </w:rPr>
        <w:t xml:space="preserve">Pokud </w:t>
      </w:r>
      <w:r w:rsidR="00750838">
        <w:rPr>
          <w:rFonts w:cs="Arial"/>
          <w:sz w:val="20"/>
          <w:szCs w:val="20"/>
        </w:rPr>
        <w:t>Zhotovitel</w:t>
      </w:r>
      <w:r w:rsidRPr="55B4A58B">
        <w:rPr>
          <w:rFonts w:cs="Arial"/>
          <w:sz w:val="20"/>
          <w:szCs w:val="20"/>
        </w:rPr>
        <w:t xml:space="preserve"> uvede nepravdivé údaje v čestném prohlášení o nepodléhání omezujícím opatřením, které je přílohou č. </w:t>
      </w:r>
      <w:r w:rsidR="069A047D" w:rsidRPr="55B4A58B">
        <w:rPr>
          <w:rFonts w:cs="Arial"/>
          <w:sz w:val="20"/>
          <w:szCs w:val="20"/>
        </w:rPr>
        <w:t>5</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zavazuje se uhradit </w:t>
      </w:r>
      <w:r w:rsidR="00750838">
        <w:rPr>
          <w:rFonts w:cs="Arial"/>
          <w:sz w:val="20"/>
          <w:szCs w:val="20"/>
        </w:rPr>
        <w:t>Objednatel</w:t>
      </w:r>
      <w:r w:rsidRPr="55B4A58B">
        <w:rPr>
          <w:rFonts w:cs="Arial"/>
          <w:sz w:val="20"/>
          <w:szCs w:val="20"/>
        </w:rPr>
        <w:t>i smluvní pokutu ve výši 50 000,- Kč .</w:t>
      </w:r>
    </w:p>
    <w:p w14:paraId="0B5A5BC5" w14:textId="331F2CFD" w:rsidR="00013307" w:rsidRPr="00013307" w:rsidRDefault="00013307" w:rsidP="00013307">
      <w:pPr>
        <w:pStyle w:val="4sltext"/>
        <w:numPr>
          <w:ilvl w:val="1"/>
          <w:numId w:val="2"/>
        </w:numPr>
        <w:rPr>
          <w:rFonts w:cs="Arial"/>
          <w:sz w:val="20"/>
          <w:szCs w:val="20"/>
        </w:rPr>
      </w:pPr>
      <w:r w:rsidRPr="55B4A58B">
        <w:rPr>
          <w:rFonts w:cs="Arial"/>
          <w:sz w:val="20"/>
          <w:szCs w:val="20"/>
        </w:rPr>
        <w:t xml:space="preserve">V případě, že </w:t>
      </w:r>
      <w:r w:rsidR="00750838">
        <w:rPr>
          <w:rFonts w:cs="Arial"/>
          <w:sz w:val="20"/>
          <w:szCs w:val="20"/>
        </w:rPr>
        <w:t>Zhotovitel</w:t>
      </w:r>
      <w:r w:rsidRPr="55B4A58B">
        <w:rPr>
          <w:rFonts w:cs="Arial"/>
          <w:sz w:val="20"/>
          <w:szCs w:val="20"/>
        </w:rPr>
        <w:t xml:space="preserve">  poruší povinnost dle odst.</w:t>
      </w:r>
      <w:r w:rsidR="003C0058" w:rsidRPr="55B4A58B">
        <w:rPr>
          <w:rFonts w:cs="Arial"/>
          <w:sz w:val="20"/>
          <w:szCs w:val="20"/>
        </w:rPr>
        <w:t xml:space="preserve"> </w:t>
      </w:r>
      <w:r w:rsidR="27726574" w:rsidRPr="55B4A58B">
        <w:rPr>
          <w:rFonts w:cs="Arial"/>
          <w:sz w:val="20"/>
          <w:szCs w:val="20"/>
        </w:rPr>
        <w:t>15.10</w:t>
      </w:r>
      <w:r w:rsidR="003C0058" w:rsidRPr="55B4A58B">
        <w:rPr>
          <w:rFonts w:cs="Arial"/>
          <w:sz w:val="20"/>
          <w:szCs w:val="20"/>
        </w:rPr>
        <w:t>.</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informovat </w:t>
      </w:r>
      <w:r w:rsidR="00750838">
        <w:rPr>
          <w:rFonts w:cs="Arial"/>
          <w:sz w:val="20"/>
          <w:szCs w:val="20"/>
        </w:rPr>
        <w:t>Objednatel</w:t>
      </w:r>
      <w:r w:rsidRPr="55B4A58B">
        <w:rPr>
          <w:rFonts w:cs="Arial"/>
          <w:sz w:val="20"/>
          <w:szCs w:val="20"/>
        </w:rPr>
        <w:t xml:space="preserve">e o změně údajů a skutečností, o nichž činil </w:t>
      </w:r>
      <w:r w:rsidR="00750838">
        <w:rPr>
          <w:rFonts w:cs="Arial"/>
          <w:sz w:val="20"/>
          <w:szCs w:val="20"/>
        </w:rPr>
        <w:t>Zhotovitel</w:t>
      </w:r>
      <w:r w:rsidRPr="55B4A58B">
        <w:rPr>
          <w:rFonts w:cs="Arial"/>
          <w:sz w:val="20"/>
          <w:szCs w:val="20"/>
        </w:rPr>
        <w:t xml:space="preserve">  čestné prohlášení o nepodléhání omezujícím opatřením, které je přílohou č. </w:t>
      </w:r>
      <w:r w:rsidR="63A187A4" w:rsidRPr="55B4A58B">
        <w:rPr>
          <w:rFonts w:cs="Arial"/>
          <w:sz w:val="20"/>
          <w:szCs w:val="20"/>
        </w:rPr>
        <w:t>5</w:t>
      </w:r>
      <w:r w:rsidRPr="55B4A58B">
        <w:rPr>
          <w:rFonts w:cs="Arial"/>
          <w:sz w:val="20"/>
          <w:szCs w:val="20"/>
        </w:rPr>
        <w:t xml:space="preserve"> této </w:t>
      </w:r>
      <w:r w:rsidR="00E65A95">
        <w:rPr>
          <w:rFonts w:cs="Arial"/>
          <w:sz w:val="20"/>
          <w:szCs w:val="20"/>
        </w:rPr>
        <w:t>Smlouvy</w:t>
      </w:r>
      <w:r w:rsidRPr="55B4A58B">
        <w:rPr>
          <w:rFonts w:cs="Arial"/>
          <w:sz w:val="20"/>
          <w:szCs w:val="20"/>
        </w:rPr>
        <w:t xml:space="preserve"> a které vedou k jeho nepravdivosti , zavazuje se uhradit </w:t>
      </w:r>
      <w:r w:rsidR="00750838">
        <w:rPr>
          <w:rFonts w:cs="Arial"/>
          <w:sz w:val="20"/>
          <w:szCs w:val="20"/>
        </w:rPr>
        <w:t>Objednatel</w:t>
      </w:r>
      <w:r w:rsidRPr="55B4A58B">
        <w:rPr>
          <w:rFonts w:cs="Arial"/>
          <w:sz w:val="20"/>
          <w:szCs w:val="20"/>
        </w:rPr>
        <w:t>i smluvní pokutu ve výši 1.000 Kč (slovy: tisíc</w:t>
      </w:r>
      <w:r w:rsidR="00712174" w:rsidRPr="55B4A58B">
        <w:rPr>
          <w:rFonts w:cs="Arial"/>
          <w:sz w:val="20"/>
          <w:szCs w:val="20"/>
        </w:rPr>
        <w:t xml:space="preserve"> </w:t>
      </w:r>
      <w:r w:rsidRPr="55B4A58B">
        <w:rPr>
          <w:rFonts w:cs="Arial"/>
          <w:sz w:val="20"/>
          <w:szCs w:val="20"/>
        </w:rPr>
        <w:t>korun českých) za každý započatý den prodlení s porušením této povinnosti.</w:t>
      </w:r>
    </w:p>
    <w:p w14:paraId="5CB769C1" w14:textId="7C492B0C" w:rsidR="00013307" w:rsidRDefault="00013307" w:rsidP="00013307">
      <w:pPr>
        <w:pStyle w:val="4sltext"/>
        <w:numPr>
          <w:ilvl w:val="1"/>
          <w:numId w:val="2"/>
        </w:numPr>
        <w:rPr>
          <w:rFonts w:cs="Arial"/>
          <w:sz w:val="20"/>
          <w:szCs w:val="20"/>
        </w:rPr>
      </w:pPr>
      <w:r w:rsidRPr="55B4A58B">
        <w:rPr>
          <w:rFonts w:cs="Arial"/>
          <w:sz w:val="20"/>
          <w:szCs w:val="20"/>
        </w:rPr>
        <w:t xml:space="preserve">Bude-li </w:t>
      </w:r>
      <w:r w:rsidR="00750838">
        <w:rPr>
          <w:rFonts w:cs="Arial"/>
          <w:sz w:val="20"/>
          <w:szCs w:val="20"/>
        </w:rPr>
        <w:t>Zhotovitel</w:t>
      </w:r>
      <w:r w:rsidRPr="55B4A58B">
        <w:rPr>
          <w:rFonts w:cs="Arial"/>
          <w:sz w:val="20"/>
          <w:szCs w:val="20"/>
        </w:rPr>
        <w:t xml:space="preserve"> v prodlení se splněním informační povinnosti dle odst.</w:t>
      </w:r>
      <w:r w:rsidR="00CF3785" w:rsidRPr="55B4A58B">
        <w:rPr>
          <w:rFonts w:cs="Arial"/>
          <w:sz w:val="20"/>
          <w:szCs w:val="20"/>
        </w:rPr>
        <w:t xml:space="preserve">10.3. </w:t>
      </w:r>
      <w:r w:rsidRPr="55B4A58B">
        <w:rPr>
          <w:rFonts w:cs="Arial"/>
          <w:sz w:val="20"/>
          <w:szCs w:val="20"/>
        </w:rPr>
        <w:t xml:space="preserve">této </w:t>
      </w:r>
      <w:r w:rsidR="00E65A95">
        <w:rPr>
          <w:rFonts w:cs="Arial"/>
          <w:sz w:val="20"/>
          <w:szCs w:val="20"/>
        </w:rPr>
        <w:t>smlouvy</w:t>
      </w:r>
      <w:r w:rsidRPr="55B4A58B">
        <w:rPr>
          <w:rFonts w:cs="Arial"/>
          <w:sz w:val="20"/>
          <w:szCs w:val="20"/>
        </w:rPr>
        <w:t xml:space="preserve">, je </w:t>
      </w:r>
      <w:r w:rsidR="00750838">
        <w:rPr>
          <w:rFonts w:cs="Arial"/>
          <w:sz w:val="20"/>
          <w:szCs w:val="20"/>
        </w:rPr>
        <w:t>Objednatel</w:t>
      </w:r>
      <w:r w:rsidRPr="55B4A58B">
        <w:rPr>
          <w:rFonts w:cs="Arial"/>
          <w:sz w:val="20"/>
          <w:szCs w:val="20"/>
        </w:rPr>
        <w:t xml:space="preserve"> oprávněn požadovat po </w:t>
      </w:r>
      <w:r w:rsidR="00750838">
        <w:rPr>
          <w:rFonts w:cs="Arial"/>
          <w:sz w:val="20"/>
          <w:szCs w:val="20"/>
        </w:rPr>
        <w:t>Zhotovitel</w:t>
      </w:r>
      <w:r w:rsidRPr="55B4A58B">
        <w:rPr>
          <w:rFonts w:cs="Arial"/>
          <w:sz w:val="20"/>
          <w:szCs w:val="20"/>
        </w:rPr>
        <w:t>i úhradu smluvní pokuty ve výši 5 000,- Kč za každý i započatý den prodlení.</w:t>
      </w:r>
    </w:p>
    <w:p w14:paraId="69CDA0EA" w14:textId="4D6A2E2F" w:rsidR="00BE39D0" w:rsidRDefault="00BE39D0" w:rsidP="00750838">
      <w:pPr>
        <w:pStyle w:val="4sltext"/>
        <w:numPr>
          <w:ilvl w:val="1"/>
          <w:numId w:val="2"/>
        </w:numPr>
        <w:rPr>
          <w:rFonts w:cs="Arial"/>
          <w:sz w:val="20"/>
          <w:szCs w:val="20"/>
        </w:rPr>
      </w:pPr>
      <w:r w:rsidRPr="00750838">
        <w:rPr>
          <w:rFonts w:cs="Arial"/>
          <w:sz w:val="20"/>
          <w:szCs w:val="20"/>
        </w:rPr>
        <w:t xml:space="preserve">Pokud </w:t>
      </w:r>
      <w:r w:rsidR="00750838">
        <w:rPr>
          <w:rFonts w:cs="Arial"/>
          <w:sz w:val="20"/>
          <w:szCs w:val="20"/>
        </w:rPr>
        <w:t>Zhotovitel</w:t>
      </w:r>
      <w:r w:rsidRPr="00750838">
        <w:rPr>
          <w:rFonts w:cs="Arial"/>
          <w:sz w:val="20"/>
          <w:szCs w:val="20"/>
        </w:rPr>
        <w:t xml:space="preserve"> poruší povinnost mít uzavřené příslušné pojištění po celou dobu trvání </w:t>
      </w:r>
      <w:r w:rsidR="00E65A95">
        <w:rPr>
          <w:rFonts w:cs="Arial"/>
          <w:sz w:val="20"/>
          <w:szCs w:val="20"/>
        </w:rPr>
        <w:t>smlouvy</w:t>
      </w:r>
      <w:r w:rsidRPr="00750838">
        <w:rPr>
          <w:rFonts w:cs="Arial"/>
          <w:sz w:val="20"/>
          <w:szCs w:val="20"/>
        </w:rPr>
        <w:t xml:space="preserve">, je </w:t>
      </w:r>
      <w:r w:rsidR="00750838">
        <w:rPr>
          <w:rFonts w:cs="Arial"/>
          <w:sz w:val="20"/>
          <w:szCs w:val="20"/>
        </w:rPr>
        <w:t>Objednatel</w:t>
      </w:r>
      <w:r w:rsidRPr="00750838">
        <w:rPr>
          <w:rFonts w:cs="Arial"/>
          <w:sz w:val="20"/>
          <w:szCs w:val="20"/>
        </w:rPr>
        <w:t xml:space="preserve"> oprávněn požadovat po </w:t>
      </w:r>
      <w:r w:rsidR="00750838">
        <w:rPr>
          <w:rFonts w:cs="Arial"/>
          <w:sz w:val="20"/>
          <w:szCs w:val="20"/>
        </w:rPr>
        <w:t>Zhotovitel</w:t>
      </w:r>
      <w:r w:rsidRPr="00750838">
        <w:rPr>
          <w:rFonts w:cs="Arial"/>
          <w:sz w:val="20"/>
          <w:szCs w:val="20"/>
        </w:rPr>
        <w:t>i úhradu smluvní pokuty ve výši 1 % z minimálního pojistného plnění pro to pojištění, které nemá uzavřeno.</w:t>
      </w:r>
    </w:p>
    <w:p w14:paraId="390557EF" w14:textId="50048509" w:rsidR="00C01620" w:rsidRPr="00C01620" w:rsidRDefault="00C01620" w:rsidP="2503B1DD">
      <w:pPr>
        <w:pStyle w:val="ListParagraph"/>
        <w:numPr>
          <w:ilvl w:val="1"/>
          <w:numId w:val="2"/>
        </w:numPr>
        <w:rPr>
          <w:rFonts w:ascii="Arial" w:hAnsi="Arial" w:cs="Arial"/>
          <w:lang w:eastAsia="ar-SA"/>
        </w:rPr>
      </w:pPr>
      <w:r w:rsidRPr="2503B1DD">
        <w:rPr>
          <w:rFonts w:ascii="Arial" w:hAnsi="Arial" w:cs="Arial"/>
          <w:lang w:eastAsia="ar-SA"/>
        </w:rPr>
        <w:t xml:space="preserve">Pro případ, že budou naplněny podmínky pro uplatnění smluvní pokuty dle čl. 11.4. této </w:t>
      </w:r>
      <w:r w:rsidR="00E65A95">
        <w:rPr>
          <w:rFonts w:ascii="Arial" w:hAnsi="Arial" w:cs="Arial"/>
          <w:lang w:eastAsia="ar-SA"/>
        </w:rPr>
        <w:t>smlouvy</w:t>
      </w:r>
      <w:r w:rsidRPr="2503B1DD">
        <w:rPr>
          <w:rFonts w:ascii="Arial" w:hAnsi="Arial" w:cs="Arial"/>
          <w:lang w:eastAsia="ar-SA"/>
        </w:rPr>
        <w:t xml:space="preserve"> a tato pokuta bude uplatněna, ostatní ujednání této </w:t>
      </w:r>
      <w:r w:rsidR="00E65A95">
        <w:rPr>
          <w:rFonts w:ascii="Arial" w:hAnsi="Arial" w:cs="Arial"/>
          <w:lang w:eastAsia="ar-SA"/>
        </w:rPr>
        <w:t>smlouvy</w:t>
      </w:r>
      <w:r w:rsidRPr="2503B1DD">
        <w:rPr>
          <w:rFonts w:ascii="Arial" w:hAnsi="Arial" w:cs="Arial"/>
          <w:lang w:eastAsia="ar-SA"/>
        </w:rPr>
        <w:t xml:space="preserve"> o smluvních pokutách za prodlení s řádným předáním </w:t>
      </w:r>
      <w:r w:rsidR="00FD1E17">
        <w:rPr>
          <w:rFonts w:ascii="Arial" w:hAnsi="Arial" w:cs="Arial"/>
          <w:lang w:eastAsia="ar-SA"/>
        </w:rPr>
        <w:t>díla</w:t>
      </w:r>
      <w:r w:rsidRPr="2503B1DD">
        <w:rPr>
          <w:rFonts w:ascii="Arial" w:hAnsi="Arial" w:cs="Arial"/>
          <w:lang w:eastAsia="ar-SA"/>
        </w:rPr>
        <w:t xml:space="preserve"> bez vad se nepoužijí.</w:t>
      </w:r>
    </w:p>
    <w:p w14:paraId="17D6D994" w14:textId="3FCB5729" w:rsidR="3B6D120D" w:rsidRDefault="3B6D120D" w:rsidP="00750838">
      <w:pPr>
        <w:pStyle w:val="ListParagraph"/>
        <w:numPr>
          <w:ilvl w:val="1"/>
          <w:numId w:val="2"/>
        </w:numPr>
        <w:jc w:val="both"/>
        <w:rPr>
          <w:rFonts w:ascii="Arial" w:hAnsi="Arial" w:cs="Arial"/>
          <w:lang w:eastAsia="ar-SA"/>
        </w:rPr>
      </w:pPr>
      <w:r w:rsidRPr="250F0A86">
        <w:rPr>
          <w:rFonts w:ascii="Arial" w:hAnsi="Arial" w:cs="Arial"/>
          <w:lang w:eastAsia="ar-SA"/>
        </w:rPr>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49C316BC" w14:textId="2F067D4D" w:rsidR="65530402" w:rsidRDefault="65530402" w:rsidP="2503B1DD">
      <w:pPr>
        <w:pStyle w:val="ListParagraph"/>
        <w:numPr>
          <w:ilvl w:val="1"/>
          <w:numId w:val="2"/>
        </w:numPr>
        <w:rPr>
          <w:rFonts w:ascii="Arial" w:hAnsi="Arial" w:cs="Arial"/>
          <w:lang w:eastAsia="ar-SA"/>
        </w:rPr>
      </w:pPr>
      <w:r w:rsidRPr="2503B1DD">
        <w:rPr>
          <w:rFonts w:ascii="Arial" w:hAnsi="Arial" w:cs="Arial"/>
          <w:lang w:eastAsia="ar-SA"/>
        </w:rPr>
        <w:t>Smluvní pokutu vyúčtuje oprávněná smluvní strana povinné smluvní straně písemnou formou.</w:t>
      </w:r>
    </w:p>
    <w:p w14:paraId="4491C6C9" w14:textId="657B9ED2" w:rsidR="65530402" w:rsidRDefault="65530402" w:rsidP="2503B1DD">
      <w:pPr>
        <w:pStyle w:val="ListParagraph"/>
        <w:numPr>
          <w:ilvl w:val="1"/>
          <w:numId w:val="2"/>
        </w:numPr>
        <w:rPr>
          <w:rFonts w:ascii="Arial" w:hAnsi="Arial" w:cs="Arial"/>
          <w:lang w:eastAsia="ar-SA"/>
        </w:rPr>
      </w:pPr>
      <w:r w:rsidRPr="2503B1DD">
        <w:rPr>
          <w:rFonts w:ascii="Arial" w:hAnsi="Arial" w:cs="Arial"/>
          <w:lang w:eastAsia="ar-SA"/>
        </w:rPr>
        <w:t xml:space="preserve">Ve vyúčtování musí být uvedeno ustanovení </w:t>
      </w:r>
      <w:r w:rsidR="00E65A95">
        <w:rPr>
          <w:rFonts w:ascii="Arial" w:hAnsi="Arial" w:cs="Arial"/>
          <w:lang w:eastAsia="ar-SA"/>
        </w:rPr>
        <w:t>smlouvy</w:t>
      </w:r>
      <w:r w:rsidRPr="2503B1DD">
        <w:rPr>
          <w:rFonts w:ascii="Arial" w:hAnsi="Arial" w:cs="Arial"/>
          <w:lang w:eastAsia="ar-SA"/>
        </w:rPr>
        <w:t>, které k vyúčtování smluvní pokuty</w:t>
      </w:r>
      <w:r w:rsidR="4A0AD919" w:rsidRPr="2503B1DD">
        <w:rPr>
          <w:rFonts w:ascii="Arial" w:hAnsi="Arial" w:cs="Arial"/>
          <w:lang w:eastAsia="ar-SA"/>
        </w:rPr>
        <w:t xml:space="preserve"> </w:t>
      </w:r>
      <w:r w:rsidRPr="2503B1DD">
        <w:rPr>
          <w:rFonts w:ascii="Arial" w:hAnsi="Arial" w:cs="Arial"/>
          <w:lang w:eastAsia="ar-SA"/>
        </w:rPr>
        <w:t>opravňuje a způsob výpočtu celkové výše smluvní pokuty.</w:t>
      </w:r>
    </w:p>
    <w:p w14:paraId="58FAF72F" w14:textId="47480AFD" w:rsidR="327A17B3" w:rsidRDefault="327A17B3" w:rsidP="2503B1DD">
      <w:pPr>
        <w:pStyle w:val="ListParagraph"/>
        <w:numPr>
          <w:ilvl w:val="1"/>
          <w:numId w:val="2"/>
        </w:numPr>
        <w:rPr>
          <w:rFonts w:ascii="Arial" w:hAnsi="Arial" w:cs="Arial"/>
          <w:lang w:eastAsia="ar-SA"/>
        </w:rPr>
      </w:pPr>
      <w:r w:rsidRPr="2503B1DD">
        <w:rPr>
          <w:rFonts w:ascii="Arial" w:hAnsi="Arial" w:cs="Arial"/>
          <w:lang w:eastAsia="ar-SA"/>
        </w:rPr>
        <w:t>Povinná smluvní strana je povinna uhradit vyúčtované sm</w:t>
      </w:r>
      <w:r w:rsidR="2E1C3034" w:rsidRPr="2503B1DD">
        <w:rPr>
          <w:rFonts w:ascii="Arial" w:hAnsi="Arial" w:cs="Arial"/>
          <w:lang w:eastAsia="ar-SA"/>
        </w:rPr>
        <w:t>l</w:t>
      </w:r>
      <w:r w:rsidRPr="2503B1DD">
        <w:rPr>
          <w:rFonts w:ascii="Arial" w:hAnsi="Arial" w:cs="Arial"/>
          <w:lang w:eastAsia="ar-SA"/>
        </w:rPr>
        <w:t>uvní pokuty nejpozději do 30 dnů ode dne obdržení příslušného vyúčtování</w:t>
      </w:r>
      <w:r w:rsidR="181A8C9F" w:rsidRPr="2503B1DD">
        <w:rPr>
          <w:rFonts w:ascii="Arial" w:hAnsi="Arial" w:cs="Arial"/>
          <w:lang w:eastAsia="ar-SA"/>
        </w:rPr>
        <w:t>.</w:t>
      </w:r>
    </w:p>
    <w:p w14:paraId="61E74CDF" w14:textId="2A3FB562" w:rsidR="181A8C9F" w:rsidRDefault="181A8C9F" w:rsidP="2503B1DD">
      <w:pPr>
        <w:pStyle w:val="ListParagraph"/>
        <w:numPr>
          <w:ilvl w:val="1"/>
          <w:numId w:val="2"/>
        </w:numPr>
        <w:rPr>
          <w:rFonts w:ascii="Arial" w:hAnsi="Arial" w:cs="Arial"/>
          <w:lang w:eastAsia="ar-SA"/>
        </w:rPr>
      </w:pPr>
      <w:r w:rsidRPr="2503B1DD">
        <w:rPr>
          <w:rFonts w:ascii="Arial" w:hAnsi="Arial" w:cs="Arial"/>
          <w:lang w:eastAsia="ar-SA"/>
        </w:rPr>
        <w:lastRenderedPageBreak/>
        <w:t xml:space="preserve">Zaplacením jakékoli smluvní pokuty není dotčeno právo </w:t>
      </w:r>
      <w:r w:rsidR="00750838">
        <w:rPr>
          <w:rFonts w:ascii="Arial" w:hAnsi="Arial" w:cs="Arial"/>
          <w:lang w:eastAsia="ar-SA"/>
        </w:rPr>
        <w:t>Objednatel</w:t>
      </w:r>
      <w:r w:rsidRPr="2503B1DD">
        <w:rPr>
          <w:rFonts w:ascii="Arial" w:hAnsi="Arial" w:cs="Arial"/>
          <w:lang w:eastAsia="ar-SA"/>
        </w:rPr>
        <w:t xml:space="preserve">e požadovat na </w:t>
      </w:r>
      <w:r w:rsidR="00750838">
        <w:rPr>
          <w:rFonts w:ascii="Arial" w:hAnsi="Arial" w:cs="Arial"/>
          <w:lang w:eastAsia="ar-SA"/>
        </w:rPr>
        <w:t>Zhotovitel</w:t>
      </w:r>
      <w:r w:rsidRPr="2503B1DD">
        <w:rPr>
          <w:rFonts w:ascii="Arial" w:hAnsi="Arial" w:cs="Arial"/>
          <w:lang w:eastAsia="ar-SA"/>
        </w:rPr>
        <w:t>i náhradu škody, a to v plném rozsahu.</w:t>
      </w:r>
    </w:p>
    <w:p w14:paraId="637A9B66" w14:textId="47EA1BF1" w:rsidR="181A8C9F" w:rsidRDefault="00750838" w:rsidP="2503B1DD">
      <w:pPr>
        <w:pStyle w:val="ListParagraph"/>
        <w:numPr>
          <w:ilvl w:val="1"/>
          <w:numId w:val="2"/>
        </w:numPr>
        <w:rPr>
          <w:rFonts w:ascii="Arial" w:hAnsi="Arial" w:cs="Arial"/>
          <w:lang w:eastAsia="ar-SA"/>
        </w:rPr>
      </w:pPr>
      <w:r>
        <w:rPr>
          <w:rFonts w:ascii="Arial" w:hAnsi="Arial" w:cs="Arial"/>
          <w:lang w:eastAsia="ar-SA"/>
        </w:rPr>
        <w:t>Zhotovitel</w:t>
      </w:r>
      <w:r w:rsidR="181A8C9F" w:rsidRPr="250F0A86">
        <w:rPr>
          <w:rFonts w:ascii="Arial" w:hAnsi="Arial" w:cs="Arial"/>
          <w:lang w:eastAsia="ar-SA"/>
        </w:rPr>
        <w:t xml:space="preserve"> prohlašuje, že považuje smluvní pokuty stanovené v této Smlouvě za přiměřené povaze povinností, ke kterým se váží.</w:t>
      </w:r>
    </w:p>
    <w:p w14:paraId="1306DAA0" w14:textId="77777777" w:rsidR="00C01620" w:rsidRPr="0029184C" w:rsidRDefault="00C01620" w:rsidP="00A05EF3">
      <w:pPr>
        <w:pStyle w:val="4sltext"/>
        <w:ind w:left="720" w:firstLine="0"/>
        <w:rPr>
          <w:rFonts w:cs="Arial"/>
          <w:sz w:val="20"/>
          <w:szCs w:val="20"/>
        </w:rPr>
      </w:pPr>
    </w:p>
    <w:p w14:paraId="25B0E3F9" w14:textId="77777777" w:rsidR="005A06C3" w:rsidRPr="000C6AD6" w:rsidRDefault="005A06C3" w:rsidP="005A06C3">
      <w:pPr>
        <w:pStyle w:val="4sltext"/>
        <w:ind w:left="567" w:firstLine="0"/>
        <w:rPr>
          <w:rFonts w:cs="Arial"/>
          <w:sz w:val="20"/>
          <w:szCs w:val="20"/>
        </w:rPr>
      </w:pPr>
    </w:p>
    <w:p w14:paraId="0E268E31" w14:textId="1822742F"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 xml:space="preserve">Odstoupení od </w:t>
      </w:r>
      <w:r w:rsidR="00E65A95">
        <w:rPr>
          <w:rFonts w:cs="Arial"/>
          <w:sz w:val="20"/>
          <w:szCs w:val="20"/>
        </w:rPr>
        <w:t>smlouvy</w:t>
      </w:r>
    </w:p>
    <w:p w14:paraId="7829B342" w14:textId="50805262" w:rsidR="00AD724E" w:rsidRDefault="00750838" w:rsidP="006D64E0">
      <w:pPr>
        <w:pStyle w:val="4sltext"/>
        <w:numPr>
          <w:ilvl w:val="1"/>
          <w:numId w:val="2"/>
        </w:numPr>
        <w:ind w:left="567" w:hanging="567"/>
        <w:rPr>
          <w:rFonts w:cs="Arial"/>
          <w:sz w:val="20"/>
          <w:szCs w:val="20"/>
        </w:rPr>
      </w:pPr>
      <w:r>
        <w:rPr>
          <w:rFonts w:cs="Arial"/>
          <w:sz w:val="20"/>
          <w:szCs w:val="20"/>
        </w:rPr>
        <w:t>Objednatel</w:t>
      </w:r>
      <w:r w:rsidR="00897B84" w:rsidRPr="000C6AD6">
        <w:rPr>
          <w:rFonts w:cs="Arial"/>
          <w:sz w:val="20"/>
          <w:szCs w:val="20"/>
        </w:rPr>
        <w:t xml:space="preserve"> je oprávněn </w:t>
      </w:r>
      <w:r w:rsidR="00AD724E">
        <w:rPr>
          <w:rFonts w:cs="Arial"/>
          <w:sz w:val="20"/>
          <w:szCs w:val="20"/>
        </w:rPr>
        <w:t xml:space="preserve">od této </w:t>
      </w:r>
      <w:r w:rsidR="00E65A95">
        <w:rPr>
          <w:rFonts w:cs="Arial"/>
          <w:sz w:val="20"/>
          <w:szCs w:val="20"/>
        </w:rPr>
        <w:t>smlouvy</w:t>
      </w:r>
      <w:r w:rsidR="00AD724E">
        <w:rPr>
          <w:rFonts w:cs="Arial"/>
          <w:sz w:val="20"/>
          <w:szCs w:val="20"/>
        </w:rPr>
        <w:t xml:space="preserve"> odstoupit v případě, že:</w:t>
      </w:r>
    </w:p>
    <w:p w14:paraId="72CED36D" w14:textId="130AF5DB" w:rsidR="00AD724E" w:rsidRDefault="00750838" w:rsidP="00AD724E">
      <w:pPr>
        <w:pStyle w:val="4sltext"/>
        <w:numPr>
          <w:ilvl w:val="0"/>
          <w:numId w:val="10"/>
        </w:numPr>
        <w:rPr>
          <w:rFonts w:cs="Arial"/>
          <w:sz w:val="20"/>
          <w:szCs w:val="20"/>
        </w:rPr>
      </w:pPr>
      <w:r>
        <w:rPr>
          <w:rFonts w:cs="Arial"/>
          <w:sz w:val="20"/>
          <w:szCs w:val="20"/>
        </w:rPr>
        <w:t>Zhotovitel</w:t>
      </w:r>
      <w:r w:rsidR="00AD724E">
        <w:rPr>
          <w:rFonts w:cs="Arial"/>
          <w:sz w:val="20"/>
          <w:szCs w:val="20"/>
        </w:rPr>
        <w:t xml:space="preserve"> bude </w:t>
      </w:r>
      <w:r w:rsidR="00E65A95">
        <w:rPr>
          <w:rFonts w:cs="Arial"/>
          <w:sz w:val="20"/>
          <w:szCs w:val="20"/>
        </w:rPr>
        <w:t>d</w:t>
      </w:r>
      <w:r w:rsidR="00FD1E17">
        <w:rPr>
          <w:rFonts w:cs="Arial"/>
          <w:sz w:val="20"/>
          <w:szCs w:val="20"/>
        </w:rPr>
        <w:t>ílo</w:t>
      </w:r>
      <w:r w:rsidR="00AD724E">
        <w:rPr>
          <w:rFonts w:cs="Arial"/>
          <w:sz w:val="20"/>
          <w:szCs w:val="20"/>
        </w:rPr>
        <w:t xml:space="preserve"> realizovat v rozporu s podmínkami dohodnutými v této smlouvě a ani po upozornění </w:t>
      </w:r>
      <w:r>
        <w:rPr>
          <w:rFonts w:cs="Arial"/>
          <w:sz w:val="20"/>
          <w:szCs w:val="20"/>
        </w:rPr>
        <w:t>Objednatel</w:t>
      </w:r>
      <w:r w:rsidR="00AD724E">
        <w:rPr>
          <w:rFonts w:cs="Arial"/>
          <w:sz w:val="20"/>
          <w:szCs w:val="20"/>
        </w:rPr>
        <w:t>e nezjedná nápravu</w:t>
      </w:r>
      <w:r w:rsidR="00B52B1A">
        <w:rPr>
          <w:rFonts w:cs="Arial"/>
          <w:sz w:val="20"/>
          <w:szCs w:val="20"/>
        </w:rPr>
        <w:t>,</w:t>
      </w:r>
    </w:p>
    <w:p w14:paraId="0391DE88" w14:textId="53C7C40B" w:rsidR="00AD724E" w:rsidRDefault="00750838" w:rsidP="00AD724E">
      <w:pPr>
        <w:pStyle w:val="4sltext"/>
        <w:numPr>
          <w:ilvl w:val="0"/>
          <w:numId w:val="10"/>
        </w:numPr>
        <w:rPr>
          <w:rFonts w:cs="Arial"/>
          <w:sz w:val="20"/>
          <w:szCs w:val="20"/>
        </w:rPr>
      </w:pPr>
      <w:r>
        <w:rPr>
          <w:rFonts w:cs="Arial"/>
          <w:sz w:val="20"/>
          <w:szCs w:val="20"/>
        </w:rPr>
        <w:t>Zhotovitel</w:t>
      </w:r>
      <w:r w:rsidR="00AD724E">
        <w:rPr>
          <w:rFonts w:cs="Arial"/>
          <w:sz w:val="20"/>
          <w:szCs w:val="20"/>
        </w:rPr>
        <w:t xml:space="preserve"> bude déle než </w:t>
      </w:r>
      <w:r w:rsidR="00D365BC">
        <w:rPr>
          <w:rFonts w:cs="Arial"/>
          <w:sz w:val="20"/>
          <w:szCs w:val="20"/>
        </w:rPr>
        <w:t>30</w:t>
      </w:r>
      <w:r w:rsidR="00AD724E">
        <w:rPr>
          <w:rFonts w:cs="Arial"/>
          <w:sz w:val="20"/>
          <w:szCs w:val="20"/>
        </w:rPr>
        <w:t xml:space="preserve"> dnů v prodlení s dokončením či předáním </w:t>
      </w:r>
      <w:r w:rsidR="00FD1E17">
        <w:rPr>
          <w:rFonts w:cs="Arial"/>
          <w:sz w:val="20"/>
          <w:szCs w:val="20"/>
        </w:rPr>
        <w:t>díla</w:t>
      </w:r>
      <w:r w:rsidR="00AD724E">
        <w:rPr>
          <w:rFonts w:cs="Arial"/>
          <w:sz w:val="20"/>
          <w:szCs w:val="20"/>
        </w:rPr>
        <w:t>,</w:t>
      </w:r>
    </w:p>
    <w:p w14:paraId="614A7CA7" w14:textId="7A40BFDF" w:rsidR="00430606" w:rsidRPr="00F34733" w:rsidRDefault="00750838" w:rsidP="00B160A2">
      <w:pPr>
        <w:pStyle w:val="4sltext"/>
        <w:numPr>
          <w:ilvl w:val="0"/>
          <w:numId w:val="10"/>
        </w:numPr>
        <w:rPr>
          <w:rFonts w:cs="Arial"/>
        </w:rPr>
      </w:pPr>
      <w:r>
        <w:rPr>
          <w:rFonts w:cs="Arial"/>
          <w:sz w:val="20"/>
          <w:szCs w:val="20"/>
        </w:rPr>
        <w:t>Zhotovitel</w:t>
      </w:r>
      <w:r w:rsidR="00430606" w:rsidRPr="250F0A86">
        <w:rPr>
          <w:rFonts w:cs="Arial"/>
          <w:sz w:val="20"/>
          <w:szCs w:val="20"/>
        </w:rPr>
        <w:t xml:space="preserve"> vstoupí do likvidace nebo bude vůči němu podán návrh dle insolvenčního zákona;</w:t>
      </w:r>
    </w:p>
    <w:p w14:paraId="00F8518D" w14:textId="2990E9CB" w:rsidR="00430606" w:rsidRPr="00F34733" w:rsidRDefault="00750838" w:rsidP="00B160A2">
      <w:pPr>
        <w:pStyle w:val="4sltext"/>
        <w:numPr>
          <w:ilvl w:val="0"/>
          <w:numId w:val="10"/>
        </w:numPr>
        <w:rPr>
          <w:rFonts w:cs="Arial"/>
        </w:rPr>
      </w:pPr>
      <w:r>
        <w:rPr>
          <w:rFonts w:cs="Arial"/>
          <w:sz w:val="20"/>
          <w:szCs w:val="20"/>
        </w:rPr>
        <w:t>Zhotovitel</w:t>
      </w:r>
      <w:r w:rsidR="00430606" w:rsidRPr="250F0A86">
        <w:rPr>
          <w:rFonts w:cs="Arial"/>
          <w:sz w:val="20"/>
          <w:szCs w:val="20"/>
        </w:rPr>
        <w:t xml:space="preserve">i zanikne živnostenské oprávnění dle zákona č. 455/1991 Sb., živnostenský zákon, ve znění pozdějších předpisů, nebo jiné oprávnění nezbytné pro řádné plnění této </w:t>
      </w:r>
      <w:r w:rsidR="00E65A95">
        <w:rPr>
          <w:rFonts w:cs="Arial"/>
          <w:sz w:val="20"/>
          <w:szCs w:val="20"/>
        </w:rPr>
        <w:t>smlouvy</w:t>
      </w:r>
      <w:r w:rsidR="00430606" w:rsidRPr="250F0A86">
        <w:rPr>
          <w:rFonts w:cs="Arial"/>
          <w:sz w:val="20"/>
          <w:szCs w:val="20"/>
        </w:rPr>
        <w:t>;</w:t>
      </w:r>
    </w:p>
    <w:p w14:paraId="515D4226" w14:textId="5775EF09" w:rsidR="00430606" w:rsidRPr="00F34733" w:rsidRDefault="00430606" w:rsidP="00B160A2">
      <w:pPr>
        <w:pStyle w:val="4sltext"/>
        <w:numPr>
          <w:ilvl w:val="0"/>
          <w:numId w:val="10"/>
        </w:numPr>
        <w:rPr>
          <w:rFonts w:cs="Arial"/>
        </w:rPr>
      </w:pPr>
      <w:r w:rsidRPr="250F0A86">
        <w:rPr>
          <w:rFonts w:cs="Arial"/>
          <w:sz w:val="20"/>
          <w:szCs w:val="20"/>
        </w:rPr>
        <w:t xml:space="preserve">zahájení insolvenčního řízení vůči </w:t>
      </w:r>
      <w:r w:rsidR="00750838">
        <w:rPr>
          <w:rFonts w:cs="Arial"/>
          <w:sz w:val="20"/>
          <w:szCs w:val="20"/>
        </w:rPr>
        <w:t>Zhotovitel</w:t>
      </w:r>
      <w:r w:rsidR="00B160A2" w:rsidRPr="250F0A86">
        <w:rPr>
          <w:rFonts w:cs="Arial"/>
          <w:sz w:val="20"/>
          <w:szCs w:val="20"/>
        </w:rPr>
        <w:t>i</w:t>
      </w:r>
      <w:r w:rsidRPr="250F0A86">
        <w:rPr>
          <w:rFonts w:cs="Arial"/>
          <w:sz w:val="20"/>
          <w:szCs w:val="20"/>
        </w:rPr>
        <w:t>;</w:t>
      </w:r>
    </w:p>
    <w:p w14:paraId="01BF8C6D" w14:textId="182219FE" w:rsidR="00430606" w:rsidRPr="00F34733" w:rsidRDefault="00430606" w:rsidP="00B160A2">
      <w:pPr>
        <w:pStyle w:val="4sltext"/>
        <w:numPr>
          <w:ilvl w:val="0"/>
          <w:numId w:val="10"/>
        </w:numPr>
        <w:rPr>
          <w:rFonts w:cs="Arial"/>
        </w:rPr>
      </w:pPr>
      <w:r w:rsidRPr="250F0A86">
        <w:rPr>
          <w:rFonts w:cs="Arial"/>
          <w:sz w:val="20"/>
          <w:szCs w:val="20"/>
        </w:rPr>
        <w:t xml:space="preserve">pravomocné odsouzení </w:t>
      </w:r>
      <w:r w:rsidR="00750838">
        <w:rPr>
          <w:rFonts w:cs="Arial"/>
          <w:sz w:val="20"/>
          <w:szCs w:val="20"/>
        </w:rPr>
        <w:t>Zhotovitel</w:t>
      </w:r>
      <w:r w:rsidRPr="250F0A86">
        <w:rPr>
          <w:rFonts w:cs="Arial"/>
          <w:sz w:val="20"/>
          <w:szCs w:val="20"/>
        </w:rPr>
        <w:t>e pro trestný čin podle zákona č. 418/2011 Sb., o trestní odpovědnosti právnických osob a řízení proti nim, ve znění pozdějších předpisů;</w:t>
      </w:r>
    </w:p>
    <w:p w14:paraId="2C7AE9F2" w14:textId="501F7D5F" w:rsidR="00430606" w:rsidRPr="00F34733" w:rsidRDefault="00430606" w:rsidP="00B160A2">
      <w:pPr>
        <w:pStyle w:val="4sltext"/>
        <w:numPr>
          <w:ilvl w:val="0"/>
          <w:numId w:val="10"/>
        </w:numPr>
        <w:rPr>
          <w:rFonts w:cs="Arial"/>
        </w:rPr>
      </w:pPr>
      <w:r w:rsidRPr="250F0A86">
        <w:rPr>
          <w:rFonts w:cs="Arial"/>
          <w:sz w:val="20"/>
          <w:szCs w:val="20"/>
        </w:rPr>
        <w:t xml:space="preserve">zahájení trestního stíhání proti </w:t>
      </w:r>
      <w:r w:rsidR="00750838">
        <w:rPr>
          <w:rFonts w:cs="Arial"/>
          <w:sz w:val="20"/>
          <w:szCs w:val="20"/>
        </w:rPr>
        <w:t>Zhotovitel</w:t>
      </w:r>
      <w:r w:rsidRPr="250F0A86">
        <w:rPr>
          <w:rFonts w:cs="Arial"/>
          <w:sz w:val="20"/>
          <w:szCs w:val="20"/>
        </w:rPr>
        <w:t>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5A362190" w:rsidR="00897B84" w:rsidRDefault="00750838" w:rsidP="006D64E0">
      <w:pPr>
        <w:pStyle w:val="4sltext"/>
        <w:numPr>
          <w:ilvl w:val="1"/>
          <w:numId w:val="2"/>
        </w:numPr>
        <w:ind w:left="567" w:hanging="567"/>
        <w:rPr>
          <w:rFonts w:cs="Arial"/>
          <w:sz w:val="20"/>
          <w:szCs w:val="20"/>
        </w:rPr>
      </w:pPr>
      <w:r>
        <w:rPr>
          <w:rFonts w:cs="Arial"/>
          <w:sz w:val="20"/>
          <w:szCs w:val="20"/>
        </w:rPr>
        <w:t>Zhotovitel</w:t>
      </w:r>
      <w:r w:rsidR="001B26B1">
        <w:rPr>
          <w:rFonts w:cs="Arial"/>
          <w:sz w:val="20"/>
          <w:szCs w:val="20"/>
        </w:rPr>
        <w:t xml:space="preserve"> je oprávněn od této </w:t>
      </w:r>
      <w:r w:rsidR="00E65A95">
        <w:rPr>
          <w:rFonts w:cs="Arial"/>
          <w:sz w:val="20"/>
          <w:szCs w:val="20"/>
        </w:rPr>
        <w:t>smlouvy</w:t>
      </w:r>
      <w:r w:rsidR="001B26B1">
        <w:rPr>
          <w:rFonts w:cs="Arial"/>
          <w:sz w:val="20"/>
          <w:szCs w:val="20"/>
        </w:rPr>
        <w:t xml:space="preserve"> odstoupit v případě, že </w:t>
      </w:r>
      <w:r>
        <w:rPr>
          <w:rFonts w:cs="Arial"/>
          <w:sz w:val="20"/>
          <w:szCs w:val="20"/>
        </w:rPr>
        <w:t>Objednatel</w:t>
      </w:r>
      <w:r w:rsidR="001B26B1">
        <w:rPr>
          <w:rFonts w:cs="Arial"/>
          <w:sz w:val="20"/>
          <w:szCs w:val="20"/>
        </w:rPr>
        <w:t xml:space="preserve"> bude déle než </w:t>
      </w:r>
      <w:r w:rsidR="00D365BC">
        <w:rPr>
          <w:rFonts w:cs="Arial"/>
          <w:sz w:val="20"/>
          <w:szCs w:val="20"/>
        </w:rPr>
        <w:t>30</w:t>
      </w:r>
      <w:r w:rsidR="001B26B1">
        <w:rPr>
          <w:rFonts w:cs="Arial"/>
          <w:sz w:val="20"/>
          <w:szCs w:val="20"/>
        </w:rPr>
        <w:t xml:space="preserve"> dnů v prodlení se zaplacením Ceny </w:t>
      </w:r>
      <w:r w:rsidR="00FD1E17">
        <w:rPr>
          <w:rFonts w:cs="Arial"/>
          <w:sz w:val="20"/>
          <w:szCs w:val="20"/>
        </w:rPr>
        <w:t>díla</w:t>
      </w:r>
      <w:r w:rsidR="001B26B1">
        <w:rPr>
          <w:rFonts w:cs="Arial"/>
          <w:sz w:val="20"/>
          <w:szCs w:val="20"/>
        </w:rPr>
        <w:t xml:space="preserve"> či její části</w:t>
      </w:r>
      <w:r w:rsidR="00897B84" w:rsidRPr="000C6AD6">
        <w:rPr>
          <w:rFonts w:cs="Arial"/>
          <w:sz w:val="20"/>
          <w:szCs w:val="20"/>
        </w:rPr>
        <w:t>.</w:t>
      </w:r>
    </w:p>
    <w:p w14:paraId="383B37D1" w14:textId="1CC7CD23" w:rsidR="009D3CCF" w:rsidRDefault="009D3CCF" w:rsidP="00B160A2">
      <w:pPr>
        <w:pStyle w:val="4sltext"/>
        <w:numPr>
          <w:ilvl w:val="1"/>
          <w:numId w:val="2"/>
        </w:numPr>
        <w:ind w:left="567" w:hanging="567"/>
        <w:rPr>
          <w:rFonts w:cs="Arial"/>
          <w:sz w:val="20"/>
          <w:szCs w:val="20"/>
        </w:rPr>
      </w:pPr>
      <w:r w:rsidRPr="00B160A2">
        <w:rPr>
          <w:rFonts w:cs="Arial"/>
          <w:sz w:val="20"/>
          <w:szCs w:val="20"/>
        </w:rPr>
        <w:t xml:space="preserve">Odstoupení od </w:t>
      </w:r>
      <w:r w:rsidR="00E65A95">
        <w:rPr>
          <w:rFonts w:cs="Arial"/>
          <w:sz w:val="20"/>
          <w:szCs w:val="20"/>
        </w:rPr>
        <w:t>smlouvy</w:t>
      </w:r>
      <w:r w:rsidRPr="00B160A2">
        <w:rPr>
          <w:rFonts w:cs="Arial"/>
          <w:sz w:val="20"/>
          <w:szCs w:val="20"/>
        </w:rPr>
        <w:t xml:space="preserve"> je účinné dnem doručení písemného oznámení o odstoupení druhé smluvní straně. Odstoupení od </w:t>
      </w:r>
      <w:r w:rsidR="00E65A95">
        <w:rPr>
          <w:rFonts w:cs="Arial"/>
          <w:sz w:val="20"/>
          <w:szCs w:val="20"/>
        </w:rPr>
        <w:t>smlouvy</w:t>
      </w:r>
      <w:r w:rsidRPr="00B160A2">
        <w:rPr>
          <w:rFonts w:cs="Arial"/>
          <w:sz w:val="20"/>
          <w:szCs w:val="20"/>
        </w:rPr>
        <w:t xml:space="preserve"> dle předchozích odstavců musí být písemné a musí být doručeno osobním doručením nebo doporučenou poštou na adresu druhé smluvní strany uvedenou v záhlaví </w:t>
      </w:r>
      <w:r w:rsidR="00E65A95">
        <w:rPr>
          <w:rFonts w:cs="Arial"/>
          <w:sz w:val="20"/>
          <w:szCs w:val="20"/>
        </w:rPr>
        <w:t>smlouvy</w:t>
      </w:r>
      <w:r w:rsidRPr="00B160A2">
        <w:rPr>
          <w:rFonts w:cs="Arial"/>
          <w:sz w:val="20"/>
          <w:szCs w:val="20"/>
        </w:rPr>
        <w:t xml:space="preserve">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157BB308"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v případě, že </w:t>
      </w:r>
      <w:r>
        <w:rPr>
          <w:rFonts w:cs="Arial"/>
          <w:sz w:val="20"/>
          <w:szCs w:val="20"/>
        </w:rPr>
        <w:t>Zhotovitel</w:t>
      </w:r>
      <w:r w:rsidR="00013307" w:rsidRPr="55B4A58B">
        <w:rPr>
          <w:rFonts w:cs="Arial"/>
          <w:sz w:val="20"/>
          <w:szCs w:val="20"/>
        </w:rPr>
        <w:t xml:space="preserve"> uvedl nepravdivé údaje v čestném prohlášení o neexistenci střetu zájmů a pravdivosti údajů o skutečném majiteli, které je přílohou č. </w:t>
      </w:r>
      <w:r w:rsidR="5F2D3A68" w:rsidRPr="55B4A58B">
        <w:rPr>
          <w:rFonts w:cs="Arial"/>
          <w:sz w:val="20"/>
          <w:szCs w:val="20"/>
        </w:rPr>
        <w:t>3</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w:t>
      </w:r>
    </w:p>
    <w:p w14:paraId="2B2429F7" w14:textId="380C4A08"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00013307">
        <w:rPr>
          <w:rFonts w:cs="Arial"/>
          <w:sz w:val="20"/>
          <w:szCs w:val="20"/>
        </w:rPr>
        <w:t xml:space="preserve"> je oprávněn od této </w:t>
      </w:r>
      <w:r w:rsidR="00E65A95">
        <w:rPr>
          <w:rFonts w:cs="Arial"/>
          <w:sz w:val="20"/>
          <w:szCs w:val="20"/>
        </w:rPr>
        <w:t>Smlouvy</w:t>
      </w:r>
      <w:r w:rsidR="00013307" w:rsidRPr="00013307">
        <w:rPr>
          <w:rFonts w:cs="Arial"/>
          <w:sz w:val="20"/>
          <w:szCs w:val="20"/>
        </w:rPr>
        <w:t xml:space="preserve"> odstoupit také v případě, že </w:t>
      </w:r>
      <w:r>
        <w:rPr>
          <w:rFonts w:cs="Arial"/>
          <w:sz w:val="20"/>
          <w:szCs w:val="20"/>
        </w:rPr>
        <w:t>Zhotovitel</w:t>
      </w:r>
      <w:r w:rsidR="00013307" w:rsidRPr="00013307">
        <w:rPr>
          <w:rFonts w:cs="Arial"/>
          <w:sz w:val="20"/>
          <w:szCs w:val="20"/>
        </w:rPr>
        <w:t xml:space="preserve">  ve lhůtě dle odst</w:t>
      </w:r>
      <w:r w:rsidR="00013307" w:rsidRPr="005A14BB">
        <w:rPr>
          <w:rFonts w:cs="Arial"/>
          <w:sz w:val="20"/>
          <w:szCs w:val="20"/>
        </w:rPr>
        <w:t>. 1</w:t>
      </w:r>
      <w:r w:rsidR="00B50423" w:rsidRPr="005A14BB">
        <w:rPr>
          <w:rFonts w:cs="Arial"/>
          <w:sz w:val="20"/>
          <w:szCs w:val="20"/>
        </w:rPr>
        <w:t>5.1</w:t>
      </w:r>
      <w:r w:rsidR="00383019" w:rsidRPr="005A14BB">
        <w:rPr>
          <w:rFonts w:cs="Arial"/>
          <w:sz w:val="20"/>
          <w:szCs w:val="20"/>
        </w:rPr>
        <w:t>3</w:t>
      </w:r>
      <w:r w:rsidR="00013307" w:rsidRPr="00013307">
        <w:rPr>
          <w:rFonts w:cs="Arial"/>
          <w:sz w:val="20"/>
          <w:szCs w:val="20"/>
        </w:rPr>
        <w:t xml:space="preserve"> .této </w:t>
      </w:r>
      <w:r w:rsidR="00E65A95">
        <w:rPr>
          <w:rFonts w:cs="Arial"/>
          <w:sz w:val="20"/>
          <w:szCs w:val="20"/>
        </w:rPr>
        <w:t>Smlouvy</w:t>
      </w:r>
      <w:r w:rsidR="00013307" w:rsidRPr="00013307">
        <w:rPr>
          <w:rFonts w:cs="Arial"/>
          <w:sz w:val="20"/>
          <w:szCs w:val="20"/>
        </w:rPr>
        <w:t xml:space="preserve"> nevyrozuměl </w:t>
      </w:r>
      <w:r>
        <w:rPr>
          <w:rFonts w:cs="Arial"/>
          <w:sz w:val="20"/>
          <w:szCs w:val="20"/>
        </w:rPr>
        <w:t>Objednatel</w:t>
      </w:r>
      <w:r w:rsidR="00013307" w:rsidRPr="00013307">
        <w:rPr>
          <w:rFonts w:cs="Arial"/>
          <w:sz w:val="20"/>
          <w:szCs w:val="20"/>
        </w:rPr>
        <w:t xml:space="preserve">e o takové změně v zápisu údajů o jeho skutečném majiteli nebo o změně v zápisu údajů o skutečném majiteli poddodavatele, jehož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 při které byl jako skutečný majitel </w:t>
      </w:r>
      <w:r>
        <w:rPr>
          <w:rFonts w:cs="Arial"/>
          <w:sz w:val="20"/>
          <w:szCs w:val="20"/>
        </w:rPr>
        <w:t>Zhotovitel</w:t>
      </w:r>
      <w:r w:rsidR="00013307" w:rsidRPr="00013307">
        <w:rPr>
          <w:rFonts w:cs="Arial"/>
          <w:sz w:val="20"/>
          <w:szCs w:val="20"/>
        </w:rPr>
        <w:t xml:space="preserve">e  nebo poddodavatele do evidence zapsán veřejný funkcionář uvedený v ust. § 2 odst. 1 písm. c) ZSZ. </w:t>
      </w:r>
    </w:p>
    <w:p w14:paraId="256AAFB1" w14:textId="388847A1"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v případě, že </w:t>
      </w:r>
      <w:r>
        <w:rPr>
          <w:rFonts w:cs="Arial"/>
          <w:sz w:val="20"/>
          <w:szCs w:val="20"/>
        </w:rPr>
        <w:t>Zhotovitel</w:t>
      </w:r>
      <w:r w:rsidR="00013307" w:rsidRPr="55B4A58B">
        <w:rPr>
          <w:rFonts w:cs="Arial"/>
          <w:sz w:val="20"/>
          <w:szCs w:val="20"/>
        </w:rPr>
        <w:t xml:space="preserve"> uvedl nepravdivé údaje v čestném prohlášení o nepodléhání omezujícím opatřením, které je přílohou č. </w:t>
      </w:r>
      <w:r w:rsidR="741A535E" w:rsidRPr="55B4A58B">
        <w:rPr>
          <w:rFonts w:cs="Arial"/>
          <w:sz w:val="20"/>
          <w:szCs w:val="20"/>
        </w:rPr>
        <w:t>5</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w:t>
      </w:r>
    </w:p>
    <w:p w14:paraId="08E2CD4E" w14:textId="450BEB71"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w:t>
      </w:r>
      <w:r w:rsidR="00E65A95">
        <w:rPr>
          <w:rFonts w:cs="Arial"/>
          <w:sz w:val="20"/>
          <w:szCs w:val="20"/>
        </w:rPr>
        <w:t>smlouvy</w:t>
      </w:r>
      <w:r w:rsidR="00013307" w:rsidRPr="55B4A58B">
        <w:rPr>
          <w:rFonts w:cs="Arial"/>
          <w:sz w:val="20"/>
          <w:szCs w:val="20"/>
        </w:rPr>
        <w:t xml:space="preserve"> odstoupit také v případě, že </w:t>
      </w:r>
      <w:r>
        <w:rPr>
          <w:rFonts w:cs="Arial"/>
          <w:sz w:val="20"/>
          <w:szCs w:val="20"/>
        </w:rPr>
        <w:t>Zhotovitel</w:t>
      </w:r>
      <w:r w:rsidR="00013307" w:rsidRPr="55B4A58B">
        <w:rPr>
          <w:rFonts w:cs="Arial"/>
          <w:sz w:val="20"/>
          <w:szCs w:val="20"/>
        </w:rPr>
        <w:t xml:space="preserve"> nevyrozuměl </w:t>
      </w:r>
      <w:r>
        <w:rPr>
          <w:rFonts w:cs="Arial"/>
          <w:sz w:val="20"/>
          <w:szCs w:val="20"/>
        </w:rPr>
        <w:t>Objednatel</w:t>
      </w:r>
      <w:r w:rsidR="00013307" w:rsidRPr="55B4A58B">
        <w:rPr>
          <w:rFonts w:cs="Arial"/>
          <w:sz w:val="20"/>
          <w:szCs w:val="20"/>
        </w:rPr>
        <w:t xml:space="preserve">e o změně údajů a skutečností, o nichž činil </w:t>
      </w:r>
      <w:r>
        <w:rPr>
          <w:rFonts w:cs="Arial"/>
          <w:sz w:val="20"/>
          <w:szCs w:val="20"/>
        </w:rPr>
        <w:t>Zhotovitel</w:t>
      </w:r>
      <w:r w:rsidR="00013307" w:rsidRPr="55B4A58B">
        <w:rPr>
          <w:rFonts w:cs="Arial"/>
          <w:sz w:val="20"/>
          <w:szCs w:val="20"/>
        </w:rPr>
        <w:t xml:space="preserve"> čestné prohlášení o nepodléhání omezujícím opatřením, které je přílohou č. </w:t>
      </w:r>
      <w:r w:rsidR="7F334B66" w:rsidRPr="55B4A58B">
        <w:rPr>
          <w:rFonts w:cs="Arial"/>
          <w:sz w:val="20"/>
          <w:szCs w:val="20"/>
        </w:rPr>
        <w:t>5</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 xml:space="preserve"> a které vedou k jeho nepravdivosti,  a to ve lhůtě stanovené v ustanovení  </w:t>
      </w:r>
      <w:r w:rsidR="00383019" w:rsidRPr="55B4A58B">
        <w:rPr>
          <w:rFonts w:cs="Arial"/>
          <w:sz w:val="20"/>
          <w:szCs w:val="20"/>
        </w:rPr>
        <w:t>15.10</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w:t>
      </w:r>
    </w:p>
    <w:p w14:paraId="7FEADF0E" w14:textId="056E6075"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také v případě, že </w:t>
      </w:r>
      <w:r>
        <w:rPr>
          <w:rFonts w:cs="Arial"/>
          <w:sz w:val="20"/>
          <w:szCs w:val="20"/>
        </w:rPr>
        <w:t>Zhotovitel</w:t>
      </w:r>
      <w:r w:rsidR="00013307" w:rsidRPr="55B4A58B">
        <w:rPr>
          <w:rFonts w:cs="Arial"/>
          <w:sz w:val="20"/>
          <w:szCs w:val="20"/>
        </w:rPr>
        <w:t xml:space="preserve"> dle </w:t>
      </w:r>
      <w:r w:rsidR="7AD1760F" w:rsidRPr="55B4A58B">
        <w:rPr>
          <w:rFonts w:cs="Arial"/>
          <w:sz w:val="20"/>
          <w:szCs w:val="20"/>
        </w:rPr>
        <w:t>odst.</w:t>
      </w:r>
      <w:r w:rsidR="3B6DD2B4" w:rsidRPr="55B4A58B">
        <w:rPr>
          <w:rFonts w:cs="Arial"/>
          <w:sz w:val="20"/>
          <w:szCs w:val="20"/>
        </w:rPr>
        <w:t xml:space="preserve"> </w:t>
      </w:r>
      <w:r w:rsidR="00383019" w:rsidRPr="55B4A58B">
        <w:rPr>
          <w:rFonts w:cs="Arial"/>
          <w:sz w:val="20"/>
          <w:szCs w:val="20"/>
        </w:rPr>
        <w:t xml:space="preserve"> 10</w:t>
      </w:r>
      <w:r w:rsidR="13B24FAD" w:rsidRPr="55B4A58B">
        <w:rPr>
          <w:rFonts w:cs="Arial"/>
          <w:sz w:val="20"/>
          <w:szCs w:val="20"/>
        </w:rPr>
        <w:t>.3</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 xml:space="preserve"> nevyrozuměl </w:t>
      </w:r>
      <w:r>
        <w:rPr>
          <w:rFonts w:cs="Arial"/>
          <w:sz w:val="20"/>
          <w:szCs w:val="20"/>
        </w:rPr>
        <w:t>Objednatel</w:t>
      </w:r>
      <w:r w:rsidR="00013307" w:rsidRPr="55B4A58B">
        <w:rPr>
          <w:rFonts w:cs="Arial"/>
          <w:sz w:val="20"/>
          <w:szCs w:val="20"/>
        </w:rPr>
        <w:t xml:space="preserve">e o snížení výše pojistného plnění pod minimální stanovenou výši nebo o ukončení pojistné </w:t>
      </w:r>
      <w:r w:rsidR="00E65A95">
        <w:rPr>
          <w:rFonts w:cs="Arial"/>
          <w:sz w:val="20"/>
          <w:szCs w:val="20"/>
        </w:rPr>
        <w:t>smlouvy</w:t>
      </w:r>
      <w:r w:rsidR="00013307" w:rsidRPr="55B4A58B">
        <w:rPr>
          <w:rFonts w:cs="Arial"/>
          <w:sz w:val="20"/>
          <w:szCs w:val="20"/>
        </w:rPr>
        <w:t xml:space="preserve"> a se splněním této povinnosti je v prodlení alespoň 10 pracovních dní.</w:t>
      </w:r>
    </w:p>
    <w:p w14:paraId="707C255A" w14:textId="6D9EB2B8" w:rsidR="00013307" w:rsidRPr="00013307" w:rsidRDefault="00750838" w:rsidP="00383019">
      <w:pPr>
        <w:pStyle w:val="4sltext"/>
        <w:numPr>
          <w:ilvl w:val="1"/>
          <w:numId w:val="2"/>
        </w:numPr>
        <w:ind w:left="567" w:hanging="567"/>
        <w:rPr>
          <w:rFonts w:cs="Arial"/>
          <w:sz w:val="20"/>
          <w:szCs w:val="20"/>
        </w:rPr>
      </w:pPr>
      <w:r>
        <w:rPr>
          <w:rFonts w:cs="Arial"/>
          <w:sz w:val="20"/>
          <w:szCs w:val="20"/>
        </w:rPr>
        <w:t>Objednatel</w:t>
      </w:r>
      <w:r w:rsidR="00013307" w:rsidRPr="55B4A58B">
        <w:rPr>
          <w:rFonts w:cs="Arial"/>
          <w:sz w:val="20"/>
          <w:szCs w:val="20"/>
        </w:rPr>
        <w:t xml:space="preserve"> je oprávněn od této </w:t>
      </w:r>
      <w:r w:rsidR="00E65A95">
        <w:rPr>
          <w:rFonts w:cs="Arial"/>
          <w:sz w:val="20"/>
          <w:szCs w:val="20"/>
        </w:rPr>
        <w:t>smlouvy</w:t>
      </w:r>
      <w:r w:rsidR="00013307" w:rsidRPr="55B4A58B">
        <w:rPr>
          <w:rFonts w:cs="Arial"/>
          <w:sz w:val="20"/>
          <w:szCs w:val="20"/>
        </w:rPr>
        <w:t xml:space="preserve"> odstoupit také v případě, že </w:t>
      </w:r>
      <w:r>
        <w:rPr>
          <w:rFonts w:cs="Arial"/>
          <w:sz w:val="20"/>
          <w:szCs w:val="20"/>
        </w:rPr>
        <w:t>Zhotovitel</w:t>
      </w:r>
      <w:r w:rsidR="00013307" w:rsidRPr="55B4A58B">
        <w:rPr>
          <w:rFonts w:cs="Arial"/>
          <w:sz w:val="20"/>
          <w:szCs w:val="20"/>
        </w:rPr>
        <w:t xml:space="preserve">i bude pozastaveno provádění </w:t>
      </w:r>
      <w:r w:rsidR="00FD1E17">
        <w:rPr>
          <w:rFonts w:cs="Arial"/>
          <w:sz w:val="20"/>
          <w:szCs w:val="20"/>
        </w:rPr>
        <w:t>díla</w:t>
      </w:r>
      <w:r w:rsidR="00013307" w:rsidRPr="55B4A58B">
        <w:rPr>
          <w:rFonts w:cs="Arial"/>
          <w:sz w:val="20"/>
          <w:szCs w:val="20"/>
        </w:rPr>
        <w:t xml:space="preserve"> dle odst. 1</w:t>
      </w:r>
      <w:r w:rsidR="00383019" w:rsidRPr="55B4A58B">
        <w:rPr>
          <w:rFonts w:cs="Arial"/>
          <w:sz w:val="20"/>
          <w:szCs w:val="20"/>
        </w:rPr>
        <w:t>0.</w:t>
      </w:r>
      <w:r w:rsidR="415036F6" w:rsidRPr="55B4A58B">
        <w:rPr>
          <w:rFonts w:cs="Arial"/>
          <w:sz w:val="20"/>
          <w:szCs w:val="20"/>
        </w:rPr>
        <w:t>4</w:t>
      </w:r>
      <w:r w:rsidR="00013307" w:rsidRPr="55B4A58B">
        <w:rPr>
          <w:rFonts w:cs="Arial"/>
          <w:sz w:val="20"/>
          <w:szCs w:val="20"/>
        </w:rPr>
        <w:t xml:space="preserve">. </w:t>
      </w:r>
      <w:r w:rsidR="00E65A95">
        <w:rPr>
          <w:rFonts w:cs="Arial"/>
          <w:sz w:val="20"/>
          <w:szCs w:val="20"/>
        </w:rPr>
        <w:t>smlouvy</w:t>
      </w:r>
      <w:r w:rsidR="00013307" w:rsidRPr="55B4A58B">
        <w:rPr>
          <w:rFonts w:cs="Arial"/>
          <w:sz w:val="20"/>
          <w:szCs w:val="20"/>
        </w:rPr>
        <w:t>.</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6377112C" w:rsidR="00851E0C" w:rsidRDefault="00750838" w:rsidP="006D64E0">
      <w:pPr>
        <w:pStyle w:val="4sltext"/>
        <w:numPr>
          <w:ilvl w:val="1"/>
          <w:numId w:val="2"/>
        </w:numPr>
        <w:ind w:left="567" w:hanging="567"/>
        <w:rPr>
          <w:rFonts w:cs="Arial"/>
          <w:sz w:val="20"/>
          <w:szCs w:val="20"/>
        </w:rPr>
      </w:pPr>
      <w:r>
        <w:rPr>
          <w:rFonts w:cs="Arial"/>
          <w:sz w:val="20"/>
          <w:szCs w:val="20"/>
        </w:rPr>
        <w:t>Zhotovitel</w:t>
      </w:r>
      <w:r w:rsidR="00851E0C">
        <w:rPr>
          <w:rFonts w:cs="Arial"/>
          <w:sz w:val="20"/>
          <w:szCs w:val="20"/>
        </w:rPr>
        <w:t xml:space="preserve"> prohlašuje, že v případě, že </w:t>
      </w:r>
      <w:r w:rsidR="00E65A95">
        <w:rPr>
          <w:rFonts w:cs="Arial"/>
          <w:sz w:val="20"/>
          <w:szCs w:val="20"/>
        </w:rPr>
        <w:t>d</w:t>
      </w:r>
      <w:r w:rsidR="00FD1E17">
        <w:rPr>
          <w:rFonts w:cs="Arial"/>
          <w:sz w:val="20"/>
          <w:szCs w:val="20"/>
        </w:rPr>
        <w:t>ílo</w:t>
      </w:r>
      <w:r w:rsidR="00851E0C">
        <w:rPr>
          <w:rFonts w:cs="Arial"/>
          <w:sz w:val="20"/>
          <w:szCs w:val="20"/>
        </w:rPr>
        <w:t xml:space="preserve"> nebo jeho část je předmětem autorskoprávní ochrany, má zajištěna veškerá práva v takovém rozsahu, v jakém je poskytuje na základě této </w:t>
      </w:r>
      <w:r w:rsidR="00E65A95">
        <w:rPr>
          <w:rFonts w:cs="Arial"/>
          <w:sz w:val="20"/>
          <w:szCs w:val="20"/>
        </w:rPr>
        <w:t>smlouvy</w:t>
      </w:r>
      <w:r w:rsidR="00851E0C">
        <w:rPr>
          <w:rFonts w:cs="Arial"/>
          <w:sz w:val="20"/>
          <w:szCs w:val="20"/>
        </w:rPr>
        <w:t xml:space="preserve"> </w:t>
      </w:r>
      <w:r>
        <w:rPr>
          <w:rFonts w:cs="Arial"/>
          <w:sz w:val="20"/>
          <w:szCs w:val="20"/>
        </w:rPr>
        <w:t>Objednatel</w:t>
      </w:r>
      <w:r w:rsidR="00851E0C">
        <w:rPr>
          <w:rFonts w:cs="Arial"/>
          <w:sz w:val="20"/>
          <w:szCs w:val="20"/>
        </w:rPr>
        <w:t xml:space="preserve">i. </w:t>
      </w:r>
      <w:r>
        <w:rPr>
          <w:rFonts w:cs="Arial"/>
          <w:sz w:val="20"/>
          <w:szCs w:val="20"/>
        </w:rPr>
        <w:t>Zhotovitel</w:t>
      </w:r>
      <w:r w:rsidR="00851E0C">
        <w:rPr>
          <w:rFonts w:cs="Arial"/>
          <w:sz w:val="20"/>
          <w:szCs w:val="20"/>
        </w:rPr>
        <w:t xml:space="preserve"> garantuje, že užíváním </w:t>
      </w:r>
      <w:r w:rsidR="00FD1E17">
        <w:rPr>
          <w:rFonts w:cs="Arial"/>
          <w:sz w:val="20"/>
          <w:szCs w:val="20"/>
        </w:rPr>
        <w:t>díla</w:t>
      </w:r>
      <w:r w:rsidR="00851E0C">
        <w:rPr>
          <w:rFonts w:cs="Arial"/>
          <w:sz w:val="20"/>
          <w:szCs w:val="20"/>
        </w:rPr>
        <w:t xml:space="preserve"> nebo jakékoli jeho části nebude </w:t>
      </w:r>
      <w:r>
        <w:rPr>
          <w:rFonts w:cs="Arial"/>
          <w:sz w:val="20"/>
          <w:szCs w:val="20"/>
        </w:rPr>
        <w:t>Objednatel</w:t>
      </w:r>
      <w:r w:rsidR="00851E0C">
        <w:rPr>
          <w:rFonts w:cs="Arial"/>
          <w:sz w:val="20"/>
          <w:szCs w:val="20"/>
        </w:rPr>
        <w:t xml:space="preserve"> porušovat žádná práva třetích osob.</w:t>
      </w:r>
    </w:p>
    <w:p w14:paraId="6415C511" w14:textId="11D3E669"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E65A95">
        <w:rPr>
          <w:rFonts w:cs="Arial"/>
          <w:sz w:val="20"/>
          <w:szCs w:val="20"/>
        </w:rPr>
        <w:t>d</w:t>
      </w:r>
      <w:r w:rsidR="00FD1E17">
        <w:rPr>
          <w:rFonts w:cs="Arial"/>
          <w:sz w:val="20"/>
          <w:szCs w:val="20"/>
        </w:rPr>
        <w:t>ílo</w:t>
      </w:r>
      <w:r>
        <w:rPr>
          <w:rFonts w:cs="Arial"/>
          <w:sz w:val="20"/>
          <w:szCs w:val="20"/>
        </w:rPr>
        <w:t xml:space="preserve"> nebo jakákoli jeho část jsou předmětem autorskoprávní ochrany, se smluvní strany dohodly, že </w:t>
      </w:r>
      <w:r w:rsidR="00750838">
        <w:rPr>
          <w:rFonts w:cs="Arial"/>
          <w:sz w:val="20"/>
          <w:szCs w:val="20"/>
        </w:rPr>
        <w:t>Zhotovitel</w:t>
      </w:r>
      <w:r>
        <w:rPr>
          <w:rFonts w:cs="Arial"/>
          <w:sz w:val="20"/>
          <w:szCs w:val="20"/>
        </w:rPr>
        <w:t xml:space="preserve"> poskytuje </w:t>
      </w:r>
      <w:r w:rsidR="00750838">
        <w:rPr>
          <w:rFonts w:cs="Arial"/>
          <w:sz w:val="20"/>
          <w:szCs w:val="20"/>
        </w:rPr>
        <w:t>Objednatel</w:t>
      </w:r>
      <w:r>
        <w:rPr>
          <w:rFonts w:cs="Arial"/>
          <w:sz w:val="20"/>
          <w:szCs w:val="20"/>
        </w:rPr>
        <w:t xml:space="preserve">i výhradní právo k užití takového </w:t>
      </w:r>
      <w:r w:rsidR="00FD1E17">
        <w:rPr>
          <w:rFonts w:cs="Arial"/>
          <w:sz w:val="20"/>
          <w:szCs w:val="20"/>
        </w:rPr>
        <w:t>díla</w:t>
      </w:r>
      <w:r>
        <w:rPr>
          <w:rFonts w:cs="Arial"/>
          <w:sz w:val="20"/>
          <w:szCs w:val="20"/>
        </w:rPr>
        <w:t xml:space="preserve">, a to po neomezenou </w:t>
      </w:r>
      <w:r w:rsidR="006F629B">
        <w:rPr>
          <w:rFonts w:cs="Arial"/>
          <w:sz w:val="20"/>
          <w:szCs w:val="20"/>
        </w:rPr>
        <w:t>dobu,</w:t>
      </w:r>
      <w:r>
        <w:rPr>
          <w:rFonts w:cs="Arial"/>
          <w:sz w:val="20"/>
          <w:szCs w:val="20"/>
        </w:rPr>
        <w:t xml:space="preserve"> a to v takovém rozsahu, aby </w:t>
      </w:r>
      <w:r w:rsidR="00750838">
        <w:rPr>
          <w:rFonts w:cs="Arial"/>
          <w:sz w:val="20"/>
          <w:szCs w:val="20"/>
        </w:rPr>
        <w:t>Objednatel</w:t>
      </w:r>
      <w:r>
        <w:rPr>
          <w:rFonts w:cs="Arial"/>
          <w:sz w:val="20"/>
          <w:szCs w:val="20"/>
        </w:rPr>
        <w:t xml:space="preserve"> mohl </w:t>
      </w:r>
      <w:r w:rsidR="00E65A95">
        <w:rPr>
          <w:rFonts w:cs="Arial"/>
          <w:sz w:val="20"/>
          <w:szCs w:val="20"/>
        </w:rPr>
        <w:t>d</w:t>
      </w:r>
      <w:r w:rsidR="00FD1E17">
        <w:rPr>
          <w:rFonts w:cs="Arial"/>
          <w:sz w:val="20"/>
          <w:szCs w:val="20"/>
        </w:rPr>
        <w:t>ílo</w:t>
      </w:r>
      <w:r>
        <w:rPr>
          <w:rFonts w:cs="Arial"/>
          <w:sz w:val="20"/>
          <w:szCs w:val="20"/>
        </w:rPr>
        <w:t xml:space="preserve"> nebo jakoukoli jeho část užívat k účelu, ke kterému slouží. </w:t>
      </w:r>
      <w:r w:rsidR="00750838">
        <w:rPr>
          <w:rFonts w:cs="Arial"/>
          <w:sz w:val="20"/>
          <w:szCs w:val="20"/>
        </w:rPr>
        <w:t>Objednatel</w:t>
      </w:r>
      <w:r>
        <w:rPr>
          <w:rFonts w:cs="Arial"/>
          <w:sz w:val="20"/>
          <w:szCs w:val="20"/>
        </w:rPr>
        <w:t xml:space="preserve"> je oprávněn toto právo dále postoupit na třetí osobu nebo třetí osobě poskytnout podlicenci. </w:t>
      </w:r>
      <w:r w:rsidR="00750838">
        <w:rPr>
          <w:rFonts w:cs="Arial"/>
          <w:sz w:val="20"/>
          <w:szCs w:val="20"/>
        </w:rPr>
        <w:t>Objednatel</w:t>
      </w:r>
      <w:r>
        <w:rPr>
          <w:rFonts w:cs="Arial"/>
          <w:sz w:val="20"/>
          <w:szCs w:val="20"/>
        </w:rPr>
        <w:t xml:space="preserve"> není povinen licenci využít. Ujednání o výlučnosti licence se neužije tam, kde předmětem autorskoprávní ochrany</w:t>
      </w:r>
      <w:r w:rsidR="00851E0C">
        <w:rPr>
          <w:rFonts w:cs="Arial"/>
          <w:sz w:val="20"/>
          <w:szCs w:val="20"/>
        </w:rPr>
        <w:t xml:space="preserve"> je </w:t>
      </w:r>
      <w:r w:rsidR="00E65A95">
        <w:rPr>
          <w:rFonts w:cs="Arial"/>
          <w:sz w:val="20"/>
          <w:szCs w:val="20"/>
        </w:rPr>
        <w:t>d</w:t>
      </w:r>
      <w:r w:rsidR="00FD1E17">
        <w:rPr>
          <w:rFonts w:cs="Arial"/>
          <w:sz w:val="20"/>
          <w:szCs w:val="20"/>
        </w:rPr>
        <w:t>ílo</w:t>
      </w:r>
      <w:r w:rsidR="00851E0C">
        <w:rPr>
          <w:rFonts w:cs="Arial"/>
          <w:sz w:val="20"/>
          <w:szCs w:val="20"/>
        </w:rPr>
        <w:t xml:space="preserve">, které nebylo vyvinuto na zakázku výlučně pro </w:t>
      </w:r>
      <w:r w:rsidR="00750838">
        <w:rPr>
          <w:rFonts w:cs="Arial"/>
          <w:sz w:val="20"/>
          <w:szCs w:val="20"/>
        </w:rPr>
        <w:t>Objednatel</w:t>
      </w:r>
      <w:r w:rsidR="00851E0C">
        <w:rPr>
          <w:rFonts w:cs="Arial"/>
          <w:sz w:val="20"/>
          <w:szCs w:val="20"/>
        </w:rPr>
        <w:t xml:space="preserve">e, ale jde o autorské </w:t>
      </w:r>
      <w:r w:rsidR="00E65A95">
        <w:rPr>
          <w:rFonts w:cs="Arial"/>
          <w:sz w:val="20"/>
          <w:szCs w:val="20"/>
        </w:rPr>
        <w:t>d</w:t>
      </w:r>
      <w:r w:rsidR="00FD1E17">
        <w:rPr>
          <w:rFonts w:cs="Arial"/>
          <w:sz w:val="20"/>
          <w:szCs w:val="20"/>
        </w:rPr>
        <w:t>ílo</w:t>
      </w:r>
      <w:r w:rsidR="00851E0C">
        <w:rPr>
          <w:rFonts w:cs="Arial"/>
          <w:sz w:val="20"/>
          <w:szCs w:val="20"/>
        </w:rPr>
        <w:t xml:space="preserve"> třetí osoby využité při realizaci </w:t>
      </w:r>
      <w:r w:rsidR="00FD1E17">
        <w:rPr>
          <w:rFonts w:cs="Arial"/>
          <w:sz w:val="20"/>
          <w:szCs w:val="20"/>
        </w:rPr>
        <w:t>díla</w:t>
      </w:r>
      <w:r w:rsidR="00851E0C">
        <w:rPr>
          <w:rFonts w:cs="Arial"/>
          <w:sz w:val="20"/>
          <w:szCs w:val="20"/>
        </w:rPr>
        <w:t xml:space="preserve">. Odměna za poskytnutí licence byla zohledněna v Ceně </w:t>
      </w:r>
      <w:r w:rsidR="00FD1E17">
        <w:rPr>
          <w:rFonts w:cs="Arial"/>
          <w:sz w:val="20"/>
          <w:szCs w:val="20"/>
        </w:rPr>
        <w:t>díla</w:t>
      </w:r>
      <w:r w:rsidR="00851E0C">
        <w:rPr>
          <w:rFonts w:cs="Arial"/>
          <w:sz w:val="20"/>
          <w:szCs w:val="20"/>
        </w:rPr>
        <w:t>.</w:t>
      </w:r>
    </w:p>
    <w:p w14:paraId="323604E1" w14:textId="30460228"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FD1E17">
        <w:rPr>
          <w:rFonts w:cs="Arial"/>
          <w:sz w:val="20"/>
          <w:szCs w:val="20"/>
        </w:rPr>
        <w:t>díla</w:t>
      </w:r>
      <w:r>
        <w:rPr>
          <w:rFonts w:cs="Arial"/>
          <w:sz w:val="20"/>
          <w:szCs w:val="20"/>
        </w:rPr>
        <w:t xml:space="preserve"> je i dodání softwarové aplikace, zavazuje se </w:t>
      </w:r>
      <w:r w:rsidR="00750838">
        <w:rPr>
          <w:rFonts w:cs="Arial"/>
          <w:sz w:val="20"/>
          <w:szCs w:val="20"/>
        </w:rPr>
        <w:t>Zhotovitel</w:t>
      </w:r>
      <w:r>
        <w:rPr>
          <w:rFonts w:cs="Arial"/>
          <w:sz w:val="20"/>
          <w:szCs w:val="20"/>
        </w:rPr>
        <w:t xml:space="preserve">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27" w:name="_Ref381449198"/>
      <w:r w:rsidRPr="0020233A">
        <w:rPr>
          <w:rFonts w:cs="Arial"/>
          <w:sz w:val="20"/>
          <w:szCs w:val="20"/>
        </w:rPr>
        <w:t>Obchodní tajemství</w:t>
      </w:r>
      <w:bookmarkEnd w:id="27"/>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65F7AA96" w:rsidR="00AC53B7" w:rsidRPr="00AC53B7" w:rsidRDefault="00AC53B7" w:rsidP="00AC53B7">
      <w:pPr>
        <w:pStyle w:val="4sltext"/>
        <w:numPr>
          <w:ilvl w:val="1"/>
          <w:numId w:val="2"/>
        </w:numPr>
        <w:ind w:left="567" w:hanging="567"/>
        <w:rPr>
          <w:rFonts w:cs="Arial"/>
          <w:sz w:val="20"/>
          <w:szCs w:val="20"/>
        </w:rPr>
      </w:pPr>
      <w:bookmarkStart w:id="28" w:name="_Hlk7006148"/>
      <w:r w:rsidRPr="00AC53B7">
        <w:rPr>
          <w:rFonts w:cs="Arial"/>
          <w:sz w:val="20"/>
          <w:szCs w:val="20"/>
        </w:rPr>
        <w:t xml:space="preserve">Smluvní strany této </w:t>
      </w:r>
      <w:r w:rsidR="00E65A95">
        <w:rPr>
          <w:rFonts w:cs="Arial"/>
          <w:sz w:val="20"/>
          <w:szCs w:val="20"/>
        </w:rPr>
        <w:t>smlouvy</w:t>
      </w:r>
      <w:r w:rsidRPr="00AC53B7">
        <w:rPr>
          <w:rFonts w:cs="Arial"/>
          <w:sz w:val="20"/>
          <w:szCs w:val="20"/>
        </w:rPr>
        <w:t xml:space="preserve">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F570C">
        <w:rPr>
          <w:rFonts w:cs="Arial"/>
          <w:b/>
          <w:bCs/>
          <w:sz w:val="20"/>
          <w:szCs w:val="20"/>
        </w:rPr>
        <w:t>Nařízení</w:t>
      </w:r>
      <w:r w:rsidRPr="00AC53B7">
        <w:rPr>
          <w:rFonts w:cs="Arial"/>
          <w:sz w:val="20"/>
          <w:szCs w:val="20"/>
        </w:rPr>
        <w:t>“ nebo též „</w:t>
      </w:r>
      <w:r w:rsidRPr="009F570C">
        <w:rPr>
          <w:rFonts w:cs="Arial"/>
          <w:b/>
          <w:bCs/>
          <w:sz w:val="20"/>
          <w:szCs w:val="20"/>
        </w:rPr>
        <w:t>GDPR</w:t>
      </w:r>
      <w:r w:rsidRPr="00AC53B7">
        <w:rPr>
          <w:rFonts w:cs="Arial"/>
          <w:sz w:val="20"/>
          <w:szCs w:val="20"/>
        </w:rPr>
        <w:t xml:space="preserve">") a též i souvisejícími národními právními předpisy. Obě smluvní strany se při plnění této </w:t>
      </w:r>
      <w:r w:rsidR="00E65A95">
        <w:rPr>
          <w:rFonts w:cs="Arial"/>
          <w:sz w:val="20"/>
          <w:szCs w:val="20"/>
        </w:rPr>
        <w:t>smlouvy</w:t>
      </w:r>
      <w:r w:rsidRPr="00AC53B7">
        <w:rPr>
          <w:rFonts w:cs="Arial"/>
          <w:sz w:val="20"/>
          <w:szCs w:val="20"/>
        </w:rPr>
        <w:t xml:space="preserve"> zavazují jednat v souladu s Nařízením a souvisejícími právními předpisy.</w:t>
      </w:r>
    </w:p>
    <w:p w14:paraId="188E5C3B" w14:textId="793FCD9D"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Při plnění této </w:t>
      </w:r>
      <w:r w:rsidR="00E65A95">
        <w:rPr>
          <w:rFonts w:cs="Arial"/>
          <w:sz w:val="20"/>
          <w:szCs w:val="20"/>
        </w:rPr>
        <w:t>smlouvy</w:t>
      </w:r>
      <w:r w:rsidRPr="00AC53B7">
        <w:rPr>
          <w:rFonts w:cs="Arial"/>
          <w:sz w:val="20"/>
          <w:szCs w:val="20"/>
        </w:rPr>
        <w:t xml:space="preserve"> a činnostech s tím souvisejících, jako je zejména uzavření této </w:t>
      </w:r>
      <w:r w:rsidR="00E65A95">
        <w:rPr>
          <w:rFonts w:cs="Arial"/>
          <w:sz w:val="20"/>
          <w:szCs w:val="20"/>
        </w:rPr>
        <w:t>smlouvy</w:t>
      </w:r>
      <w:r w:rsidRPr="00AC53B7">
        <w:rPr>
          <w:rFonts w:cs="Arial"/>
          <w:sz w:val="20"/>
          <w:szCs w:val="20"/>
        </w:rPr>
        <w:t xml:space="preserve">, komunikace zástupců smluvních stran a jejich zaměstnanců, plnění závazků a právních povinností vyplývajících ze </w:t>
      </w:r>
      <w:r w:rsidR="00E65A95">
        <w:rPr>
          <w:rFonts w:cs="Arial"/>
          <w:sz w:val="20"/>
          <w:szCs w:val="20"/>
        </w:rPr>
        <w:t>smlouvy</w:t>
      </w:r>
      <w:r w:rsidRPr="00AC53B7">
        <w:rPr>
          <w:rFonts w:cs="Arial"/>
          <w:sz w:val="20"/>
          <w:szCs w:val="20"/>
        </w:rPr>
        <w:t xml:space="preserve">,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w:t>
      </w:r>
      <w:r w:rsidR="00E65A95">
        <w:rPr>
          <w:rFonts w:cs="Arial"/>
          <w:sz w:val="20"/>
          <w:szCs w:val="20"/>
        </w:rPr>
        <w:t>smlouvy</w:t>
      </w:r>
      <w:r w:rsidRPr="00AC53B7">
        <w:rPr>
          <w:rFonts w:cs="Arial"/>
          <w:sz w:val="20"/>
          <w:szCs w:val="20"/>
        </w:rPr>
        <w:t xml:space="preserve"> současně i správcem anebo zpracovatelem osobních údajů získaných od druhé smluví strany, stanoví-li tak Nařízení či související právní předpis.</w:t>
      </w:r>
    </w:p>
    <w:p w14:paraId="2875139C" w14:textId="3F2D33A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Obě smluvní strany berou na vědomí, že při plnění této </w:t>
      </w:r>
      <w:r w:rsidR="00E65A95">
        <w:rPr>
          <w:rFonts w:cs="Arial"/>
          <w:sz w:val="20"/>
          <w:szCs w:val="20"/>
        </w:rPr>
        <w:t>smlouvy</w:t>
      </w:r>
      <w:r w:rsidRPr="00AC53B7">
        <w:rPr>
          <w:rFonts w:cs="Arial"/>
          <w:sz w:val="20"/>
          <w:szCs w:val="20"/>
        </w:rPr>
        <w:t xml:space="preserve"> může docházet i ke zpracování osobních údajů, které si vzájemně při plnění této </w:t>
      </w:r>
      <w:r w:rsidR="00E65A95">
        <w:rPr>
          <w:rFonts w:cs="Arial"/>
          <w:sz w:val="20"/>
          <w:szCs w:val="20"/>
        </w:rPr>
        <w:t>smlouvy</w:t>
      </w:r>
      <w:r w:rsidRPr="00AC53B7">
        <w:rPr>
          <w:rFonts w:cs="Arial"/>
          <w:sz w:val="20"/>
          <w:szCs w:val="20"/>
        </w:rPr>
        <w:t xml:space="preserve">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2E7E08C9" w14:textId="1A97B6CF"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w:t>
      </w:r>
      <w:r w:rsidR="00E65A95">
        <w:rPr>
          <w:rFonts w:cs="Arial"/>
          <w:sz w:val="20"/>
          <w:szCs w:val="20"/>
        </w:rPr>
        <w:t>smlouvy</w:t>
      </w:r>
      <w:r w:rsidRPr="00AC53B7">
        <w:rPr>
          <w:rFonts w:cs="Arial"/>
          <w:sz w:val="20"/>
          <w:szCs w:val="20"/>
        </w:rPr>
        <w:t>,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28"/>
    </w:p>
    <w:p w14:paraId="3423DAF1" w14:textId="53C6AEDA"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Ustanovení tohoto článku zůstávají v platnosti i po ukončení této </w:t>
      </w:r>
      <w:r w:rsidR="00E65A95">
        <w:rPr>
          <w:rFonts w:cs="Arial"/>
          <w:sz w:val="20"/>
          <w:szCs w:val="20"/>
        </w:rPr>
        <w:t>smlouvy</w:t>
      </w:r>
      <w:r w:rsidRPr="00AC53B7">
        <w:rPr>
          <w:rFonts w:cs="Arial"/>
          <w:sz w:val="20"/>
          <w:szCs w:val="20"/>
        </w:rPr>
        <w:t>.</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2BD9A54" w:rsidR="00330233" w:rsidRDefault="00750838" w:rsidP="006D64E0">
      <w:pPr>
        <w:pStyle w:val="4sltext"/>
        <w:numPr>
          <w:ilvl w:val="1"/>
          <w:numId w:val="2"/>
        </w:numPr>
        <w:ind w:left="567" w:hanging="567"/>
        <w:rPr>
          <w:rFonts w:cs="Arial"/>
          <w:sz w:val="20"/>
          <w:szCs w:val="20"/>
        </w:rPr>
      </w:pPr>
      <w:r>
        <w:rPr>
          <w:rFonts w:cs="Arial"/>
          <w:sz w:val="20"/>
          <w:szCs w:val="20"/>
        </w:rPr>
        <w:t>Zhotovitel</w:t>
      </w:r>
      <w:r w:rsidR="00330233">
        <w:rPr>
          <w:rFonts w:cs="Arial"/>
          <w:sz w:val="20"/>
          <w:szCs w:val="20"/>
        </w:rPr>
        <w:t xml:space="preserve"> se zavazuje, že minimálně po dobu </w:t>
      </w:r>
      <w:r w:rsidR="00C85F3D">
        <w:rPr>
          <w:rFonts w:cs="Arial"/>
          <w:sz w:val="20"/>
          <w:szCs w:val="20"/>
        </w:rPr>
        <w:t>10</w:t>
      </w:r>
      <w:r w:rsidR="00330233">
        <w:rPr>
          <w:rFonts w:cs="Arial"/>
          <w:sz w:val="20"/>
          <w:szCs w:val="20"/>
        </w:rPr>
        <w:t xml:space="preserve"> let zajistí dodání jakéhokoli náhradního dílu k </w:t>
      </w:r>
      <w:r w:rsidR="002260BA">
        <w:rPr>
          <w:rFonts w:cs="Arial"/>
          <w:sz w:val="20"/>
          <w:szCs w:val="20"/>
        </w:rPr>
        <w:t>d</w:t>
      </w:r>
      <w:r w:rsidR="00330233">
        <w:rPr>
          <w:rFonts w:cs="Arial"/>
          <w:sz w:val="20"/>
          <w:szCs w:val="20"/>
        </w:rPr>
        <w:t>ílu.</w:t>
      </w:r>
    </w:p>
    <w:p w14:paraId="5812ADB3" w14:textId="5121BBEF" w:rsidR="00AB2669" w:rsidRPr="000C6AD6" w:rsidRDefault="000C6AD6" w:rsidP="006D64E0">
      <w:pPr>
        <w:pStyle w:val="4sltext"/>
        <w:numPr>
          <w:ilvl w:val="1"/>
          <w:numId w:val="2"/>
        </w:numPr>
        <w:ind w:left="567" w:hanging="567"/>
        <w:rPr>
          <w:rFonts w:cs="Arial"/>
          <w:sz w:val="20"/>
          <w:szCs w:val="20"/>
        </w:rPr>
      </w:pPr>
      <w:bookmarkStart w:id="29"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FD1E17">
        <w:rPr>
          <w:rFonts w:cs="Arial"/>
          <w:sz w:val="20"/>
          <w:szCs w:val="20"/>
        </w:rPr>
        <w:t>díla</w:t>
      </w:r>
      <w:r w:rsidRPr="000C6AD6">
        <w:rPr>
          <w:rFonts w:cs="Arial"/>
          <w:sz w:val="20"/>
          <w:szCs w:val="20"/>
        </w:rPr>
        <w:t xml:space="preserve"> či způsob jeho provádění, sjednávání termínů apod. jsou za smluvní strany oprávněny jednat následující osoby:</w:t>
      </w:r>
      <w:bookmarkEnd w:id="29"/>
    </w:p>
    <w:p w14:paraId="5F9E9AEB" w14:textId="720A1BC2" w:rsidR="000C6AD6" w:rsidRPr="000C6AD6" w:rsidRDefault="000C6AD6" w:rsidP="009C2049">
      <w:pPr>
        <w:pStyle w:val="4sltext"/>
        <w:spacing w:after="0"/>
        <w:ind w:left="567" w:firstLine="0"/>
        <w:rPr>
          <w:rFonts w:cs="Arial"/>
          <w:sz w:val="20"/>
          <w:szCs w:val="20"/>
        </w:rPr>
      </w:pPr>
      <w:r w:rsidRPr="000C6AD6">
        <w:rPr>
          <w:rFonts w:cs="Arial"/>
          <w:sz w:val="20"/>
          <w:szCs w:val="20"/>
        </w:rPr>
        <w:t xml:space="preserve">Za </w:t>
      </w:r>
      <w:r w:rsidR="00750838">
        <w:rPr>
          <w:rFonts w:cs="Arial"/>
          <w:sz w:val="20"/>
          <w:szCs w:val="20"/>
        </w:rPr>
        <w:t>Objednatel</w:t>
      </w:r>
      <w:r w:rsidRPr="000C6AD6">
        <w:rPr>
          <w:rFonts w:cs="Arial"/>
          <w:sz w:val="20"/>
          <w:szCs w:val="20"/>
        </w:rPr>
        <w:t>e:</w:t>
      </w:r>
      <w:r w:rsidR="00510334">
        <w:rPr>
          <w:rFonts w:cs="Arial"/>
          <w:sz w:val="20"/>
          <w:szCs w:val="20"/>
        </w:rPr>
        <w:t xml:space="preserve"> </w:t>
      </w:r>
      <w:r w:rsidR="009209B6">
        <w:rPr>
          <w:rFonts w:cs="Arial"/>
          <w:sz w:val="20"/>
          <w:szCs w:val="20"/>
        </w:rPr>
        <w:tab/>
      </w:r>
      <w:r w:rsidR="005D5CCF">
        <w:rPr>
          <w:rFonts w:cs="Arial"/>
          <w:sz w:val="20"/>
          <w:szCs w:val="20"/>
        </w:rPr>
        <w:t>Ing. Zdeněk Jirout</w:t>
      </w:r>
      <w:r w:rsidRPr="005A2FD9">
        <w:rPr>
          <w:rFonts w:cs="Arial"/>
          <w:sz w:val="20"/>
          <w:szCs w:val="20"/>
        </w:rPr>
        <w:t xml:space="preserve">, tel. </w:t>
      </w:r>
      <w:r w:rsidR="00B00827" w:rsidRPr="00383019">
        <w:rPr>
          <w:rFonts w:cs="Arial"/>
          <w:sz w:val="20"/>
          <w:szCs w:val="20"/>
        </w:rPr>
        <w:t>+420 739 240 2</w:t>
      </w:r>
      <w:r w:rsidR="005D5CCF">
        <w:rPr>
          <w:rFonts w:cs="Arial"/>
          <w:sz w:val="20"/>
          <w:szCs w:val="20"/>
        </w:rPr>
        <w:t>4</w:t>
      </w:r>
      <w:r w:rsidR="00B00827" w:rsidRPr="00383019">
        <w:rPr>
          <w:rFonts w:cs="Arial"/>
          <w:sz w:val="20"/>
          <w:szCs w:val="20"/>
        </w:rPr>
        <w:t>6</w:t>
      </w:r>
      <w:r w:rsidR="00510334" w:rsidRPr="005A2FD9">
        <w:rPr>
          <w:rFonts w:cs="Arial"/>
          <w:sz w:val="20"/>
          <w:szCs w:val="20"/>
        </w:rPr>
        <w:t xml:space="preserve">, </w:t>
      </w:r>
      <w:r w:rsidRPr="005A2FD9">
        <w:rPr>
          <w:rFonts w:cs="Arial"/>
          <w:sz w:val="20"/>
          <w:szCs w:val="20"/>
        </w:rPr>
        <w:t>e-mail:</w:t>
      </w:r>
      <w:r w:rsidR="00053AEA" w:rsidRPr="005A2FD9">
        <w:rPr>
          <w:rFonts w:cs="Arial"/>
          <w:sz w:val="20"/>
          <w:szCs w:val="20"/>
        </w:rPr>
        <w:t xml:space="preserve"> </w:t>
      </w:r>
      <w:r w:rsidR="005D5CCF">
        <w:rPr>
          <w:rFonts w:cs="Arial"/>
          <w:sz w:val="20"/>
          <w:szCs w:val="20"/>
        </w:rPr>
        <w:t>zdenek.jirout</w:t>
      </w:r>
      <w:r w:rsidR="00B00827" w:rsidRPr="00B00827">
        <w:rPr>
          <w:rFonts w:cs="Arial"/>
          <w:sz w:val="20"/>
          <w:szCs w:val="20"/>
        </w:rPr>
        <w:t>@ceproas.cz</w:t>
      </w:r>
    </w:p>
    <w:p w14:paraId="7E7DA2CD" w14:textId="1D0F41EE"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w:t>
      </w:r>
      <w:r w:rsidR="00750838">
        <w:rPr>
          <w:rFonts w:cs="Arial"/>
          <w:sz w:val="20"/>
          <w:szCs w:val="20"/>
        </w:rPr>
        <w:t>Zhotovitel</w:t>
      </w:r>
      <w:r w:rsidRPr="000C6AD6">
        <w:rPr>
          <w:rFonts w:cs="Arial"/>
          <w:sz w:val="20"/>
          <w:szCs w:val="20"/>
        </w:rPr>
        <w:t xml:space="preserve">e: </w:t>
      </w:r>
      <w:r w:rsidR="009209B6">
        <w:rPr>
          <w:rFonts w:cs="Arial"/>
          <w:sz w:val="20"/>
          <w:szCs w:val="20"/>
        </w:rPr>
        <w:tab/>
      </w:r>
      <w:r w:rsidR="5A532A0B" w:rsidRPr="55B4A58B">
        <w:rPr>
          <w:rFonts w:cs="Arial"/>
          <w:sz w:val="20"/>
          <w:szCs w:val="20"/>
        </w:rPr>
        <w:t>vedoucí realizačního týmu</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1327B740" w:rsidRPr="25CCD1EB">
        <w:rPr>
          <w:rFonts w:cs="Arial"/>
          <w:sz w:val="20"/>
          <w:szCs w:val="20"/>
          <w:lang w:val="cs"/>
        </w:rPr>
        <w:t>[</w:t>
      </w:r>
      <w:r w:rsidR="1327B740" w:rsidRPr="25CCD1EB">
        <w:rPr>
          <w:rFonts w:cs="Arial"/>
          <w:b/>
          <w:bCs/>
          <w:sz w:val="20"/>
          <w:szCs w:val="20"/>
          <w:highlight w:val="yellow"/>
          <w:lang w:val="cs"/>
        </w:rPr>
        <w:t>doplní účastník</w:t>
      </w:r>
      <w:r w:rsidR="1327B740" w:rsidRPr="25CCD1EB">
        <w:rPr>
          <w:rFonts w:cs="Arial"/>
          <w:sz w:val="20"/>
          <w:szCs w:val="20"/>
          <w:lang w:val="cs"/>
        </w:rPr>
        <w:t>]</w:t>
      </w:r>
      <w:r w:rsidRPr="000C6AD6">
        <w:rPr>
          <w:rFonts w:cs="Arial"/>
          <w:sz w:val="20"/>
          <w:szCs w:val="20"/>
        </w:rPr>
        <w:t xml:space="preserve">, tel. </w:t>
      </w:r>
      <w:r w:rsidR="6DFE5910" w:rsidRPr="25CCD1EB">
        <w:rPr>
          <w:rFonts w:cs="Arial"/>
          <w:sz w:val="20"/>
          <w:szCs w:val="20"/>
          <w:lang w:val="cs"/>
        </w:rPr>
        <w:t>[</w:t>
      </w:r>
      <w:r w:rsidR="6DFE5910" w:rsidRPr="25CCD1EB">
        <w:rPr>
          <w:rFonts w:cs="Arial"/>
          <w:b/>
          <w:bCs/>
          <w:sz w:val="20"/>
          <w:szCs w:val="20"/>
          <w:highlight w:val="yellow"/>
          <w:lang w:val="cs"/>
        </w:rPr>
        <w:t>doplní účastník</w:t>
      </w:r>
      <w:r w:rsidR="6DFE5910" w:rsidRPr="25CCD1EB">
        <w:rPr>
          <w:rFonts w:cs="Arial"/>
          <w:sz w:val="20"/>
          <w:szCs w:val="20"/>
          <w:lang w:val="cs"/>
        </w:rPr>
        <w:t>]</w:t>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7BE2E385" w:rsidRPr="25CCD1EB">
        <w:rPr>
          <w:rFonts w:cs="Arial"/>
          <w:sz w:val="20"/>
          <w:szCs w:val="20"/>
          <w:lang w:val="cs"/>
        </w:rPr>
        <w:t>[</w:t>
      </w:r>
      <w:r w:rsidR="7BE2E385" w:rsidRPr="25CCD1EB">
        <w:rPr>
          <w:rFonts w:cs="Arial"/>
          <w:b/>
          <w:bCs/>
          <w:sz w:val="20"/>
          <w:szCs w:val="20"/>
          <w:highlight w:val="yellow"/>
          <w:lang w:val="cs"/>
        </w:rPr>
        <w:t>doplní účastník</w:t>
      </w:r>
      <w:r w:rsidR="7BE2E385" w:rsidRPr="25CCD1EB">
        <w:rPr>
          <w:rFonts w:cs="Arial"/>
          <w:sz w:val="20"/>
          <w:szCs w:val="20"/>
          <w:lang w:val="cs"/>
        </w:rPr>
        <w:t>]</w:t>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231C0381"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w:t>
      </w:r>
      <w:r w:rsidR="00E65A95">
        <w:rPr>
          <w:rFonts w:cs="Arial"/>
          <w:sz w:val="20"/>
          <w:szCs w:val="20"/>
        </w:rPr>
        <w:t>smlouvy</w:t>
      </w:r>
      <w:r w:rsidR="008B4259">
        <w:rPr>
          <w:rFonts w:cs="Arial"/>
          <w:sz w:val="20"/>
          <w:szCs w:val="20"/>
        </w:rPr>
        <w:t>.</w:t>
      </w:r>
    </w:p>
    <w:p w14:paraId="6EFDBA2F" w14:textId="77777777" w:rsidR="00164A5B" w:rsidRDefault="00164A5B" w:rsidP="00B160A2">
      <w:pPr>
        <w:pStyle w:val="4sltext"/>
        <w:ind w:left="567" w:firstLine="0"/>
        <w:rPr>
          <w:rFonts w:cs="Arial"/>
          <w:sz w:val="20"/>
          <w:szCs w:val="20"/>
        </w:rPr>
      </w:pPr>
    </w:p>
    <w:p w14:paraId="699951E9" w14:textId="77C567D2" w:rsidR="001E6CEE" w:rsidRPr="006071B4" w:rsidRDefault="00750838" w:rsidP="006071B4">
      <w:pPr>
        <w:pStyle w:val="4sltext"/>
        <w:numPr>
          <w:ilvl w:val="1"/>
          <w:numId w:val="2"/>
        </w:numPr>
        <w:ind w:left="567" w:hanging="567"/>
        <w:rPr>
          <w:rFonts w:cs="Arial"/>
          <w:sz w:val="20"/>
          <w:szCs w:val="20"/>
        </w:rPr>
      </w:pPr>
      <w:r w:rsidRPr="25CCD1EB">
        <w:rPr>
          <w:rFonts w:cs="Arial"/>
          <w:sz w:val="20"/>
          <w:szCs w:val="20"/>
        </w:rPr>
        <w:t>Zhotovitel</w:t>
      </w:r>
      <w:r w:rsidR="001E5CE5" w:rsidRPr="25CCD1EB">
        <w:rPr>
          <w:rFonts w:cs="Arial"/>
          <w:sz w:val="20"/>
          <w:szCs w:val="20"/>
        </w:rPr>
        <w:t xml:space="preserve"> je oprávněn použít pro provádění stavebních prací, služeb a dodávek poddodavatele. Zároveň je povinen </w:t>
      </w:r>
      <w:r w:rsidRPr="25CCD1EB">
        <w:rPr>
          <w:rFonts w:cs="Arial"/>
          <w:sz w:val="20"/>
          <w:szCs w:val="20"/>
        </w:rPr>
        <w:t>Objednatel</w:t>
      </w:r>
      <w:r w:rsidR="001E5CE5" w:rsidRPr="25CCD1EB">
        <w:rPr>
          <w:rFonts w:cs="Arial"/>
          <w:sz w:val="20"/>
          <w:szCs w:val="20"/>
        </w:rPr>
        <w:t xml:space="preserve">i při podpisu </w:t>
      </w:r>
      <w:r w:rsidR="00E65A95" w:rsidRPr="25CCD1EB">
        <w:rPr>
          <w:rFonts w:cs="Arial"/>
          <w:sz w:val="20"/>
          <w:szCs w:val="20"/>
        </w:rPr>
        <w:t>smlouvy</w:t>
      </w:r>
      <w:r w:rsidR="001E5CE5" w:rsidRPr="25CCD1EB">
        <w:rPr>
          <w:rFonts w:cs="Arial"/>
          <w:sz w:val="20"/>
          <w:szCs w:val="20"/>
        </w:rPr>
        <w:t xml:space="preserve"> předat seznam poddodavatelů a při převzetí </w:t>
      </w:r>
      <w:r w:rsidR="00FD1E17" w:rsidRPr="25CCD1EB">
        <w:rPr>
          <w:rFonts w:cs="Arial"/>
          <w:sz w:val="20"/>
          <w:szCs w:val="20"/>
        </w:rPr>
        <w:t>díla</w:t>
      </w:r>
      <w:r w:rsidR="001E5CE5" w:rsidRPr="25CCD1EB">
        <w:rPr>
          <w:rFonts w:cs="Arial"/>
          <w:sz w:val="20"/>
          <w:szCs w:val="20"/>
        </w:rPr>
        <w:t xml:space="preserve"> seznam aktualizovat.</w:t>
      </w:r>
      <w:r w:rsidR="006071B4" w:rsidRPr="25CCD1EB">
        <w:rPr>
          <w:rFonts w:cs="Arial"/>
          <w:sz w:val="20"/>
          <w:szCs w:val="20"/>
        </w:rPr>
        <w:t xml:space="preserve"> </w:t>
      </w:r>
      <w:r w:rsidR="001E5CE5" w:rsidRPr="25CCD1EB">
        <w:rPr>
          <w:rFonts w:cs="Arial"/>
          <w:sz w:val="20"/>
          <w:szCs w:val="20"/>
        </w:rPr>
        <w:t xml:space="preserve">V případě, že </w:t>
      </w:r>
      <w:r w:rsidRPr="25CCD1EB">
        <w:rPr>
          <w:rFonts w:cs="Arial"/>
          <w:sz w:val="20"/>
          <w:szCs w:val="20"/>
        </w:rPr>
        <w:t>Zhotovitel</w:t>
      </w:r>
      <w:r w:rsidR="001E5CE5" w:rsidRPr="25CCD1EB">
        <w:rPr>
          <w:rFonts w:cs="Arial"/>
          <w:sz w:val="20"/>
          <w:szCs w:val="20"/>
        </w:rPr>
        <w:t xml:space="preserve"> v souladu se zadávací dokumentací prokázal splnění části kvalifikace prostřednictvím poddodavatele, musí tento poddodavatel i tomu odpovídající část plnění poskytovat. </w:t>
      </w:r>
      <w:r w:rsidRPr="25CCD1EB">
        <w:rPr>
          <w:rFonts w:cs="Arial"/>
          <w:sz w:val="20"/>
          <w:szCs w:val="20"/>
        </w:rPr>
        <w:t>Zhotovitel</w:t>
      </w:r>
      <w:r w:rsidR="001E5CE5" w:rsidRPr="25CCD1EB">
        <w:rPr>
          <w:rFonts w:cs="Arial"/>
          <w:sz w:val="20"/>
          <w:szCs w:val="20"/>
        </w:rPr>
        <w:t xml:space="preserve"> je oprávněn změnit poddodavatele, pomocí kterého prokázal část splnění kvalifikace, jen ze závažných důvodů a s předchozím písemným souhlasem </w:t>
      </w:r>
      <w:r w:rsidRPr="25CCD1EB">
        <w:rPr>
          <w:rFonts w:cs="Arial"/>
          <w:sz w:val="20"/>
          <w:szCs w:val="20"/>
        </w:rPr>
        <w:t>Objednatel</w:t>
      </w:r>
      <w:r w:rsidR="001E5CE5" w:rsidRPr="25CCD1EB">
        <w:rPr>
          <w:rFonts w:cs="Arial"/>
          <w:sz w:val="20"/>
          <w:szCs w:val="20"/>
        </w:rPr>
        <w:t xml:space="preserve">e, přičemž nový poddodavatel musí disponovat minimálně stejnou kvalifikací, kterou původní poddodavatel prokázal za účastníka. Stejně tak případná změna poddodavatele uvedeného v seznamu poddodavatelů v nabídce </w:t>
      </w:r>
      <w:r w:rsidRPr="25CCD1EB">
        <w:rPr>
          <w:rFonts w:cs="Arial"/>
          <w:sz w:val="20"/>
          <w:szCs w:val="20"/>
        </w:rPr>
        <w:t>Zhotovitel</w:t>
      </w:r>
      <w:r w:rsidR="001E5CE5" w:rsidRPr="25CCD1EB">
        <w:rPr>
          <w:rFonts w:cs="Arial"/>
          <w:sz w:val="20"/>
          <w:szCs w:val="20"/>
        </w:rPr>
        <w:t xml:space="preserve">e musí být předem písemně odsouhlasena </w:t>
      </w:r>
      <w:r w:rsidRPr="25CCD1EB">
        <w:rPr>
          <w:rFonts w:cs="Arial"/>
          <w:sz w:val="20"/>
          <w:szCs w:val="20"/>
        </w:rPr>
        <w:t>Objednatel</w:t>
      </w:r>
      <w:r w:rsidR="001E5CE5" w:rsidRPr="25CCD1EB">
        <w:rPr>
          <w:rFonts w:cs="Arial"/>
          <w:sz w:val="20"/>
          <w:szCs w:val="20"/>
        </w:rPr>
        <w:t xml:space="preserve">em. </w:t>
      </w:r>
      <w:r w:rsidRPr="25CCD1EB">
        <w:rPr>
          <w:rFonts w:cs="Arial"/>
          <w:sz w:val="20"/>
          <w:szCs w:val="20"/>
        </w:rPr>
        <w:t>Objednatel</w:t>
      </w:r>
      <w:r w:rsidR="001E5CE5" w:rsidRPr="25CCD1EB">
        <w:rPr>
          <w:rFonts w:cs="Arial"/>
          <w:sz w:val="20"/>
          <w:szCs w:val="20"/>
        </w:rPr>
        <w:t xml:space="preserve"> nesmí souhlas se změnou poddodavatele bez objektivních důvodů odmítnout, pokud mu budou příslušné doklady předloženy. </w:t>
      </w:r>
      <w:r w:rsidRPr="25CCD1EB">
        <w:rPr>
          <w:rFonts w:cs="Arial"/>
          <w:sz w:val="20"/>
          <w:szCs w:val="20"/>
        </w:rPr>
        <w:t>Zhotovitel</w:t>
      </w:r>
      <w:r w:rsidR="001E5CE5" w:rsidRPr="25CCD1EB">
        <w:rPr>
          <w:rFonts w:cs="Arial"/>
          <w:sz w:val="20"/>
          <w:szCs w:val="20"/>
        </w:rPr>
        <w:t xml:space="preserve"> je povinen vést a průběžně aktualizovat seznam všech svých poddodavatelů, kteří mu poskytli plnění určené k plnění předmětu této </w:t>
      </w:r>
      <w:r w:rsidR="00E65A95" w:rsidRPr="25CCD1EB">
        <w:rPr>
          <w:rFonts w:cs="Arial"/>
          <w:sz w:val="20"/>
          <w:szCs w:val="20"/>
        </w:rPr>
        <w:t>smlouvy</w:t>
      </w:r>
      <w:r w:rsidR="001E5CE5" w:rsidRPr="25CCD1EB">
        <w:rPr>
          <w:rFonts w:cs="Arial"/>
          <w:sz w:val="20"/>
          <w:szCs w:val="20"/>
        </w:rPr>
        <w:t xml:space="preserve">, a to včetně specifikace jejich podílu na plnění předmětu této </w:t>
      </w:r>
      <w:r w:rsidR="00E65A95" w:rsidRPr="25CCD1EB">
        <w:rPr>
          <w:rFonts w:cs="Arial"/>
          <w:sz w:val="20"/>
          <w:szCs w:val="20"/>
        </w:rPr>
        <w:t>smlouvy</w:t>
      </w:r>
      <w:r w:rsidR="001E5CE5" w:rsidRPr="25CCD1EB">
        <w:rPr>
          <w:rFonts w:cs="Arial"/>
          <w:sz w:val="20"/>
          <w:szCs w:val="20"/>
        </w:rPr>
        <w:t xml:space="preserve">. Seznam poddodavatelů je </w:t>
      </w:r>
      <w:r w:rsidRPr="25CCD1EB">
        <w:rPr>
          <w:rFonts w:cs="Arial"/>
          <w:sz w:val="20"/>
          <w:szCs w:val="20"/>
        </w:rPr>
        <w:t>Zhotovitel</w:t>
      </w:r>
      <w:r w:rsidR="001E5CE5" w:rsidRPr="25CCD1EB">
        <w:rPr>
          <w:rFonts w:cs="Arial"/>
          <w:sz w:val="20"/>
          <w:szCs w:val="20"/>
        </w:rPr>
        <w:t xml:space="preserve"> povinen předat </w:t>
      </w:r>
      <w:r w:rsidRPr="25CCD1EB">
        <w:rPr>
          <w:rFonts w:cs="Arial"/>
          <w:sz w:val="20"/>
          <w:szCs w:val="20"/>
        </w:rPr>
        <w:t>Objednatel</w:t>
      </w:r>
      <w:r w:rsidR="001E5CE5" w:rsidRPr="25CCD1EB">
        <w:rPr>
          <w:rFonts w:cs="Arial"/>
          <w:sz w:val="20"/>
          <w:szCs w:val="20"/>
        </w:rPr>
        <w:t xml:space="preserve">i do 2 pracovních dnů od obdržení žádosti </w:t>
      </w:r>
      <w:r w:rsidRPr="25CCD1EB">
        <w:rPr>
          <w:rFonts w:cs="Arial"/>
          <w:sz w:val="20"/>
          <w:szCs w:val="20"/>
        </w:rPr>
        <w:t>Objednatel</w:t>
      </w:r>
      <w:r w:rsidR="001E5CE5" w:rsidRPr="25CCD1EB">
        <w:rPr>
          <w:rFonts w:cs="Arial"/>
          <w:sz w:val="20"/>
          <w:szCs w:val="20"/>
        </w:rPr>
        <w:t xml:space="preserve">e. </w:t>
      </w:r>
      <w:r w:rsidRPr="25CCD1EB">
        <w:rPr>
          <w:rFonts w:cs="Arial"/>
          <w:sz w:val="20"/>
          <w:szCs w:val="20"/>
        </w:rPr>
        <w:t>Objednatel</w:t>
      </w:r>
      <w:r w:rsidR="001E5CE5" w:rsidRPr="25CCD1EB">
        <w:rPr>
          <w:rFonts w:cs="Arial"/>
          <w:sz w:val="20"/>
          <w:szCs w:val="20"/>
        </w:rPr>
        <w:t xml:space="preserve"> je oprávněn požádat </w:t>
      </w:r>
      <w:r w:rsidRPr="25CCD1EB">
        <w:rPr>
          <w:rFonts w:cs="Arial"/>
          <w:sz w:val="20"/>
          <w:szCs w:val="20"/>
        </w:rPr>
        <w:t>Zhotovitel</w:t>
      </w:r>
      <w:r w:rsidR="001E5CE5" w:rsidRPr="25CCD1EB">
        <w:rPr>
          <w:rFonts w:cs="Arial"/>
          <w:sz w:val="20"/>
          <w:szCs w:val="20"/>
        </w:rPr>
        <w:t>e o předložení průběžně vedeného seznamu poddodavatelů kdykoliv, a to i opakovaně.</w:t>
      </w:r>
    </w:p>
    <w:p w14:paraId="39E851A1" w14:textId="331D7629" w:rsidR="001E6CEE" w:rsidRDefault="00750838" w:rsidP="006D64E0">
      <w:pPr>
        <w:pStyle w:val="4sltext"/>
        <w:numPr>
          <w:ilvl w:val="1"/>
          <w:numId w:val="2"/>
        </w:numPr>
        <w:ind w:left="567" w:hanging="567"/>
        <w:rPr>
          <w:rFonts w:cs="Arial"/>
          <w:sz w:val="20"/>
          <w:szCs w:val="20"/>
        </w:rPr>
      </w:pPr>
      <w:r>
        <w:rPr>
          <w:rFonts w:cs="Arial"/>
          <w:sz w:val="20"/>
          <w:szCs w:val="20"/>
        </w:rPr>
        <w:t>Zhotovitel</w:t>
      </w:r>
      <w:r w:rsidR="001E6CEE">
        <w:rPr>
          <w:rFonts w:cs="Arial"/>
          <w:sz w:val="20"/>
          <w:szCs w:val="20"/>
        </w:rPr>
        <w:t xml:space="preserve"> není oprávněn bez předchozího písemného souhlasu </w:t>
      </w:r>
      <w:r>
        <w:rPr>
          <w:rFonts w:cs="Arial"/>
          <w:sz w:val="20"/>
          <w:szCs w:val="20"/>
        </w:rPr>
        <w:t>Objednatel</w:t>
      </w:r>
      <w:r w:rsidR="001E6CEE">
        <w:rPr>
          <w:rFonts w:cs="Arial"/>
          <w:sz w:val="20"/>
          <w:szCs w:val="20"/>
        </w:rPr>
        <w:t xml:space="preserve">e převést svá práva či povinnosti vyplývající z této </w:t>
      </w:r>
      <w:r w:rsidR="00E65A95">
        <w:rPr>
          <w:rFonts w:cs="Arial"/>
          <w:sz w:val="20"/>
          <w:szCs w:val="20"/>
        </w:rPr>
        <w:t>smlouvy</w:t>
      </w:r>
      <w:r w:rsidR="001E6CEE">
        <w:rPr>
          <w:rFonts w:cs="Arial"/>
          <w:sz w:val="20"/>
          <w:szCs w:val="20"/>
        </w:rPr>
        <w:t xml:space="preserve"> na jiný subjekt.</w:t>
      </w:r>
    </w:p>
    <w:p w14:paraId="20905C3D" w14:textId="2E173493"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xml:space="preserve"> této </w:t>
      </w:r>
      <w:r w:rsidR="00E65A95">
        <w:rPr>
          <w:rFonts w:cs="Arial"/>
          <w:sz w:val="20"/>
          <w:szCs w:val="20"/>
        </w:rPr>
        <w:t>smlouvy</w:t>
      </w:r>
      <w:r w:rsidRPr="00BC7975">
        <w:rPr>
          <w:rFonts w:cs="Arial"/>
          <w:sz w:val="20"/>
          <w:szCs w:val="20"/>
        </w:rPr>
        <w:t xml:space="preserve">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47115B13" w14:textId="4A376BED" w:rsidR="00D82169" w:rsidRPr="00D82169" w:rsidRDefault="00D82169" w:rsidP="006D64E0">
      <w:pPr>
        <w:pStyle w:val="4sltext"/>
        <w:numPr>
          <w:ilvl w:val="1"/>
          <w:numId w:val="2"/>
        </w:numPr>
        <w:ind w:left="567" w:hanging="567"/>
        <w:rPr>
          <w:sz w:val="20"/>
          <w:szCs w:val="20"/>
        </w:rPr>
      </w:pPr>
      <w:bookmarkStart w:id="30" w:name="_Ref9428719"/>
      <w:r w:rsidRPr="00D82169">
        <w:rPr>
          <w:rFonts w:cs="Arial"/>
          <w:sz w:val="20"/>
          <w:szCs w:val="20"/>
        </w:rPr>
        <w:t xml:space="preserve">Dle § 2e zákona č. 320/2001 Sb., o finanční kontrole ve veřejné správě je </w:t>
      </w:r>
      <w:r w:rsidR="00750838">
        <w:rPr>
          <w:rFonts w:cs="Arial"/>
          <w:sz w:val="20"/>
          <w:szCs w:val="20"/>
        </w:rPr>
        <w:t>Zhotovitel</w:t>
      </w:r>
      <w:r w:rsidRPr="00D82169">
        <w:rPr>
          <w:rFonts w:cs="Arial"/>
          <w:sz w:val="20"/>
          <w:szCs w:val="20"/>
        </w:rPr>
        <w:t xml:space="preserve"> osobou povinnou spolupůsobit při výkonu finanční kontroly jak českými správními orgány, tak kontrolními orgány Evropské unie.</w:t>
      </w:r>
      <w:bookmarkEnd w:id="30"/>
      <w:r w:rsidRPr="00D82169">
        <w:rPr>
          <w:rFonts w:cs="Arial"/>
          <w:sz w:val="20"/>
          <w:szCs w:val="20"/>
        </w:rPr>
        <w:t xml:space="preserve"> </w:t>
      </w:r>
      <w:r w:rsidR="00750838">
        <w:rPr>
          <w:rFonts w:cs="Arial"/>
          <w:sz w:val="20"/>
          <w:szCs w:val="20"/>
        </w:rPr>
        <w:t>Zhotovitel</w:t>
      </w:r>
      <w:r w:rsidRPr="00D82169">
        <w:rPr>
          <w:rFonts w:cs="Arial"/>
          <w:sz w:val="20"/>
          <w:szCs w:val="20"/>
        </w:rPr>
        <w:t xml:space="preserve"> prohlašuje, že je s touto skutečností, jakož i se všemi důsledky vyplývajícími z účasti zakázky na dotacích srozuměn a zavazuje se potřebnou součinnost v této souvislosti poskytnout.</w:t>
      </w:r>
    </w:p>
    <w:p w14:paraId="6D112DA7" w14:textId="4098BAA5" w:rsidR="00D82169" w:rsidRDefault="00750838" w:rsidP="006D64E0">
      <w:pPr>
        <w:pStyle w:val="4sltext"/>
        <w:numPr>
          <w:ilvl w:val="1"/>
          <w:numId w:val="2"/>
        </w:numPr>
        <w:ind w:left="567" w:hanging="567"/>
        <w:rPr>
          <w:rFonts w:cs="Arial"/>
          <w:sz w:val="20"/>
          <w:szCs w:val="20"/>
        </w:rPr>
      </w:pPr>
      <w:r>
        <w:rPr>
          <w:rFonts w:cs="Arial"/>
          <w:sz w:val="20"/>
          <w:szCs w:val="20"/>
        </w:rPr>
        <w:t>Zhotovitel</w:t>
      </w:r>
      <w:r w:rsidR="00D82169" w:rsidRPr="007625E5">
        <w:rPr>
          <w:rFonts w:cs="Arial"/>
          <w:sz w:val="20"/>
          <w:szCs w:val="20"/>
        </w:rPr>
        <w:t xml:space="preserve"> zajistí archivaci veškeré dokumentace týkající se plnění předmětu dodávky dle této </w:t>
      </w:r>
      <w:r w:rsidR="00E65A95">
        <w:rPr>
          <w:rFonts w:cs="Arial"/>
          <w:sz w:val="20"/>
          <w:szCs w:val="20"/>
        </w:rPr>
        <w:t>smlouvy</w:t>
      </w:r>
      <w:r w:rsidR="00D82169" w:rsidRPr="007625E5">
        <w:rPr>
          <w:rFonts w:cs="Arial"/>
          <w:sz w:val="20"/>
          <w:szCs w:val="20"/>
        </w:rPr>
        <w:t xml:space="preserve"> po dobu nejméně 10 let.</w:t>
      </w:r>
    </w:p>
    <w:p w14:paraId="2CCADC61" w14:textId="16B621EE"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55B4A58B">
        <w:rPr>
          <w:rFonts w:cs="Arial"/>
          <w:sz w:val="20"/>
          <w:szCs w:val="20"/>
        </w:rPr>
        <w:t xml:space="preserve"> prohlašuje a zavazuje se, že po dobu účinnosti této </w:t>
      </w:r>
      <w:r w:rsidR="00E65A95">
        <w:rPr>
          <w:rFonts w:cs="Arial"/>
          <w:sz w:val="20"/>
          <w:szCs w:val="20"/>
        </w:rPr>
        <w:t>smlouvy</w:t>
      </w:r>
      <w:r w:rsidR="00013307" w:rsidRPr="55B4A58B">
        <w:rPr>
          <w:rFonts w:cs="Arial"/>
          <w:sz w:val="20"/>
          <w:szCs w:val="20"/>
        </w:rPr>
        <w:t xml:space="preserve"> nebude podléhat </w:t>
      </w:r>
      <w:r>
        <w:rPr>
          <w:rFonts w:cs="Arial"/>
          <w:sz w:val="20"/>
          <w:szCs w:val="20"/>
        </w:rPr>
        <w:t>Zhotovitel</w:t>
      </w:r>
      <w:r w:rsidR="00013307" w:rsidRPr="55B4A58B">
        <w:rPr>
          <w:rFonts w:cs="Arial"/>
          <w:sz w:val="20"/>
          <w:szCs w:val="20"/>
        </w:rPr>
        <w:t xml:space="preserve">, jeho statutární zástupci, jeho společníci (jedná-li se o právnickou osobu), koneční vlastnící/beneficienti (obmyšlení), skuteční majitelé, osoba ovládající </w:t>
      </w:r>
      <w:r>
        <w:rPr>
          <w:rFonts w:cs="Arial"/>
          <w:sz w:val="20"/>
          <w:szCs w:val="20"/>
        </w:rPr>
        <w:t>Zhotovitel</w:t>
      </w:r>
      <w:r w:rsidR="00013307" w:rsidRPr="55B4A58B">
        <w:rPr>
          <w:rFonts w:cs="Arial"/>
          <w:sz w:val="20"/>
          <w:szCs w:val="20"/>
        </w:rPr>
        <w:t xml:space="preserve">e či vykonávající vliv ve </w:t>
      </w:r>
      <w:r>
        <w:rPr>
          <w:rFonts w:cs="Arial"/>
          <w:sz w:val="20"/>
          <w:szCs w:val="20"/>
        </w:rPr>
        <w:t>Zhotovitel</w:t>
      </w:r>
      <w:r w:rsidR="00013307" w:rsidRPr="55B4A58B">
        <w:rPr>
          <w:rFonts w:cs="Arial"/>
          <w:sz w:val="20"/>
          <w:szCs w:val="20"/>
        </w:rPr>
        <w:t xml:space="preserve">i a/nebo osoba mající jinou kontrolu nad </w:t>
      </w:r>
      <w:r>
        <w:rPr>
          <w:rFonts w:cs="Arial"/>
          <w:sz w:val="20"/>
          <w:szCs w:val="20"/>
        </w:rPr>
        <w:t>Zhotovitel</w:t>
      </w:r>
      <w:r w:rsidR="00013307" w:rsidRPr="55B4A58B">
        <w:rPr>
          <w:rFonts w:cs="Arial"/>
          <w:sz w:val="20"/>
          <w:szCs w:val="20"/>
        </w:rPr>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Pr>
          <w:rFonts w:cs="Arial"/>
          <w:sz w:val="20"/>
          <w:szCs w:val="20"/>
        </w:rPr>
        <w:t>Objednatel</w:t>
      </w:r>
      <w:r w:rsidR="00013307" w:rsidRPr="55B4A58B">
        <w:rPr>
          <w:rFonts w:cs="Arial"/>
          <w:sz w:val="20"/>
          <w:szCs w:val="20"/>
        </w:rPr>
        <w:t xml:space="preserve">e za jejich nedodržení vyvozované orgány jiných států či mezinárodních organizací, a za tímto účelem činí čestné prohlášení o nepodléhání omezujícím opatření, které je přílohou č. </w:t>
      </w:r>
      <w:r w:rsidR="2592902D" w:rsidRPr="55B4A58B">
        <w:rPr>
          <w:rFonts w:cs="Arial"/>
          <w:sz w:val="20"/>
          <w:szCs w:val="20"/>
        </w:rPr>
        <w:t>5</w:t>
      </w:r>
      <w:r w:rsidR="00013307" w:rsidRPr="55B4A58B">
        <w:rPr>
          <w:rFonts w:cs="Arial"/>
          <w:sz w:val="20"/>
          <w:szCs w:val="20"/>
        </w:rPr>
        <w:t xml:space="preserve"> této  </w:t>
      </w:r>
      <w:r w:rsidR="00E65A95">
        <w:rPr>
          <w:rFonts w:cs="Arial"/>
          <w:sz w:val="20"/>
          <w:szCs w:val="20"/>
        </w:rPr>
        <w:t>smlouvy</w:t>
      </w:r>
      <w:r w:rsidR="00013307" w:rsidRPr="55B4A58B">
        <w:rPr>
          <w:rFonts w:cs="Arial"/>
          <w:sz w:val="20"/>
          <w:szCs w:val="20"/>
        </w:rPr>
        <w:t xml:space="preserve">. </w:t>
      </w:r>
    </w:p>
    <w:p w14:paraId="7D752F9B" w14:textId="17BECEE4"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55B4A58B">
        <w:rPr>
          <w:rFonts w:cs="Arial"/>
          <w:sz w:val="20"/>
          <w:szCs w:val="20"/>
        </w:rPr>
        <w:t xml:space="preserve"> se současně zavazuje písemně vyrozumět </w:t>
      </w:r>
      <w:r>
        <w:rPr>
          <w:rFonts w:cs="Arial"/>
          <w:sz w:val="20"/>
          <w:szCs w:val="20"/>
        </w:rPr>
        <w:t>Objednatel</w:t>
      </w:r>
      <w:r w:rsidR="00013307" w:rsidRPr="55B4A58B">
        <w:rPr>
          <w:rFonts w:cs="Arial"/>
          <w:sz w:val="20"/>
          <w:szCs w:val="20"/>
        </w:rPr>
        <w:t xml:space="preserve">e o změně údajů a skutečností, o nichž činil čestné prohlášení o nepodléhání omezujícím opatření, které je přílohou č. </w:t>
      </w:r>
      <w:r w:rsidR="39C89408" w:rsidRPr="55B4A58B">
        <w:rPr>
          <w:rFonts w:cs="Arial"/>
          <w:sz w:val="20"/>
          <w:szCs w:val="20"/>
        </w:rPr>
        <w:t>5</w:t>
      </w:r>
      <w:r w:rsidR="00013307" w:rsidRPr="55B4A58B">
        <w:rPr>
          <w:rFonts w:cs="Arial"/>
          <w:sz w:val="20"/>
          <w:szCs w:val="20"/>
        </w:rPr>
        <w:t xml:space="preserve">  </w:t>
      </w:r>
      <w:r w:rsidR="00E65A95">
        <w:rPr>
          <w:rFonts w:cs="Arial"/>
          <w:sz w:val="20"/>
          <w:szCs w:val="20"/>
        </w:rPr>
        <w:t>smlouvy</w:t>
      </w:r>
      <w:r w:rsidR="00013307" w:rsidRPr="55B4A58B">
        <w:rPr>
          <w:rFonts w:cs="Arial"/>
          <w:sz w:val="20"/>
          <w:szCs w:val="20"/>
        </w:rPr>
        <w:t xml:space="preserve">, a to bez zbytečného odkladu, nejpozději však do pěti (5) pracovních dnů ode dne, kdy se </w:t>
      </w:r>
      <w:r>
        <w:rPr>
          <w:rFonts w:cs="Arial"/>
          <w:sz w:val="20"/>
          <w:szCs w:val="20"/>
        </w:rPr>
        <w:t>Zhotovitel</w:t>
      </w:r>
      <w:r w:rsidR="00013307" w:rsidRPr="55B4A58B">
        <w:rPr>
          <w:rFonts w:cs="Arial"/>
          <w:sz w:val="20"/>
          <w:szCs w:val="20"/>
        </w:rPr>
        <w:t xml:space="preserve">  o takové změně dozvěděl a/nebo měl dozvědět. </w:t>
      </w:r>
    </w:p>
    <w:p w14:paraId="13B03A42" w14:textId="4AA26282" w:rsidR="00013307" w:rsidRPr="00013307" w:rsidRDefault="00750838" w:rsidP="00013307">
      <w:pPr>
        <w:pStyle w:val="4sltext"/>
        <w:numPr>
          <w:ilvl w:val="1"/>
          <w:numId w:val="2"/>
        </w:numPr>
        <w:rPr>
          <w:rFonts w:cs="Arial"/>
          <w:sz w:val="20"/>
          <w:szCs w:val="20"/>
        </w:rPr>
      </w:pPr>
      <w:r>
        <w:rPr>
          <w:rFonts w:cs="Arial"/>
          <w:sz w:val="20"/>
          <w:szCs w:val="20"/>
        </w:rPr>
        <w:lastRenderedPageBreak/>
        <w:t>Zhotovitel</w:t>
      </w:r>
      <w:r w:rsidR="00013307" w:rsidRPr="00013307">
        <w:rPr>
          <w:rFonts w:cs="Arial"/>
          <w:sz w:val="20"/>
          <w:szCs w:val="20"/>
        </w:rPr>
        <w:t xml:space="preserve"> prohlašuje, že veřejný funkcionář uvedený v ust. § 2 odst. 1 písm. c) ZSZ, nebo jím ovládaná osoba ve </w:t>
      </w:r>
      <w:r>
        <w:rPr>
          <w:rFonts w:cs="Arial"/>
          <w:sz w:val="20"/>
          <w:szCs w:val="20"/>
        </w:rPr>
        <w:t>Zhotovitel</w:t>
      </w:r>
      <w:r w:rsidR="00013307" w:rsidRPr="00013307">
        <w:rPr>
          <w:rFonts w:cs="Arial"/>
          <w:sz w:val="20"/>
          <w:szCs w:val="20"/>
        </w:rPr>
        <w:t xml:space="preserve">i nevlastní podíl představující alespoň 25 % účasti společníka. </w:t>
      </w:r>
      <w:r>
        <w:rPr>
          <w:rFonts w:cs="Arial"/>
          <w:sz w:val="20"/>
          <w:szCs w:val="20"/>
        </w:rPr>
        <w:t>Zhotovitel</w:t>
      </w:r>
      <w:r w:rsidR="00013307" w:rsidRPr="00013307">
        <w:rPr>
          <w:rFonts w:cs="Arial"/>
          <w:sz w:val="20"/>
          <w:szCs w:val="20"/>
        </w:rPr>
        <w:t xml:space="preserve"> současně prohlašuje, že veřejný funkcionář uvedený v ust. § 2 odst. 1 písm. c) ZSZ nebo jím ovládaná osoba nevlastní podíl představující alespoň 25 % účasti společníka v žádné z osob, jejichž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w:t>
      </w:r>
    </w:p>
    <w:p w14:paraId="6AB7ADA5" w14:textId="69CB2D45"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po uzavření této </w:t>
      </w:r>
      <w:r w:rsidR="00E65A95">
        <w:rPr>
          <w:rFonts w:cs="Arial"/>
          <w:sz w:val="20"/>
          <w:szCs w:val="20"/>
        </w:rPr>
        <w:t>smlouvy</w:t>
      </w:r>
      <w:r w:rsidRPr="00013307">
        <w:rPr>
          <w:rFonts w:cs="Arial"/>
          <w:sz w:val="20"/>
          <w:szCs w:val="20"/>
        </w:rPr>
        <w:t xml:space="preserve"> veřejný funkcionář uvedený v ust. § 2 odst. 1 písm. c) ZSZ nebo jím ovládaná osoba nabude do vlastnictví podíl představující alespoň 25 % účasti společníka v </w:t>
      </w:r>
      <w:r w:rsidR="00750838">
        <w:rPr>
          <w:rFonts w:cs="Arial"/>
          <w:sz w:val="20"/>
          <w:szCs w:val="20"/>
        </w:rPr>
        <w:t>Zhotovitel</w:t>
      </w:r>
      <w:r w:rsidRPr="00013307">
        <w:rPr>
          <w:rFonts w:cs="Arial"/>
          <w:sz w:val="20"/>
          <w:szCs w:val="20"/>
        </w:rPr>
        <w:t xml:space="preserve">i nebo v osobě, jejímž prostřednictvím </w:t>
      </w:r>
      <w:r w:rsidR="00750838">
        <w:rPr>
          <w:rFonts w:cs="Arial"/>
          <w:sz w:val="20"/>
          <w:szCs w:val="20"/>
        </w:rPr>
        <w:t>Zhotovitel</w:t>
      </w:r>
      <w:r w:rsidRPr="00013307">
        <w:rPr>
          <w:rFonts w:cs="Arial"/>
          <w:sz w:val="20"/>
          <w:szCs w:val="20"/>
        </w:rPr>
        <w:t xml:space="preserve"> v zadávacím řízení vedoucím k uzavření této </w:t>
      </w:r>
      <w:r w:rsidR="00E65A95">
        <w:rPr>
          <w:rFonts w:cs="Arial"/>
          <w:sz w:val="20"/>
          <w:szCs w:val="20"/>
        </w:rPr>
        <w:t>smlouvy</w:t>
      </w:r>
      <w:r w:rsidRPr="00013307">
        <w:rPr>
          <w:rFonts w:cs="Arial"/>
          <w:sz w:val="20"/>
          <w:szCs w:val="20"/>
        </w:rPr>
        <w:t xml:space="preserve"> prokazoval kvalifikaci, zavazuje se </w:t>
      </w:r>
      <w:r w:rsidR="00750838">
        <w:rPr>
          <w:rFonts w:cs="Arial"/>
          <w:sz w:val="20"/>
          <w:szCs w:val="20"/>
        </w:rPr>
        <w:t>Zhotovitel</w:t>
      </w:r>
      <w:r w:rsidRPr="00013307">
        <w:rPr>
          <w:rFonts w:cs="Arial"/>
          <w:sz w:val="20"/>
          <w:szCs w:val="20"/>
        </w:rPr>
        <w:t xml:space="preserve"> o této skutečnosti písemně vyrozumět </w:t>
      </w:r>
      <w:r w:rsidR="00750838">
        <w:rPr>
          <w:rFonts w:cs="Arial"/>
          <w:sz w:val="20"/>
          <w:szCs w:val="20"/>
        </w:rPr>
        <w:t>Objednatel</w:t>
      </w:r>
      <w:r w:rsidRPr="00013307">
        <w:rPr>
          <w:rFonts w:cs="Arial"/>
          <w:sz w:val="20"/>
          <w:szCs w:val="20"/>
        </w:rPr>
        <w:t xml:space="preserve">e bez zbytečného odkladu po jejím vzniku, nejpozději však do pěti (5) pracovních dnů po jejím vzniku. </w:t>
      </w:r>
    </w:p>
    <w:p w14:paraId="238D9193" w14:textId="56A94162"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55B4A58B">
        <w:rPr>
          <w:rFonts w:cs="Arial"/>
          <w:sz w:val="20"/>
          <w:szCs w:val="20"/>
        </w:rPr>
        <w:t xml:space="preserve"> se zavazuje, že po dobu účinnosti této </w:t>
      </w:r>
      <w:r w:rsidR="00E65A95">
        <w:rPr>
          <w:rFonts w:cs="Arial"/>
          <w:sz w:val="20"/>
          <w:szCs w:val="20"/>
        </w:rPr>
        <w:t>smlouvy</w:t>
      </w:r>
      <w:r w:rsidR="00013307" w:rsidRPr="55B4A58B">
        <w:rPr>
          <w:rFonts w:cs="Arial"/>
          <w:sz w:val="20"/>
          <w:szCs w:val="20"/>
        </w:rPr>
        <w:t xml:space="preserve"> budou zapsané údaje o jeho skutečném majiteli odpovídat skutečnému stavu. </w:t>
      </w:r>
      <w:r>
        <w:rPr>
          <w:rFonts w:cs="Arial"/>
          <w:sz w:val="20"/>
          <w:szCs w:val="20"/>
        </w:rPr>
        <w:t>Zhotovitel</w:t>
      </w:r>
      <w:r w:rsidR="00013307" w:rsidRPr="55B4A58B">
        <w:rPr>
          <w:rFonts w:cs="Arial"/>
          <w:sz w:val="20"/>
          <w:szCs w:val="20"/>
        </w:rPr>
        <w:t xml:space="preserve"> se současně zavazuje písemně vyrozumět </w:t>
      </w:r>
      <w:r>
        <w:rPr>
          <w:rFonts w:cs="Arial"/>
          <w:sz w:val="20"/>
          <w:szCs w:val="20"/>
        </w:rPr>
        <w:t>Objednatel</w:t>
      </w:r>
      <w:r w:rsidR="00013307" w:rsidRPr="55B4A58B">
        <w:rPr>
          <w:rFonts w:cs="Arial"/>
          <w:sz w:val="20"/>
          <w:szCs w:val="20"/>
        </w:rPr>
        <w:t xml:space="preserve">e o každé změně v údajích o jeho skutečném majiteli a rovněž o každé změně v údajích o skutečném majiteli poddodavatele, jehož prostřednictvím </w:t>
      </w:r>
      <w:r>
        <w:rPr>
          <w:rFonts w:cs="Arial"/>
          <w:sz w:val="20"/>
          <w:szCs w:val="20"/>
        </w:rPr>
        <w:t>Zhotovitel</w:t>
      </w:r>
      <w:r w:rsidR="00013307" w:rsidRPr="55B4A58B">
        <w:rPr>
          <w:rFonts w:cs="Arial"/>
          <w:sz w:val="20"/>
          <w:szCs w:val="20"/>
        </w:rPr>
        <w:t xml:space="preserve"> v zadávacím řízení vedoucím k uzavření této </w:t>
      </w:r>
      <w:r w:rsidR="00E65A95">
        <w:rPr>
          <w:rFonts w:cs="Arial"/>
          <w:sz w:val="20"/>
          <w:szCs w:val="20"/>
        </w:rPr>
        <w:t>smlouvy</w:t>
      </w:r>
      <w:r w:rsidR="00013307" w:rsidRPr="55B4A58B">
        <w:rPr>
          <w:rFonts w:cs="Arial"/>
          <w:sz w:val="20"/>
          <w:szCs w:val="20"/>
        </w:rPr>
        <w:t xml:space="preserve"> prokazoval kvalifikaci, uvedených v evidenci skutečných majitelů bez zbytečného odkladu po jejich změně, nejpozději však do pěti (5) pracovních dnů po jejich změně.</w:t>
      </w:r>
    </w:p>
    <w:p w14:paraId="3B73B639" w14:textId="77777777" w:rsidR="00013307" w:rsidRPr="005A2FD9" w:rsidRDefault="00013307" w:rsidP="005A2FD9">
      <w:pPr>
        <w:pStyle w:val="4sltext"/>
        <w:ind w:left="720" w:firstLine="0"/>
        <w:rPr>
          <w:rFonts w:cs="Arial"/>
          <w:i/>
          <w:iCs/>
          <w:sz w:val="20"/>
          <w:szCs w:val="20"/>
        </w:rPr>
      </w:pPr>
      <w:r w:rsidRPr="005A2FD9">
        <w:rPr>
          <w:rFonts w:cs="Arial"/>
          <w:i/>
          <w:iCs/>
          <w:sz w:val="20"/>
          <w:szCs w:val="20"/>
        </w:rPr>
        <w:t>Alternativní varianta pro právnické osoby se sídlem v České republice</w:t>
      </w:r>
    </w:p>
    <w:p w14:paraId="61226F10" w14:textId="6D5F6A0A"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00013307">
        <w:rPr>
          <w:rFonts w:cs="Arial"/>
          <w:sz w:val="20"/>
          <w:szCs w:val="20"/>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Pr>
          <w:rFonts w:cs="Arial"/>
          <w:sz w:val="20"/>
          <w:szCs w:val="20"/>
        </w:rPr>
        <w:t>Zhotovitel</w:t>
      </w:r>
      <w:r w:rsidR="00013307" w:rsidRPr="00013307">
        <w:rPr>
          <w:rFonts w:cs="Arial"/>
          <w:sz w:val="20"/>
          <w:szCs w:val="20"/>
        </w:rPr>
        <w:t xml:space="preserve"> současně prohlašuje, že jeho skutečným majitelem zapsaným v evidenci skutečných majitelů z titulu osoby s koncovým vlivem není veřejný funkcionář uvedený v ust. § 2 odst. 1 písm. c) ZSZ.</w:t>
      </w:r>
    </w:p>
    <w:p w14:paraId="010BA829" w14:textId="0BFE9110"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00013307">
        <w:rPr>
          <w:rFonts w:cs="Arial"/>
          <w:sz w:val="20"/>
          <w:szCs w:val="20"/>
        </w:rPr>
        <w:t xml:space="preserve"> prohlašuje, že poddodavatel, jehož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6026DE72"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00013307">
        <w:rPr>
          <w:rFonts w:cs="Arial"/>
          <w:sz w:val="20"/>
          <w:szCs w:val="20"/>
        </w:rPr>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37FD5924" w:rsidR="00013307" w:rsidRPr="00013307" w:rsidRDefault="00750838" w:rsidP="00013307">
      <w:pPr>
        <w:pStyle w:val="4sltext"/>
        <w:numPr>
          <w:ilvl w:val="1"/>
          <w:numId w:val="2"/>
        </w:numPr>
        <w:rPr>
          <w:rFonts w:cs="Arial"/>
          <w:sz w:val="20"/>
          <w:szCs w:val="20"/>
        </w:rPr>
      </w:pPr>
      <w:r>
        <w:rPr>
          <w:rFonts w:cs="Arial"/>
          <w:sz w:val="20"/>
          <w:szCs w:val="20"/>
        </w:rPr>
        <w:t>Zhotovitel</w:t>
      </w:r>
      <w:r w:rsidR="00013307" w:rsidRPr="00013307">
        <w:rPr>
          <w:rFonts w:cs="Arial"/>
          <w:sz w:val="20"/>
          <w:szCs w:val="20"/>
        </w:rPr>
        <w:t xml:space="preserve"> prohlašuje, že poddodavatel, jehož prostřednictvím </w:t>
      </w:r>
      <w:r>
        <w:rPr>
          <w:rFonts w:cs="Arial"/>
          <w:sz w:val="20"/>
          <w:szCs w:val="20"/>
        </w:rPr>
        <w:t>Zhotovitel</w:t>
      </w:r>
      <w:r w:rsidR="00013307" w:rsidRPr="00013307">
        <w:rPr>
          <w:rFonts w:cs="Arial"/>
          <w:sz w:val="20"/>
          <w:szCs w:val="20"/>
        </w:rPr>
        <w:t xml:space="preserve"> v zadávacím řízení vedoucím k uzavření této </w:t>
      </w:r>
      <w:r w:rsidR="00E65A95">
        <w:rPr>
          <w:rFonts w:cs="Arial"/>
          <w:sz w:val="20"/>
          <w:szCs w:val="20"/>
        </w:rPr>
        <w:t>smlouvy</w:t>
      </w:r>
      <w:r w:rsidR="00013307" w:rsidRPr="00013307">
        <w:rPr>
          <w:rFonts w:cs="Arial"/>
          <w:sz w:val="20"/>
          <w:szCs w:val="20"/>
        </w:rPr>
        <w:t xml:space="preserve">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t>Závěrečné ustanovení</w:t>
      </w:r>
    </w:p>
    <w:p w14:paraId="1B2841DA" w14:textId="0E6DA6FE"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w:t>
      </w:r>
      <w:r w:rsidR="00750838">
        <w:rPr>
          <w:sz w:val="20"/>
          <w:szCs w:val="20"/>
        </w:rPr>
        <w:t>Zhotovitel</w:t>
      </w:r>
      <w:r>
        <w:rPr>
          <w:sz w:val="20"/>
          <w:szCs w:val="20"/>
        </w:rPr>
        <w:t>e, nebo jiná ustanovení, která nejsou v souladu s touto smlouvou</w:t>
      </w:r>
      <w:r w:rsidRPr="00927565">
        <w:rPr>
          <w:sz w:val="20"/>
          <w:szCs w:val="20"/>
        </w:rPr>
        <w:t xml:space="preserve">, se pro účinnost této </w:t>
      </w:r>
      <w:r w:rsidR="00E65A95">
        <w:rPr>
          <w:sz w:val="20"/>
          <w:szCs w:val="20"/>
        </w:rPr>
        <w:t>smlouvy</w:t>
      </w:r>
      <w:r w:rsidRPr="00927565">
        <w:rPr>
          <w:sz w:val="20"/>
          <w:szCs w:val="20"/>
        </w:rPr>
        <w:t xml:space="preserve"> neaplikují</w:t>
      </w:r>
      <w:r>
        <w:rPr>
          <w:sz w:val="20"/>
          <w:szCs w:val="20"/>
        </w:rPr>
        <w:t>.</w:t>
      </w:r>
    </w:p>
    <w:p w14:paraId="5494F670" w14:textId="3D101D4D" w:rsidR="00C85E89" w:rsidRPr="00B160A2" w:rsidRDefault="00C85E89" w:rsidP="00B160A2">
      <w:pPr>
        <w:pStyle w:val="4sltext"/>
        <w:numPr>
          <w:ilvl w:val="1"/>
          <w:numId w:val="2"/>
        </w:numPr>
        <w:ind w:left="567" w:hanging="567"/>
        <w:rPr>
          <w:sz w:val="20"/>
          <w:szCs w:val="20"/>
        </w:rPr>
      </w:pPr>
      <w:r w:rsidRPr="55B4A58B">
        <w:rPr>
          <w:sz w:val="20"/>
          <w:szCs w:val="20"/>
        </w:rPr>
        <w:t xml:space="preserve">Smluvní strany se dohodly, že uveřejnění </w:t>
      </w:r>
      <w:r w:rsidR="00E65A95">
        <w:rPr>
          <w:sz w:val="20"/>
          <w:szCs w:val="20"/>
        </w:rPr>
        <w:t>smlouvy</w:t>
      </w:r>
      <w:r w:rsidRPr="55B4A58B">
        <w:rPr>
          <w:sz w:val="20"/>
          <w:szCs w:val="20"/>
        </w:rPr>
        <w:t xml:space="preserve">  včetně jejich případných dodatků v registru smluv zajistí </w:t>
      </w:r>
      <w:r w:rsidR="00750838">
        <w:rPr>
          <w:sz w:val="20"/>
          <w:szCs w:val="20"/>
        </w:rPr>
        <w:t>Objednatel</w:t>
      </w:r>
      <w:r w:rsidRPr="55B4A58B">
        <w:rPr>
          <w:sz w:val="20"/>
          <w:szCs w:val="20"/>
        </w:rPr>
        <w:t xml:space="preserve">. V případě, že smlouva  nebude v registru smluv ze strany </w:t>
      </w:r>
      <w:r w:rsidR="00750838">
        <w:rPr>
          <w:sz w:val="20"/>
          <w:szCs w:val="20"/>
        </w:rPr>
        <w:t>Objednatel</w:t>
      </w:r>
      <w:r w:rsidRPr="55B4A58B">
        <w:rPr>
          <w:sz w:val="20"/>
          <w:szCs w:val="20"/>
        </w:rPr>
        <w:t xml:space="preserve">e uveřejněna ve lhůtě a ve formátu dle zákona o registru smluv, je </w:t>
      </w:r>
      <w:r w:rsidR="00750838">
        <w:rPr>
          <w:sz w:val="20"/>
          <w:szCs w:val="20"/>
        </w:rPr>
        <w:t>Zhotovitel</w:t>
      </w:r>
      <w:r w:rsidRPr="55B4A58B">
        <w:rPr>
          <w:sz w:val="20"/>
          <w:szCs w:val="20"/>
        </w:rPr>
        <w:t xml:space="preserve">  oprávněn vyzvat písemně </w:t>
      </w:r>
      <w:r w:rsidR="00750838">
        <w:rPr>
          <w:sz w:val="20"/>
          <w:szCs w:val="20"/>
        </w:rPr>
        <w:t>Objednatel</w:t>
      </w:r>
      <w:r w:rsidRPr="55B4A58B">
        <w:rPr>
          <w:sz w:val="20"/>
          <w:szCs w:val="20"/>
        </w:rPr>
        <w:t xml:space="preserve">e  ke zjednání nápravy. </w:t>
      </w:r>
      <w:r w:rsidR="00750838">
        <w:rPr>
          <w:sz w:val="20"/>
          <w:szCs w:val="20"/>
        </w:rPr>
        <w:t>Zhotovitel</w:t>
      </w:r>
      <w:r w:rsidRPr="55B4A58B">
        <w:rPr>
          <w:sz w:val="20"/>
          <w:szCs w:val="20"/>
        </w:rPr>
        <w:t xml:space="preserve">  se podpisem </w:t>
      </w:r>
      <w:r w:rsidR="00E65A95">
        <w:rPr>
          <w:sz w:val="20"/>
          <w:szCs w:val="20"/>
        </w:rPr>
        <w:t>smlouvy</w:t>
      </w:r>
      <w:r w:rsidRPr="55B4A58B">
        <w:rPr>
          <w:sz w:val="20"/>
          <w:szCs w:val="20"/>
        </w:rPr>
        <w:t xml:space="preserve"> tímto vzdává možnosti sám ve smyslu ustanovení § 5 zákona o registru smluv uveřejnit smlouvu  v registru smluv či již uveřejněnou smlouvu  opravit. V případě porušení zákazu uveřejnění či opravy </w:t>
      </w:r>
      <w:r w:rsidR="00E65A95">
        <w:rPr>
          <w:sz w:val="20"/>
          <w:szCs w:val="20"/>
        </w:rPr>
        <w:t>smlouvy</w:t>
      </w:r>
      <w:r w:rsidRPr="55B4A58B">
        <w:rPr>
          <w:sz w:val="20"/>
          <w:szCs w:val="20"/>
        </w:rPr>
        <w:t xml:space="preserve"> v registru smluv ze strany </w:t>
      </w:r>
      <w:r w:rsidR="00750838">
        <w:rPr>
          <w:sz w:val="20"/>
          <w:szCs w:val="20"/>
        </w:rPr>
        <w:t>Zhotovitel</w:t>
      </w:r>
      <w:r w:rsidRPr="55B4A58B">
        <w:rPr>
          <w:sz w:val="20"/>
          <w:szCs w:val="20"/>
        </w:rPr>
        <w:t xml:space="preserve">e je </w:t>
      </w:r>
      <w:r w:rsidR="00750838">
        <w:rPr>
          <w:sz w:val="20"/>
          <w:szCs w:val="20"/>
        </w:rPr>
        <w:t>Objednatel</w:t>
      </w:r>
      <w:r w:rsidRPr="55B4A58B">
        <w:rPr>
          <w:sz w:val="20"/>
          <w:szCs w:val="20"/>
        </w:rPr>
        <w:t xml:space="preserve">  oprávněn požadovat po </w:t>
      </w:r>
      <w:r w:rsidR="00750838">
        <w:rPr>
          <w:sz w:val="20"/>
          <w:szCs w:val="20"/>
        </w:rPr>
        <w:t>Zhotovitel</w:t>
      </w:r>
      <w:r w:rsidRPr="55B4A58B">
        <w:rPr>
          <w:sz w:val="20"/>
          <w:szCs w:val="20"/>
        </w:rPr>
        <w:t>i  zaplacení smluvní pokuty ve výši 10 000,- Kč.</w:t>
      </w:r>
    </w:p>
    <w:p w14:paraId="1FD0A8A1" w14:textId="0B39FFB4" w:rsidR="00AC2966"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w:t>
      </w:r>
      <w:r w:rsidRPr="00B160A2">
        <w:rPr>
          <w:sz w:val="20"/>
          <w:szCs w:val="20"/>
        </w:rPr>
        <w:lastRenderedPageBreak/>
        <w:t xml:space="preserve">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w:t>
      </w:r>
      <w:r w:rsidR="00E65A95">
        <w:rPr>
          <w:sz w:val="20"/>
          <w:szCs w:val="20"/>
        </w:rPr>
        <w:t>smlouvy</w:t>
      </w:r>
      <w:r w:rsidRPr="00B160A2">
        <w:rPr>
          <w:sz w:val="20"/>
          <w:szCs w:val="20"/>
        </w:rPr>
        <w:t xml:space="preserve">. Etický kodex v platném znění je uveřejněn na webových stránkách ČEPRO, a.s. </w:t>
      </w:r>
      <w:hyperlink r:id="rId13" w:history="1">
        <w:r w:rsidRPr="00922D8B">
          <w:rPr>
            <w:rStyle w:val="Hyperlink"/>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40FCB186"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w:t>
      </w:r>
      <w:r w:rsidR="00E65A95">
        <w:rPr>
          <w:sz w:val="20"/>
          <w:szCs w:val="20"/>
        </w:rPr>
        <w:t>smlouvy</w:t>
      </w:r>
      <w:r w:rsidRPr="00B160A2">
        <w:rPr>
          <w:sz w:val="20"/>
          <w:szCs w:val="20"/>
        </w:rPr>
        <w:t xml:space="preserve"> dodržovat a splňovat kritéria a standardy chování společnosti ČEPRO, a.s. v obchodním styku, specifikované a uveřejněné na adrese </w:t>
      </w:r>
      <w:hyperlink r:id="rId14" w:history="1">
        <w:r w:rsidRPr="004C0252">
          <w:rPr>
            <w:rStyle w:val="Hyperlink"/>
            <w:sz w:val="20"/>
            <w:szCs w:val="20"/>
          </w:rPr>
          <w:t>https://www.ceproas.cz/vyberova-rizeni</w:t>
        </w:r>
      </w:hyperlink>
      <w:r w:rsidRPr="00B160A2">
        <w:rPr>
          <w:sz w:val="20"/>
          <w:szCs w:val="20"/>
        </w:rPr>
        <w:t xml:space="preserve"> a etické zásady, obsažené v Etickém kodexu.</w:t>
      </w:r>
    </w:p>
    <w:p w14:paraId="6AE4F26C" w14:textId="3D480463" w:rsidR="00115B63" w:rsidRPr="00B160A2" w:rsidRDefault="00115B63" w:rsidP="00B160A2">
      <w:pPr>
        <w:pStyle w:val="4sltext"/>
        <w:numPr>
          <w:ilvl w:val="1"/>
          <w:numId w:val="2"/>
        </w:numPr>
        <w:ind w:left="567" w:hanging="567"/>
        <w:rPr>
          <w:sz w:val="20"/>
          <w:szCs w:val="20"/>
        </w:rPr>
      </w:pPr>
      <w:r w:rsidRPr="250F0A86">
        <w:rPr>
          <w:sz w:val="20"/>
          <w:szCs w:val="20"/>
        </w:rPr>
        <w:t xml:space="preserve">Nedílnou součástí </w:t>
      </w:r>
      <w:r w:rsidR="00E65A95">
        <w:rPr>
          <w:sz w:val="20"/>
          <w:szCs w:val="20"/>
        </w:rPr>
        <w:t>smlouvy</w:t>
      </w:r>
      <w:r w:rsidRPr="250F0A86">
        <w:rPr>
          <w:sz w:val="20"/>
          <w:szCs w:val="20"/>
        </w:rPr>
        <w:t xml:space="preserve"> jsou podmínky uvedené v Registru  vymezující seznam povinností souvisejících s bezpečností a ochranou zdraví při práci, ochranou před požárem a ochranou životního prostředí při plnění </w:t>
      </w:r>
      <w:r w:rsidR="00E65A95">
        <w:rPr>
          <w:sz w:val="20"/>
          <w:szCs w:val="20"/>
        </w:rPr>
        <w:t>smlouvy</w:t>
      </w:r>
      <w:r w:rsidRPr="250F0A86">
        <w:rPr>
          <w:sz w:val="20"/>
          <w:szCs w:val="20"/>
        </w:rPr>
        <w:t xml:space="preserve"> na pracovištích </w:t>
      </w:r>
      <w:r w:rsidR="00750838">
        <w:rPr>
          <w:sz w:val="20"/>
          <w:szCs w:val="20"/>
        </w:rPr>
        <w:t>Objednatel</w:t>
      </w:r>
      <w:r w:rsidRPr="250F0A86">
        <w:rPr>
          <w:sz w:val="20"/>
          <w:szCs w:val="20"/>
        </w:rPr>
        <w:t xml:space="preserve">e, které jsou stanoveny obecně závazným právními předpisy a/nebo vnitřním předpisem </w:t>
      </w:r>
      <w:r w:rsidR="00750838">
        <w:rPr>
          <w:sz w:val="20"/>
          <w:szCs w:val="20"/>
        </w:rPr>
        <w:t>Objednatel</w:t>
      </w:r>
      <w:r w:rsidRPr="250F0A86">
        <w:rPr>
          <w:sz w:val="20"/>
          <w:szCs w:val="20"/>
        </w:rPr>
        <w:t xml:space="preserve">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5" w:history="1">
        <w:r w:rsidRPr="004C0252">
          <w:rPr>
            <w:rStyle w:val="Hyperlink"/>
            <w:sz w:val="20"/>
            <w:szCs w:val="20"/>
          </w:rPr>
          <w:t>https://www.ceproas.cz/vyberova-rizeni/zverejneni-poptavek</w:t>
        </w:r>
      </w:hyperlink>
    </w:p>
    <w:p w14:paraId="470A69E4" w14:textId="52DD4808" w:rsidR="00115B63" w:rsidRPr="00B160A2" w:rsidRDefault="00750838" w:rsidP="00B160A2">
      <w:pPr>
        <w:pStyle w:val="4sltext"/>
        <w:numPr>
          <w:ilvl w:val="1"/>
          <w:numId w:val="2"/>
        </w:numPr>
        <w:ind w:left="567" w:hanging="567"/>
        <w:rPr>
          <w:sz w:val="20"/>
          <w:szCs w:val="20"/>
        </w:rPr>
      </w:pPr>
      <w:r>
        <w:rPr>
          <w:sz w:val="20"/>
          <w:szCs w:val="20"/>
        </w:rPr>
        <w:t>Objednatel</w:t>
      </w:r>
      <w:r w:rsidR="00115B63" w:rsidRPr="00B160A2">
        <w:rPr>
          <w:sz w:val="20"/>
          <w:szCs w:val="20"/>
        </w:rPr>
        <w:t xml:space="preserve"> je oprávněn aktualizovat Registr, a to i v průběhu realizace </w:t>
      </w:r>
      <w:r w:rsidR="00FD1E17">
        <w:rPr>
          <w:sz w:val="20"/>
          <w:szCs w:val="20"/>
        </w:rPr>
        <w:t>díla</w:t>
      </w:r>
      <w:r w:rsidR="00115B63" w:rsidRPr="00B160A2">
        <w:rPr>
          <w:sz w:val="20"/>
          <w:szCs w:val="20"/>
        </w:rPr>
        <w:t xml:space="preserve">. O každé takové změně je </w:t>
      </w:r>
      <w:r>
        <w:rPr>
          <w:sz w:val="20"/>
          <w:szCs w:val="20"/>
        </w:rPr>
        <w:t>Objednatel</w:t>
      </w:r>
      <w:r w:rsidR="00115B63" w:rsidRPr="00B160A2">
        <w:rPr>
          <w:sz w:val="20"/>
          <w:szCs w:val="20"/>
        </w:rPr>
        <w:t xml:space="preserve"> povinen </w:t>
      </w:r>
      <w:r>
        <w:rPr>
          <w:sz w:val="20"/>
          <w:szCs w:val="20"/>
        </w:rPr>
        <w:t>Zhotovitel</w:t>
      </w:r>
      <w:r w:rsidR="00115B63" w:rsidRPr="00B160A2">
        <w:rPr>
          <w:sz w:val="20"/>
          <w:szCs w:val="20"/>
        </w:rPr>
        <w:t>e písemně informovat. Písemná podmínka je splněna i tehdy, je-li dané oznámení učiněno emailem s odkazem na platné znění Registru.</w:t>
      </w:r>
    </w:p>
    <w:p w14:paraId="758D1F2D" w14:textId="72902331" w:rsidR="00115B63" w:rsidRPr="00B160A2" w:rsidRDefault="00115B63" w:rsidP="00B160A2">
      <w:pPr>
        <w:pStyle w:val="4sltext"/>
        <w:numPr>
          <w:ilvl w:val="1"/>
          <w:numId w:val="2"/>
        </w:numPr>
        <w:ind w:left="567" w:hanging="567"/>
        <w:rPr>
          <w:sz w:val="20"/>
          <w:szCs w:val="20"/>
        </w:rPr>
      </w:pPr>
      <w:r w:rsidRPr="00B160A2">
        <w:rPr>
          <w:sz w:val="20"/>
          <w:szCs w:val="20"/>
        </w:rPr>
        <w:t xml:space="preserve">V případě porušení povinností stanovených v Registru je </w:t>
      </w:r>
      <w:r w:rsidR="00750838">
        <w:rPr>
          <w:sz w:val="20"/>
          <w:szCs w:val="20"/>
        </w:rPr>
        <w:t>Objednatel</w:t>
      </w:r>
      <w:r w:rsidRPr="00B160A2">
        <w:rPr>
          <w:sz w:val="20"/>
          <w:szCs w:val="20"/>
        </w:rPr>
        <w:t xml:space="preserve"> oprávněn ukládat </w:t>
      </w:r>
      <w:r w:rsidR="00750838">
        <w:rPr>
          <w:sz w:val="20"/>
          <w:szCs w:val="20"/>
        </w:rPr>
        <w:t>Zhotovitel</w:t>
      </w:r>
      <w:r w:rsidRPr="00B160A2">
        <w:rPr>
          <w:sz w:val="20"/>
          <w:szCs w:val="20"/>
        </w:rPr>
        <w:t>i nápravná opatření, včetně přerušení prací, a udělit sankce stanovené v Registru.</w:t>
      </w:r>
    </w:p>
    <w:p w14:paraId="362348DB" w14:textId="56B5F05B" w:rsidR="00833158" w:rsidRPr="00833158" w:rsidRDefault="00833158" w:rsidP="00B160A2">
      <w:pPr>
        <w:pStyle w:val="4sltext"/>
        <w:numPr>
          <w:ilvl w:val="1"/>
          <w:numId w:val="2"/>
        </w:numPr>
        <w:ind w:left="567" w:hanging="567"/>
        <w:rPr>
          <w:sz w:val="20"/>
          <w:szCs w:val="20"/>
        </w:rPr>
      </w:pPr>
      <w:r w:rsidRPr="00833158">
        <w:rPr>
          <w:sz w:val="20"/>
          <w:szCs w:val="20"/>
        </w:rPr>
        <w:t xml:space="preserve">Žádná ze smluvních stran není oprávněna práva, dluhy a závazky vzniklé z této </w:t>
      </w:r>
      <w:r w:rsidR="00E65A95">
        <w:rPr>
          <w:sz w:val="20"/>
          <w:szCs w:val="20"/>
        </w:rPr>
        <w:t>smlouvy</w:t>
      </w:r>
      <w:r w:rsidRPr="00833158">
        <w:rPr>
          <w:sz w:val="20"/>
          <w:szCs w:val="20"/>
        </w:rPr>
        <w:t xml:space="preserve">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5D9DF2EB" w:rsidR="00833158" w:rsidRPr="00833158" w:rsidRDefault="00833158" w:rsidP="00B160A2">
      <w:pPr>
        <w:pStyle w:val="4sltext"/>
        <w:numPr>
          <w:ilvl w:val="1"/>
          <w:numId w:val="2"/>
        </w:numPr>
        <w:ind w:left="567" w:hanging="567"/>
        <w:rPr>
          <w:sz w:val="20"/>
          <w:szCs w:val="20"/>
        </w:rPr>
      </w:pPr>
      <w:r w:rsidRPr="00833158">
        <w:rPr>
          <w:sz w:val="20"/>
          <w:szCs w:val="20"/>
        </w:rPr>
        <w:t xml:space="preserve">Žádná ze smluvních stran není oprávněna vtělit jakékoliv právo plynoucí jí ze </w:t>
      </w:r>
      <w:r w:rsidR="00E65A95">
        <w:rPr>
          <w:sz w:val="20"/>
          <w:szCs w:val="20"/>
        </w:rPr>
        <w:t>smlouvy</w:t>
      </w:r>
      <w:r w:rsidRPr="00833158">
        <w:rPr>
          <w:sz w:val="20"/>
          <w:szCs w:val="20"/>
        </w:rPr>
        <w:t xml:space="preserve"> či jejího porušení do podoby cenného papíru.</w:t>
      </w:r>
    </w:p>
    <w:p w14:paraId="062D7609" w14:textId="651E7F84" w:rsidR="00833158" w:rsidRPr="00833158" w:rsidRDefault="00833158" w:rsidP="00B160A2">
      <w:pPr>
        <w:pStyle w:val="4sltext"/>
        <w:numPr>
          <w:ilvl w:val="1"/>
          <w:numId w:val="2"/>
        </w:numPr>
        <w:ind w:left="567" w:hanging="567"/>
        <w:rPr>
          <w:sz w:val="20"/>
          <w:szCs w:val="20"/>
        </w:rPr>
      </w:pPr>
      <w:r w:rsidRPr="00833158">
        <w:rPr>
          <w:sz w:val="20"/>
          <w:szCs w:val="20"/>
        </w:rPr>
        <w:t xml:space="preserve">Tuto </w:t>
      </w:r>
      <w:r w:rsidR="00E65A95">
        <w:rPr>
          <w:sz w:val="20"/>
          <w:szCs w:val="20"/>
        </w:rPr>
        <w:t>s</w:t>
      </w:r>
      <w:r w:rsidRPr="00833158">
        <w:rPr>
          <w:sz w:val="20"/>
          <w:szCs w:val="20"/>
        </w:rPr>
        <w:t>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Tuto smlouvu lze měnit, upravovat a doplňovat jen formou písemných číslovaných smluvních dodatků. Tuto smlouvu lze zrušit pouze písemně. </w:t>
      </w:r>
    </w:p>
    <w:p w14:paraId="26B5066E" w14:textId="77777777" w:rsidR="00BC732A" w:rsidRDefault="00BC732A" w:rsidP="00BC732A">
      <w:pPr>
        <w:pStyle w:val="4sltext"/>
        <w:numPr>
          <w:ilvl w:val="1"/>
          <w:numId w:val="2"/>
        </w:numPr>
        <w:ind w:left="567" w:hanging="567"/>
        <w:rPr>
          <w:rFonts w:cs="Arial"/>
          <w:bCs/>
          <w:sz w:val="20"/>
          <w:szCs w:val="20"/>
        </w:rPr>
      </w:pPr>
      <w:r w:rsidRPr="000C6AD6">
        <w:rPr>
          <w:rFonts w:cs="Arial"/>
          <w:bCs/>
          <w:sz w:val="20"/>
          <w:szCs w:val="20"/>
        </w:rPr>
        <w:t xml:space="preserve">Tato smlouva se vyhotovuje </w:t>
      </w:r>
      <w:r>
        <w:rPr>
          <w:rFonts w:cs="Arial"/>
          <w:bCs/>
          <w:sz w:val="20"/>
          <w:szCs w:val="20"/>
        </w:rPr>
        <w:t>ve čtyřech</w:t>
      </w:r>
      <w:r w:rsidRPr="000C6AD6">
        <w:rPr>
          <w:rFonts w:cs="Arial"/>
          <w:bCs/>
          <w:sz w:val="20"/>
          <w:szCs w:val="20"/>
        </w:rPr>
        <w:t xml:space="preserve"> stejnopisech, přičemž každá ze smluvních stran obdrží po </w:t>
      </w:r>
      <w:r>
        <w:rPr>
          <w:rFonts w:cs="Arial"/>
          <w:bCs/>
          <w:sz w:val="20"/>
          <w:szCs w:val="20"/>
        </w:rPr>
        <w:t xml:space="preserve">dvou </w:t>
      </w:r>
      <w:r w:rsidRPr="000C6AD6">
        <w:rPr>
          <w:rFonts w:cs="Arial"/>
          <w:bCs/>
          <w:sz w:val="20"/>
          <w:szCs w:val="20"/>
        </w:rPr>
        <w:t>vyhotovení</w:t>
      </w:r>
      <w:r>
        <w:rPr>
          <w:rFonts w:cs="Arial"/>
          <w:bCs/>
          <w:sz w:val="20"/>
          <w:szCs w:val="20"/>
        </w:rPr>
        <w:t xml:space="preserve">ch. </w:t>
      </w:r>
    </w:p>
    <w:p w14:paraId="09C46455" w14:textId="77777777" w:rsidR="00BC732A" w:rsidRPr="000C6AD6" w:rsidRDefault="00BC732A" w:rsidP="00BC732A">
      <w:pPr>
        <w:pStyle w:val="4sltext"/>
        <w:numPr>
          <w:ilvl w:val="1"/>
          <w:numId w:val="2"/>
        </w:numPr>
        <w:ind w:left="567" w:hanging="567"/>
        <w:rPr>
          <w:rFonts w:cs="Arial"/>
          <w:bCs/>
          <w:sz w:val="20"/>
          <w:szCs w:val="20"/>
        </w:rPr>
      </w:pPr>
      <w:r>
        <w:rPr>
          <w:rFonts w:cs="Arial"/>
          <w:bCs/>
          <w:sz w:val="20"/>
          <w:szCs w:val="20"/>
        </w:rPr>
        <w:t xml:space="preserve">Smlouva může být uzavřena i elektronicky, podepsáním elektronickými podpisy obou smluvních stran. </w:t>
      </w:r>
    </w:p>
    <w:p w14:paraId="4E49D776" w14:textId="77777777" w:rsidR="00BC732A" w:rsidRPr="000C6AD6" w:rsidRDefault="00BC732A" w:rsidP="00BC732A">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 Strany výslovně potvrzují, že základní podmínky této smlouvy jsou výsledkem jejich jednání a každá ze stran měla příležitost ovlivnit obsah základních podmínek této smlouvy.</w:t>
      </w:r>
    </w:p>
    <w:p w14:paraId="0FC1B552" w14:textId="77777777" w:rsidR="0029184C" w:rsidRDefault="0029184C">
      <w:pPr>
        <w:jc w:val="both"/>
        <w:rPr>
          <w:rFonts w:ascii="Arial" w:hAnsi="Arial" w:cs="Arial"/>
          <w:i/>
        </w:rPr>
      </w:pPr>
    </w:p>
    <w:p w14:paraId="24892889" w14:textId="5178EE27" w:rsidR="005D7663" w:rsidRDefault="00992BE6">
      <w:pPr>
        <w:jc w:val="both"/>
        <w:rPr>
          <w:rFonts w:ascii="Arial" w:hAnsi="Arial" w:cs="Arial"/>
          <w:i/>
        </w:rPr>
      </w:pPr>
      <w:r w:rsidRPr="000C6AD6">
        <w:rPr>
          <w:rFonts w:ascii="Arial" w:hAnsi="Arial" w:cs="Arial"/>
          <w:i/>
        </w:rPr>
        <w:t>Příloha č. 1:</w:t>
      </w:r>
      <w:r w:rsidRPr="000C6AD6">
        <w:rPr>
          <w:rFonts w:ascii="Arial" w:hAnsi="Arial" w:cs="Arial"/>
          <w:i/>
        </w:rPr>
        <w:tab/>
      </w:r>
      <w:r w:rsidR="002003A1">
        <w:rPr>
          <w:rFonts w:ascii="Arial" w:hAnsi="Arial" w:cs="Arial"/>
          <w:i/>
        </w:rPr>
        <w:t>Projektová dokumentace</w:t>
      </w:r>
      <w:r w:rsidR="009F5118">
        <w:rPr>
          <w:rFonts w:ascii="Arial" w:hAnsi="Arial" w:cs="Arial"/>
          <w:i/>
        </w:rPr>
        <w:t xml:space="preserve"> </w:t>
      </w:r>
      <w:r w:rsidR="009F5118" w:rsidRPr="009F5118">
        <w:rPr>
          <w:rFonts w:ascii="Arial" w:hAnsi="Arial" w:cs="Arial"/>
          <w:i/>
        </w:rPr>
        <w:t>ve stupni pro provedení stavby</w:t>
      </w:r>
      <w:r w:rsidR="002003A1">
        <w:rPr>
          <w:rFonts w:ascii="Arial" w:hAnsi="Arial" w:cs="Arial"/>
          <w:i/>
        </w:rPr>
        <w:t xml:space="preserve"> </w:t>
      </w:r>
    </w:p>
    <w:p w14:paraId="3CE4E470" w14:textId="2021320A"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2003A1">
        <w:rPr>
          <w:rFonts w:ascii="Arial" w:hAnsi="Arial" w:cs="Arial"/>
          <w:i/>
        </w:rPr>
        <w:t xml:space="preserve">Nabídka </w:t>
      </w:r>
      <w:r w:rsidR="00750838">
        <w:rPr>
          <w:rFonts w:ascii="Arial" w:hAnsi="Arial" w:cs="Arial"/>
          <w:i/>
        </w:rPr>
        <w:t>Zhotovitel</w:t>
      </w:r>
      <w:r w:rsidR="002003A1">
        <w:rPr>
          <w:rFonts w:ascii="Arial" w:hAnsi="Arial" w:cs="Arial"/>
          <w:i/>
        </w:rPr>
        <w:t>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2FB1C4DF" w14:textId="3E694C09" w:rsidR="00B00827" w:rsidRPr="00B00827" w:rsidRDefault="00B00827" w:rsidP="55B4A58B">
      <w:pPr>
        <w:jc w:val="both"/>
        <w:rPr>
          <w:rFonts w:ascii="Arial" w:hAnsi="Arial" w:cs="Arial"/>
          <w:i/>
          <w:iCs/>
        </w:rPr>
      </w:pPr>
      <w:r w:rsidRPr="55B4A58B">
        <w:rPr>
          <w:rFonts w:ascii="Arial" w:hAnsi="Arial" w:cs="Arial"/>
          <w:i/>
          <w:iCs/>
        </w:rPr>
        <w:t xml:space="preserve">Příloha č. </w:t>
      </w:r>
      <w:r w:rsidR="7BF2A675" w:rsidRPr="55B4A58B">
        <w:rPr>
          <w:rFonts w:ascii="Arial" w:hAnsi="Arial" w:cs="Arial"/>
          <w:i/>
          <w:iCs/>
        </w:rPr>
        <w:t>3</w:t>
      </w:r>
      <w:r w:rsidRPr="55B4A58B">
        <w:rPr>
          <w:rFonts w:ascii="Arial" w:hAnsi="Arial" w:cs="Arial"/>
          <w:i/>
          <w:iCs/>
        </w:rPr>
        <w:t xml:space="preserve">: </w:t>
      </w:r>
      <w:r>
        <w:tab/>
      </w:r>
      <w:r w:rsidRPr="55B4A58B">
        <w:rPr>
          <w:rFonts w:ascii="Arial" w:hAnsi="Arial" w:cs="Arial"/>
          <w:i/>
          <w:iCs/>
        </w:rPr>
        <w:t xml:space="preserve">Čestné prohlášení o neexistenci střetu zájmů a pravdivosti údajů o skutečném majiteli </w:t>
      </w:r>
    </w:p>
    <w:p w14:paraId="30D05022" w14:textId="489FF2B8" w:rsidR="00B00827" w:rsidRDefault="00B00827" w:rsidP="25CCD1EB">
      <w:pPr>
        <w:jc w:val="both"/>
        <w:rPr>
          <w:rFonts w:ascii="Arial" w:hAnsi="Arial" w:cs="Arial"/>
          <w:i/>
          <w:iCs/>
        </w:rPr>
      </w:pPr>
      <w:r w:rsidRPr="25CCD1EB">
        <w:rPr>
          <w:rFonts w:ascii="Arial" w:hAnsi="Arial" w:cs="Arial"/>
          <w:i/>
          <w:iCs/>
        </w:rPr>
        <w:t xml:space="preserve">Příloha č. </w:t>
      </w:r>
      <w:r w:rsidR="7F62E7C3" w:rsidRPr="25CCD1EB">
        <w:rPr>
          <w:rFonts w:ascii="Arial" w:hAnsi="Arial" w:cs="Arial"/>
          <w:i/>
          <w:iCs/>
        </w:rPr>
        <w:t>4</w:t>
      </w:r>
      <w:r w:rsidRPr="25CCD1EB">
        <w:rPr>
          <w:rFonts w:ascii="Arial" w:hAnsi="Arial" w:cs="Arial"/>
          <w:i/>
          <w:iCs/>
        </w:rPr>
        <w:t xml:space="preserve">: </w:t>
      </w:r>
      <w:r>
        <w:tab/>
      </w:r>
      <w:r w:rsidRPr="25CCD1EB">
        <w:rPr>
          <w:rFonts w:ascii="Arial" w:hAnsi="Arial" w:cs="Arial"/>
          <w:i/>
          <w:iCs/>
        </w:rPr>
        <w:t xml:space="preserve">Čestné prohlášení sociálně odpovědné </w:t>
      </w:r>
      <w:r w:rsidR="1D897E6C" w:rsidRPr="25CCD1EB">
        <w:rPr>
          <w:rFonts w:ascii="Arial" w:hAnsi="Arial" w:cs="Arial"/>
          <w:i/>
          <w:iCs/>
        </w:rPr>
        <w:t>plnění</w:t>
      </w:r>
    </w:p>
    <w:p w14:paraId="207D587C" w14:textId="7C7D37E0" w:rsidR="00B00827" w:rsidRDefault="00B00827" w:rsidP="55B4A58B">
      <w:pPr>
        <w:jc w:val="both"/>
        <w:rPr>
          <w:rFonts w:ascii="Arial" w:hAnsi="Arial" w:cs="Arial"/>
          <w:i/>
          <w:iCs/>
        </w:rPr>
      </w:pPr>
      <w:r w:rsidRPr="55B4A58B">
        <w:rPr>
          <w:rFonts w:ascii="Arial" w:hAnsi="Arial" w:cs="Arial"/>
          <w:i/>
          <w:iCs/>
        </w:rPr>
        <w:t xml:space="preserve">Příloha č. </w:t>
      </w:r>
      <w:r w:rsidR="55A96AB2" w:rsidRPr="55B4A58B">
        <w:rPr>
          <w:rFonts w:ascii="Arial" w:hAnsi="Arial" w:cs="Arial"/>
          <w:i/>
          <w:iCs/>
        </w:rPr>
        <w:t>5</w:t>
      </w:r>
      <w:r w:rsidRPr="55B4A58B">
        <w:rPr>
          <w:rFonts w:ascii="Arial" w:hAnsi="Arial" w:cs="Arial"/>
          <w:i/>
          <w:iCs/>
        </w:rPr>
        <w:t xml:space="preserve">: </w:t>
      </w:r>
      <w:r>
        <w:tab/>
      </w:r>
      <w:r w:rsidRPr="55B4A58B">
        <w:rPr>
          <w:rFonts w:ascii="Arial" w:hAnsi="Arial" w:cs="Arial"/>
          <w:i/>
          <w:iCs/>
        </w:rPr>
        <w:t>Čestné prohlášení o nepodléhání omezujícím opatřením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1801A79A" w:rsidR="00606007" w:rsidRDefault="00750838">
      <w:pPr>
        <w:jc w:val="both"/>
        <w:rPr>
          <w:rFonts w:ascii="Arial" w:hAnsi="Arial" w:cs="Arial"/>
          <w:i/>
        </w:rPr>
      </w:pPr>
      <w:r>
        <w:rPr>
          <w:rFonts w:ascii="Arial" w:hAnsi="Arial" w:cs="Arial"/>
          <w:i/>
        </w:rPr>
        <w:t>Objednatel</w:t>
      </w:r>
      <w:r w:rsidR="00606007">
        <w:rPr>
          <w:rFonts w:ascii="Arial" w:hAnsi="Arial" w:cs="Arial"/>
          <w:i/>
        </w:rPr>
        <w:t>:</w:t>
      </w:r>
      <w:r w:rsidR="00606007">
        <w:rPr>
          <w:rFonts w:ascii="Arial" w:hAnsi="Arial" w:cs="Arial"/>
          <w:i/>
        </w:rPr>
        <w:tab/>
      </w:r>
      <w:r w:rsidR="00606007">
        <w:rPr>
          <w:rFonts w:ascii="Arial" w:hAnsi="Arial" w:cs="Arial"/>
          <w:i/>
        </w:rPr>
        <w:tab/>
      </w:r>
      <w:r w:rsidR="00606007">
        <w:rPr>
          <w:rFonts w:ascii="Arial" w:hAnsi="Arial" w:cs="Arial"/>
          <w:i/>
        </w:rPr>
        <w:tab/>
      </w:r>
      <w:r w:rsidR="00606007">
        <w:rPr>
          <w:rFonts w:ascii="Arial" w:hAnsi="Arial" w:cs="Arial"/>
          <w:i/>
        </w:rPr>
        <w:tab/>
      </w:r>
      <w:r w:rsidR="00606007">
        <w:rPr>
          <w:rFonts w:ascii="Arial" w:hAnsi="Arial" w:cs="Arial"/>
          <w:i/>
        </w:rPr>
        <w:tab/>
      </w:r>
      <w:r w:rsidR="00606007">
        <w:rPr>
          <w:rFonts w:ascii="Arial" w:hAnsi="Arial" w:cs="Arial"/>
          <w:i/>
        </w:rPr>
        <w:tab/>
        <w:t xml:space="preserve">          </w:t>
      </w:r>
      <w:r>
        <w:rPr>
          <w:rFonts w:ascii="Arial" w:hAnsi="Arial" w:cs="Arial"/>
          <w:i/>
        </w:rPr>
        <w:t>Zhotovitel</w:t>
      </w:r>
      <w:r w:rsidR="00606007">
        <w:rPr>
          <w:rFonts w:ascii="Arial" w:hAnsi="Arial" w:cs="Arial"/>
          <w:i/>
        </w:rPr>
        <w:t>:</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0A0D4002" w14:textId="6C20277E" w:rsidR="00F33390" w:rsidRDefault="00606007" w:rsidP="009F570C">
      <w:pPr>
        <w:spacing w:line="240" w:lineRule="atLeast"/>
      </w:pPr>
      <w:r w:rsidRPr="00606007">
        <w:rPr>
          <w:rFonts w:ascii="Arial" w:hAnsi="Arial" w:cs="Arial"/>
        </w:rPr>
        <w:t xml:space="preserve">                                                                                               </w:t>
      </w:r>
    </w:p>
    <w:sectPr w:rsidR="00F33390">
      <w:footerReference w:type="default" r:id="rId16"/>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B5A6F" w14:textId="77777777" w:rsidR="00727955" w:rsidRDefault="00727955">
      <w:r>
        <w:separator/>
      </w:r>
    </w:p>
  </w:endnote>
  <w:endnote w:type="continuationSeparator" w:id="0">
    <w:p w14:paraId="0AC83D9C" w14:textId="77777777" w:rsidR="00727955" w:rsidRDefault="00727955">
      <w:r>
        <w:continuationSeparator/>
      </w:r>
    </w:p>
  </w:endnote>
  <w:endnote w:type="continuationNotice" w:id="1">
    <w:p w14:paraId="23EA8F82" w14:textId="77777777" w:rsidR="00727955" w:rsidRDefault="007279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Footer"/>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50979" w14:textId="77777777" w:rsidR="00727955" w:rsidRDefault="00727955">
      <w:r>
        <w:separator/>
      </w:r>
    </w:p>
  </w:footnote>
  <w:footnote w:type="continuationSeparator" w:id="0">
    <w:p w14:paraId="44D32F91" w14:textId="77777777" w:rsidR="00727955" w:rsidRDefault="00727955">
      <w:r>
        <w:continuationSeparator/>
      </w:r>
    </w:p>
  </w:footnote>
  <w:footnote w:type="continuationNotice" w:id="1">
    <w:p w14:paraId="1CCF48C4" w14:textId="77777777" w:rsidR="00727955" w:rsidRDefault="007279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lvlText w:val="%1.%2"/>
      <w:lvlJc w:val="left"/>
      <w:pPr>
        <w:ind w:left="720" w:hanging="360"/>
      </w:pPr>
      <w:rPr>
        <w:sz w:val="20"/>
        <w:szCs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B2B3F"/>
    <w:multiLevelType w:val="hybridMultilevel"/>
    <w:tmpl w:val="01462D4A"/>
    <w:lvl w:ilvl="0" w:tplc="7E6ED224">
      <w:start w:val="1"/>
      <w:numFmt w:val="lowerLetter"/>
      <w:lvlText w:val="%1)"/>
      <w:lvlJc w:val="left"/>
      <w:pPr>
        <w:ind w:left="927" w:hanging="360"/>
      </w:pPr>
      <w:rPr>
        <w:rFonts w:hint="default"/>
      </w:rPr>
    </w:lvl>
    <w:lvl w:ilvl="1" w:tplc="0405001B">
      <w:start w:val="1"/>
      <w:numFmt w:val="lowerRoman"/>
      <w:lvlText w:val="%2."/>
      <w:lvlJc w:val="righ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DC540D"/>
    <w:multiLevelType w:val="hybridMultilevel"/>
    <w:tmpl w:val="A2AE55CC"/>
    <w:lvl w:ilvl="0" w:tplc="1AC42FD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20"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2"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6"/>
  </w:num>
  <w:num w:numId="3" w16cid:durableId="44566417">
    <w:abstractNumId w:val="7"/>
  </w:num>
  <w:num w:numId="4" w16cid:durableId="823280369">
    <w:abstractNumId w:val="3"/>
  </w:num>
  <w:num w:numId="5" w16cid:durableId="1070739163">
    <w:abstractNumId w:val="23"/>
  </w:num>
  <w:num w:numId="6" w16cid:durableId="465660130">
    <w:abstractNumId w:val="24"/>
  </w:num>
  <w:num w:numId="7" w16cid:durableId="1322077749">
    <w:abstractNumId w:val="10"/>
  </w:num>
  <w:num w:numId="8" w16cid:durableId="554197771">
    <w:abstractNumId w:val="21"/>
  </w:num>
  <w:num w:numId="9" w16cid:durableId="1373924094">
    <w:abstractNumId w:val="11"/>
  </w:num>
  <w:num w:numId="10" w16cid:durableId="1163738754">
    <w:abstractNumId w:val="18"/>
  </w:num>
  <w:num w:numId="11" w16cid:durableId="997922747">
    <w:abstractNumId w:val="19"/>
  </w:num>
  <w:num w:numId="12" w16cid:durableId="1082294081">
    <w:abstractNumId w:val="5"/>
  </w:num>
  <w:num w:numId="13" w16cid:durableId="1793936635">
    <w:abstractNumId w:val="20"/>
  </w:num>
  <w:num w:numId="14" w16cid:durableId="19206059">
    <w:abstractNumId w:val="8"/>
  </w:num>
  <w:num w:numId="15" w16cid:durableId="268782645">
    <w:abstractNumId w:val="12"/>
  </w:num>
  <w:num w:numId="16" w16cid:durableId="1539733443">
    <w:abstractNumId w:val="4"/>
  </w:num>
  <w:num w:numId="17" w16cid:durableId="1102993784">
    <w:abstractNumId w:val="13"/>
  </w:num>
  <w:num w:numId="18" w16cid:durableId="1983998884">
    <w:abstractNumId w:val="15"/>
  </w:num>
  <w:num w:numId="19" w16cid:durableId="117379629">
    <w:abstractNumId w:val="1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1"/>
  </w:num>
  <w:num w:numId="21" w16cid:durableId="1424842995">
    <w:abstractNumId w:val="17"/>
  </w:num>
  <w:num w:numId="22" w16cid:durableId="576937289">
    <w:abstractNumId w:val="2"/>
  </w:num>
  <w:num w:numId="23" w16cid:durableId="1588343005">
    <w:abstractNumId w:val="22"/>
  </w:num>
  <w:num w:numId="24" w16cid:durableId="414278279">
    <w:abstractNumId w:val="9"/>
  </w:num>
  <w:num w:numId="25" w16cid:durableId="17905832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17"/>
  </w:num>
  <w:num w:numId="27" w16cid:durableId="763843382">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ária Bosnovičová">
    <w15:presenceInfo w15:providerId="AD" w15:userId="S::bosnovicova@pureventures.cz::348e13a2-cd54-43fc-af8f-e43373526a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attachedTemplate r:id="rId1"/>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519E"/>
    <w:rsid w:val="00005CB5"/>
    <w:rsid w:val="00007812"/>
    <w:rsid w:val="000111E3"/>
    <w:rsid w:val="00013307"/>
    <w:rsid w:val="000158F2"/>
    <w:rsid w:val="000177A7"/>
    <w:rsid w:val="00022296"/>
    <w:rsid w:val="00023981"/>
    <w:rsid w:val="00030DBD"/>
    <w:rsid w:val="000321B3"/>
    <w:rsid w:val="000324B6"/>
    <w:rsid w:val="00047CD9"/>
    <w:rsid w:val="00047CE5"/>
    <w:rsid w:val="00053AEA"/>
    <w:rsid w:val="000559A2"/>
    <w:rsid w:val="00056E34"/>
    <w:rsid w:val="0005780F"/>
    <w:rsid w:val="000624B9"/>
    <w:rsid w:val="00064B7B"/>
    <w:rsid w:val="000652CF"/>
    <w:rsid w:val="00066373"/>
    <w:rsid w:val="000712BF"/>
    <w:rsid w:val="00072F21"/>
    <w:rsid w:val="0007538E"/>
    <w:rsid w:val="000816A7"/>
    <w:rsid w:val="00081FEA"/>
    <w:rsid w:val="00085EFB"/>
    <w:rsid w:val="00092DD9"/>
    <w:rsid w:val="000A1434"/>
    <w:rsid w:val="000A1917"/>
    <w:rsid w:val="000A37A2"/>
    <w:rsid w:val="000A4417"/>
    <w:rsid w:val="000A7E99"/>
    <w:rsid w:val="000B2E6C"/>
    <w:rsid w:val="000B33A9"/>
    <w:rsid w:val="000B3D64"/>
    <w:rsid w:val="000B5843"/>
    <w:rsid w:val="000C06A4"/>
    <w:rsid w:val="000C3C3A"/>
    <w:rsid w:val="000C5CD5"/>
    <w:rsid w:val="000C628F"/>
    <w:rsid w:val="000C6AD6"/>
    <w:rsid w:val="000C7081"/>
    <w:rsid w:val="000D07CF"/>
    <w:rsid w:val="000D3F22"/>
    <w:rsid w:val="000D716D"/>
    <w:rsid w:val="000D7ABC"/>
    <w:rsid w:val="000E081D"/>
    <w:rsid w:val="000E1D14"/>
    <w:rsid w:val="000E5941"/>
    <w:rsid w:val="000E6533"/>
    <w:rsid w:val="000E7D2C"/>
    <w:rsid w:val="000F0C5D"/>
    <w:rsid w:val="00100B99"/>
    <w:rsid w:val="001045F5"/>
    <w:rsid w:val="001062CA"/>
    <w:rsid w:val="00115B63"/>
    <w:rsid w:val="001163AF"/>
    <w:rsid w:val="00117567"/>
    <w:rsid w:val="001252C3"/>
    <w:rsid w:val="00134CAC"/>
    <w:rsid w:val="00136DC9"/>
    <w:rsid w:val="00137721"/>
    <w:rsid w:val="00142635"/>
    <w:rsid w:val="001477B2"/>
    <w:rsid w:val="00156684"/>
    <w:rsid w:val="00160602"/>
    <w:rsid w:val="00160E4B"/>
    <w:rsid w:val="00164A5B"/>
    <w:rsid w:val="00171C46"/>
    <w:rsid w:val="00174375"/>
    <w:rsid w:val="001772F8"/>
    <w:rsid w:val="00177A29"/>
    <w:rsid w:val="00185D4F"/>
    <w:rsid w:val="00191626"/>
    <w:rsid w:val="001979ED"/>
    <w:rsid w:val="001A0272"/>
    <w:rsid w:val="001A0543"/>
    <w:rsid w:val="001A285A"/>
    <w:rsid w:val="001A6A3C"/>
    <w:rsid w:val="001A7EC7"/>
    <w:rsid w:val="001B26B1"/>
    <w:rsid w:val="001B34E2"/>
    <w:rsid w:val="001B72ED"/>
    <w:rsid w:val="001C25A7"/>
    <w:rsid w:val="001C37B5"/>
    <w:rsid w:val="001C79C3"/>
    <w:rsid w:val="001D083C"/>
    <w:rsid w:val="001E5CE5"/>
    <w:rsid w:val="001E6CEE"/>
    <w:rsid w:val="001E7B9E"/>
    <w:rsid w:val="001F1A95"/>
    <w:rsid w:val="001F3F2B"/>
    <w:rsid w:val="001F403B"/>
    <w:rsid w:val="002003A1"/>
    <w:rsid w:val="00200A87"/>
    <w:rsid w:val="00202D5C"/>
    <w:rsid w:val="00204401"/>
    <w:rsid w:val="00211962"/>
    <w:rsid w:val="00212619"/>
    <w:rsid w:val="002156FF"/>
    <w:rsid w:val="002230AA"/>
    <w:rsid w:val="002256AB"/>
    <w:rsid w:val="002260BA"/>
    <w:rsid w:val="00230D72"/>
    <w:rsid w:val="00234152"/>
    <w:rsid w:val="002376B2"/>
    <w:rsid w:val="0024035A"/>
    <w:rsid w:val="0024797F"/>
    <w:rsid w:val="002534BF"/>
    <w:rsid w:val="00256380"/>
    <w:rsid w:val="002604C5"/>
    <w:rsid w:val="00261235"/>
    <w:rsid w:val="00262120"/>
    <w:rsid w:val="002629C1"/>
    <w:rsid w:val="00265460"/>
    <w:rsid w:val="00265661"/>
    <w:rsid w:val="00274EC2"/>
    <w:rsid w:val="002770FA"/>
    <w:rsid w:val="0028147A"/>
    <w:rsid w:val="00285B0A"/>
    <w:rsid w:val="0029184C"/>
    <w:rsid w:val="0029419C"/>
    <w:rsid w:val="0029704B"/>
    <w:rsid w:val="002977E7"/>
    <w:rsid w:val="002A2594"/>
    <w:rsid w:val="002A2A14"/>
    <w:rsid w:val="002A3B46"/>
    <w:rsid w:val="002A7D75"/>
    <w:rsid w:val="002B60DB"/>
    <w:rsid w:val="002B7A84"/>
    <w:rsid w:val="002C4B2F"/>
    <w:rsid w:val="002C54DC"/>
    <w:rsid w:val="002D23DF"/>
    <w:rsid w:val="002E12A9"/>
    <w:rsid w:val="002E648F"/>
    <w:rsid w:val="002F2E9B"/>
    <w:rsid w:val="002F39F6"/>
    <w:rsid w:val="002F471A"/>
    <w:rsid w:val="00306AF4"/>
    <w:rsid w:val="003107B8"/>
    <w:rsid w:val="00312B2D"/>
    <w:rsid w:val="003169A7"/>
    <w:rsid w:val="00325130"/>
    <w:rsid w:val="00330233"/>
    <w:rsid w:val="0033113F"/>
    <w:rsid w:val="00331812"/>
    <w:rsid w:val="00335775"/>
    <w:rsid w:val="0033746B"/>
    <w:rsid w:val="003445B1"/>
    <w:rsid w:val="003448ED"/>
    <w:rsid w:val="00346594"/>
    <w:rsid w:val="00346B02"/>
    <w:rsid w:val="00350966"/>
    <w:rsid w:val="0035332F"/>
    <w:rsid w:val="00360837"/>
    <w:rsid w:val="00363A44"/>
    <w:rsid w:val="00370844"/>
    <w:rsid w:val="00371DBD"/>
    <w:rsid w:val="00376065"/>
    <w:rsid w:val="00376955"/>
    <w:rsid w:val="00377568"/>
    <w:rsid w:val="00383019"/>
    <w:rsid w:val="0038565A"/>
    <w:rsid w:val="00385EE5"/>
    <w:rsid w:val="00387CD7"/>
    <w:rsid w:val="003926C6"/>
    <w:rsid w:val="003A2CD1"/>
    <w:rsid w:val="003A458B"/>
    <w:rsid w:val="003A4E4E"/>
    <w:rsid w:val="003B0F15"/>
    <w:rsid w:val="003B1C4E"/>
    <w:rsid w:val="003B51A7"/>
    <w:rsid w:val="003B52D0"/>
    <w:rsid w:val="003B71FB"/>
    <w:rsid w:val="003C0058"/>
    <w:rsid w:val="003C3DCC"/>
    <w:rsid w:val="003C419B"/>
    <w:rsid w:val="003D2E9B"/>
    <w:rsid w:val="003D76B9"/>
    <w:rsid w:val="003E27CD"/>
    <w:rsid w:val="003E6E0A"/>
    <w:rsid w:val="003E72FF"/>
    <w:rsid w:val="003F10EF"/>
    <w:rsid w:val="003F1272"/>
    <w:rsid w:val="003F64EC"/>
    <w:rsid w:val="00401000"/>
    <w:rsid w:val="00402078"/>
    <w:rsid w:val="00403C64"/>
    <w:rsid w:val="00404526"/>
    <w:rsid w:val="00411FD1"/>
    <w:rsid w:val="00420A59"/>
    <w:rsid w:val="00422C44"/>
    <w:rsid w:val="004274CE"/>
    <w:rsid w:val="00427907"/>
    <w:rsid w:val="00427B64"/>
    <w:rsid w:val="00430606"/>
    <w:rsid w:val="004342C9"/>
    <w:rsid w:val="004372FF"/>
    <w:rsid w:val="00437DA0"/>
    <w:rsid w:val="00440D8A"/>
    <w:rsid w:val="004424AA"/>
    <w:rsid w:val="00444105"/>
    <w:rsid w:val="00444640"/>
    <w:rsid w:val="0044552D"/>
    <w:rsid w:val="0045651C"/>
    <w:rsid w:val="00457498"/>
    <w:rsid w:val="00460DBA"/>
    <w:rsid w:val="00464972"/>
    <w:rsid w:val="004660D0"/>
    <w:rsid w:val="004704AE"/>
    <w:rsid w:val="004709B0"/>
    <w:rsid w:val="00470E7A"/>
    <w:rsid w:val="004714BC"/>
    <w:rsid w:val="00480D43"/>
    <w:rsid w:val="00481E86"/>
    <w:rsid w:val="00482444"/>
    <w:rsid w:val="00483754"/>
    <w:rsid w:val="00485F3A"/>
    <w:rsid w:val="00486EEF"/>
    <w:rsid w:val="004902FF"/>
    <w:rsid w:val="004955D1"/>
    <w:rsid w:val="004A0AEE"/>
    <w:rsid w:val="004A3D95"/>
    <w:rsid w:val="004B01F3"/>
    <w:rsid w:val="004B7B13"/>
    <w:rsid w:val="004C0252"/>
    <w:rsid w:val="004C14C6"/>
    <w:rsid w:val="004D3042"/>
    <w:rsid w:val="004E3C74"/>
    <w:rsid w:val="004E6E5C"/>
    <w:rsid w:val="004F2A13"/>
    <w:rsid w:val="004F31C4"/>
    <w:rsid w:val="004F43BF"/>
    <w:rsid w:val="004F4972"/>
    <w:rsid w:val="0050075B"/>
    <w:rsid w:val="00501609"/>
    <w:rsid w:val="00502DDE"/>
    <w:rsid w:val="00505F79"/>
    <w:rsid w:val="00507B91"/>
    <w:rsid w:val="00510334"/>
    <w:rsid w:val="00513FF9"/>
    <w:rsid w:val="005201E3"/>
    <w:rsid w:val="005254DA"/>
    <w:rsid w:val="005312E0"/>
    <w:rsid w:val="00533AE8"/>
    <w:rsid w:val="00534E49"/>
    <w:rsid w:val="00543BC4"/>
    <w:rsid w:val="00544252"/>
    <w:rsid w:val="00551047"/>
    <w:rsid w:val="00555FE2"/>
    <w:rsid w:val="005577CC"/>
    <w:rsid w:val="00565BCD"/>
    <w:rsid w:val="0056717F"/>
    <w:rsid w:val="0057606E"/>
    <w:rsid w:val="00576D67"/>
    <w:rsid w:val="0058003D"/>
    <w:rsid w:val="00581A45"/>
    <w:rsid w:val="00586FF1"/>
    <w:rsid w:val="005A06C3"/>
    <w:rsid w:val="005A14BB"/>
    <w:rsid w:val="005A295A"/>
    <w:rsid w:val="005A2FD9"/>
    <w:rsid w:val="005A43BA"/>
    <w:rsid w:val="005A450F"/>
    <w:rsid w:val="005A4E08"/>
    <w:rsid w:val="005A552C"/>
    <w:rsid w:val="005B1251"/>
    <w:rsid w:val="005B325F"/>
    <w:rsid w:val="005B484F"/>
    <w:rsid w:val="005C5872"/>
    <w:rsid w:val="005C6533"/>
    <w:rsid w:val="005C7565"/>
    <w:rsid w:val="005D5CCF"/>
    <w:rsid w:val="005D7005"/>
    <w:rsid w:val="005D7663"/>
    <w:rsid w:val="005E2592"/>
    <w:rsid w:val="005E5372"/>
    <w:rsid w:val="005E5EFA"/>
    <w:rsid w:val="005E62EB"/>
    <w:rsid w:val="005F521D"/>
    <w:rsid w:val="00600623"/>
    <w:rsid w:val="00600DE4"/>
    <w:rsid w:val="00606007"/>
    <w:rsid w:val="006071B4"/>
    <w:rsid w:val="006110D9"/>
    <w:rsid w:val="00612A02"/>
    <w:rsid w:val="00613FBC"/>
    <w:rsid w:val="00615319"/>
    <w:rsid w:val="006240D4"/>
    <w:rsid w:val="006261D2"/>
    <w:rsid w:val="0062723E"/>
    <w:rsid w:val="00633ABC"/>
    <w:rsid w:val="0063575B"/>
    <w:rsid w:val="006414F6"/>
    <w:rsid w:val="0064382B"/>
    <w:rsid w:val="00644188"/>
    <w:rsid w:val="006444A8"/>
    <w:rsid w:val="006445E5"/>
    <w:rsid w:val="00646108"/>
    <w:rsid w:val="00647F6D"/>
    <w:rsid w:val="006526CC"/>
    <w:rsid w:val="00654BB3"/>
    <w:rsid w:val="00655299"/>
    <w:rsid w:val="00656AB2"/>
    <w:rsid w:val="00657F0D"/>
    <w:rsid w:val="00662492"/>
    <w:rsid w:val="00671A7D"/>
    <w:rsid w:val="0067503C"/>
    <w:rsid w:val="00677432"/>
    <w:rsid w:val="00683CB8"/>
    <w:rsid w:val="006903EE"/>
    <w:rsid w:val="006A187B"/>
    <w:rsid w:val="006A2777"/>
    <w:rsid w:val="006A3B54"/>
    <w:rsid w:val="006A6A7D"/>
    <w:rsid w:val="006A6EAF"/>
    <w:rsid w:val="006B258D"/>
    <w:rsid w:val="006B7F04"/>
    <w:rsid w:val="006C3776"/>
    <w:rsid w:val="006C65A8"/>
    <w:rsid w:val="006C781E"/>
    <w:rsid w:val="006D64E0"/>
    <w:rsid w:val="006D76A6"/>
    <w:rsid w:val="006E14E5"/>
    <w:rsid w:val="006E72BA"/>
    <w:rsid w:val="006F13F2"/>
    <w:rsid w:val="006F3411"/>
    <w:rsid w:val="006F3A2E"/>
    <w:rsid w:val="006F5ED0"/>
    <w:rsid w:val="006F629B"/>
    <w:rsid w:val="006F7DA1"/>
    <w:rsid w:val="00701269"/>
    <w:rsid w:val="00702C1B"/>
    <w:rsid w:val="00702CE7"/>
    <w:rsid w:val="00711D9F"/>
    <w:rsid w:val="00712017"/>
    <w:rsid w:val="00712174"/>
    <w:rsid w:val="00712251"/>
    <w:rsid w:val="00712FD5"/>
    <w:rsid w:val="007149A0"/>
    <w:rsid w:val="00722B20"/>
    <w:rsid w:val="00727955"/>
    <w:rsid w:val="00730C7F"/>
    <w:rsid w:val="00744B10"/>
    <w:rsid w:val="00744EE4"/>
    <w:rsid w:val="00750838"/>
    <w:rsid w:val="007571AA"/>
    <w:rsid w:val="00762379"/>
    <w:rsid w:val="007625E5"/>
    <w:rsid w:val="00765815"/>
    <w:rsid w:val="00775447"/>
    <w:rsid w:val="007761BF"/>
    <w:rsid w:val="00777143"/>
    <w:rsid w:val="0077791C"/>
    <w:rsid w:val="007849A1"/>
    <w:rsid w:val="007852F4"/>
    <w:rsid w:val="00787D94"/>
    <w:rsid w:val="007905D5"/>
    <w:rsid w:val="00791963"/>
    <w:rsid w:val="00793E5B"/>
    <w:rsid w:val="007A4E5F"/>
    <w:rsid w:val="007B0FAD"/>
    <w:rsid w:val="007B19FD"/>
    <w:rsid w:val="007B21EF"/>
    <w:rsid w:val="007B2677"/>
    <w:rsid w:val="007B2B46"/>
    <w:rsid w:val="007B59AC"/>
    <w:rsid w:val="007C1C1B"/>
    <w:rsid w:val="007C1E1B"/>
    <w:rsid w:val="007C2879"/>
    <w:rsid w:val="007C7604"/>
    <w:rsid w:val="007D0C9D"/>
    <w:rsid w:val="007D3576"/>
    <w:rsid w:val="007D49D4"/>
    <w:rsid w:val="007D50AF"/>
    <w:rsid w:val="007D6818"/>
    <w:rsid w:val="007E247D"/>
    <w:rsid w:val="007E5302"/>
    <w:rsid w:val="007F00F3"/>
    <w:rsid w:val="007F0873"/>
    <w:rsid w:val="00800FC6"/>
    <w:rsid w:val="00801568"/>
    <w:rsid w:val="00804966"/>
    <w:rsid w:val="0080517A"/>
    <w:rsid w:val="00805AB7"/>
    <w:rsid w:val="008072C6"/>
    <w:rsid w:val="008120F5"/>
    <w:rsid w:val="008167D3"/>
    <w:rsid w:val="00833158"/>
    <w:rsid w:val="0084022C"/>
    <w:rsid w:val="00841E8A"/>
    <w:rsid w:val="00844EC3"/>
    <w:rsid w:val="00845A1E"/>
    <w:rsid w:val="008461FA"/>
    <w:rsid w:val="008514A8"/>
    <w:rsid w:val="00851E0C"/>
    <w:rsid w:val="00852062"/>
    <w:rsid w:val="008616DF"/>
    <w:rsid w:val="008631F2"/>
    <w:rsid w:val="008729D8"/>
    <w:rsid w:val="00882F65"/>
    <w:rsid w:val="00886FF4"/>
    <w:rsid w:val="008940B1"/>
    <w:rsid w:val="008953A7"/>
    <w:rsid w:val="0089580A"/>
    <w:rsid w:val="00896588"/>
    <w:rsid w:val="00897B84"/>
    <w:rsid w:val="008A2EB5"/>
    <w:rsid w:val="008A5CEE"/>
    <w:rsid w:val="008A7393"/>
    <w:rsid w:val="008A74A7"/>
    <w:rsid w:val="008B03C4"/>
    <w:rsid w:val="008B09AF"/>
    <w:rsid w:val="008B4259"/>
    <w:rsid w:val="008B61BB"/>
    <w:rsid w:val="008B625E"/>
    <w:rsid w:val="008B6EED"/>
    <w:rsid w:val="008C04A8"/>
    <w:rsid w:val="008C3408"/>
    <w:rsid w:val="008C4011"/>
    <w:rsid w:val="008C6E1E"/>
    <w:rsid w:val="008D2872"/>
    <w:rsid w:val="008D3ECA"/>
    <w:rsid w:val="008E5E0A"/>
    <w:rsid w:val="008F3E8F"/>
    <w:rsid w:val="008F68D9"/>
    <w:rsid w:val="009017A3"/>
    <w:rsid w:val="009175B4"/>
    <w:rsid w:val="009209B6"/>
    <w:rsid w:val="00921E53"/>
    <w:rsid w:val="00922D8B"/>
    <w:rsid w:val="00926C45"/>
    <w:rsid w:val="009271DC"/>
    <w:rsid w:val="009305F3"/>
    <w:rsid w:val="0093166F"/>
    <w:rsid w:val="0093298A"/>
    <w:rsid w:val="009336F9"/>
    <w:rsid w:val="0094155A"/>
    <w:rsid w:val="0095261D"/>
    <w:rsid w:val="0095265F"/>
    <w:rsid w:val="00952AF0"/>
    <w:rsid w:val="00957ECD"/>
    <w:rsid w:val="00960281"/>
    <w:rsid w:val="00960673"/>
    <w:rsid w:val="009632A9"/>
    <w:rsid w:val="00965D46"/>
    <w:rsid w:val="009669F0"/>
    <w:rsid w:val="009677EC"/>
    <w:rsid w:val="0097029E"/>
    <w:rsid w:val="00971CC7"/>
    <w:rsid w:val="00980234"/>
    <w:rsid w:val="00985F75"/>
    <w:rsid w:val="00992BE6"/>
    <w:rsid w:val="0099325F"/>
    <w:rsid w:val="00993C7E"/>
    <w:rsid w:val="009A647F"/>
    <w:rsid w:val="009A78C9"/>
    <w:rsid w:val="009C0A45"/>
    <w:rsid w:val="009C2049"/>
    <w:rsid w:val="009C54A7"/>
    <w:rsid w:val="009C5AFA"/>
    <w:rsid w:val="009D0C02"/>
    <w:rsid w:val="009D1309"/>
    <w:rsid w:val="009D3CCF"/>
    <w:rsid w:val="009D49FD"/>
    <w:rsid w:val="009D6CCE"/>
    <w:rsid w:val="009E2636"/>
    <w:rsid w:val="009E32A7"/>
    <w:rsid w:val="009F06F6"/>
    <w:rsid w:val="009F0898"/>
    <w:rsid w:val="009F2CE6"/>
    <w:rsid w:val="009F5118"/>
    <w:rsid w:val="009F570C"/>
    <w:rsid w:val="00A0246D"/>
    <w:rsid w:val="00A05EF3"/>
    <w:rsid w:val="00A07413"/>
    <w:rsid w:val="00A12399"/>
    <w:rsid w:val="00A13F5B"/>
    <w:rsid w:val="00A16E2C"/>
    <w:rsid w:val="00A2407A"/>
    <w:rsid w:val="00A25DED"/>
    <w:rsid w:val="00A335A1"/>
    <w:rsid w:val="00A36BE7"/>
    <w:rsid w:val="00A42768"/>
    <w:rsid w:val="00A44D1A"/>
    <w:rsid w:val="00A5006D"/>
    <w:rsid w:val="00A50D98"/>
    <w:rsid w:val="00A512FB"/>
    <w:rsid w:val="00A526CC"/>
    <w:rsid w:val="00A54268"/>
    <w:rsid w:val="00A543E7"/>
    <w:rsid w:val="00A56F1B"/>
    <w:rsid w:val="00A60A73"/>
    <w:rsid w:val="00A61BEC"/>
    <w:rsid w:val="00A61C1B"/>
    <w:rsid w:val="00A66FE3"/>
    <w:rsid w:val="00A67A79"/>
    <w:rsid w:val="00A752EF"/>
    <w:rsid w:val="00A76A85"/>
    <w:rsid w:val="00A835C4"/>
    <w:rsid w:val="00A92FE0"/>
    <w:rsid w:val="00A953D6"/>
    <w:rsid w:val="00A95EF8"/>
    <w:rsid w:val="00AA0B34"/>
    <w:rsid w:val="00AB041A"/>
    <w:rsid w:val="00AB2669"/>
    <w:rsid w:val="00AC01A6"/>
    <w:rsid w:val="00AC1336"/>
    <w:rsid w:val="00AC2966"/>
    <w:rsid w:val="00AC3639"/>
    <w:rsid w:val="00AC5344"/>
    <w:rsid w:val="00AC53B7"/>
    <w:rsid w:val="00AD2305"/>
    <w:rsid w:val="00AD4214"/>
    <w:rsid w:val="00AD43D8"/>
    <w:rsid w:val="00AD6684"/>
    <w:rsid w:val="00AD70ED"/>
    <w:rsid w:val="00AD724E"/>
    <w:rsid w:val="00AE1C1B"/>
    <w:rsid w:val="00AF78F0"/>
    <w:rsid w:val="00B003F8"/>
    <w:rsid w:val="00B00827"/>
    <w:rsid w:val="00B0635C"/>
    <w:rsid w:val="00B07107"/>
    <w:rsid w:val="00B105F6"/>
    <w:rsid w:val="00B11B91"/>
    <w:rsid w:val="00B160A2"/>
    <w:rsid w:val="00B400C7"/>
    <w:rsid w:val="00B40615"/>
    <w:rsid w:val="00B427DE"/>
    <w:rsid w:val="00B43DC5"/>
    <w:rsid w:val="00B472EE"/>
    <w:rsid w:val="00B50423"/>
    <w:rsid w:val="00B5146E"/>
    <w:rsid w:val="00B52B1A"/>
    <w:rsid w:val="00B53AB9"/>
    <w:rsid w:val="00B53D57"/>
    <w:rsid w:val="00B55520"/>
    <w:rsid w:val="00B5759A"/>
    <w:rsid w:val="00B60A65"/>
    <w:rsid w:val="00B67C16"/>
    <w:rsid w:val="00B67D39"/>
    <w:rsid w:val="00B72FF0"/>
    <w:rsid w:val="00B74D70"/>
    <w:rsid w:val="00B8471B"/>
    <w:rsid w:val="00B9106A"/>
    <w:rsid w:val="00B9466B"/>
    <w:rsid w:val="00BA3BC5"/>
    <w:rsid w:val="00BA45E1"/>
    <w:rsid w:val="00BA504A"/>
    <w:rsid w:val="00BB4920"/>
    <w:rsid w:val="00BB61D3"/>
    <w:rsid w:val="00BC3ACA"/>
    <w:rsid w:val="00BC4EDA"/>
    <w:rsid w:val="00BC66FD"/>
    <w:rsid w:val="00BC732A"/>
    <w:rsid w:val="00BC7975"/>
    <w:rsid w:val="00BD4096"/>
    <w:rsid w:val="00BD45FA"/>
    <w:rsid w:val="00BD6785"/>
    <w:rsid w:val="00BD6B6A"/>
    <w:rsid w:val="00BD701F"/>
    <w:rsid w:val="00BD7568"/>
    <w:rsid w:val="00BE1641"/>
    <w:rsid w:val="00BE39D0"/>
    <w:rsid w:val="00BE7A72"/>
    <w:rsid w:val="00BF07BB"/>
    <w:rsid w:val="00BF49CD"/>
    <w:rsid w:val="00C0069A"/>
    <w:rsid w:val="00C01620"/>
    <w:rsid w:val="00C01851"/>
    <w:rsid w:val="00C03029"/>
    <w:rsid w:val="00C0326E"/>
    <w:rsid w:val="00C04D77"/>
    <w:rsid w:val="00C05B12"/>
    <w:rsid w:val="00C1720A"/>
    <w:rsid w:val="00C20FC0"/>
    <w:rsid w:val="00C21833"/>
    <w:rsid w:val="00C244D2"/>
    <w:rsid w:val="00C33146"/>
    <w:rsid w:val="00C331FA"/>
    <w:rsid w:val="00C33A6F"/>
    <w:rsid w:val="00C368D1"/>
    <w:rsid w:val="00C41062"/>
    <w:rsid w:val="00C4145F"/>
    <w:rsid w:val="00C4157C"/>
    <w:rsid w:val="00C417CA"/>
    <w:rsid w:val="00C43608"/>
    <w:rsid w:val="00C46F60"/>
    <w:rsid w:val="00C51AF8"/>
    <w:rsid w:val="00C60938"/>
    <w:rsid w:val="00C60FEE"/>
    <w:rsid w:val="00C6273E"/>
    <w:rsid w:val="00C64423"/>
    <w:rsid w:val="00C64EE9"/>
    <w:rsid w:val="00C678A9"/>
    <w:rsid w:val="00C67CAB"/>
    <w:rsid w:val="00C737B9"/>
    <w:rsid w:val="00C85E89"/>
    <w:rsid w:val="00C85F3D"/>
    <w:rsid w:val="00C86198"/>
    <w:rsid w:val="00C91E14"/>
    <w:rsid w:val="00C91E19"/>
    <w:rsid w:val="00CB2377"/>
    <w:rsid w:val="00CB284F"/>
    <w:rsid w:val="00CB4104"/>
    <w:rsid w:val="00CB4A37"/>
    <w:rsid w:val="00CC0169"/>
    <w:rsid w:val="00CC3878"/>
    <w:rsid w:val="00CC4171"/>
    <w:rsid w:val="00CC4DDD"/>
    <w:rsid w:val="00CD256C"/>
    <w:rsid w:val="00CD3BD3"/>
    <w:rsid w:val="00CD5C2F"/>
    <w:rsid w:val="00CE06BA"/>
    <w:rsid w:val="00CE42F8"/>
    <w:rsid w:val="00CE73FB"/>
    <w:rsid w:val="00CE7622"/>
    <w:rsid w:val="00CF0152"/>
    <w:rsid w:val="00CF3785"/>
    <w:rsid w:val="00D00768"/>
    <w:rsid w:val="00D065B4"/>
    <w:rsid w:val="00D06A15"/>
    <w:rsid w:val="00D13172"/>
    <w:rsid w:val="00D1409D"/>
    <w:rsid w:val="00D14580"/>
    <w:rsid w:val="00D16788"/>
    <w:rsid w:val="00D1702B"/>
    <w:rsid w:val="00D21265"/>
    <w:rsid w:val="00D23670"/>
    <w:rsid w:val="00D26EB0"/>
    <w:rsid w:val="00D27DE0"/>
    <w:rsid w:val="00D27FF8"/>
    <w:rsid w:val="00D32404"/>
    <w:rsid w:val="00D34AF4"/>
    <w:rsid w:val="00D358FF"/>
    <w:rsid w:val="00D365BC"/>
    <w:rsid w:val="00D36CBF"/>
    <w:rsid w:val="00D45AEF"/>
    <w:rsid w:val="00D45B1A"/>
    <w:rsid w:val="00D46048"/>
    <w:rsid w:val="00D4735E"/>
    <w:rsid w:val="00D5282A"/>
    <w:rsid w:val="00D52E99"/>
    <w:rsid w:val="00D56D6A"/>
    <w:rsid w:val="00D61F67"/>
    <w:rsid w:val="00D6289E"/>
    <w:rsid w:val="00D632C4"/>
    <w:rsid w:val="00D668ED"/>
    <w:rsid w:val="00D73EB5"/>
    <w:rsid w:val="00D74BB9"/>
    <w:rsid w:val="00D75592"/>
    <w:rsid w:val="00D76B99"/>
    <w:rsid w:val="00D818FF"/>
    <w:rsid w:val="00D81EF4"/>
    <w:rsid w:val="00D82169"/>
    <w:rsid w:val="00D92357"/>
    <w:rsid w:val="00D926CD"/>
    <w:rsid w:val="00D93D24"/>
    <w:rsid w:val="00D95DA1"/>
    <w:rsid w:val="00DA0B30"/>
    <w:rsid w:val="00DA7ED3"/>
    <w:rsid w:val="00DB14DF"/>
    <w:rsid w:val="00DC33A8"/>
    <w:rsid w:val="00DC72E1"/>
    <w:rsid w:val="00DD233F"/>
    <w:rsid w:val="00DE4B63"/>
    <w:rsid w:val="00DF3521"/>
    <w:rsid w:val="00DF37FA"/>
    <w:rsid w:val="00DF62ED"/>
    <w:rsid w:val="00E01080"/>
    <w:rsid w:val="00E02408"/>
    <w:rsid w:val="00E0473D"/>
    <w:rsid w:val="00E0659D"/>
    <w:rsid w:val="00E07B84"/>
    <w:rsid w:val="00E1152B"/>
    <w:rsid w:val="00E13B27"/>
    <w:rsid w:val="00E16BEB"/>
    <w:rsid w:val="00E17275"/>
    <w:rsid w:val="00E207B8"/>
    <w:rsid w:val="00E2231F"/>
    <w:rsid w:val="00E26966"/>
    <w:rsid w:val="00E2796C"/>
    <w:rsid w:val="00E31437"/>
    <w:rsid w:val="00E31C20"/>
    <w:rsid w:val="00E325C1"/>
    <w:rsid w:val="00E32F6E"/>
    <w:rsid w:val="00E33766"/>
    <w:rsid w:val="00E36BB0"/>
    <w:rsid w:val="00E51682"/>
    <w:rsid w:val="00E5443B"/>
    <w:rsid w:val="00E547F3"/>
    <w:rsid w:val="00E55C97"/>
    <w:rsid w:val="00E5776D"/>
    <w:rsid w:val="00E60166"/>
    <w:rsid w:val="00E61CE1"/>
    <w:rsid w:val="00E65388"/>
    <w:rsid w:val="00E65A95"/>
    <w:rsid w:val="00E757E4"/>
    <w:rsid w:val="00E76B5A"/>
    <w:rsid w:val="00E80D67"/>
    <w:rsid w:val="00E8134D"/>
    <w:rsid w:val="00E84110"/>
    <w:rsid w:val="00E84AB9"/>
    <w:rsid w:val="00E87348"/>
    <w:rsid w:val="00E90AAE"/>
    <w:rsid w:val="00E91521"/>
    <w:rsid w:val="00EA10E6"/>
    <w:rsid w:val="00EA2CAF"/>
    <w:rsid w:val="00EA3B00"/>
    <w:rsid w:val="00EA4704"/>
    <w:rsid w:val="00EA78ED"/>
    <w:rsid w:val="00EB2F4A"/>
    <w:rsid w:val="00EB4712"/>
    <w:rsid w:val="00EB708D"/>
    <w:rsid w:val="00EB7A53"/>
    <w:rsid w:val="00EC0965"/>
    <w:rsid w:val="00EC37FE"/>
    <w:rsid w:val="00EC3835"/>
    <w:rsid w:val="00ED1CF5"/>
    <w:rsid w:val="00ED4277"/>
    <w:rsid w:val="00EE4EF1"/>
    <w:rsid w:val="00EF1137"/>
    <w:rsid w:val="00EF1C93"/>
    <w:rsid w:val="00EF592E"/>
    <w:rsid w:val="00F0019F"/>
    <w:rsid w:val="00F01358"/>
    <w:rsid w:val="00F04233"/>
    <w:rsid w:val="00F0470D"/>
    <w:rsid w:val="00F04B3A"/>
    <w:rsid w:val="00F06933"/>
    <w:rsid w:val="00F11A0E"/>
    <w:rsid w:val="00F158BC"/>
    <w:rsid w:val="00F17717"/>
    <w:rsid w:val="00F22773"/>
    <w:rsid w:val="00F25D2A"/>
    <w:rsid w:val="00F3130D"/>
    <w:rsid w:val="00F33390"/>
    <w:rsid w:val="00F34733"/>
    <w:rsid w:val="00F34D7D"/>
    <w:rsid w:val="00F34F46"/>
    <w:rsid w:val="00F35E9C"/>
    <w:rsid w:val="00F36A5C"/>
    <w:rsid w:val="00F37DBD"/>
    <w:rsid w:val="00F4167F"/>
    <w:rsid w:val="00F43269"/>
    <w:rsid w:val="00F433E7"/>
    <w:rsid w:val="00F461DA"/>
    <w:rsid w:val="00F5236B"/>
    <w:rsid w:val="00F53D6E"/>
    <w:rsid w:val="00F61796"/>
    <w:rsid w:val="00F62CDB"/>
    <w:rsid w:val="00F67486"/>
    <w:rsid w:val="00F71F7D"/>
    <w:rsid w:val="00F81A12"/>
    <w:rsid w:val="00F85226"/>
    <w:rsid w:val="00F86F0B"/>
    <w:rsid w:val="00F9232B"/>
    <w:rsid w:val="00F94E54"/>
    <w:rsid w:val="00FA62E9"/>
    <w:rsid w:val="00FB3716"/>
    <w:rsid w:val="00FB50D8"/>
    <w:rsid w:val="00FB60DD"/>
    <w:rsid w:val="00FC3D54"/>
    <w:rsid w:val="00FC3E41"/>
    <w:rsid w:val="00FD0524"/>
    <w:rsid w:val="00FD1E17"/>
    <w:rsid w:val="00FD4686"/>
    <w:rsid w:val="00FE409D"/>
    <w:rsid w:val="00FE477B"/>
    <w:rsid w:val="00FE6EFA"/>
    <w:rsid w:val="00FF1006"/>
    <w:rsid w:val="00FF136F"/>
    <w:rsid w:val="00FF2472"/>
    <w:rsid w:val="0133857F"/>
    <w:rsid w:val="01862A75"/>
    <w:rsid w:val="02157514"/>
    <w:rsid w:val="02464B98"/>
    <w:rsid w:val="02B9EB1A"/>
    <w:rsid w:val="02BED9BF"/>
    <w:rsid w:val="03332F32"/>
    <w:rsid w:val="03C599E5"/>
    <w:rsid w:val="04296009"/>
    <w:rsid w:val="0477A854"/>
    <w:rsid w:val="05EB9223"/>
    <w:rsid w:val="06636555"/>
    <w:rsid w:val="069A047D"/>
    <w:rsid w:val="06CEE7AA"/>
    <w:rsid w:val="0739C5C0"/>
    <w:rsid w:val="088A609A"/>
    <w:rsid w:val="08F08E83"/>
    <w:rsid w:val="09CC8ADA"/>
    <w:rsid w:val="0A31E62E"/>
    <w:rsid w:val="0AB848CD"/>
    <w:rsid w:val="0B1AA99C"/>
    <w:rsid w:val="0B888C7D"/>
    <w:rsid w:val="0D245429"/>
    <w:rsid w:val="0D3DE12D"/>
    <w:rsid w:val="0D737BFC"/>
    <w:rsid w:val="0D8C424D"/>
    <w:rsid w:val="0D8E0200"/>
    <w:rsid w:val="0D91BE42"/>
    <w:rsid w:val="0DE31C6A"/>
    <w:rsid w:val="0E5D19C3"/>
    <w:rsid w:val="0EEC5F39"/>
    <w:rsid w:val="0F6D9A60"/>
    <w:rsid w:val="0F84346A"/>
    <w:rsid w:val="0F8B8A57"/>
    <w:rsid w:val="0FE51FC6"/>
    <w:rsid w:val="10DA1C41"/>
    <w:rsid w:val="10F6C5EF"/>
    <w:rsid w:val="12BBD52C"/>
    <w:rsid w:val="1327B740"/>
    <w:rsid w:val="13649E3F"/>
    <w:rsid w:val="13895E07"/>
    <w:rsid w:val="13AF981F"/>
    <w:rsid w:val="13B24FAD"/>
    <w:rsid w:val="1463A452"/>
    <w:rsid w:val="14CDA091"/>
    <w:rsid w:val="14D89C1D"/>
    <w:rsid w:val="15E86DC6"/>
    <w:rsid w:val="16414891"/>
    <w:rsid w:val="16E738E1"/>
    <w:rsid w:val="170F5ADB"/>
    <w:rsid w:val="17245EF5"/>
    <w:rsid w:val="1733A910"/>
    <w:rsid w:val="17DC2EE1"/>
    <w:rsid w:val="17DD18F2"/>
    <w:rsid w:val="181A8C9F"/>
    <w:rsid w:val="191F5CDB"/>
    <w:rsid w:val="19AEAFB7"/>
    <w:rsid w:val="1A6B49D2"/>
    <w:rsid w:val="1A888BAD"/>
    <w:rsid w:val="1ABB2D3C"/>
    <w:rsid w:val="1B4F0F5A"/>
    <w:rsid w:val="1B75B60D"/>
    <w:rsid w:val="1C6B0BCC"/>
    <w:rsid w:val="1CCD6059"/>
    <w:rsid w:val="1D163C6C"/>
    <w:rsid w:val="1D21353A"/>
    <w:rsid w:val="1D5D17F6"/>
    <w:rsid w:val="1D897E6C"/>
    <w:rsid w:val="1E03C8FD"/>
    <w:rsid w:val="1E5D3A8B"/>
    <w:rsid w:val="1F41BAE5"/>
    <w:rsid w:val="204B6859"/>
    <w:rsid w:val="208208F1"/>
    <w:rsid w:val="217BEDEA"/>
    <w:rsid w:val="221DD952"/>
    <w:rsid w:val="22B626D3"/>
    <w:rsid w:val="2385B290"/>
    <w:rsid w:val="23F01D18"/>
    <w:rsid w:val="2503B1DD"/>
    <w:rsid w:val="250F0A86"/>
    <w:rsid w:val="25163BC3"/>
    <w:rsid w:val="2592902D"/>
    <w:rsid w:val="25B0F089"/>
    <w:rsid w:val="25CCD1EB"/>
    <w:rsid w:val="25E9D8A0"/>
    <w:rsid w:val="26359F38"/>
    <w:rsid w:val="2653394A"/>
    <w:rsid w:val="2653DFD3"/>
    <w:rsid w:val="266ECB84"/>
    <w:rsid w:val="26740A62"/>
    <w:rsid w:val="2675B62A"/>
    <w:rsid w:val="26AEEF23"/>
    <w:rsid w:val="270469BD"/>
    <w:rsid w:val="27726574"/>
    <w:rsid w:val="27C624F2"/>
    <w:rsid w:val="28B3ADC0"/>
    <w:rsid w:val="2957025D"/>
    <w:rsid w:val="29CD111E"/>
    <w:rsid w:val="2ADBDABB"/>
    <w:rsid w:val="2B9C0F1C"/>
    <w:rsid w:val="2BC6A790"/>
    <w:rsid w:val="2D2991D5"/>
    <w:rsid w:val="2D4FB9F1"/>
    <w:rsid w:val="2D6277F1"/>
    <w:rsid w:val="2D7B3325"/>
    <w:rsid w:val="2D90710F"/>
    <w:rsid w:val="2DE81D46"/>
    <w:rsid w:val="2E1C3034"/>
    <w:rsid w:val="2E4738C5"/>
    <w:rsid w:val="2E97CDEF"/>
    <w:rsid w:val="2ED22E4B"/>
    <w:rsid w:val="2F476ED4"/>
    <w:rsid w:val="3023126B"/>
    <w:rsid w:val="30511936"/>
    <w:rsid w:val="306CFC7B"/>
    <w:rsid w:val="30792C87"/>
    <w:rsid w:val="30F89CA6"/>
    <w:rsid w:val="322E300D"/>
    <w:rsid w:val="327A17B3"/>
    <w:rsid w:val="331AA9E8"/>
    <w:rsid w:val="33395A75"/>
    <w:rsid w:val="3368675B"/>
    <w:rsid w:val="33E0FE56"/>
    <w:rsid w:val="35942E64"/>
    <w:rsid w:val="3611695F"/>
    <w:rsid w:val="36D84274"/>
    <w:rsid w:val="375062A0"/>
    <w:rsid w:val="38EC3301"/>
    <w:rsid w:val="394A7310"/>
    <w:rsid w:val="39C89408"/>
    <w:rsid w:val="39D334C7"/>
    <w:rsid w:val="39E6B0BE"/>
    <w:rsid w:val="3AADD0B1"/>
    <w:rsid w:val="3B46D684"/>
    <w:rsid w:val="3B6D120D"/>
    <w:rsid w:val="3B6DD2B4"/>
    <w:rsid w:val="3B8F6DD7"/>
    <w:rsid w:val="3C09E64B"/>
    <w:rsid w:val="3C4B0219"/>
    <w:rsid w:val="3CEACCC8"/>
    <w:rsid w:val="3E633422"/>
    <w:rsid w:val="3E6469A1"/>
    <w:rsid w:val="3E893AD1"/>
    <w:rsid w:val="3F0A8E81"/>
    <w:rsid w:val="3F105773"/>
    <w:rsid w:val="3F193E12"/>
    <w:rsid w:val="3F6D12A0"/>
    <w:rsid w:val="3FEC0EEB"/>
    <w:rsid w:val="3FFF0483"/>
    <w:rsid w:val="40FFE58F"/>
    <w:rsid w:val="415036F6"/>
    <w:rsid w:val="41BB0B2F"/>
    <w:rsid w:val="41CC8C52"/>
    <w:rsid w:val="422D665B"/>
    <w:rsid w:val="42D82039"/>
    <w:rsid w:val="42E2602A"/>
    <w:rsid w:val="434CC5DD"/>
    <w:rsid w:val="435E5C31"/>
    <w:rsid w:val="4381575F"/>
    <w:rsid w:val="43E1F12C"/>
    <w:rsid w:val="43E21A9C"/>
    <w:rsid w:val="44315253"/>
    <w:rsid w:val="4482C2A7"/>
    <w:rsid w:val="455942E5"/>
    <w:rsid w:val="46BCCC29"/>
    <w:rsid w:val="474D5117"/>
    <w:rsid w:val="475D9745"/>
    <w:rsid w:val="47E3D093"/>
    <w:rsid w:val="480B9900"/>
    <w:rsid w:val="4852771A"/>
    <w:rsid w:val="4898486A"/>
    <w:rsid w:val="48F02849"/>
    <w:rsid w:val="490385BB"/>
    <w:rsid w:val="497C0393"/>
    <w:rsid w:val="49C6AD49"/>
    <w:rsid w:val="4A0AD919"/>
    <w:rsid w:val="4A5001AD"/>
    <w:rsid w:val="4AAD36E0"/>
    <w:rsid w:val="4ADFAAE0"/>
    <w:rsid w:val="4C490741"/>
    <w:rsid w:val="4C9AFFEF"/>
    <w:rsid w:val="4CA4F0FA"/>
    <w:rsid w:val="4F19DD76"/>
    <w:rsid w:val="4F2CF780"/>
    <w:rsid w:val="4FB31C03"/>
    <w:rsid w:val="50173E40"/>
    <w:rsid w:val="5154B900"/>
    <w:rsid w:val="5199E644"/>
    <w:rsid w:val="51A6ECBB"/>
    <w:rsid w:val="5457181B"/>
    <w:rsid w:val="54646D0E"/>
    <w:rsid w:val="5513DF9B"/>
    <w:rsid w:val="5520F725"/>
    <w:rsid w:val="556FF69D"/>
    <w:rsid w:val="55A96AB2"/>
    <w:rsid w:val="55B4A58B"/>
    <w:rsid w:val="55C8E066"/>
    <w:rsid w:val="568D8CD6"/>
    <w:rsid w:val="570511BC"/>
    <w:rsid w:val="572D806E"/>
    <w:rsid w:val="57AF00B3"/>
    <w:rsid w:val="57ED9173"/>
    <w:rsid w:val="58295D37"/>
    <w:rsid w:val="58F0EEDF"/>
    <w:rsid w:val="595AFC16"/>
    <w:rsid w:val="595F0F9F"/>
    <w:rsid w:val="596FC78A"/>
    <w:rsid w:val="59A5E69F"/>
    <w:rsid w:val="5A04B346"/>
    <w:rsid w:val="5A532A0B"/>
    <w:rsid w:val="5A5D825B"/>
    <w:rsid w:val="5A6FB739"/>
    <w:rsid w:val="5AA4633C"/>
    <w:rsid w:val="5AA4B055"/>
    <w:rsid w:val="5AA4FA29"/>
    <w:rsid w:val="5AE96872"/>
    <w:rsid w:val="5B70EB1F"/>
    <w:rsid w:val="5BC9991B"/>
    <w:rsid w:val="5DBFA968"/>
    <w:rsid w:val="5DF3AFF6"/>
    <w:rsid w:val="5EEE3D26"/>
    <w:rsid w:val="5F16D8E3"/>
    <w:rsid w:val="5F194D02"/>
    <w:rsid w:val="5F2D3A68"/>
    <w:rsid w:val="5F61C47B"/>
    <w:rsid w:val="5FB487C5"/>
    <w:rsid w:val="5FE46379"/>
    <w:rsid w:val="600AF0A7"/>
    <w:rsid w:val="605652F1"/>
    <w:rsid w:val="611FA2BC"/>
    <w:rsid w:val="613F696D"/>
    <w:rsid w:val="617FA17A"/>
    <w:rsid w:val="61A3446A"/>
    <w:rsid w:val="62184511"/>
    <w:rsid w:val="624EA8B0"/>
    <w:rsid w:val="62878BAA"/>
    <w:rsid w:val="629ADCE1"/>
    <w:rsid w:val="62DE4854"/>
    <w:rsid w:val="62E73F67"/>
    <w:rsid w:val="6308CE15"/>
    <w:rsid w:val="631478FE"/>
    <w:rsid w:val="63593395"/>
    <w:rsid w:val="636C1542"/>
    <w:rsid w:val="636E70CC"/>
    <w:rsid w:val="63A187A4"/>
    <w:rsid w:val="6467C3F6"/>
    <w:rsid w:val="64EBA34A"/>
    <w:rsid w:val="654BEF6E"/>
    <w:rsid w:val="65530402"/>
    <w:rsid w:val="658FAA95"/>
    <w:rsid w:val="65DB6DC3"/>
    <w:rsid w:val="6612DA90"/>
    <w:rsid w:val="6765B2C7"/>
    <w:rsid w:val="6819C009"/>
    <w:rsid w:val="68B4F148"/>
    <w:rsid w:val="68D3052C"/>
    <w:rsid w:val="68D5894F"/>
    <w:rsid w:val="694241AE"/>
    <w:rsid w:val="696DAA8A"/>
    <w:rsid w:val="69DC5633"/>
    <w:rsid w:val="6A3ED091"/>
    <w:rsid w:val="6A60715E"/>
    <w:rsid w:val="6AAB0959"/>
    <w:rsid w:val="6B52B767"/>
    <w:rsid w:val="6BA1326F"/>
    <w:rsid w:val="6BAE49F9"/>
    <w:rsid w:val="6BB285D2"/>
    <w:rsid w:val="6BFC41BF"/>
    <w:rsid w:val="6BFD4971"/>
    <w:rsid w:val="6C124D61"/>
    <w:rsid w:val="6C1B30C4"/>
    <w:rsid w:val="6C2ABA28"/>
    <w:rsid w:val="6C3EA8F8"/>
    <w:rsid w:val="6CB1820E"/>
    <w:rsid w:val="6D0F3B05"/>
    <w:rsid w:val="6D53BF32"/>
    <w:rsid w:val="6D645717"/>
    <w:rsid w:val="6DFB08EB"/>
    <w:rsid w:val="6DFE5910"/>
    <w:rsid w:val="6E370955"/>
    <w:rsid w:val="6EC9C911"/>
    <w:rsid w:val="6ED8D331"/>
    <w:rsid w:val="6EF4256C"/>
    <w:rsid w:val="6EFC221D"/>
    <w:rsid w:val="6FD2D9B6"/>
    <w:rsid w:val="71A367A4"/>
    <w:rsid w:val="71E9C2A3"/>
    <w:rsid w:val="726C8AF5"/>
    <w:rsid w:val="730A7A78"/>
    <w:rsid w:val="73FD2073"/>
    <w:rsid w:val="741A535E"/>
    <w:rsid w:val="74B35672"/>
    <w:rsid w:val="74C8E21C"/>
    <w:rsid w:val="75305F75"/>
    <w:rsid w:val="7562B881"/>
    <w:rsid w:val="75A69FD6"/>
    <w:rsid w:val="75E32876"/>
    <w:rsid w:val="7628AFDE"/>
    <w:rsid w:val="76919C45"/>
    <w:rsid w:val="76E81F41"/>
    <w:rsid w:val="76F8323F"/>
    <w:rsid w:val="77312D37"/>
    <w:rsid w:val="77CCBC41"/>
    <w:rsid w:val="7831A30D"/>
    <w:rsid w:val="789F70F4"/>
    <w:rsid w:val="78CBF268"/>
    <w:rsid w:val="78E6E7BC"/>
    <w:rsid w:val="78FD7583"/>
    <w:rsid w:val="79688CA2"/>
    <w:rsid w:val="7AB3236B"/>
    <w:rsid w:val="7AD1760F"/>
    <w:rsid w:val="7B0F911A"/>
    <w:rsid w:val="7B79D92D"/>
    <w:rsid w:val="7B85D07B"/>
    <w:rsid w:val="7BCABF30"/>
    <w:rsid w:val="7BE2E385"/>
    <w:rsid w:val="7BE5E805"/>
    <w:rsid w:val="7BF2A675"/>
    <w:rsid w:val="7D6E9247"/>
    <w:rsid w:val="7DD0E901"/>
    <w:rsid w:val="7E6C69C2"/>
    <w:rsid w:val="7F27F544"/>
    <w:rsid w:val="7F334B66"/>
    <w:rsid w:val="7F62E7C3"/>
    <w:rsid w:val="7F6711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D752934E-F574-4119-9FCC-A7BB143D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lang w:eastAsia="ar-SA"/>
    </w:rPr>
  </w:style>
  <w:style w:type="paragraph" w:styleId="Heading1">
    <w:name w:val="heading 1"/>
    <w:basedOn w:val="Normal"/>
    <w:next w:val="Normal"/>
    <w:qFormat/>
    <w:pPr>
      <w:keepNext/>
      <w:numPr>
        <w:numId w:val="1"/>
      </w:numPr>
      <w:jc w:val="center"/>
      <w:outlineLvl w:val="0"/>
    </w:pPr>
    <w:rPr>
      <w:b/>
      <w:bCs/>
      <w:sz w:val="24"/>
    </w:rPr>
  </w:style>
  <w:style w:type="paragraph" w:styleId="Heading2">
    <w:name w:val="heading 2"/>
    <w:basedOn w:val="Normal"/>
    <w:next w:val="Normal"/>
    <w:qFormat/>
    <w:pPr>
      <w:keepNext/>
      <w:numPr>
        <w:ilvl w:val="1"/>
        <w:numId w:val="1"/>
      </w:numPr>
      <w:overflowPunct/>
      <w:autoSpaceDE/>
      <w:jc w:val="both"/>
      <w:textAlignment w:val="auto"/>
      <w:outlineLvl w:val="1"/>
    </w:pPr>
    <w:rPr>
      <w:rFonts w:ascii="Arial" w:hAnsi="Arial" w:cs="Arial"/>
      <w:color w:val="000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npsmoodstavce1">
    <w:name w:val="Standardní písmo odstavce1"/>
  </w:style>
  <w:style w:type="character" w:styleId="PageNumber">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al"/>
    <w:next w:val="BodyText"/>
    <w:pPr>
      <w:keepNext/>
      <w:spacing w:before="240" w:after="120"/>
    </w:pPr>
    <w:rPr>
      <w:rFonts w:ascii="Arial" w:eastAsia="Andale Sans UI" w:hAnsi="Arial" w:cs="Andale Sans UI"/>
      <w:sz w:val="28"/>
      <w:szCs w:val="28"/>
    </w:rPr>
  </w:style>
  <w:style w:type="paragraph" w:styleId="BodyText">
    <w:name w:val="Body Text"/>
    <w:basedOn w:val="Normal"/>
    <w:link w:val="BodyTextChar"/>
    <w:semiHidden/>
    <w:pPr>
      <w:jc w:val="both"/>
    </w:pPr>
    <w:rPr>
      <w:sz w:val="24"/>
    </w:rPr>
  </w:style>
  <w:style w:type="paragraph" w:styleId="List">
    <w:name w:val="List"/>
    <w:basedOn w:val="BodyText"/>
    <w:semiHidden/>
    <w:rPr>
      <w:rFonts w:cs="Andale Sans UI"/>
    </w:rPr>
  </w:style>
  <w:style w:type="paragraph" w:customStyle="1" w:styleId="Popisek">
    <w:name w:val="Popisek"/>
    <w:basedOn w:val="Normal"/>
    <w:pPr>
      <w:suppressLineNumbers/>
      <w:spacing w:before="120" w:after="120"/>
    </w:pPr>
    <w:rPr>
      <w:rFonts w:cs="Andale Sans UI"/>
      <w:i/>
      <w:iCs/>
      <w:sz w:val="24"/>
      <w:szCs w:val="24"/>
    </w:rPr>
  </w:style>
  <w:style w:type="paragraph" w:customStyle="1" w:styleId="Rejstk">
    <w:name w:val="Rejstřík"/>
    <w:basedOn w:val="Normal"/>
    <w:pPr>
      <w:suppressLineNumbers/>
    </w:pPr>
    <w:rPr>
      <w:rFonts w:cs="Andale Sans UI"/>
    </w:rPr>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paragraph" w:customStyle="1" w:styleId="0">
    <w:name w:val="0"/>
    <w:basedOn w:val="Normal"/>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al"/>
    <w:pPr>
      <w:jc w:val="both"/>
    </w:pPr>
    <w:rPr>
      <w:i/>
      <w:iCs/>
      <w:sz w:val="24"/>
    </w:rPr>
  </w:style>
  <w:style w:type="paragraph" w:customStyle="1" w:styleId="Normodsaz">
    <w:name w:val="Norm.odsaz."/>
    <w:basedOn w:val="Normal"/>
    <w:pPr>
      <w:overflowPunct/>
      <w:autoSpaceDE/>
      <w:ind w:left="567" w:hanging="567"/>
      <w:jc w:val="both"/>
      <w:textAlignment w:val="auto"/>
    </w:pPr>
    <w:rPr>
      <w:sz w:val="24"/>
    </w:rPr>
  </w:style>
  <w:style w:type="paragraph" w:styleId="BodyTextIndent">
    <w:name w:val="Body Text Indent"/>
    <w:basedOn w:val="Normal"/>
    <w:semiHidden/>
    <w:pPr>
      <w:overflowPunct/>
      <w:autoSpaceDE/>
      <w:jc w:val="both"/>
      <w:textAlignment w:val="auto"/>
    </w:pPr>
    <w:rPr>
      <w:rFonts w:ascii="Arial" w:hAnsi="Arial"/>
      <w:sz w:val="22"/>
    </w:rPr>
  </w:style>
  <w:style w:type="paragraph" w:customStyle="1" w:styleId="Zkladntextodsazen21">
    <w:name w:val="Základní text odsazený 21"/>
    <w:basedOn w:val="Normal"/>
    <w:pPr>
      <w:ind w:left="567" w:hanging="283"/>
      <w:jc w:val="both"/>
    </w:pPr>
    <w:rPr>
      <w:sz w:val="24"/>
    </w:rPr>
  </w:style>
  <w:style w:type="paragraph" w:customStyle="1" w:styleId="4sltext">
    <w:name w:val="4 čísl. text"/>
    <w:basedOn w:val="Normal"/>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al"/>
    <w:next w:val="Normal"/>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al"/>
    <w:next w:val="Normal"/>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al"/>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al"/>
    <w:next w:val="Normal"/>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al"/>
    <w:pPr>
      <w:overflowPunct/>
      <w:autoSpaceDE/>
      <w:spacing w:after="120"/>
      <w:ind w:left="1134"/>
      <w:jc w:val="both"/>
      <w:textAlignment w:val="auto"/>
    </w:pPr>
    <w:rPr>
      <w:rFonts w:ascii="Arial" w:hAnsi="Arial"/>
      <w:sz w:val="22"/>
      <w:szCs w:val="24"/>
    </w:rPr>
  </w:style>
  <w:style w:type="paragraph" w:customStyle="1" w:styleId="Normln1">
    <w:name w:val="Normální1"/>
    <w:basedOn w:val="Normal"/>
    <w:pPr>
      <w:widowControl w:val="0"/>
      <w:overflowPunct/>
      <w:textAlignment w:val="auto"/>
    </w:pPr>
    <w:rPr>
      <w:color w:val="000000"/>
      <w:sz w:val="24"/>
      <w:szCs w:val="24"/>
      <w:lang w:eastAsia="cs-CZ" w:bidi="cs-CZ"/>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al"/>
    <w:pPr>
      <w:suppressAutoHyphens w:val="0"/>
      <w:overflowPunct/>
      <w:autoSpaceDE/>
      <w:spacing w:after="120"/>
      <w:ind w:left="1134"/>
      <w:jc w:val="both"/>
      <w:textAlignment w:val="auto"/>
    </w:pPr>
    <w:rPr>
      <w:rFonts w:ascii="Arial" w:hAnsi="Arial"/>
      <w:sz w:val="22"/>
      <w:szCs w:val="24"/>
      <w:lang w:eastAsia="cs-CZ"/>
    </w:rPr>
  </w:style>
  <w:style w:type="paragraph" w:styleId="BalloonText">
    <w:name w:val="Balloon Text"/>
    <w:basedOn w:val="Normal"/>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alWeb">
    <w:name w:val="Normal (Web)"/>
    <w:basedOn w:val="Normal"/>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BodyTextChar">
    <w:name w:val="Body Text Char"/>
    <w:link w:val="BodyText"/>
    <w:semiHidden/>
    <w:rsid w:val="00F33390"/>
    <w:rPr>
      <w:sz w:val="24"/>
      <w:lang w:eastAsia="ar-SA"/>
    </w:rPr>
  </w:style>
  <w:style w:type="paragraph" w:customStyle="1" w:styleId="Nadpis1">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CommentReference">
    <w:name w:val="annotation reference"/>
    <w:basedOn w:val="DefaultParagraphFont"/>
    <w:uiPriority w:val="99"/>
    <w:unhideWhenUsed/>
    <w:rsid w:val="006A6EAF"/>
    <w:rPr>
      <w:sz w:val="16"/>
      <w:szCs w:val="16"/>
    </w:rPr>
  </w:style>
  <w:style w:type="paragraph" w:styleId="CommentText">
    <w:name w:val="annotation text"/>
    <w:aliases w:val="RL Text komentáře"/>
    <w:basedOn w:val="Normal"/>
    <w:link w:val="CommentTextChar"/>
    <w:unhideWhenUsed/>
    <w:qFormat/>
    <w:rsid w:val="006A6EAF"/>
  </w:style>
  <w:style w:type="character" w:customStyle="1" w:styleId="CommentTextChar">
    <w:name w:val="Comment Text Char"/>
    <w:aliases w:val="RL Text komentáře Char"/>
    <w:basedOn w:val="DefaultParagraphFont"/>
    <w:link w:val="CommentText"/>
    <w:uiPriority w:val="99"/>
    <w:rsid w:val="006A6EAF"/>
    <w:rPr>
      <w:lang w:eastAsia="ar-SA"/>
    </w:rPr>
  </w:style>
  <w:style w:type="paragraph" w:styleId="CommentSubject">
    <w:name w:val="annotation subject"/>
    <w:basedOn w:val="CommentText"/>
    <w:next w:val="CommentText"/>
    <w:link w:val="CommentSubjectChar"/>
    <w:uiPriority w:val="99"/>
    <w:semiHidden/>
    <w:unhideWhenUsed/>
    <w:rsid w:val="006A6EAF"/>
    <w:rPr>
      <w:b/>
      <w:bCs/>
    </w:rPr>
  </w:style>
  <w:style w:type="character" w:customStyle="1" w:styleId="CommentSubjectChar">
    <w:name w:val="Comment Subject Char"/>
    <w:basedOn w:val="CommentTextChar"/>
    <w:link w:val="CommentSubject"/>
    <w:uiPriority w:val="99"/>
    <w:semiHidden/>
    <w:rsid w:val="006A6EAF"/>
    <w:rPr>
      <w:b/>
      <w:bCs/>
      <w:lang w:eastAsia="ar-SA"/>
    </w:rPr>
  </w:style>
  <w:style w:type="character" w:styleId="Hyperlink">
    <w:name w:val="Hyperlink"/>
    <w:basedOn w:val="DefaultParagraphFont"/>
    <w:uiPriority w:val="99"/>
    <w:unhideWhenUsed/>
    <w:rsid w:val="002F2E9B"/>
    <w:rPr>
      <w:color w:val="0000FF" w:themeColor="hyperlink"/>
      <w:u w:val="single"/>
    </w:rPr>
  </w:style>
  <w:style w:type="character" w:customStyle="1" w:styleId="Nevyeenzmnka1">
    <w:name w:val="Nevyřešená zmínka1"/>
    <w:basedOn w:val="DefaultParagraphFont"/>
    <w:uiPriority w:val="99"/>
    <w:semiHidden/>
    <w:unhideWhenUsed/>
    <w:rsid w:val="002F2E9B"/>
    <w:rPr>
      <w:color w:val="605E5C"/>
      <w:shd w:val="clear" w:color="auto" w:fill="E1DFDD"/>
    </w:rPr>
  </w:style>
  <w:style w:type="character" w:customStyle="1" w:styleId="ListParagraphChar">
    <w:name w:val="List Paragraph Char"/>
    <w:aliases w:val="Smlouva-Odst. Char,Conclusion de partie Char,moje odra Char,nad 1 Char,Nad Char,Odstavec_muj Char,Fiche List Paragraph Char,Dot pt Char,List Paragraph Char Char Char Char,Indicator Text Char,Numbered Para 1 Char,Odsek zoznamu4 Char"/>
    <w:basedOn w:val="DefaultParagraphFont"/>
    <w:link w:val="ListParagraph"/>
    <w:uiPriority w:val="34"/>
    <w:qFormat/>
    <w:locked/>
    <w:rsid w:val="001F3F2B"/>
    <w:rPr>
      <w:szCs w:val="24"/>
    </w:rPr>
  </w:style>
  <w:style w:type="paragraph" w:styleId="ListParagraph">
    <w:name w:val="List Paragraph"/>
    <w:aliases w:val="Smlouva-Odst.,Conclusion de partie,moje odra,nad 1,Nad,Odstavec_muj,Fiche List Paragraph,Dot pt,List Paragraph Char Char Char,Indicator Text,Numbered Para 1,List Paragraph à moi,Odsek zoznamu4,LISTA,Listaszerű bekezdés2,3,Odrážky"/>
    <w:basedOn w:val="Normal"/>
    <w:link w:val="ListParagraph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sion">
    <w:name w:val="Revision"/>
    <w:hidden/>
    <w:uiPriority w:val="99"/>
    <w:semiHidden/>
    <w:rsid w:val="008B61BB"/>
    <w:rPr>
      <w:lang w:eastAsia="ar-SA"/>
    </w:rPr>
  </w:style>
  <w:style w:type="paragraph" w:customStyle="1" w:styleId="02-ODST-2">
    <w:name w:val="02-ODST-2"/>
    <w:basedOn w:val="Normal"/>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al"/>
    <w:next w:val="Normal"/>
    <w:qFormat/>
    <w:rsid w:val="0043060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al"/>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DefaultParagraphFont"/>
    <w:link w:val="02-ODST-2"/>
    <w:rsid w:val="00383019"/>
    <w:rPr>
      <w:rFonts w:ascii="Arial" w:hAnsi="Arial"/>
    </w:rPr>
  </w:style>
  <w:style w:type="character" w:styleId="FollowedHyperlink">
    <w:name w:val="FollowedHyperlink"/>
    <w:basedOn w:val="DefaultParagraphFont"/>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 w:type="character" w:styleId="UnresolvedMention">
    <w:name w:val="Unresolved Mention"/>
    <w:basedOn w:val="DefaultParagraphFont"/>
    <w:uiPriority w:val="99"/>
    <w:semiHidden/>
    <w:unhideWhenUsed/>
    <w:rsid w:val="00FE409D"/>
    <w:rPr>
      <w:color w:val="605E5C"/>
      <w:shd w:val="clear" w:color="auto" w:fill="E1DFDD"/>
    </w:rPr>
  </w:style>
  <w:style w:type="paragraph" w:customStyle="1" w:styleId="pf0">
    <w:name w:val="pf0"/>
    <w:basedOn w:val="Normal"/>
    <w:rsid w:val="00BE39D0"/>
    <w:pPr>
      <w:suppressAutoHyphens w:val="0"/>
      <w:overflowPunct/>
      <w:autoSpaceDE/>
      <w:spacing w:before="100" w:beforeAutospacing="1" w:after="100" w:afterAutospacing="1"/>
      <w:textAlignment w:val="auto"/>
    </w:pPr>
    <w:rPr>
      <w:sz w:val="24"/>
      <w:szCs w:val="24"/>
      <w:lang w:eastAsia="cs-CZ"/>
    </w:rPr>
  </w:style>
  <w:style w:type="character" w:customStyle="1" w:styleId="cf01">
    <w:name w:val="cf01"/>
    <w:basedOn w:val="DefaultParagraphFont"/>
    <w:rsid w:val="00BE39D0"/>
    <w:rPr>
      <w:rFonts w:ascii="Segoe UI" w:hAnsi="Segoe UI" w:cs="Segoe UI" w:hint="default"/>
      <w:sz w:val="18"/>
      <w:szCs w:val="18"/>
    </w:rPr>
  </w:style>
  <w:style w:type="paragraph" w:customStyle="1" w:styleId="01-ODST-2">
    <w:name w:val="01-ODST-2"/>
    <w:basedOn w:val="Normal"/>
    <w:qFormat/>
    <w:rsid w:val="0067503C"/>
    <w:pPr>
      <w:tabs>
        <w:tab w:val="left" w:pos="567"/>
        <w:tab w:val="num" w:pos="1080"/>
      </w:tabs>
      <w:suppressAutoHyphens w:val="0"/>
      <w:overflowPunct/>
      <w:autoSpaceDE/>
      <w:spacing w:before="120"/>
      <w:ind w:left="567" w:hanging="567"/>
      <w:jc w:val="both"/>
      <w:textAlignment w:val="auto"/>
      <w:outlineLvl w:val="1"/>
    </w:pPr>
    <w:rPr>
      <w:rFonts w:ascii="Arial" w:hAnsi="Arial"/>
      <w:lang w:eastAsia="cs-CZ"/>
    </w:rPr>
  </w:style>
  <w:style w:type="paragraph" w:customStyle="1" w:styleId="01-ODST-3">
    <w:name w:val="01-ODST-3"/>
    <w:basedOn w:val="01-ODST-2"/>
    <w:qFormat/>
    <w:rsid w:val="0067503C"/>
    <w:pPr>
      <w:tabs>
        <w:tab w:val="clear" w:pos="567"/>
        <w:tab w:val="clear" w:pos="1080"/>
        <w:tab w:val="left" w:pos="1134"/>
        <w:tab w:val="num" w:pos="1505"/>
      </w:tabs>
      <w:ind w:left="1275" w:hanging="850"/>
      <w:outlineLvl w:val="2"/>
    </w:pPr>
  </w:style>
  <w:style w:type="paragraph" w:customStyle="1" w:styleId="01-ODST-4">
    <w:name w:val="01-ODST-4"/>
    <w:basedOn w:val="01-ODST-3"/>
    <w:qFormat/>
    <w:rsid w:val="0067503C"/>
    <w:pPr>
      <w:tabs>
        <w:tab w:val="clear" w:pos="1505"/>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457840816">
      <w:bodyDiv w:val="1"/>
      <w:marLeft w:val="0"/>
      <w:marRight w:val="0"/>
      <w:marTop w:val="0"/>
      <w:marBottom w:val="0"/>
      <w:divBdr>
        <w:top w:val="none" w:sz="0" w:space="0" w:color="auto"/>
        <w:left w:val="none" w:sz="0" w:space="0" w:color="auto"/>
        <w:bottom w:val="none" w:sz="0" w:space="0" w:color="auto"/>
        <w:right w:val="none" w:sz="0" w:space="0" w:color="auto"/>
      </w:divBdr>
    </w:div>
    <w:div w:id="565189588">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 w:id="2050840653">
      <w:bodyDiv w:val="1"/>
      <w:marLeft w:val="0"/>
      <w:marRight w:val="0"/>
      <w:marTop w:val="0"/>
      <w:marBottom w:val="0"/>
      <w:divBdr>
        <w:top w:val="none" w:sz="0" w:space="0" w:color="auto"/>
        <w:left w:val="none" w:sz="0" w:space="0" w:color="auto"/>
        <w:bottom w:val="none" w:sz="0" w:space="0" w:color="auto"/>
        <w:right w:val="none" w:sz="0" w:space="0" w:color="auto"/>
      </w:divBdr>
      <w:divsChild>
        <w:div w:id="246501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luxp/Documents/Aa_&#268;EPRO/Aa_FVE/10_V&#253;b&#283;rov&#233;%20&#345;&#237;zen&#237;%20na%20zhotovitele/www.ceproas.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eproas.cz/vyberova-rizeni/zverejneni-poptave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ceproas.cz/vyberova-rizeni/zverejneni-poptavek"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eproas.cz/vyberova-rizen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Placeholder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637AF"/>
    <w:rsid w:val="000C50AE"/>
    <w:rsid w:val="00150B09"/>
    <w:rsid w:val="001538B4"/>
    <w:rsid w:val="001778EF"/>
    <w:rsid w:val="00181AAF"/>
    <w:rsid w:val="001A0EBB"/>
    <w:rsid w:val="001C616A"/>
    <w:rsid w:val="001E0933"/>
    <w:rsid w:val="001E77D7"/>
    <w:rsid w:val="00233668"/>
    <w:rsid w:val="00302DD2"/>
    <w:rsid w:val="003044B9"/>
    <w:rsid w:val="00342718"/>
    <w:rsid w:val="00367551"/>
    <w:rsid w:val="00412280"/>
    <w:rsid w:val="0042051E"/>
    <w:rsid w:val="00483C17"/>
    <w:rsid w:val="004E21A8"/>
    <w:rsid w:val="005871C0"/>
    <w:rsid w:val="005A7AE0"/>
    <w:rsid w:val="005D3ACC"/>
    <w:rsid w:val="005F6B6B"/>
    <w:rsid w:val="00623741"/>
    <w:rsid w:val="0063491E"/>
    <w:rsid w:val="006816D1"/>
    <w:rsid w:val="00681D6E"/>
    <w:rsid w:val="00711687"/>
    <w:rsid w:val="00737E1B"/>
    <w:rsid w:val="007E37BA"/>
    <w:rsid w:val="0086047E"/>
    <w:rsid w:val="009618F7"/>
    <w:rsid w:val="009A0D6F"/>
    <w:rsid w:val="009A73E6"/>
    <w:rsid w:val="00A41F23"/>
    <w:rsid w:val="00AC0F8A"/>
    <w:rsid w:val="00AC2388"/>
    <w:rsid w:val="00AC3078"/>
    <w:rsid w:val="00AE6CB3"/>
    <w:rsid w:val="00B147B7"/>
    <w:rsid w:val="00B3388D"/>
    <w:rsid w:val="00BB3F8C"/>
    <w:rsid w:val="00BC4270"/>
    <w:rsid w:val="00BF07BB"/>
    <w:rsid w:val="00C02E27"/>
    <w:rsid w:val="00C06BD1"/>
    <w:rsid w:val="00C22325"/>
    <w:rsid w:val="00C30EF9"/>
    <w:rsid w:val="00C32265"/>
    <w:rsid w:val="00C82D18"/>
    <w:rsid w:val="00C85BA7"/>
    <w:rsid w:val="00C8773B"/>
    <w:rsid w:val="00CC0B80"/>
    <w:rsid w:val="00CC58A9"/>
    <w:rsid w:val="00D5197A"/>
    <w:rsid w:val="00DC1176"/>
    <w:rsid w:val="00DD3BBD"/>
    <w:rsid w:val="00DD4012"/>
    <w:rsid w:val="00DD78B6"/>
    <w:rsid w:val="00DE6540"/>
    <w:rsid w:val="00DF0FB8"/>
    <w:rsid w:val="00E16131"/>
    <w:rsid w:val="00E7460E"/>
    <w:rsid w:val="00E961CC"/>
    <w:rsid w:val="00EA48EE"/>
    <w:rsid w:val="00EB47FF"/>
    <w:rsid w:val="00EE4326"/>
    <w:rsid w:val="00F46E26"/>
    <w:rsid w:val="00FF03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75ebb0-a0df-49ee-8b32-c6d75c750aff" xsi:nil="true"/>
    <lcf76f155ced4ddcb4097134ff3c332f xmlns="daaf7cb5-f724-4fdc-b715-5d6af77011c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A847FD2927C94AA8D4177FD74A5B3E" ma:contentTypeVersion="11" ma:contentTypeDescription="Umožňuje vytvoriť nový dokument." ma:contentTypeScope="" ma:versionID="a1c47bda3af59991b6f4028cf5787b27">
  <xsd:schema xmlns:xsd="http://www.w3.org/2001/XMLSchema" xmlns:xs="http://www.w3.org/2001/XMLSchema" xmlns:p="http://schemas.microsoft.com/office/2006/metadata/properties" xmlns:ns2="daaf7cb5-f724-4fdc-b715-5d6af77011cc" xmlns:ns3="0875ebb0-a0df-49ee-8b32-c6d75c750aff" targetNamespace="http://schemas.microsoft.com/office/2006/metadata/properties" ma:root="true" ma:fieldsID="4cb538943d728acc31c27669969a0e78" ns2:_="" ns3:_="">
    <xsd:import namespace="daaf7cb5-f724-4fdc-b715-5d6af77011cc"/>
    <xsd:import namespace="0875ebb0-a0df-49ee-8b32-c6d75c750a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af7cb5-f724-4fdc-b715-5d6af7701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a"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ebb0-a0df-49ee-8b32-c6d75c750af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0e0083-9b13-461e-ae0f-11e745a48044}" ma:internalName="TaxCatchAll" ma:showField="CatchAllData" ma:web="0875ebb0-a0df-49ee-8b32-c6d75c750af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14A05-6977-474E-BC3D-6884984F554A}">
  <ds:schemaRefs>
    <ds:schemaRef ds:uri="http://schemas.microsoft.com/office/2006/metadata/properties"/>
    <ds:schemaRef ds:uri="http://schemas.microsoft.com/office/infopath/2007/PartnerControls"/>
    <ds:schemaRef ds:uri="0875ebb0-a0df-49ee-8b32-c6d75c750aff"/>
    <ds:schemaRef ds:uri="daaf7cb5-f724-4fdc-b715-5d6af77011cc"/>
  </ds:schemaRefs>
</ds:datastoreItem>
</file>

<file path=customXml/itemProps2.xml><?xml version="1.0" encoding="utf-8"?>
<ds:datastoreItem xmlns:ds="http://schemas.openxmlformats.org/officeDocument/2006/customXml" ds:itemID="{63B5F5B2-5981-48A4-ABEE-B2BA630E7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af7cb5-f724-4fdc-b715-5d6af77011cc"/>
    <ds:schemaRef ds:uri="0875ebb0-a0df-49ee-8b32-c6d75c750a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A59F32-8E93-4879-A7AF-6FDB1568D387}">
  <ds:schemaRefs>
    <ds:schemaRef ds:uri="http://schemas.microsoft.com/sharepoint/v3/contenttype/forms"/>
  </ds:schemaRefs>
</ds:datastoreItem>
</file>

<file path=customXml/itemProps4.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 technologie_stav 2014-03</Template>
  <TotalTime>24</TotalTime>
  <Pages>18</Pages>
  <Words>11036</Words>
  <Characters>62906</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NÁJEMNÍ SMLOUVA A DALŠÍ UJEDNÁNÍ</vt:lpstr>
    </vt:vector>
  </TitlesOfParts>
  <Company>Microsoft</Company>
  <LinksUpToDate>false</LinksUpToDate>
  <CharactersWithSpaces>73795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creator>Zanta Miloslav</dc:creator>
  <cp:lastModifiedBy>Mária Bosnovičová</cp:lastModifiedBy>
  <cp:revision>130</cp:revision>
  <cp:lastPrinted>2020-09-30T11:08:00Z</cp:lastPrinted>
  <dcterms:created xsi:type="dcterms:W3CDTF">2023-06-20T12:53:00Z</dcterms:created>
  <dcterms:modified xsi:type="dcterms:W3CDTF">2023-12-04T17:00:00Z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0x0101000DA847FD2927C94AA8D4177FD74A5B3E</vt:lpwstr>
  </property>
  <property fmtid="{D5CDD505-2E9C-101B-9397-08002B2CF9AE}" pid="3" name="MediaServiceImageTags">
    <vt:lpwstr/>
  </property>
</Properties>
</file>